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7" w:rightFromText="187" w:vertAnchor="page" w:horzAnchor="margin" w:tblpXSpec="center" w:tblpY="3704"/>
        <w:tblW w:w="3627" w:type="pct"/>
        <w:tblBorders>
          <w:left w:val="single" w:sz="18" w:space="0" w:color="4F81BD"/>
        </w:tblBorders>
        <w:tblLook w:val="04A0"/>
      </w:tblPr>
      <w:tblGrid>
        <w:gridCol w:w="6954"/>
      </w:tblGrid>
      <w:tr w:rsidR="00133602" w:rsidRPr="00B43A34" w:rsidTr="00B43A34">
        <w:tc>
          <w:tcPr>
            <w:tcW w:w="6952" w:type="dxa"/>
            <w:tcBorders>
              <w:top w:val="nil"/>
              <w:left w:val="single" w:sz="18" w:space="0" w:color="4F81BD"/>
              <w:bottom w:val="nil"/>
              <w:right w:val="nil"/>
            </w:tcBorders>
            <w:tcMar>
              <w:top w:w="216" w:type="dxa"/>
              <w:left w:w="115" w:type="dxa"/>
              <w:bottom w:w="216" w:type="dxa"/>
              <w:right w:w="115" w:type="dxa"/>
            </w:tcMar>
          </w:tcPr>
          <w:p w:rsidR="00133602" w:rsidRPr="00B43A34" w:rsidRDefault="00133602" w:rsidP="00B43A34">
            <w:pPr>
              <w:spacing w:after="0"/>
              <w:rPr>
                <w:rFonts w:ascii="Times New Roman" w:hAnsi="Times New Roman"/>
                <w:b/>
                <w:sz w:val="28"/>
                <w:szCs w:val="28"/>
              </w:rPr>
            </w:pPr>
          </w:p>
          <w:p w:rsidR="00133602" w:rsidRPr="00B43A34" w:rsidRDefault="00133602" w:rsidP="00B43A34">
            <w:pPr>
              <w:spacing w:after="0"/>
              <w:rPr>
                <w:rFonts w:ascii="Times New Roman" w:hAnsi="Times New Roman"/>
                <w:b/>
                <w:sz w:val="28"/>
                <w:szCs w:val="28"/>
              </w:rPr>
            </w:pPr>
          </w:p>
          <w:p w:rsidR="00133602" w:rsidRPr="00B43A34" w:rsidRDefault="00133602" w:rsidP="00B43A34">
            <w:pPr>
              <w:spacing w:after="0"/>
              <w:rPr>
                <w:rFonts w:ascii="Times New Roman" w:hAnsi="Times New Roman"/>
                <w:b/>
                <w:sz w:val="28"/>
                <w:szCs w:val="28"/>
              </w:rPr>
            </w:pPr>
            <w:r w:rsidRPr="00B43A34">
              <w:rPr>
                <w:rFonts w:ascii="Times New Roman" w:hAnsi="Times New Roman"/>
                <w:b/>
                <w:sz w:val="28"/>
                <w:szCs w:val="28"/>
              </w:rPr>
              <w:t>Совет муниципального района «Ижемский» и</w:t>
            </w:r>
          </w:p>
          <w:p w:rsidR="00133602" w:rsidRPr="00B43A34" w:rsidRDefault="00133602" w:rsidP="00B43A34">
            <w:pPr>
              <w:spacing w:after="0"/>
              <w:rPr>
                <w:rFonts w:ascii="Times New Roman" w:hAnsi="Times New Roman"/>
                <w:b/>
                <w:sz w:val="28"/>
                <w:szCs w:val="28"/>
              </w:rPr>
            </w:pPr>
            <w:r w:rsidRPr="00B43A34">
              <w:rPr>
                <w:rFonts w:ascii="Times New Roman" w:hAnsi="Times New Roman"/>
                <w:b/>
                <w:sz w:val="28"/>
                <w:szCs w:val="28"/>
              </w:rPr>
              <w:t>Администрация муниципального района «Ижемский»</w:t>
            </w:r>
          </w:p>
          <w:p w:rsidR="00133602" w:rsidRPr="00B43A34" w:rsidRDefault="00133602" w:rsidP="00B43A34">
            <w:pPr>
              <w:spacing w:after="0"/>
              <w:rPr>
                <w:rFonts w:ascii="Times New Roman" w:hAnsi="Times New Roman"/>
                <w:b/>
                <w:sz w:val="28"/>
                <w:szCs w:val="28"/>
              </w:rPr>
            </w:pPr>
          </w:p>
          <w:p w:rsidR="00133602" w:rsidRPr="00B43A34" w:rsidRDefault="00133602" w:rsidP="00B43A34">
            <w:pPr>
              <w:pStyle w:val="a4"/>
              <w:rPr>
                <w:sz w:val="28"/>
                <w:szCs w:val="28"/>
              </w:rPr>
            </w:pPr>
          </w:p>
          <w:p w:rsidR="00133602" w:rsidRPr="00B43A34" w:rsidRDefault="00133602" w:rsidP="00B43A34">
            <w:pPr>
              <w:pStyle w:val="a4"/>
              <w:rPr>
                <w:sz w:val="28"/>
                <w:szCs w:val="28"/>
              </w:rPr>
            </w:pPr>
          </w:p>
        </w:tc>
      </w:tr>
      <w:tr w:rsidR="00133602" w:rsidRPr="00B43A34" w:rsidTr="00B43A34">
        <w:tc>
          <w:tcPr>
            <w:tcW w:w="6952" w:type="dxa"/>
            <w:tcBorders>
              <w:top w:val="nil"/>
              <w:left w:val="single" w:sz="18" w:space="0" w:color="4F81BD"/>
              <w:bottom w:val="nil"/>
              <w:right w:val="nil"/>
            </w:tcBorders>
            <w:hideMark/>
          </w:tcPr>
          <w:p w:rsidR="00133602" w:rsidRPr="00B43A34" w:rsidRDefault="00133602" w:rsidP="00B43A34">
            <w:pPr>
              <w:pStyle w:val="a4"/>
              <w:rPr>
                <w:sz w:val="28"/>
                <w:szCs w:val="28"/>
                <w:lang w:eastAsia="ru-RU"/>
              </w:rPr>
            </w:pPr>
            <w:proofErr w:type="gramStart"/>
            <w:r w:rsidRPr="00B43A34">
              <w:rPr>
                <w:sz w:val="28"/>
                <w:szCs w:val="28"/>
              </w:rPr>
              <w:t>Информационный</w:t>
            </w:r>
            <w:proofErr w:type="gramEnd"/>
          </w:p>
          <w:p w:rsidR="00133602" w:rsidRPr="00B43A34" w:rsidRDefault="00133602" w:rsidP="00B43A34">
            <w:pPr>
              <w:pStyle w:val="a4"/>
              <w:rPr>
                <w:color w:val="4F81BD"/>
                <w:sz w:val="28"/>
                <w:szCs w:val="28"/>
              </w:rPr>
            </w:pPr>
            <w:r w:rsidRPr="00B43A34">
              <w:rPr>
                <w:sz w:val="28"/>
                <w:szCs w:val="28"/>
              </w:rPr>
              <w:t>Вестник</w:t>
            </w:r>
          </w:p>
        </w:tc>
      </w:tr>
      <w:tr w:rsidR="00133602" w:rsidRPr="00B43A34" w:rsidTr="00B43A34">
        <w:trPr>
          <w:trHeight w:val="3191"/>
        </w:trPr>
        <w:tc>
          <w:tcPr>
            <w:tcW w:w="6952" w:type="dxa"/>
            <w:tcBorders>
              <w:top w:val="nil"/>
              <w:left w:val="single" w:sz="18" w:space="0" w:color="4F81BD"/>
              <w:bottom w:val="nil"/>
              <w:right w:val="nil"/>
            </w:tcBorders>
            <w:tcMar>
              <w:top w:w="216" w:type="dxa"/>
              <w:left w:w="115" w:type="dxa"/>
              <w:bottom w:w="216" w:type="dxa"/>
              <w:right w:w="115" w:type="dxa"/>
            </w:tcMar>
          </w:tcPr>
          <w:p w:rsidR="00133602" w:rsidRPr="00B43A34" w:rsidRDefault="00133602" w:rsidP="00B43A34">
            <w:pPr>
              <w:autoSpaceDE w:val="0"/>
              <w:autoSpaceDN w:val="0"/>
              <w:adjustRightInd w:val="0"/>
              <w:spacing w:after="0"/>
              <w:rPr>
                <w:rFonts w:ascii="Times New Roman" w:hAnsi="Times New Roman"/>
                <w:b/>
                <w:sz w:val="28"/>
                <w:szCs w:val="28"/>
              </w:rPr>
            </w:pPr>
            <w:r w:rsidRPr="00B43A34">
              <w:rPr>
                <w:rFonts w:ascii="Times New Roman" w:hAnsi="Times New Roman"/>
                <w:b/>
                <w:sz w:val="28"/>
                <w:szCs w:val="28"/>
              </w:rPr>
              <w:t>Совета и администрации</w:t>
            </w:r>
          </w:p>
          <w:p w:rsidR="00133602" w:rsidRPr="00B43A34" w:rsidRDefault="00133602" w:rsidP="00B43A34">
            <w:pPr>
              <w:autoSpaceDE w:val="0"/>
              <w:autoSpaceDN w:val="0"/>
              <w:adjustRightInd w:val="0"/>
              <w:spacing w:after="0"/>
              <w:rPr>
                <w:rFonts w:ascii="Times New Roman" w:hAnsi="Times New Roman"/>
                <w:b/>
                <w:sz w:val="28"/>
                <w:szCs w:val="28"/>
              </w:rPr>
            </w:pPr>
            <w:r w:rsidRPr="00B43A34">
              <w:rPr>
                <w:rFonts w:ascii="Times New Roman" w:hAnsi="Times New Roman"/>
                <w:b/>
                <w:sz w:val="28"/>
                <w:szCs w:val="28"/>
              </w:rPr>
              <w:t>муниципального образования</w:t>
            </w:r>
          </w:p>
          <w:p w:rsidR="00133602" w:rsidRPr="00B43A34" w:rsidRDefault="00133602" w:rsidP="00B43A34">
            <w:pPr>
              <w:spacing w:after="0"/>
              <w:rPr>
                <w:rFonts w:ascii="Times New Roman" w:hAnsi="Times New Roman"/>
                <w:b/>
                <w:sz w:val="28"/>
                <w:szCs w:val="28"/>
              </w:rPr>
            </w:pPr>
            <w:r w:rsidRPr="00B43A34">
              <w:rPr>
                <w:rFonts w:ascii="Times New Roman" w:hAnsi="Times New Roman"/>
                <w:b/>
                <w:sz w:val="28"/>
                <w:szCs w:val="28"/>
              </w:rPr>
              <w:t>муниципального района «Ижемский»</w:t>
            </w:r>
          </w:p>
          <w:p w:rsidR="00133602" w:rsidRPr="00B43A34" w:rsidRDefault="00133602" w:rsidP="00B43A34">
            <w:pPr>
              <w:pStyle w:val="a4"/>
              <w:rPr>
                <w:sz w:val="28"/>
                <w:szCs w:val="28"/>
              </w:rPr>
            </w:pPr>
          </w:p>
          <w:p w:rsidR="00133602" w:rsidRPr="00B43A34" w:rsidRDefault="00133602" w:rsidP="00B43A34">
            <w:pPr>
              <w:pStyle w:val="a4"/>
              <w:rPr>
                <w:sz w:val="28"/>
                <w:szCs w:val="28"/>
              </w:rPr>
            </w:pPr>
          </w:p>
          <w:p w:rsidR="00133602" w:rsidRPr="00B43A34" w:rsidRDefault="00133602" w:rsidP="00B43A34">
            <w:pPr>
              <w:pStyle w:val="a4"/>
              <w:rPr>
                <w:sz w:val="28"/>
                <w:szCs w:val="28"/>
              </w:rPr>
            </w:pPr>
          </w:p>
          <w:p w:rsidR="00133602" w:rsidRPr="00B43A34" w:rsidRDefault="00133602" w:rsidP="00B43A34">
            <w:pPr>
              <w:pStyle w:val="a4"/>
              <w:rPr>
                <w:sz w:val="28"/>
                <w:szCs w:val="28"/>
              </w:rPr>
            </w:pPr>
          </w:p>
          <w:p w:rsidR="00133602" w:rsidRPr="00B43A34" w:rsidRDefault="00133602" w:rsidP="00B43A34">
            <w:pPr>
              <w:pStyle w:val="a4"/>
              <w:rPr>
                <w:sz w:val="28"/>
                <w:szCs w:val="28"/>
              </w:rPr>
            </w:pPr>
          </w:p>
          <w:p w:rsidR="00133602" w:rsidRPr="00B43A34" w:rsidRDefault="00133602" w:rsidP="00B43A34">
            <w:pPr>
              <w:pStyle w:val="a4"/>
              <w:rPr>
                <w:sz w:val="28"/>
                <w:szCs w:val="28"/>
              </w:rPr>
            </w:pPr>
          </w:p>
          <w:p w:rsidR="00133602" w:rsidRPr="00B43A34" w:rsidRDefault="00133602" w:rsidP="00B43A34">
            <w:pPr>
              <w:pStyle w:val="a4"/>
              <w:rPr>
                <w:sz w:val="28"/>
                <w:szCs w:val="28"/>
              </w:rPr>
            </w:pPr>
          </w:p>
          <w:p w:rsidR="00133602" w:rsidRPr="00B43A34" w:rsidRDefault="00133602" w:rsidP="00B43A34">
            <w:pPr>
              <w:pStyle w:val="a4"/>
              <w:rPr>
                <w:sz w:val="28"/>
                <w:szCs w:val="28"/>
              </w:rPr>
            </w:pPr>
          </w:p>
          <w:p w:rsidR="00133602" w:rsidRPr="00B43A34" w:rsidRDefault="00133602" w:rsidP="00B43A34">
            <w:pPr>
              <w:pStyle w:val="a4"/>
              <w:rPr>
                <w:sz w:val="28"/>
                <w:szCs w:val="28"/>
              </w:rPr>
            </w:pPr>
          </w:p>
          <w:p w:rsidR="00133602" w:rsidRPr="00B43A34" w:rsidRDefault="00B12224" w:rsidP="00B43A34">
            <w:pPr>
              <w:pStyle w:val="a4"/>
              <w:rPr>
                <w:sz w:val="28"/>
                <w:szCs w:val="28"/>
              </w:rPr>
            </w:pPr>
            <w:r>
              <w:rPr>
                <w:sz w:val="28"/>
                <w:szCs w:val="28"/>
              </w:rPr>
              <w:t>№ 25</w:t>
            </w:r>
            <w:r w:rsidR="00133602" w:rsidRPr="00B43A34">
              <w:rPr>
                <w:sz w:val="28"/>
                <w:szCs w:val="28"/>
              </w:rPr>
              <w:t xml:space="preserve"> от </w:t>
            </w:r>
            <w:r w:rsidR="00094E9F" w:rsidRPr="00B43A34">
              <w:rPr>
                <w:sz w:val="28"/>
                <w:szCs w:val="28"/>
              </w:rPr>
              <w:t>04</w:t>
            </w:r>
            <w:r>
              <w:rPr>
                <w:sz w:val="28"/>
                <w:szCs w:val="28"/>
              </w:rPr>
              <w:t>.12</w:t>
            </w:r>
            <w:r w:rsidR="00133602" w:rsidRPr="00B43A34">
              <w:rPr>
                <w:sz w:val="28"/>
                <w:szCs w:val="28"/>
              </w:rPr>
              <w:t>.2017 года</w:t>
            </w:r>
          </w:p>
          <w:p w:rsidR="00133602" w:rsidRPr="00B43A34" w:rsidRDefault="00133602" w:rsidP="00B43A34">
            <w:pPr>
              <w:pStyle w:val="a4"/>
              <w:rPr>
                <w:sz w:val="28"/>
                <w:szCs w:val="28"/>
              </w:rPr>
            </w:pPr>
          </w:p>
          <w:p w:rsidR="00133602" w:rsidRPr="00B43A34" w:rsidRDefault="00133602" w:rsidP="00B43A34">
            <w:pPr>
              <w:pStyle w:val="a4"/>
              <w:rPr>
                <w:sz w:val="28"/>
                <w:szCs w:val="28"/>
              </w:rPr>
            </w:pPr>
            <w:proofErr w:type="gramStart"/>
            <w:r w:rsidRPr="00B43A34">
              <w:rPr>
                <w:sz w:val="28"/>
                <w:szCs w:val="28"/>
              </w:rPr>
              <w:t>с</w:t>
            </w:r>
            <w:proofErr w:type="gramEnd"/>
            <w:r w:rsidRPr="00B43A34">
              <w:rPr>
                <w:sz w:val="28"/>
                <w:szCs w:val="28"/>
              </w:rPr>
              <w:t xml:space="preserve">. Ижма </w:t>
            </w:r>
          </w:p>
          <w:p w:rsidR="00B43A34" w:rsidRPr="00B43A34" w:rsidRDefault="00B43A34" w:rsidP="00B43A34">
            <w:pPr>
              <w:pStyle w:val="a4"/>
              <w:rPr>
                <w:sz w:val="28"/>
                <w:szCs w:val="28"/>
              </w:rPr>
            </w:pPr>
          </w:p>
          <w:p w:rsidR="00B43A34" w:rsidRPr="00B43A34" w:rsidRDefault="00B43A34" w:rsidP="00B43A34">
            <w:pPr>
              <w:pStyle w:val="a4"/>
              <w:rPr>
                <w:sz w:val="28"/>
                <w:szCs w:val="28"/>
              </w:rPr>
            </w:pPr>
          </w:p>
          <w:p w:rsidR="00B43A34" w:rsidRPr="00B43A34" w:rsidRDefault="00B43A34" w:rsidP="00B43A34">
            <w:pPr>
              <w:pStyle w:val="a4"/>
              <w:rPr>
                <w:sz w:val="28"/>
                <w:szCs w:val="28"/>
              </w:rPr>
            </w:pPr>
          </w:p>
          <w:p w:rsidR="00B43A34" w:rsidRPr="00B43A34" w:rsidRDefault="00B43A34" w:rsidP="00B43A34">
            <w:pPr>
              <w:pStyle w:val="a4"/>
              <w:rPr>
                <w:sz w:val="28"/>
                <w:szCs w:val="28"/>
              </w:rPr>
            </w:pPr>
          </w:p>
          <w:p w:rsidR="00B43A34" w:rsidRPr="00B43A34" w:rsidRDefault="00B43A34" w:rsidP="00B43A34">
            <w:pPr>
              <w:pStyle w:val="a4"/>
              <w:rPr>
                <w:sz w:val="28"/>
                <w:szCs w:val="28"/>
              </w:rPr>
            </w:pPr>
          </w:p>
          <w:p w:rsidR="00B43A34" w:rsidRPr="00B43A34" w:rsidRDefault="00B43A34" w:rsidP="00B43A34">
            <w:pPr>
              <w:pStyle w:val="a4"/>
              <w:rPr>
                <w:sz w:val="28"/>
                <w:szCs w:val="28"/>
              </w:rPr>
            </w:pPr>
          </w:p>
          <w:p w:rsidR="00B43A34" w:rsidRPr="00B43A34" w:rsidRDefault="00B43A34" w:rsidP="00B43A34">
            <w:pPr>
              <w:pStyle w:val="a4"/>
              <w:rPr>
                <w:sz w:val="28"/>
                <w:szCs w:val="28"/>
              </w:rPr>
            </w:pPr>
          </w:p>
        </w:tc>
      </w:tr>
    </w:tbl>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eastAsia="Times New Roman" w:hAnsi="Times New Roman"/>
          <w:sz w:val="28"/>
          <w:szCs w:val="28"/>
          <w:lang w:eastAsia="ru-RU"/>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A70C70" w:rsidP="00B43A34">
      <w:pPr>
        <w:spacing w:after="0"/>
        <w:rPr>
          <w:rFonts w:ascii="Times New Roman" w:hAnsi="Times New Roman"/>
          <w:sz w:val="28"/>
          <w:szCs w:val="28"/>
        </w:rPr>
      </w:pPr>
      <w:r>
        <w:rPr>
          <w:rFonts w:ascii="Times New Roman" w:hAnsi="Times New Roman"/>
          <w:noProof/>
          <w:sz w:val="28"/>
          <w:szCs w:val="28"/>
          <w:lang w:eastAsia="ru-RU"/>
        </w:rPr>
        <w:drawing>
          <wp:anchor distT="0" distB="0" distL="114300" distR="114300" simplePos="0" relativeHeight="251635712" behindDoc="1" locked="0" layoutInCell="1" allowOverlap="1">
            <wp:simplePos x="0" y="0"/>
            <wp:positionH relativeFrom="column">
              <wp:posOffset>-370205</wp:posOffset>
            </wp:positionH>
            <wp:positionV relativeFrom="paragraph">
              <wp:posOffset>261620</wp:posOffset>
            </wp:positionV>
            <wp:extent cx="889000" cy="1111250"/>
            <wp:effectExtent l="19050" t="0" r="6350" b="0"/>
            <wp:wrapTight wrapText="bothSides">
              <wp:wrapPolygon edited="0">
                <wp:start x="-463" y="0"/>
                <wp:lineTo x="-463" y="21106"/>
                <wp:lineTo x="21754" y="21106"/>
                <wp:lineTo x="21754" y="0"/>
                <wp:lineTo x="-463" y="0"/>
              </wp:wrapPolygon>
            </wp:wrapTight>
            <wp:docPr id="239" name="Рисунок 45"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 descr="Герб"/>
                    <pic:cNvPicPr>
                      <a:picLocks noChangeAspect="1" noChangeArrowheads="1"/>
                    </pic:cNvPicPr>
                  </pic:nvPicPr>
                  <pic:blipFill>
                    <a:blip r:embed="rId8" cstate="print"/>
                    <a:srcRect/>
                    <a:stretch>
                      <a:fillRect/>
                    </a:stretch>
                  </pic:blipFill>
                  <pic:spPr bwMode="auto">
                    <a:xfrm>
                      <a:off x="0" y="0"/>
                      <a:ext cx="889000" cy="1111250"/>
                    </a:xfrm>
                    <a:prstGeom prst="rect">
                      <a:avLst/>
                    </a:prstGeom>
                    <a:noFill/>
                    <a:ln w="9525">
                      <a:noFill/>
                      <a:miter lim="800000"/>
                      <a:headEnd/>
                      <a:tailEnd/>
                    </a:ln>
                  </pic:spPr>
                </pic:pic>
              </a:graphicData>
            </a:graphic>
          </wp:anchor>
        </w:drawing>
      </w: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9E4C26" w:rsidRPr="00B43A34" w:rsidRDefault="009E4C26"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840CA7" w:rsidRPr="00B43A34" w:rsidRDefault="00840CA7" w:rsidP="00B43A34">
      <w:pPr>
        <w:spacing w:after="0" w:line="240" w:lineRule="auto"/>
        <w:jc w:val="both"/>
        <w:rPr>
          <w:rFonts w:ascii="Times New Roman" w:eastAsia="Times New Roman" w:hAnsi="Times New Roman"/>
          <w:sz w:val="28"/>
          <w:szCs w:val="28"/>
          <w:lang w:eastAsia="ru-RU"/>
        </w:rPr>
      </w:pPr>
    </w:p>
    <w:p w:rsidR="00967D9E" w:rsidRPr="00B43A34" w:rsidRDefault="00967D9E" w:rsidP="00B43A34">
      <w:pPr>
        <w:spacing w:after="0"/>
        <w:jc w:val="center"/>
        <w:rPr>
          <w:rFonts w:ascii="Times New Roman" w:hAnsi="Times New Roman"/>
          <w:sz w:val="28"/>
          <w:szCs w:val="28"/>
        </w:rPr>
      </w:pPr>
      <w:bookmarkStart w:id="0" w:name="Par853"/>
      <w:bookmarkEnd w:id="0"/>
    </w:p>
    <w:p w:rsidR="00B43A34" w:rsidRPr="00B43A34" w:rsidRDefault="00B43A34" w:rsidP="00B43A34">
      <w:pPr>
        <w:pStyle w:val="ConsPlusNormal"/>
        <w:ind w:firstLine="0"/>
        <w:jc w:val="right"/>
        <w:outlineLvl w:val="0"/>
        <w:rPr>
          <w:rFonts w:ascii="Times New Roman" w:hAnsi="Times New Roman" w:cs="Times New Roman"/>
          <w:sz w:val="28"/>
          <w:szCs w:val="28"/>
        </w:rPr>
      </w:pPr>
    </w:p>
    <w:p w:rsidR="00B43A34" w:rsidRPr="00B43A34" w:rsidRDefault="00B43A34" w:rsidP="00B43A34">
      <w:pPr>
        <w:pStyle w:val="ConsPlusNormal"/>
        <w:jc w:val="right"/>
        <w:outlineLvl w:val="0"/>
        <w:rPr>
          <w:rFonts w:ascii="Times New Roman" w:hAnsi="Times New Roman" w:cs="Times New Roman"/>
          <w:sz w:val="28"/>
          <w:szCs w:val="28"/>
        </w:rPr>
      </w:pPr>
    </w:p>
    <w:p w:rsidR="00657EA5" w:rsidRPr="00DB665B" w:rsidRDefault="00657EA5" w:rsidP="00DB665B">
      <w:pPr>
        <w:spacing w:after="0"/>
        <w:jc w:val="center"/>
        <w:rPr>
          <w:rFonts w:ascii="Times New Roman" w:hAnsi="Times New Roman"/>
          <w:sz w:val="28"/>
          <w:szCs w:val="28"/>
        </w:rPr>
      </w:pPr>
    </w:p>
    <w:p w:rsidR="00657EA5" w:rsidRDefault="00657EA5" w:rsidP="00F726A1">
      <w:pPr>
        <w:spacing w:after="0"/>
        <w:jc w:val="center"/>
        <w:rPr>
          <w:rFonts w:ascii="Times New Roman" w:hAnsi="Times New Roman"/>
          <w:sz w:val="28"/>
          <w:szCs w:val="28"/>
        </w:rPr>
      </w:pPr>
    </w:p>
    <w:p w:rsidR="00B12224" w:rsidRDefault="00FE2FEF" w:rsidP="00F726A1">
      <w:pPr>
        <w:spacing w:after="0"/>
        <w:jc w:val="center"/>
        <w:rPr>
          <w:rFonts w:ascii="Times New Roman" w:hAnsi="Times New Roman"/>
          <w:sz w:val="28"/>
          <w:szCs w:val="28"/>
        </w:rPr>
      </w:pPr>
      <w:r w:rsidRPr="00F726A1">
        <w:rPr>
          <w:rFonts w:ascii="Times New Roman" w:hAnsi="Times New Roman"/>
          <w:sz w:val="28"/>
          <w:szCs w:val="28"/>
        </w:rPr>
        <w:t xml:space="preserve">  </w:t>
      </w:r>
    </w:p>
    <w:p w:rsidR="00B12224" w:rsidRDefault="00B12224" w:rsidP="00F726A1">
      <w:pPr>
        <w:spacing w:after="0"/>
        <w:jc w:val="center"/>
        <w:rPr>
          <w:rFonts w:ascii="Times New Roman" w:hAnsi="Times New Roman"/>
          <w:sz w:val="28"/>
          <w:szCs w:val="28"/>
        </w:rPr>
      </w:pPr>
    </w:p>
    <w:p w:rsidR="00B12224" w:rsidRDefault="00B12224" w:rsidP="00F726A1">
      <w:pPr>
        <w:spacing w:after="0"/>
        <w:jc w:val="center"/>
        <w:rPr>
          <w:rFonts w:ascii="Times New Roman" w:hAnsi="Times New Roman"/>
          <w:sz w:val="28"/>
          <w:szCs w:val="28"/>
        </w:rPr>
      </w:pPr>
    </w:p>
    <w:tbl>
      <w:tblPr>
        <w:tblW w:w="9858" w:type="dxa"/>
        <w:jc w:val="center"/>
        <w:tblInd w:w="-34" w:type="dxa"/>
        <w:tblLayout w:type="fixed"/>
        <w:tblLook w:val="04A0"/>
      </w:tblPr>
      <w:tblGrid>
        <w:gridCol w:w="3828"/>
        <w:gridCol w:w="2250"/>
        <w:gridCol w:w="3780"/>
      </w:tblGrid>
      <w:tr w:rsidR="00B12224" w:rsidRPr="00E55866" w:rsidTr="00B12224">
        <w:trPr>
          <w:cantSplit/>
          <w:jc w:val="center"/>
          <w:ins w:id="1" w:author="adm" w:date="2017-05-12T11:43:00Z"/>
        </w:trPr>
        <w:tc>
          <w:tcPr>
            <w:tcW w:w="3828" w:type="dxa"/>
          </w:tcPr>
          <w:p w:rsidR="00B12224" w:rsidRPr="00E55866" w:rsidRDefault="00B12224" w:rsidP="00B12224">
            <w:pPr>
              <w:spacing w:after="0" w:line="240" w:lineRule="auto"/>
              <w:jc w:val="center"/>
              <w:rPr>
                <w:ins w:id="2" w:author="adm" w:date="2017-05-12T11:43:00Z"/>
                <w:rFonts w:ascii="Times New Roman" w:hAnsi="Times New Roman"/>
                <w:b/>
                <w:bCs/>
              </w:rPr>
            </w:pPr>
          </w:p>
          <w:p w:rsidR="00B12224" w:rsidRPr="00E55866" w:rsidRDefault="00B12224" w:rsidP="00B12224">
            <w:pPr>
              <w:spacing w:after="0" w:line="240" w:lineRule="auto"/>
              <w:jc w:val="center"/>
              <w:rPr>
                <w:ins w:id="3" w:author="adm" w:date="2017-05-12T11:43:00Z"/>
                <w:rFonts w:ascii="Times New Roman" w:hAnsi="Times New Roman"/>
                <w:b/>
                <w:bCs/>
              </w:rPr>
            </w:pPr>
            <w:ins w:id="4" w:author="adm" w:date="2017-05-12T11:43:00Z">
              <w:r w:rsidRPr="00E55866">
                <w:rPr>
                  <w:rFonts w:ascii="Times New Roman" w:hAnsi="Times New Roman"/>
                  <w:b/>
                  <w:bCs/>
                </w:rPr>
                <w:t>«</w:t>
              </w:r>
              <w:proofErr w:type="spellStart"/>
              <w:r w:rsidRPr="00E55866">
                <w:rPr>
                  <w:rFonts w:ascii="Times New Roman" w:hAnsi="Times New Roman"/>
                  <w:b/>
                  <w:bCs/>
                </w:rPr>
                <w:t>Изьва</w:t>
              </w:r>
              <w:proofErr w:type="spellEnd"/>
              <w:r w:rsidRPr="00E55866">
                <w:rPr>
                  <w:rFonts w:ascii="Times New Roman" w:hAnsi="Times New Roman"/>
                  <w:b/>
                  <w:bCs/>
                </w:rPr>
                <w:t>»</w:t>
              </w:r>
            </w:ins>
          </w:p>
          <w:p w:rsidR="00B12224" w:rsidRPr="00E55866" w:rsidRDefault="00B12224" w:rsidP="00B12224">
            <w:pPr>
              <w:spacing w:after="0" w:line="240" w:lineRule="auto"/>
              <w:jc w:val="center"/>
              <w:rPr>
                <w:ins w:id="5" w:author="adm" w:date="2017-05-12T11:43:00Z"/>
                <w:rFonts w:ascii="Times New Roman" w:hAnsi="Times New Roman"/>
                <w:b/>
                <w:bCs/>
              </w:rPr>
            </w:pPr>
            <w:proofErr w:type="spellStart"/>
            <w:ins w:id="6" w:author="adm" w:date="2017-05-12T11:43:00Z">
              <w:r w:rsidRPr="00E55866">
                <w:rPr>
                  <w:rFonts w:ascii="Times New Roman" w:hAnsi="Times New Roman"/>
                  <w:b/>
                  <w:bCs/>
                </w:rPr>
                <w:t>муниципальнöй</w:t>
              </w:r>
              <w:proofErr w:type="spellEnd"/>
              <w:r w:rsidRPr="00E55866">
                <w:rPr>
                  <w:rFonts w:ascii="Times New Roman" w:hAnsi="Times New Roman"/>
                  <w:b/>
                  <w:bCs/>
                </w:rPr>
                <w:t xml:space="preserve"> </w:t>
              </w:r>
              <w:proofErr w:type="spellStart"/>
              <w:r w:rsidRPr="00E55866">
                <w:rPr>
                  <w:rFonts w:ascii="Times New Roman" w:hAnsi="Times New Roman"/>
                  <w:b/>
                  <w:bCs/>
                </w:rPr>
                <w:t>районса</w:t>
              </w:r>
              <w:proofErr w:type="spellEnd"/>
            </w:ins>
          </w:p>
          <w:p w:rsidR="00B12224" w:rsidRPr="00E55866" w:rsidRDefault="00B12224" w:rsidP="00B12224">
            <w:pPr>
              <w:spacing w:after="0" w:line="240" w:lineRule="auto"/>
              <w:jc w:val="center"/>
              <w:rPr>
                <w:ins w:id="7" w:author="adm" w:date="2017-05-12T11:43:00Z"/>
                <w:rFonts w:ascii="Times New Roman" w:hAnsi="Times New Roman"/>
                <w:b/>
                <w:bCs/>
              </w:rPr>
            </w:pPr>
            <w:ins w:id="8" w:author="adm" w:date="2017-05-12T11:43:00Z">
              <w:r w:rsidRPr="00E55866">
                <w:rPr>
                  <w:rFonts w:ascii="Times New Roman" w:hAnsi="Times New Roman"/>
                  <w:b/>
                  <w:bCs/>
                </w:rPr>
                <w:t>администрация</w:t>
              </w:r>
            </w:ins>
          </w:p>
          <w:p w:rsidR="00B12224" w:rsidRPr="00E55866" w:rsidRDefault="00B12224" w:rsidP="00B12224">
            <w:pPr>
              <w:spacing w:after="0" w:line="240" w:lineRule="auto"/>
              <w:jc w:val="center"/>
              <w:rPr>
                <w:ins w:id="9" w:author="adm" w:date="2017-05-12T11:43:00Z"/>
                <w:rFonts w:ascii="Times New Roman" w:hAnsi="Times New Roman"/>
              </w:rPr>
            </w:pPr>
          </w:p>
        </w:tc>
        <w:tc>
          <w:tcPr>
            <w:tcW w:w="2250" w:type="dxa"/>
          </w:tcPr>
          <w:p w:rsidR="00B12224" w:rsidRPr="00E55866" w:rsidRDefault="00E8205A" w:rsidP="00B12224">
            <w:pPr>
              <w:spacing w:after="0" w:line="240" w:lineRule="auto"/>
              <w:jc w:val="center"/>
              <w:rPr>
                <w:ins w:id="10" w:author="adm" w:date="2017-05-12T11:43:00Z"/>
                <w:rFonts w:ascii="Times New Roman" w:hAnsi="Times New Roman"/>
                <w:b/>
                <w:bCs/>
              </w:rPr>
            </w:pPr>
            <w:ins w:id="11" w:author="adm" w:date="2017-05-12T11:43:00Z">
              <w:r>
                <w:rPr>
                  <w:noProof/>
                  <w:lang w:eastAsia="ru-RU"/>
                </w:rPr>
                <w:drawing>
                  <wp:inline distT="0" distB="0" distL="0" distR="0">
                    <wp:extent cx="712470" cy="878840"/>
                    <wp:effectExtent l="19050" t="0" r="0" b="0"/>
                    <wp:docPr id="137"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9" cstate="print"/>
                            <a:srcRect/>
                            <a:stretch>
                              <a:fillRect/>
                            </a:stretch>
                          </pic:blipFill>
                          <pic:spPr bwMode="auto">
                            <a:xfrm>
                              <a:off x="0" y="0"/>
                              <a:ext cx="712470" cy="878840"/>
                            </a:xfrm>
                            <a:prstGeom prst="rect">
                              <a:avLst/>
                            </a:prstGeom>
                            <a:noFill/>
                            <a:ln w="9525">
                              <a:noFill/>
                              <a:miter lim="800000"/>
                              <a:headEnd/>
                              <a:tailEnd/>
                            </a:ln>
                          </pic:spPr>
                        </pic:pic>
                      </a:graphicData>
                    </a:graphic>
                  </wp:inline>
                </w:drawing>
              </w:r>
            </w:ins>
          </w:p>
        </w:tc>
        <w:tc>
          <w:tcPr>
            <w:tcW w:w="3780" w:type="dxa"/>
          </w:tcPr>
          <w:p w:rsidR="00B12224" w:rsidRPr="00E55866" w:rsidRDefault="00B12224" w:rsidP="00B12224">
            <w:pPr>
              <w:spacing w:after="0" w:line="240" w:lineRule="auto"/>
              <w:jc w:val="center"/>
              <w:rPr>
                <w:ins w:id="12" w:author="adm" w:date="2017-05-12T11:43:00Z"/>
                <w:rFonts w:ascii="Times New Roman" w:hAnsi="Times New Roman"/>
                <w:b/>
                <w:bCs/>
              </w:rPr>
            </w:pPr>
          </w:p>
          <w:p w:rsidR="00B12224" w:rsidRPr="00E55866" w:rsidRDefault="00B12224" w:rsidP="00B12224">
            <w:pPr>
              <w:spacing w:after="0" w:line="240" w:lineRule="auto"/>
              <w:jc w:val="center"/>
              <w:rPr>
                <w:ins w:id="13" w:author="adm" w:date="2017-05-12T11:43:00Z"/>
                <w:rFonts w:ascii="Times New Roman" w:hAnsi="Times New Roman"/>
                <w:b/>
                <w:bCs/>
              </w:rPr>
            </w:pPr>
            <w:ins w:id="14" w:author="adm" w:date="2017-05-12T11:43:00Z">
              <w:r w:rsidRPr="00E55866">
                <w:rPr>
                  <w:rFonts w:ascii="Times New Roman" w:hAnsi="Times New Roman"/>
                  <w:b/>
                  <w:bCs/>
                </w:rPr>
                <w:t>Администрация</w:t>
              </w:r>
            </w:ins>
          </w:p>
          <w:p w:rsidR="00B12224" w:rsidRPr="00E55866" w:rsidRDefault="00B12224" w:rsidP="00B12224">
            <w:pPr>
              <w:spacing w:after="0" w:line="240" w:lineRule="auto"/>
              <w:jc w:val="center"/>
              <w:rPr>
                <w:ins w:id="15" w:author="adm" w:date="2017-05-12T11:43:00Z"/>
                <w:rFonts w:ascii="Times New Roman" w:hAnsi="Times New Roman"/>
                <w:b/>
                <w:bCs/>
              </w:rPr>
            </w:pPr>
            <w:ins w:id="16" w:author="adm" w:date="2017-05-12T11:43:00Z">
              <w:r w:rsidRPr="00E55866">
                <w:rPr>
                  <w:rFonts w:ascii="Times New Roman" w:hAnsi="Times New Roman"/>
                  <w:b/>
                  <w:bCs/>
                </w:rPr>
                <w:t>муниципального района</w:t>
              </w:r>
            </w:ins>
          </w:p>
          <w:p w:rsidR="00B12224" w:rsidRPr="00E55866" w:rsidRDefault="00B12224" w:rsidP="00B12224">
            <w:pPr>
              <w:spacing w:after="0" w:line="240" w:lineRule="auto"/>
              <w:jc w:val="center"/>
              <w:rPr>
                <w:ins w:id="17" w:author="adm" w:date="2017-05-12T11:43:00Z"/>
                <w:rFonts w:ascii="Times New Roman" w:hAnsi="Times New Roman"/>
                <w:b/>
                <w:bCs/>
              </w:rPr>
            </w:pPr>
            <w:ins w:id="18" w:author="adm" w:date="2017-05-12T11:43:00Z">
              <w:r w:rsidRPr="00E55866">
                <w:rPr>
                  <w:rFonts w:ascii="Times New Roman" w:hAnsi="Times New Roman"/>
                  <w:b/>
                  <w:bCs/>
                </w:rPr>
                <w:t>«Ижемский»</w:t>
              </w:r>
            </w:ins>
          </w:p>
        </w:tc>
      </w:tr>
    </w:tbl>
    <w:p w:rsidR="00B12224" w:rsidRPr="00B73F83" w:rsidRDefault="00B12224" w:rsidP="00B12224">
      <w:pPr>
        <w:widowControl w:val="0"/>
        <w:autoSpaceDE w:val="0"/>
        <w:autoSpaceDN w:val="0"/>
        <w:adjustRightInd w:val="0"/>
        <w:spacing w:after="0" w:line="240" w:lineRule="auto"/>
        <w:ind w:firstLine="709"/>
        <w:jc w:val="center"/>
        <w:rPr>
          <w:ins w:id="19" w:author="adm" w:date="2017-05-12T11:43:00Z"/>
          <w:rFonts w:ascii="Times New Roman" w:eastAsia="Times New Roman" w:hAnsi="Times New Roman"/>
          <w:b/>
          <w:bCs/>
          <w:sz w:val="28"/>
          <w:szCs w:val="28"/>
        </w:rPr>
      </w:pPr>
    </w:p>
    <w:p w:rsidR="00B12224" w:rsidRPr="00B73F83" w:rsidRDefault="00B12224" w:rsidP="00B12224">
      <w:pPr>
        <w:widowControl w:val="0"/>
        <w:autoSpaceDE w:val="0"/>
        <w:autoSpaceDN w:val="0"/>
        <w:adjustRightInd w:val="0"/>
        <w:spacing w:after="0" w:line="240" w:lineRule="auto"/>
        <w:ind w:firstLine="709"/>
        <w:jc w:val="center"/>
        <w:rPr>
          <w:ins w:id="20" w:author="adm" w:date="2017-05-12T11:43:00Z"/>
          <w:rFonts w:ascii="Times New Roman" w:eastAsia="Times New Roman" w:hAnsi="Times New Roman"/>
          <w:b/>
          <w:bCs/>
          <w:sz w:val="28"/>
          <w:szCs w:val="28"/>
        </w:rPr>
      </w:pPr>
    </w:p>
    <w:p w:rsidR="00B12224" w:rsidRPr="00B73F83" w:rsidRDefault="00B12224" w:rsidP="00B12224">
      <w:pPr>
        <w:keepNext/>
        <w:spacing w:after="120" w:line="240" w:lineRule="auto"/>
        <w:jc w:val="center"/>
        <w:outlineLvl w:val="0"/>
        <w:rPr>
          <w:ins w:id="21" w:author="adm" w:date="2017-05-12T11:43:00Z"/>
          <w:rFonts w:ascii="Times New Roman" w:hAnsi="Times New Roman"/>
          <w:b/>
          <w:bCs/>
          <w:sz w:val="28"/>
          <w:szCs w:val="28"/>
        </w:rPr>
      </w:pPr>
      <w:proofErr w:type="gramStart"/>
      <w:ins w:id="22" w:author="adm" w:date="2017-05-12T11:43:00Z">
        <w:r w:rsidRPr="00B73F83">
          <w:rPr>
            <w:rFonts w:ascii="Times New Roman" w:hAnsi="Times New Roman"/>
            <w:b/>
            <w:bCs/>
            <w:sz w:val="28"/>
            <w:szCs w:val="28"/>
          </w:rPr>
          <w:t>Ш</w:t>
        </w:r>
        <w:proofErr w:type="gramEnd"/>
        <w:r w:rsidRPr="00B73F83">
          <w:rPr>
            <w:rFonts w:ascii="Times New Roman" w:hAnsi="Times New Roman"/>
            <w:b/>
            <w:bCs/>
            <w:sz w:val="28"/>
            <w:szCs w:val="28"/>
          </w:rPr>
          <w:t xml:space="preserve"> У Ö М</w:t>
        </w:r>
      </w:ins>
    </w:p>
    <w:p w:rsidR="00B12224" w:rsidRPr="00B73F83" w:rsidRDefault="00B12224" w:rsidP="00B12224">
      <w:pPr>
        <w:spacing w:after="120" w:line="240" w:lineRule="auto"/>
        <w:jc w:val="center"/>
        <w:rPr>
          <w:ins w:id="23" w:author="adm" w:date="2017-05-12T11:43:00Z"/>
          <w:rFonts w:ascii="Times New Roman" w:hAnsi="Times New Roman"/>
          <w:b/>
          <w:bCs/>
          <w:i/>
          <w:sz w:val="28"/>
          <w:szCs w:val="28"/>
          <w:u w:val="single"/>
        </w:rPr>
      </w:pPr>
    </w:p>
    <w:p w:rsidR="00B12224" w:rsidRPr="00B73F83" w:rsidRDefault="00B12224" w:rsidP="00B12224">
      <w:pPr>
        <w:spacing w:after="120" w:line="240" w:lineRule="auto"/>
        <w:jc w:val="center"/>
        <w:rPr>
          <w:ins w:id="24" w:author="adm" w:date="2017-05-12T11:43:00Z"/>
          <w:rFonts w:ascii="Times New Roman" w:hAnsi="Times New Roman"/>
          <w:b/>
          <w:bCs/>
          <w:sz w:val="28"/>
          <w:szCs w:val="28"/>
        </w:rPr>
      </w:pPr>
      <w:proofErr w:type="gramStart"/>
      <w:ins w:id="25" w:author="adm" w:date="2017-05-12T11:43:00Z">
        <w:r w:rsidRPr="00B73F83">
          <w:rPr>
            <w:rFonts w:ascii="Times New Roman" w:hAnsi="Times New Roman"/>
            <w:b/>
            <w:bCs/>
            <w:sz w:val="28"/>
            <w:szCs w:val="28"/>
          </w:rPr>
          <w:t>П</w:t>
        </w:r>
        <w:proofErr w:type="gramEnd"/>
        <w:r w:rsidRPr="00B73F83">
          <w:rPr>
            <w:rFonts w:ascii="Times New Roman" w:hAnsi="Times New Roman"/>
            <w:b/>
            <w:bCs/>
            <w:sz w:val="28"/>
            <w:szCs w:val="28"/>
          </w:rPr>
          <w:t xml:space="preserve"> О С Т А Н О В Л Е Н И Е </w:t>
        </w:r>
      </w:ins>
    </w:p>
    <w:p w:rsidR="00B12224" w:rsidRPr="00B73F83" w:rsidRDefault="00B12224" w:rsidP="00B12224">
      <w:pPr>
        <w:spacing w:after="120" w:line="240" w:lineRule="auto"/>
        <w:jc w:val="center"/>
        <w:rPr>
          <w:ins w:id="26" w:author="adm" w:date="2017-05-12T11:43:00Z"/>
          <w:rFonts w:ascii="Times New Roman" w:hAnsi="Times New Roman"/>
          <w:b/>
          <w:bCs/>
          <w:sz w:val="28"/>
          <w:szCs w:val="28"/>
        </w:rPr>
      </w:pPr>
    </w:p>
    <w:p w:rsidR="00B12224" w:rsidRPr="00B73F83" w:rsidRDefault="00B12224" w:rsidP="00B12224">
      <w:pPr>
        <w:spacing w:after="120" w:line="240" w:lineRule="auto"/>
        <w:jc w:val="center"/>
        <w:rPr>
          <w:ins w:id="27" w:author="adm" w:date="2017-05-12T11:43:00Z"/>
          <w:rFonts w:ascii="Times New Roman" w:hAnsi="Times New Roman"/>
          <w:b/>
          <w:bCs/>
          <w:sz w:val="28"/>
          <w:szCs w:val="28"/>
        </w:rPr>
      </w:pPr>
    </w:p>
    <w:p w:rsidR="00B12224" w:rsidRPr="00B73F83" w:rsidRDefault="00B12224" w:rsidP="00B12224">
      <w:pPr>
        <w:spacing w:after="0"/>
        <w:rPr>
          <w:rFonts w:ascii="Times New Roman" w:hAnsi="Times New Roman"/>
          <w:sz w:val="28"/>
          <w:szCs w:val="28"/>
        </w:rPr>
      </w:pPr>
      <w:ins w:id="28" w:author="adm" w:date="2017-05-12T11:43:00Z">
        <w:r w:rsidRPr="00B73F83">
          <w:rPr>
            <w:rFonts w:ascii="Times New Roman" w:hAnsi="Times New Roman"/>
            <w:sz w:val="28"/>
            <w:szCs w:val="28"/>
          </w:rPr>
          <w:t xml:space="preserve">от </w:t>
        </w:r>
      </w:ins>
      <w:r>
        <w:rPr>
          <w:rFonts w:ascii="Times New Roman" w:hAnsi="Times New Roman"/>
          <w:sz w:val="28"/>
          <w:szCs w:val="28"/>
        </w:rPr>
        <w:t>21 ноября</w:t>
      </w:r>
      <w:ins w:id="29" w:author="adm" w:date="2017-05-12T11:43:00Z">
        <w:r w:rsidRPr="00B73F83">
          <w:rPr>
            <w:rFonts w:ascii="Times New Roman" w:hAnsi="Times New Roman"/>
            <w:sz w:val="28"/>
            <w:szCs w:val="28"/>
          </w:rPr>
          <w:t xml:space="preserve"> 2017 года                                    </w:t>
        </w:r>
      </w:ins>
      <w:r>
        <w:rPr>
          <w:rFonts w:ascii="Times New Roman" w:hAnsi="Times New Roman"/>
          <w:sz w:val="28"/>
          <w:szCs w:val="28"/>
        </w:rPr>
        <w:t xml:space="preserve">        </w:t>
      </w:r>
      <w:ins w:id="30" w:author="adm" w:date="2017-05-12T11:43:00Z">
        <w:r w:rsidRPr="00B73F83">
          <w:rPr>
            <w:rFonts w:ascii="Times New Roman" w:hAnsi="Times New Roman"/>
            <w:sz w:val="28"/>
            <w:szCs w:val="28"/>
          </w:rPr>
          <w:t xml:space="preserve">                                       № </w:t>
        </w:r>
      </w:ins>
      <w:r>
        <w:rPr>
          <w:rFonts w:ascii="Times New Roman" w:hAnsi="Times New Roman"/>
          <w:sz w:val="28"/>
          <w:szCs w:val="28"/>
        </w:rPr>
        <w:t xml:space="preserve">999 </w:t>
      </w:r>
    </w:p>
    <w:p w:rsidR="00B12224" w:rsidRPr="007F23C4" w:rsidRDefault="00B12224" w:rsidP="00B12224">
      <w:pPr>
        <w:spacing w:after="0"/>
        <w:rPr>
          <w:ins w:id="31" w:author="adm" w:date="2017-05-12T11:43:00Z"/>
          <w:rFonts w:ascii="Times New Roman" w:hAnsi="Times New Roman"/>
          <w:sz w:val="20"/>
          <w:szCs w:val="20"/>
        </w:rPr>
      </w:pPr>
      <w:ins w:id="32" w:author="adm" w:date="2017-05-12T11:43:00Z">
        <w:r w:rsidRPr="007F23C4">
          <w:rPr>
            <w:rFonts w:ascii="Times New Roman" w:hAnsi="Times New Roman"/>
            <w:sz w:val="20"/>
            <w:szCs w:val="20"/>
          </w:rPr>
          <w:t xml:space="preserve">Республика Коми, Ижемский район, </w:t>
        </w:r>
        <w:proofErr w:type="gramStart"/>
        <w:r w:rsidRPr="007F23C4">
          <w:rPr>
            <w:rFonts w:ascii="Times New Roman" w:hAnsi="Times New Roman"/>
            <w:sz w:val="20"/>
            <w:szCs w:val="20"/>
          </w:rPr>
          <w:t>с</w:t>
        </w:r>
        <w:proofErr w:type="gramEnd"/>
        <w:r w:rsidRPr="007F23C4">
          <w:rPr>
            <w:rFonts w:ascii="Times New Roman" w:hAnsi="Times New Roman"/>
            <w:sz w:val="20"/>
            <w:szCs w:val="20"/>
          </w:rPr>
          <w:t>. Ижма</w:t>
        </w:r>
        <w:r w:rsidRPr="007F23C4">
          <w:rPr>
            <w:rFonts w:ascii="Times New Roman" w:hAnsi="Times New Roman"/>
            <w:sz w:val="20"/>
            <w:szCs w:val="20"/>
          </w:rPr>
          <w:tab/>
        </w:r>
      </w:ins>
    </w:p>
    <w:p w:rsidR="00B12224" w:rsidRPr="00B73F83" w:rsidRDefault="00B12224" w:rsidP="00B12224">
      <w:pPr>
        <w:spacing w:after="120" w:line="240" w:lineRule="auto"/>
        <w:jc w:val="center"/>
        <w:rPr>
          <w:ins w:id="33" w:author="adm" w:date="2017-05-12T11:43:00Z"/>
          <w:rFonts w:ascii="Times New Roman" w:hAnsi="Times New Roman"/>
          <w:b/>
          <w:bCs/>
          <w:sz w:val="28"/>
          <w:szCs w:val="28"/>
        </w:rPr>
      </w:pPr>
    </w:p>
    <w:p w:rsidR="00B12224" w:rsidRDefault="00B12224" w:rsidP="00B12224">
      <w:pPr>
        <w:autoSpaceDE w:val="0"/>
        <w:autoSpaceDN w:val="0"/>
        <w:adjustRightInd w:val="0"/>
        <w:spacing w:after="0" w:line="240" w:lineRule="auto"/>
        <w:ind w:firstLine="540"/>
        <w:jc w:val="center"/>
        <w:rPr>
          <w:rFonts w:ascii="Times New Roman" w:hAnsi="Times New Roman"/>
          <w:sz w:val="28"/>
          <w:szCs w:val="28"/>
        </w:rPr>
      </w:pPr>
      <w:ins w:id="34" w:author="adm" w:date="2017-05-12T11:43:00Z">
        <w:r w:rsidRPr="00B73F83">
          <w:rPr>
            <w:rFonts w:ascii="Times New Roman" w:hAnsi="Times New Roman"/>
            <w:sz w:val="28"/>
            <w:szCs w:val="28"/>
          </w:rPr>
          <w:t xml:space="preserve">Об утверждении административного регламента предоставления </w:t>
        </w:r>
      </w:ins>
    </w:p>
    <w:p w:rsidR="00B12224" w:rsidRPr="00B73F83" w:rsidRDefault="00B12224" w:rsidP="00B12224">
      <w:pPr>
        <w:autoSpaceDE w:val="0"/>
        <w:autoSpaceDN w:val="0"/>
        <w:adjustRightInd w:val="0"/>
        <w:spacing w:after="0" w:line="240" w:lineRule="auto"/>
        <w:ind w:firstLine="540"/>
        <w:jc w:val="center"/>
        <w:rPr>
          <w:ins w:id="35" w:author="adm" w:date="2017-05-12T11:43:00Z"/>
          <w:rFonts w:ascii="Times New Roman" w:hAnsi="Times New Roman"/>
          <w:sz w:val="28"/>
          <w:szCs w:val="28"/>
        </w:rPr>
      </w:pPr>
      <w:ins w:id="36" w:author="adm" w:date="2017-05-12T11:43:00Z">
        <w:r w:rsidRPr="00B73F83">
          <w:rPr>
            <w:rFonts w:ascii="Times New Roman" w:hAnsi="Times New Roman"/>
            <w:sz w:val="28"/>
            <w:szCs w:val="28"/>
          </w:rPr>
          <w:t>муниципальной услуги «</w:t>
        </w:r>
        <w:r w:rsidRPr="00B73F83">
          <w:rPr>
            <w:rFonts w:ascii="Times New Roman" w:hAnsi="Times New Roman"/>
            <w:bCs/>
            <w:sz w:val="28"/>
            <w:szCs w:val="28"/>
          </w:rPr>
          <w:t>Выдача градостроительного плана земельного участка</w:t>
        </w:r>
        <w:r w:rsidRPr="00B73F83">
          <w:rPr>
            <w:rFonts w:ascii="Times New Roman" w:hAnsi="Times New Roman"/>
            <w:sz w:val="28"/>
            <w:szCs w:val="28"/>
          </w:rPr>
          <w:t>»</w:t>
        </w:r>
      </w:ins>
    </w:p>
    <w:p w:rsidR="00B12224" w:rsidRPr="00B73F83" w:rsidRDefault="00B12224" w:rsidP="00B12224">
      <w:pPr>
        <w:spacing w:after="120" w:line="240" w:lineRule="auto"/>
        <w:jc w:val="center"/>
        <w:rPr>
          <w:ins w:id="37" w:author="adm" w:date="2017-05-12T11:43:00Z"/>
          <w:rFonts w:ascii="Times New Roman" w:hAnsi="Times New Roman"/>
          <w:bCs/>
          <w:sz w:val="28"/>
          <w:szCs w:val="28"/>
        </w:rPr>
      </w:pPr>
    </w:p>
    <w:p w:rsidR="00B12224" w:rsidRPr="00B73F83" w:rsidRDefault="00B12224" w:rsidP="00B12224">
      <w:pPr>
        <w:ind w:firstLine="709"/>
        <w:jc w:val="both"/>
        <w:rPr>
          <w:ins w:id="38" w:author="adm" w:date="2017-05-12T11:43:00Z"/>
          <w:rFonts w:ascii="Times New Roman" w:hAnsi="Times New Roman"/>
          <w:sz w:val="28"/>
          <w:szCs w:val="28"/>
        </w:rPr>
      </w:pPr>
      <w:ins w:id="39" w:author="adm" w:date="2017-05-12T11:43:00Z">
        <w:r w:rsidRPr="00B73F83">
          <w:rPr>
            <w:rFonts w:ascii="Times New Roman" w:hAnsi="Times New Roman"/>
            <w:sz w:val="28"/>
            <w:szCs w:val="28"/>
          </w:rPr>
          <w:t>Руководствуясь Федеральным законом № 210-ФЗ от 27 июля 2010 года «Об организации предоставления государственных и муниципальных услуг», Уставом муниципального образования муниципального района «Ижемский»,</w:t>
        </w:r>
      </w:ins>
    </w:p>
    <w:p w:rsidR="00B12224" w:rsidRPr="00B73F83" w:rsidRDefault="00B12224" w:rsidP="00B12224">
      <w:pPr>
        <w:ind w:firstLine="709"/>
        <w:jc w:val="center"/>
        <w:rPr>
          <w:ins w:id="40" w:author="adm" w:date="2017-05-12T11:43:00Z"/>
          <w:rFonts w:ascii="Times New Roman" w:hAnsi="Times New Roman"/>
          <w:sz w:val="28"/>
          <w:szCs w:val="28"/>
        </w:rPr>
      </w:pPr>
      <w:ins w:id="41" w:author="adm" w:date="2017-05-12T11:43:00Z">
        <w:r w:rsidRPr="00B73F83">
          <w:rPr>
            <w:rFonts w:ascii="Times New Roman" w:hAnsi="Times New Roman"/>
            <w:sz w:val="28"/>
            <w:szCs w:val="28"/>
          </w:rPr>
          <w:t>администрация муниципального района «Ижемский»</w:t>
        </w:r>
      </w:ins>
    </w:p>
    <w:p w:rsidR="00B12224" w:rsidRPr="00B73F83" w:rsidRDefault="00B12224" w:rsidP="00B12224">
      <w:pPr>
        <w:widowControl w:val="0"/>
        <w:autoSpaceDE w:val="0"/>
        <w:autoSpaceDN w:val="0"/>
        <w:adjustRightInd w:val="0"/>
        <w:spacing w:after="0" w:line="240" w:lineRule="auto"/>
        <w:ind w:firstLine="709"/>
        <w:jc w:val="center"/>
        <w:rPr>
          <w:ins w:id="42" w:author="adm" w:date="2017-05-12T11:43:00Z"/>
          <w:rFonts w:ascii="Times New Roman" w:eastAsia="Times New Roman" w:hAnsi="Times New Roman"/>
          <w:b/>
          <w:bCs/>
          <w:sz w:val="28"/>
          <w:szCs w:val="28"/>
        </w:rPr>
      </w:pPr>
    </w:p>
    <w:p w:rsidR="00B12224" w:rsidRPr="00B73F83" w:rsidRDefault="00B12224" w:rsidP="00B12224">
      <w:pPr>
        <w:jc w:val="center"/>
        <w:rPr>
          <w:ins w:id="43" w:author="adm" w:date="2017-05-12T11:43:00Z"/>
          <w:rFonts w:ascii="Times New Roman" w:hAnsi="Times New Roman"/>
          <w:sz w:val="28"/>
          <w:szCs w:val="28"/>
        </w:rPr>
      </w:pPr>
      <w:proofErr w:type="gramStart"/>
      <w:ins w:id="44" w:author="adm" w:date="2017-05-12T11:43:00Z">
        <w:r w:rsidRPr="00B73F83">
          <w:rPr>
            <w:rFonts w:ascii="Times New Roman" w:hAnsi="Times New Roman"/>
            <w:sz w:val="28"/>
            <w:szCs w:val="28"/>
          </w:rPr>
          <w:t>П</w:t>
        </w:r>
        <w:proofErr w:type="gramEnd"/>
        <w:r w:rsidRPr="00B73F83">
          <w:rPr>
            <w:rFonts w:ascii="Times New Roman" w:hAnsi="Times New Roman"/>
            <w:sz w:val="28"/>
            <w:szCs w:val="28"/>
          </w:rPr>
          <w:t xml:space="preserve"> О С Т А Н О В Л Я Е Т:</w:t>
        </w:r>
      </w:ins>
    </w:p>
    <w:p w:rsidR="00B12224" w:rsidRPr="00B73F83" w:rsidRDefault="00B12224" w:rsidP="00B12224">
      <w:pPr>
        <w:pStyle w:val="a7"/>
        <w:ind w:left="0" w:firstLine="709"/>
        <w:jc w:val="both"/>
        <w:rPr>
          <w:ins w:id="45" w:author="adm" w:date="2017-05-12T11:43:00Z"/>
          <w:bCs/>
          <w:sz w:val="28"/>
          <w:szCs w:val="28"/>
        </w:rPr>
      </w:pPr>
      <w:ins w:id="46" w:author="adm" w:date="2017-05-12T11:43:00Z">
        <w:r w:rsidRPr="00B73F83">
          <w:rPr>
            <w:bCs/>
            <w:sz w:val="28"/>
            <w:szCs w:val="28"/>
          </w:rPr>
          <w:t>1. Утвердить административный регламент предоставления муниципальной услуги «</w:t>
        </w:r>
        <w:r w:rsidRPr="00B73F83">
          <w:rPr>
            <w:sz w:val="28"/>
            <w:szCs w:val="28"/>
          </w:rPr>
          <w:t>Выдача градостроительного плана земельного участка</w:t>
        </w:r>
        <w:r w:rsidRPr="00B73F83">
          <w:rPr>
            <w:bCs/>
            <w:sz w:val="28"/>
            <w:szCs w:val="28"/>
          </w:rPr>
          <w:t>», согласно приложению.</w:t>
        </w:r>
      </w:ins>
    </w:p>
    <w:p w:rsidR="00B12224" w:rsidRPr="00B73F83" w:rsidRDefault="00B12224" w:rsidP="00B12224">
      <w:pPr>
        <w:spacing w:after="0" w:line="240" w:lineRule="auto"/>
        <w:ind w:firstLine="709"/>
        <w:jc w:val="both"/>
        <w:rPr>
          <w:ins w:id="47" w:author="adm" w:date="2017-05-12T11:43:00Z"/>
          <w:rFonts w:ascii="Times New Roman" w:hAnsi="Times New Roman"/>
          <w:bCs/>
          <w:sz w:val="28"/>
          <w:szCs w:val="28"/>
        </w:rPr>
      </w:pPr>
      <w:ins w:id="48" w:author="adm" w:date="2017-05-12T11:43:00Z">
        <w:r w:rsidRPr="00B73F83">
          <w:rPr>
            <w:rFonts w:ascii="Times New Roman" w:hAnsi="Times New Roman"/>
            <w:bCs/>
            <w:sz w:val="28"/>
            <w:szCs w:val="28"/>
          </w:rPr>
          <w:t xml:space="preserve">2. Признать утратившим силу постановление администрации муниципального района «Ижемский» от </w:t>
        </w:r>
      </w:ins>
      <w:r>
        <w:rPr>
          <w:rFonts w:ascii="Times New Roman" w:hAnsi="Times New Roman"/>
          <w:bCs/>
          <w:sz w:val="28"/>
          <w:szCs w:val="28"/>
        </w:rPr>
        <w:t>14</w:t>
      </w:r>
      <w:ins w:id="49" w:author="adm" w:date="2017-05-12T11:43:00Z">
        <w:r w:rsidRPr="00B73F83">
          <w:rPr>
            <w:rFonts w:ascii="Times New Roman" w:hAnsi="Times New Roman"/>
            <w:bCs/>
            <w:sz w:val="28"/>
            <w:szCs w:val="28"/>
          </w:rPr>
          <w:t xml:space="preserve"> </w:t>
        </w:r>
      </w:ins>
      <w:r>
        <w:rPr>
          <w:rFonts w:ascii="Times New Roman" w:hAnsi="Times New Roman"/>
          <w:bCs/>
          <w:sz w:val="28"/>
          <w:szCs w:val="28"/>
        </w:rPr>
        <w:t>июн</w:t>
      </w:r>
      <w:ins w:id="50" w:author="adm" w:date="2017-05-12T11:43:00Z">
        <w:r w:rsidRPr="00B73F83">
          <w:rPr>
            <w:rFonts w:ascii="Times New Roman" w:hAnsi="Times New Roman"/>
            <w:bCs/>
            <w:sz w:val="28"/>
            <w:szCs w:val="28"/>
          </w:rPr>
          <w:t>я 201</w:t>
        </w:r>
      </w:ins>
      <w:r>
        <w:rPr>
          <w:rFonts w:ascii="Times New Roman" w:hAnsi="Times New Roman"/>
          <w:bCs/>
          <w:sz w:val="28"/>
          <w:szCs w:val="28"/>
        </w:rPr>
        <w:t>7</w:t>
      </w:r>
      <w:ins w:id="51" w:author="adm" w:date="2017-05-12T11:43:00Z">
        <w:r w:rsidRPr="00B73F83">
          <w:rPr>
            <w:rFonts w:ascii="Times New Roman" w:hAnsi="Times New Roman"/>
            <w:bCs/>
            <w:sz w:val="28"/>
            <w:szCs w:val="28"/>
          </w:rPr>
          <w:t xml:space="preserve"> г</w:t>
        </w:r>
      </w:ins>
      <w:ins w:id="52" w:author="adm" w:date="2017-05-12T11:44:00Z">
        <w:r w:rsidRPr="00B73F83">
          <w:rPr>
            <w:rFonts w:ascii="Times New Roman" w:hAnsi="Times New Roman"/>
            <w:bCs/>
            <w:sz w:val="28"/>
            <w:szCs w:val="28"/>
          </w:rPr>
          <w:t>ода</w:t>
        </w:r>
      </w:ins>
      <w:ins w:id="53" w:author="adm" w:date="2017-05-12T11:43:00Z">
        <w:r w:rsidRPr="00B73F83">
          <w:rPr>
            <w:rFonts w:ascii="Times New Roman" w:hAnsi="Times New Roman"/>
            <w:bCs/>
            <w:sz w:val="28"/>
            <w:szCs w:val="28"/>
          </w:rPr>
          <w:t xml:space="preserve"> № </w:t>
        </w:r>
      </w:ins>
      <w:r>
        <w:rPr>
          <w:rFonts w:ascii="Times New Roman" w:hAnsi="Times New Roman"/>
          <w:bCs/>
          <w:sz w:val="28"/>
          <w:szCs w:val="28"/>
        </w:rPr>
        <w:t>478</w:t>
      </w:r>
      <w:ins w:id="54" w:author="adm" w:date="2017-05-12T11:43:00Z">
        <w:r w:rsidRPr="00B73F83">
          <w:rPr>
            <w:rFonts w:ascii="Times New Roman" w:hAnsi="Times New Roman"/>
            <w:bCs/>
            <w:sz w:val="28"/>
            <w:szCs w:val="28"/>
          </w:rPr>
          <w:t xml:space="preserve"> «Об утверждении административного регламента предоставления муниципальной услуги «В</w:t>
        </w:r>
        <w:r w:rsidRPr="00B73F83">
          <w:rPr>
            <w:rFonts w:ascii="Times New Roman" w:hAnsi="Times New Roman"/>
            <w:sz w:val="28"/>
            <w:szCs w:val="28"/>
          </w:rPr>
          <w:t>ыдача градостроительного плана земельного участка</w:t>
        </w:r>
        <w:r w:rsidRPr="00B73F83">
          <w:rPr>
            <w:rFonts w:ascii="Times New Roman" w:hAnsi="Times New Roman"/>
            <w:bCs/>
            <w:sz w:val="28"/>
            <w:szCs w:val="28"/>
          </w:rPr>
          <w:t>».</w:t>
        </w:r>
      </w:ins>
    </w:p>
    <w:p w:rsidR="00B12224" w:rsidRPr="00B73F83" w:rsidRDefault="00B12224" w:rsidP="00B12224">
      <w:pPr>
        <w:spacing w:after="0" w:line="240" w:lineRule="auto"/>
        <w:ind w:firstLine="709"/>
        <w:jc w:val="both"/>
        <w:rPr>
          <w:ins w:id="55" w:author="adm" w:date="2017-05-12T11:43:00Z"/>
          <w:rFonts w:ascii="Times New Roman" w:hAnsi="Times New Roman"/>
          <w:bCs/>
          <w:sz w:val="28"/>
          <w:szCs w:val="28"/>
        </w:rPr>
      </w:pPr>
      <w:ins w:id="56" w:author="adm" w:date="2017-05-12T11:43:00Z">
        <w:r w:rsidRPr="00B73F83">
          <w:rPr>
            <w:rFonts w:ascii="Times New Roman" w:hAnsi="Times New Roman"/>
            <w:bCs/>
            <w:sz w:val="28"/>
            <w:szCs w:val="28"/>
          </w:rPr>
          <w:t xml:space="preserve">3. </w:t>
        </w:r>
        <w:proofErr w:type="gramStart"/>
        <w:r w:rsidRPr="00B73F83">
          <w:rPr>
            <w:rFonts w:ascii="Times New Roman" w:hAnsi="Times New Roman"/>
            <w:bCs/>
            <w:sz w:val="28"/>
            <w:szCs w:val="28"/>
          </w:rPr>
          <w:t>Контроль за</w:t>
        </w:r>
        <w:proofErr w:type="gramEnd"/>
        <w:r w:rsidRPr="00B73F83">
          <w:rPr>
            <w:rFonts w:ascii="Times New Roman" w:hAnsi="Times New Roman"/>
            <w:bCs/>
            <w:sz w:val="28"/>
            <w:szCs w:val="28"/>
          </w:rPr>
          <w:t xml:space="preserve"> исполнением настоящего постановления </w:t>
        </w:r>
      </w:ins>
      <w:r>
        <w:rPr>
          <w:rFonts w:ascii="Times New Roman" w:hAnsi="Times New Roman"/>
          <w:bCs/>
          <w:sz w:val="28"/>
          <w:szCs w:val="28"/>
        </w:rPr>
        <w:t>оставляю за собой</w:t>
      </w:r>
      <w:ins w:id="57" w:author="adm" w:date="2017-05-12T11:43:00Z">
        <w:r w:rsidRPr="00B73F83">
          <w:rPr>
            <w:rFonts w:ascii="Times New Roman" w:hAnsi="Times New Roman"/>
            <w:bCs/>
            <w:sz w:val="28"/>
            <w:szCs w:val="28"/>
          </w:rPr>
          <w:t>.</w:t>
        </w:r>
      </w:ins>
    </w:p>
    <w:p w:rsidR="00B12224" w:rsidRPr="00B73F83" w:rsidRDefault="00B12224" w:rsidP="00B12224">
      <w:pPr>
        <w:spacing w:line="240" w:lineRule="auto"/>
        <w:ind w:firstLine="709"/>
        <w:jc w:val="both"/>
        <w:rPr>
          <w:ins w:id="58" w:author="adm" w:date="2017-05-12T11:43:00Z"/>
          <w:rFonts w:ascii="Times New Roman" w:hAnsi="Times New Roman"/>
          <w:bCs/>
          <w:sz w:val="28"/>
          <w:szCs w:val="28"/>
        </w:rPr>
      </w:pPr>
      <w:ins w:id="59" w:author="adm" w:date="2017-05-12T11:43:00Z">
        <w:r w:rsidRPr="00B73F83">
          <w:rPr>
            <w:rFonts w:ascii="Times New Roman" w:hAnsi="Times New Roman"/>
            <w:bCs/>
            <w:sz w:val="28"/>
            <w:szCs w:val="28"/>
          </w:rPr>
          <w:t>4. Настоящее постановление вступает в силу с</w:t>
        </w:r>
      </w:ins>
      <w:r>
        <w:rPr>
          <w:rFonts w:ascii="Times New Roman" w:hAnsi="Times New Roman"/>
          <w:bCs/>
          <w:sz w:val="28"/>
          <w:szCs w:val="28"/>
        </w:rPr>
        <w:t>о дня официального опубликования (обнародования)</w:t>
      </w:r>
      <w:ins w:id="60" w:author="adm" w:date="2017-05-12T11:43:00Z">
        <w:r w:rsidRPr="00B73F83">
          <w:rPr>
            <w:rFonts w:ascii="Times New Roman" w:hAnsi="Times New Roman"/>
            <w:bCs/>
            <w:sz w:val="28"/>
            <w:szCs w:val="28"/>
          </w:rPr>
          <w:t>.</w:t>
        </w:r>
      </w:ins>
    </w:p>
    <w:p w:rsidR="00B12224" w:rsidRPr="00B73F83" w:rsidRDefault="00B12224" w:rsidP="00B12224">
      <w:pPr>
        <w:spacing w:after="0" w:line="240" w:lineRule="auto"/>
        <w:jc w:val="both"/>
        <w:rPr>
          <w:ins w:id="61" w:author="adm" w:date="2017-05-12T11:43:00Z"/>
          <w:rFonts w:ascii="Times New Roman" w:hAnsi="Times New Roman"/>
          <w:bCs/>
          <w:sz w:val="28"/>
          <w:szCs w:val="28"/>
        </w:rPr>
      </w:pPr>
      <w:r>
        <w:rPr>
          <w:rFonts w:ascii="Times New Roman" w:hAnsi="Times New Roman"/>
          <w:bCs/>
          <w:sz w:val="28"/>
          <w:szCs w:val="28"/>
        </w:rPr>
        <w:t>Заместитель р</w:t>
      </w:r>
      <w:ins w:id="62" w:author="adm" w:date="2017-05-12T11:43:00Z">
        <w:r w:rsidRPr="00B73F83">
          <w:rPr>
            <w:rFonts w:ascii="Times New Roman" w:hAnsi="Times New Roman"/>
            <w:bCs/>
            <w:sz w:val="28"/>
            <w:szCs w:val="28"/>
          </w:rPr>
          <w:t>уководител</w:t>
        </w:r>
      </w:ins>
      <w:r>
        <w:rPr>
          <w:rFonts w:ascii="Times New Roman" w:hAnsi="Times New Roman"/>
          <w:bCs/>
          <w:sz w:val="28"/>
          <w:szCs w:val="28"/>
        </w:rPr>
        <w:t>я</w:t>
      </w:r>
      <w:ins w:id="63" w:author="adm" w:date="2017-05-12T11:43:00Z">
        <w:r w:rsidRPr="00B73F83">
          <w:rPr>
            <w:rFonts w:ascii="Times New Roman" w:hAnsi="Times New Roman"/>
            <w:bCs/>
            <w:sz w:val="28"/>
            <w:szCs w:val="28"/>
          </w:rPr>
          <w:t xml:space="preserve"> администрации</w:t>
        </w:r>
      </w:ins>
    </w:p>
    <w:p w:rsidR="00B12224" w:rsidRPr="00B73F83" w:rsidRDefault="00B12224" w:rsidP="00B12224">
      <w:pPr>
        <w:spacing w:after="0" w:line="240" w:lineRule="auto"/>
        <w:jc w:val="both"/>
        <w:rPr>
          <w:ins w:id="64" w:author="adm" w:date="2017-05-12T11:43:00Z"/>
          <w:rFonts w:ascii="Times New Roman" w:hAnsi="Times New Roman"/>
          <w:sz w:val="28"/>
          <w:szCs w:val="28"/>
        </w:rPr>
      </w:pPr>
      <w:ins w:id="65" w:author="adm" w:date="2017-05-12T11:43:00Z">
        <w:r w:rsidRPr="00B73F83">
          <w:rPr>
            <w:rFonts w:ascii="Times New Roman" w:hAnsi="Times New Roman"/>
            <w:bCs/>
            <w:sz w:val="28"/>
            <w:szCs w:val="28"/>
          </w:rPr>
          <w:t xml:space="preserve">муниципального района «Ижемский»               </w:t>
        </w:r>
      </w:ins>
      <w:ins w:id="66" w:author="adm" w:date="2017-06-15T09:42:00Z">
        <w:r>
          <w:rPr>
            <w:rFonts w:ascii="Times New Roman" w:hAnsi="Times New Roman"/>
            <w:bCs/>
            <w:sz w:val="28"/>
            <w:szCs w:val="28"/>
          </w:rPr>
          <w:t xml:space="preserve">      </w:t>
        </w:r>
      </w:ins>
      <w:ins w:id="67" w:author="adm" w:date="2017-05-12T11:43:00Z">
        <w:r w:rsidRPr="00B73F83">
          <w:rPr>
            <w:rFonts w:ascii="Times New Roman" w:hAnsi="Times New Roman"/>
            <w:bCs/>
            <w:sz w:val="28"/>
            <w:szCs w:val="28"/>
          </w:rPr>
          <w:t xml:space="preserve">              </w:t>
        </w:r>
      </w:ins>
      <w:r>
        <w:rPr>
          <w:rFonts w:ascii="Times New Roman" w:hAnsi="Times New Roman"/>
          <w:bCs/>
          <w:sz w:val="28"/>
          <w:szCs w:val="28"/>
        </w:rPr>
        <w:t xml:space="preserve">         </w:t>
      </w:r>
      <w:ins w:id="68" w:author="adm" w:date="2017-05-12T11:43:00Z">
        <w:r w:rsidRPr="00B73F83">
          <w:rPr>
            <w:rFonts w:ascii="Times New Roman" w:hAnsi="Times New Roman"/>
            <w:bCs/>
            <w:sz w:val="28"/>
            <w:szCs w:val="28"/>
          </w:rPr>
          <w:t xml:space="preserve">     </w:t>
        </w:r>
      </w:ins>
      <w:r>
        <w:rPr>
          <w:rFonts w:ascii="Times New Roman" w:hAnsi="Times New Roman"/>
          <w:bCs/>
          <w:sz w:val="28"/>
          <w:szCs w:val="28"/>
        </w:rPr>
        <w:t>Ф.А. Попов</w:t>
      </w:r>
      <w:ins w:id="69" w:author="adm" w:date="2017-05-12T11:43:00Z">
        <w:r w:rsidRPr="00B73F83">
          <w:rPr>
            <w:rFonts w:ascii="Times New Roman" w:hAnsi="Times New Roman"/>
            <w:bCs/>
            <w:sz w:val="28"/>
            <w:szCs w:val="28"/>
          </w:rPr>
          <w:t xml:space="preserve"> </w:t>
        </w:r>
      </w:ins>
    </w:p>
    <w:p w:rsidR="00025A54" w:rsidRDefault="00025A54" w:rsidP="00025A54">
      <w:pPr>
        <w:widowControl w:val="0"/>
        <w:autoSpaceDE w:val="0"/>
        <w:autoSpaceDN w:val="0"/>
        <w:adjustRightInd w:val="0"/>
        <w:spacing w:after="0" w:line="240" w:lineRule="auto"/>
        <w:ind w:firstLine="709"/>
        <w:jc w:val="right"/>
        <w:rPr>
          <w:ins w:id="70" w:author="adm" w:date="2017-05-12T11:45:00Z"/>
          <w:rFonts w:ascii="Times New Roman" w:eastAsia="Times New Roman" w:hAnsi="Times New Roman"/>
          <w:bCs/>
          <w:sz w:val="24"/>
          <w:szCs w:val="24"/>
          <w:lang w:eastAsia="ru-RU"/>
        </w:rPr>
        <w:pPrChange w:id="71" w:author="adm" w:date="2017-05-12T11:45:00Z">
          <w:pPr>
            <w:widowControl w:val="0"/>
            <w:autoSpaceDE w:val="0"/>
            <w:autoSpaceDN w:val="0"/>
            <w:adjustRightInd w:val="0"/>
            <w:spacing w:after="0" w:line="240" w:lineRule="auto"/>
            <w:ind w:firstLine="709"/>
            <w:jc w:val="center"/>
          </w:pPr>
        </w:pPrChange>
      </w:pPr>
      <w:ins w:id="72" w:author="adm" w:date="2017-05-12T11:45:00Z">
        <w:r w:rsidRPr="00025A54">
          <w:rPr>
            <w:rFonts w:ascii="Times New Roman" w:eastAsia="Times New Roman" w:hAnsi="Times New Roman"/>
            <w:bCs/>
            <w:sz w:val="24"/>
            <w:szCs w:val="24"/>
            <w:lang w:eastAsia="ru-RU"/>
            <w:rPrChange w:id="73" w:author="adm" w:date="2017-05-12T11:45:00Z">
              <w:rPr>
                <w:rFonts w:ascii="Times New Roman" w:eastAsia="Times New Roman" w:hAnsi="Times New Roman"/>
                <w:b/>
                <w:bCs/>
                <w:sz w:val="28"/>
                <w:szCs w:val="28"/>
                <w:lang w:eastAsia="ru-RU"/>
              </w:rPr>
            </w:rPrChange>
          </w:rPr>
          <w:lastRenderedPageBreak/>
          <w:t xml:space="preserve">Приложение </w:t>
        </w:r>
      </w:ins>
    </w:p>
    <w:p w:rsidR="00025A54" w:rsidRDefault="00025A54" w:rsidP="00025A54">
      <w:pPr>
        <w:widowControl w:val="0"/>
        <w:autoSpaceDE w:val="0"/>
        <w:autoSpaceDN w:val="0"/>
        <w:adjustRightInd w:val="0"/>
        <w:spacing w:after="0" w:line="240" w:lineRule="auto"/>
        <w:ind w:firstLine="709"/>
        <w:jc w:val="right"/>
        <w:rPr>
          <w:ins w:id="74" w:author="adm" w:date="2017-05-12T11:45:00Z"/>
          <w:rFonts w:ascii="Times New Roman" w:eastAsia="Times New Roman" w:hAnsi="Times New Roman"/>
          <w:bCs/>
          <w:sz w:val="24"/>
          <w:szCs w:val="24"/>
          <w:lang w:eastAsia="ru-RU"/>
        </w:rPr>
        <w:pPrChange w:id="75" w:author="adm" w:date="2017-05-12T11:45:00Z">
          <w:pPr>
            <w:widowControl w:val="0"/>
            <w:autoSpaceDE w:val="0"/>
            <w:autoSpaceDN w:val="0"/>
            <w:adjustRightInd w:val="0"/>
            <w:spacing w:after="0" w:line="240" w:lineRule="auto"/>
            <w:ind w:firstLine="709"/>
            <w:jc w:val="center"/>
          </w:pPr>
        </w:pPrChange>
      </w:pPr>
      <w:ins w:id="76" w:author="adm" w:date="2017-05-12T11:45:00Z">
        <w:r w:rsidRPr="00025A54">
          <w:rPr>
            <w:rFonts w:ascii="Times New Roman" w:eastAsia="Times New Roman" w:hAnsi="Times New Roman"/>
            <w:bCs/>
            <w:sz w:val="24"/>
            <w:szCs w:val="24"/>
            <w:lang w:eastAsia="ru-RU"/>
            <w:rPrChange w:id="77" w:author="adm" w:date="2017-05-12T11:45:00Z">
              <w:rPr>
                <w:rFonts w:ascii="Times New Roman" w:eastAsia="Times New Roman" w:hAnsi="Times New Roman"/>
                <w:b/>
                <w:bCs/>
                <w:sz w:val="28"/>
                <w:szCs w:val="28"/>
                <w:lang w:eastAsia="ru-RU"/>
              </w:rPr>
            </w:rPrChange>
          </w:rPr>
          <w:t>к постановлению</w:t>
        </w:r>
        <w:r w:rsidR="00B12224" w:rsidRPr="003A1642">
          <w:rPr>
            <w:rFonts w:ascii="Times New Roman" w:eastAsia="Times New Roman" w:hAnsi="Times New Roman"/>
            <w:bCs/>
            <w:sz w:val="24"/>
            <w:szCs w:val="24"/>
            <w:lang w:eastAsia="ru-RU"/>
          </w:rPr>
          <w:t xml:space="preserve"> администрации</w:t>
        </w:r>
      </w:ins>
    </w:p>
    <w:p w:rsidR="00025A54" w:rsidRDefault="00B12224" w:rsidP="00025A54">
      <w:pPr>
        <w:widowControl w:val="0"/>
        <w:autoSpaceDE w:val="0"/>
        <w:autoSpaceDN w:val="0"/>
        <w:adjustRightInd w:val="0"/>
        <w:spacing w:after="0" w:line="240" w:lineRule="auto"/>
        <w:ind w:firstLine="709"/>
        <w:jc w:val="right"/>
        <w:rPr>
          <w:ins w:id="78" w:author="adm" w:date="2017-05-12T11:45:00Z"/>
          <w:rFonts w:ascii="Times New Roman" w:eastAsia="Times New Roman" w:hAnsi="Times New Roman"/>
          <w:bCs/>
          <w:sz w:val="24"/>
          <w:szCs w:val="24"/>
          <w:lang w:eastAsia="ru-RU"/>
        </w:rPr>
        <w:pPrChange w:id="79" w:author="adm" w:date="2017-05-12T11:45:00Z">
          <w:pPr>
            <w:widowControl w:val="0"/>
            <w:autoSpaceDE w:val="0"/>
            <w:autoSpaceDN w:val="0"/>
            <w:adjustRightInd w:val="0"/>
            <w:spacing w:after="0" w:line="240" w:lineRule="auto"/>
            <w:ind w:firstLine="709"/>
            <w:jc w:val="center"/>
          </w:pPr>
        </w:pPrChange>
      </w:pPr>
      <w:ins w:id="80" w:author="adm" w:date="2017-05-12T11:45:00Z">
        <w:r w:rsidRPr="003A1642">
          <w:rPr>
            <w:rFonts w:ascii="Times New Roman" w:eastAsia="Times New Roman" w:hAnsi="Times New Roman"/>
            <w:bCs/>
            <w:sz w:val="24"/>
            <w:szCs w:val="24"/>
            <w:lang w:eastAsia="ru-RU"/>
          </w:rPr>
          <w:t xml:space="preserve">муниципального района «Ижемский»  </w:t>
        </w:r>
      </w:ins>
    </w:p>
    <w:p w:rsidR="00025A54" w:rsidRPr="00025A54" w:rsidRDefault="00B12224" w:rsidP="00025A54">
      <w:pPr>
        <w:widowControl w:val="0"/>
        <w:autoSpaceDE w:val="0"/>
        <w:autoSpaceDN w:val="0"/>
        <w:adjustRightInd w:val="0"/>
        <w:spacing w:after="0" w:line="240" w:lineRule="auto"/>
        <w:ind w:firstLine="709"/>
        <w:jc w:val="right"/>
        <w:rPr>
          <w:ins w:id="81" w:author="adm" w:date="2017-05-12T11:45:00Z"/>
          <w:rFonts w:ascii="Times New Roman" w:eastAsia="Times New Roman" w:hAnsi="Times New Roman"/>
          <w:bCs/>
          <w:sz w:val="28"/>
          <w:szCs w:val="28"/>
          <w:lang w:eastAsia="ru-RU"/>
          <w:rPrChange w:id="82" w:author="adm" w:date="2017-05-12T11:45:00Z">
            <w:rPr>
              <w:ins w:id="83" w:author="adm" w:date="2017-05-12T11:45:00Z"/>
              <w:rFonts w:ascii="Times New Roman" w:eastAsia="Times New Roman" w:hAnsi="Times New Roman"/>
              <w:b/>
              <w:bCs/>
              <w:sz w:val="28"/>
              <w:szCs w:val="28"/>
              <w:lang w:eastAsia="ru-RU"/>
            </w:rPr>
          </w:rPrChange>
        </w:rPr>
        <w:pPrChange w:id="84" w:author="adm" w:date="2017-05-12T11:45:00Z">
          <w:pPr>
            <w:widowControl w:val="0"/>
            <w:autoSpaceDE w:val="0"/>
            <w:autoSpaceDN w:val="0"/>
            <w:adjustRightInd w:val="0"/>
            <w:spacing w:after="0" w:line="240" w:lineRule="auto"/>
            <w:ind w:firstLine="709"/>
            <w:jc w:val="center"/>
          </w:pPr>
        </w:pPrChange>
      </w:pPr>
      <w:ins w:id="85" w:author="adm" w:date="2017-05-12T11:45:00Z">
        <w:r w:rsidRPr="003A1642">
          <w:rPr>
            <w:rFonts w:ascii="Times New Roman" w:eastAsia="Times New Roman" w:hAnsi="Times New Roman"/>
            <w:bCs/>
            <w:sz w:val="24"/>
            <w:szCs w:val="24"/>
            <w:lang w:eastAsia="ru-RU"/>
          </w:rPr>
          <w:t xml:space="preserve"> от </w:t>
        </w:r>
      </w:ins>
      <w:r w:rsidRPr="003A1642">
        <w:rPr>
          <w:rFonts w:ascii="Times New Roman" w:eastAsia="Times New Roman" w:hAnsi="Times New Roman"/>
          <w:bCs/>
          <w:sz w:val="24"/>
          <w:szCs w:val="24"/>
          <w:lang w:eastAsia="ru-RU"/>
        </w:rPr>
        <w:t>21 ноября 2017 года</w:t>
      </w:r>
      <w:ins w:id="86" w:author="adm" w:date="2017-05-12T11:45:00Z">
        <w:r w:rsidRPr="003A1642">
          <w:rPr>
            <w:rFonts w:ascii="Times New Roman" w:eastAsia="Times New Roman" w:hAnsi="Times New Roman"/>
            <w:bCs/>
            <w:sz w:val="24"/>
            <w:szCs w:val="24"/>
            <w:lang w:eastAsia="ru-RU"/>
          </w:rPr>
          <w:t xml:space="preserve"> №</w:t>
        </w:r>
      </w:ins>
      <w:r w:rsidRPr="003A1642">
        <w:rPr>
          <w:rFonts w:ascii="Times New Roman" w:eastAsia="Times New Roman" w:hAnsi="Times New Roman"/>
          <w:bCs/>
          <w:sz w:val="24"/>
          <w:szCs w:val="24"/>
          <w:lang w:eastAsia="ru-RU"/>
        </w:rPr>
        <w:t xml:space="preserve"> 999</w:t>
      </w:r>
      <w:r>
        <w:rPr>
          <w:rFonts w:ascii="Times New Roman" w:eastAsia="Times New Roman" w:hAnsi="Times New Roman"/>
          <w:bCs/>
          <w:sz w:val="28"/>
          <w:szCs w:val="28"/>
          <w:lang w:eastAsia="ru-RU"/>
        </w:rPr>
        <w:t xml:space="preserve"> </w:t>
      </w:r>
    </w:p>
    <w:p w:rsidR="00025A54" w:rsidRDefault="00025A54" w:rsidP="00025A54">
      <w:pPr>
        <w:widowControl w:val="0"/>
        <w:autoSpaceDE w:val="0"/>
        <w:autoSpaceDN w:val="0"/>
        <w:adjustRightInd w:val="0"/>
        <w:spacing w:after="0" w:line="240" w:lineRule="auto"/>
        <w:ind w:firstLine="709"/>
        <w:jc w:val="right"/>
        <w:rPr>
          <w:ins w:id="87" w:author="adm" w:date="2017-05-12T11:45:00Z"/>
          <w:rFonts w:ascii="Times New Roman" w:eastAsia="Times New Roman" w:hAnsi="Times New Roman"/>
          <w:b/>
          <w:bCs/>
          <w:sz w:val="28"/>
          <w:szCs w:val="28"/>
          <w:lang w:eastAsia="ru-RU"/>
        </w:rPr>
        <w:pPrChange w:id="88" w:author="adm" w:date="2017-05-12T11:45:00Z">
          <w:pPr>
            <w:widowControl w:val="0"/>
            <w:autoSpaceDE w:val="0"/>
            <w:autoSpaceDN w:val="0"/>
            <w:adjustRightInd w:val="0"/>
            <w:spacing w:after="0" w:line="240" w:lineRule="auto"/>
            <w:ind w:firstLine="709"/>
            <w:jc w:val="center"/>
          </w:pPr>
        </w:pPrChange>
      </w:pPr>
    </w:p>
    <w:p w:rsidR="00B12224" w:rsidRPr="00B73F83" w:rsidRDefault="00B12224" w:rsidP="00B12224">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r w:rsidRPr="00B73F83">
        <w:rPr>
          <w:rFonts w:ascii="Times New Roman" w:eastAsia="Times New Roman" w:hAnsi="Times New Roman"/>
          <w:b/>
          <w:bCs/>
          <w:sz w:val="28"/>
          <w:szCs w:val="28"/>
          <w:lang w:eastAsia="ru-RU"/>
        </w:rPr>
        <w:t>АДМИНИСТРАТИВНЫЙ РЕГЛАМЕНТ</w:t>
      </w:r>
    </w:p>
    <w:p w:rsidR="00B12224" w:rsidRPr="00B73F83" w:rsidRDefault="00B12224" w:rsidP="00B12224">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r w:rsidRPr="00B73F83">
        <w:rPr>
          <w:rFonts w:ascii="Times New Roman" w:eastAsia="Times New Roman" w:hAnsi="Times New Roman"/>
          <w:b/>
          <w:bCs/>
          <w:sz w:val="28"/>
          <w:szCs w:val="28"/>
          <w:lang w:eastAsia="ru-RU"/>
        </w:rPr>
        <w:t>предоставления муниципальной услуги «</w:t>
      </w:r>
      <w:r w:rsidRPr="00B73F83">
        <w:rPr>
          <w:rFonts w:ascii="Times New Roman" w:hAnsi="Times New Roman"/>
          <w:b/>
          <w:bCs/>
          <w:sz w:val="28"/>
          <w:szCs w:val="28"/>
        </w:rPr>
        <w:t>Выдача градостроительного плана земельного участка</w:t>
      </w:r>
      <w:r w:rsidRPr="00B73F83">
        <w:rPr>
          <w:rFonts w:ascii="Times New Roman" w:eastAsia="Times New Roman" w:hAnsi="Times New Roman"/>
          <w:b/>
          <w:bCs/>
          <w:sz w:val="28"/>
          <w:szCs w:val="28"/>
          <w:lang w:eastAsia="ru-RU"/>
        </w:rPr>
        <w:t>»</w:t>
      </w:r>
      <w:r w:rsidRPr="00B73F83">
        <w:rPr>
          <w:sz w:val="28"/>
          <w:szCs w:val="28"/>
          <w:vertAlign w:val="superscript"/>
        </w:rPr>
        <w:t xml:space="preserve"> </w:t>
      </w:r>
    </w:p>
    <w:p w:rsidR="00B12224" w:rsidRPr="00B73F83" w:rsidRDefault="00B12224" w:rsidP="00B12224">
      <w:pPr>
        <w:widowControl w:val="0"/>
        <w:autoSpaceDE w:val="0"/>
        <w:autoSpaceDN w:val="0"/>
        <w:adjustRightInd w:val="0"/>
        <w:spacing w:after="0" w:line="240" w:lineRule="auto"/>
        <w:ind w:firstLine="709"/>
        <w:jc w:val="center"/>
        <w:rPr>
          <w:rFonts w:ascii="Times New Roman" w:hAnsi="Times New Roman"/>
          <w:sz w:val="28"/>
          <w:szCs w:val="28"/>
        </w:rPr>
      </w:pPr>
    </w:p>
    <w:p w:rsidR="00B12224" w:rsidRPr="00B73F83" w:rsidRDefault="00B12224" w:rsidP="00B12224">
      <w:pPr>
        <w:widowControl w:val="0"/>
        <w:autoSpaceDE w:val="0"/>
        <w:autoSpaceDN w:val="0"/>
        <w:adjustRightInd w:val="0"/>
        <w:spacing w:after="0" w:line="240" w:lineRule="auto"/>
        <w:ind w:firstLine="709"/>
        <w:jc w:val="center"/>
        <w:outlineLvl w:val="1"/>
        <w:rPr>
          <w:rFonts w:ascii="Times New Roman" w:hAnsi="Times New Roman"/>
          <w:b/>
          <w:sz w:val="28"/>
          <w:szCs w:val="28"/>
        </w:rPr>
      </w:pPr>
      <w:r w:rsidRPr="00B73F83">
        <w:rPr>
          <w:rFonts w:ascii="Times New Roman" w:hAnsi="Times New Roman"/>
          <w:b/>
          <w:sz w:val="28"/>
          <w:szCs w:val="28"/>
        </w:rPr>
        <w:t>I. Общие положения</w:t>
      </w:r>
    </w:p>
    <w:p w:rsidR="00B12224" w:rsidRPr="00B73F83" w:rsidRDefault="00B12224" w:rsidP="00B12224">
      <w:pPr>
        <w:widowControl w:val="0"/>
        <w:autoSpaceDE w:val="0"/>
        <w:autoSpaceDN w:val="0"/>
        <w:adjustRightInd w:val="0"/>
        <w:spacing w:after="0" w:line="240" w:lineRule="auto"/>
        <w:ind w:firstLine="709"/>
        <w:jc w:val="center"/>
        <w:rPr>
          <w:rFonts w:ascii="Times New Roman" w:hAnsi="Times New Roman"/>
          <w:sz w:val="28"/>
          <w:szCs w:val="28"/>
        </w:rPr>
      </w:pPr>
    </w:p>
    <w:p w:rsidR="00B12224" w:rsidRPr="00B73F83" w:rsidRDefault="00B12224" w:rsidP="00B12224">
      <w:pPr>
        <w:widowControl w:val="0"/>
        <w:autoSpaceDE w:val="0"/>
        <w:autoSpaceDN w:val="0"/>
        <w:adjustRightInd w:val="0"/>
        <w:spacing w:after="0" w:line="240" w:lineRule="auto"/>
        <w:ind w:firstLine="709"/>
        <w:jc w:val="center"/>
        <w:outlineLvl w:val="2"/>
        <w:rPr>
          <w:rFonts w:ascii="Times New Roman" w:hAnsi="Times New Roman"/>
          <w:b/>
          <w:sz w:val="28"/>
          <w:szCs w:val="28"/>
        </w:rPr>
      </w:pPr>
      <w:bookmarkStart w:id="89" w:name="Par55"/>
      <w:bookmarkEnd w:id="89"/>
      <w:r w:rsidRPr="00B73F83">
        <w:rPr>
          <w:rFonts w:ascii="Times New Roman" w:hAnsi="Times New Roman"/>
          <w:b/>
          <w:sz w:val="28"/>
          <w:szCs w:val="28"/>
        </w:rPr>
        <w:t>Предмет регулирования административного регламента</w:t>
      </w:r>
    </w:p>
    <w:p w:rsidR="00B12224" w:rsidRPr="00B73F83" w:rsidRDefault="00B12224" w:rsidP="00B12224">
      <w:pPr>
        <w:widowControl w:val="0"/>
        <w:autoSpaceDE w:val="0"/>
        <w:autoSpaceDN w:val="0"/>
        <w:adjustRightInd w:val="0"/>
        <w:spacing w:after="0" w:line="240" w:lineRule="auto"/>
        <w:ind w:firstLine="709"/>
        <w:jc w:val="both"/>
        <w:rPr>
          <w:rFonts w:ascii="Times New Roman" w:hAnsi="Times New Roman"/>
          <w:sz w:val="28"/>
          <w:szCs w:val="28"/>
        </w:rPr>
      </w:pPr>
    </w:p>
    <w:p w:rsidR="00B12224" w:rsidRPr="00B73F83" w:rsidRDefault="00B12224" w:rsidP="00B12224">
      <w:pPr>
        <w:widowControl w:val="0"/>
        <w:autoSpaceDE w:val="0"/>
        <w:autoSpaceDN w:val="0"/>
        <w:adjustRightInd w:val="0"/>
        <w:spacing w:after="0" w:line="240" w:lineRule="auto"/>
        <w:ind w:firstLine="709"/>
        <w:jc w:val="both"/>
        <w:rPr>
          <w:rFonts w:ascii="Times New Roman" w:hAnsi="Times New Roman"/>
          <w:bCs/>
          <w:sz w:val="28"/>
          <w:szCs w:val="28"/>
          <w:lang w:eastAsia="ru-RU"/>
        </w:rPr>
      </w:pPr>
      <w:r w:rsidRPr="00B73F83">
        <w:rPr>
          <w:rFonts w:ascii="Times New Roman" w:eastAsia="Times New Roman" w:hAnsi="Times New Roman"/>
          <w:sz w:val="28"/>
          <w:szCs w:val="28"/>
          <w:lang w:eastAsia="ru-RU"/>
        </w:rPr>
        <w:t>1.1. Административный регламент предоставления муниципальной услуги «</w:t>
      </w:r>
      <w:r w:rsidRPr="00B73F83">
        <w:rPr>
          <w:rFonts w:ascii="Times New Roman" w:hAnsi="Times New Roman"/>
          <w:bCs/>
          <w:sz w:val="28"/>
          <w:szCs w:val="28"/>
          <w:lang w:eastAsia="ru-RU"/>
        </w:rPr>
        <w:t>Выдача градостроительного плана земельного участка</w:t>
      </w:r>
      <w:r w:rsidRPr="00B73F83">
        <w:rPr>
          <w:rFonts w:ascii="Times New Roman" w:hAnsi="Times New Roman"/>
          <w:sz w:val="28"/>
          <w:szCs w:val="28"/>
          <w:lang w:eastAsia="ru-RU"/>
        </w:rPr>
        <w:t>»</w:t>
      </w:r>
      <w:r w:rsidRPr="00B73F83">
        <w:rPr>
          <w:rFonts w:ascii="Times New Roman" w:hAnsi="Times New Roman"/>
          <w:i/>
          <w:sz w:val="28"/>
          <w:szCs w:val="28"/>
          <w:lang w:eastAsia="ru-RU"/>
        </w:rPr>
        <w:t xml:space="preserve"> </w:t>
      </w:r>
      <w:r w:rsidRPr="00B73F83">
        <w:rPr>
          <w:rFonts w:ascii="Times New Roman" w:eastAsia="Times New Roman" w:hAnsi="Times New Roman"/>
          <w:sz w:val="28"/>
          <w:szCs w:val="28"/>
          <w:lang w:eastAsia="ru-RU"/>
        </w:rPr>
        <w:t xml:space="preserve">(далее - административный регламент), определяет порядок, сроки и последовательность действий </w:t>
      </w:r>
      <w:r>
        <w:rPr>
          <w:rFonts w:ascii="Times New Roman" w:eastAsia="Times New Roman" w:hAnsi="Times New Roman"/>
          <w:sz w:val="28"/>
          <w:szCs w:val="28"/>
          <w:lang w:eastAsia="ru-RU"/>
        </w:rPr>
        <w:t xml:space="preserve">(административных процедур) </w:t>
      </w:r>
      <w:del w:id="90" w:author="adm" w:date="2017-06-21T15:32:00Z">
        <w:r w:rsidRPr="00B73F83" w:rsidDel="00440C3F">
          <w:rPr>
            <w:rFonts w:ascii="Times New Roman" w:eastAsia="Times New Roman" w:hAnsi="Times New Roman"/>
            <w:sz w:val="28"/>
            <w:szCs w:val="28"/>
            <w:lang w:eastAsia="ru-RU"/>
          </w:rPr>
          <w:delText>(административных процедур)</w:delText>
        </w:r>
        <w:r w:rsidRPr="00B73F83" w:rsidDel="00440C3F">
          <w:rPr>
            <w:rFonts w:ascii="Times New Roman" w:eastAsia="Times New Roman" w:hAnsi="Times New Roman" w:cs="Arial"/>
            <w:sz w:val="28"/>
            <w:szCs w:val="28"/>
            <w:lang w:eastAsia="ru-RU"/>
          </w:rPr>
          <w:delText xml:space="preserve"> </w:delText>
        </w:r>
      </w:del>
      <w:del w:id="91" w:author="Пользователь" w:date="2017-05-10T19:26:00Z">
        <w:r w:rsidRPr="00B73F83" w:rsidDel="002957B2">
          <w:rPr>
            <w:rFonts w:ascii="Times New Roman" w:eastAsia="Times New Roman" w:hAnsi="Times New Roman" w:cs="Arial"/>
            <w:sz w:val="28"/>
            <w:szCs w:val="28"/>
            <w:lang w:eastAsia="ru-RU"/>
          </w:rPr>
          <w:delText>(</w:delText>
        </w:r>
        <w:r w:rsidR="00025A54" w:rsidRPr="00025A54">
          <w:rPr>
            <w:rFonts w:ascii="Times New Roman" w:eastAsia="Times New Roman" w:hAnsi="Times New Roman" w:cs="Arial"/>
            <w:sz w:val="28"/>
            <w:szCs w:val="28"/>
            <w:lang w:eastAsia="ru-RU"/>
            <w:rPrChange w:id="92" w:author="Пользователь" w:date="2017-05-10T19:27:00Z">
              <w:rPr>
                <w:rFonts w:ascii="Times New Roman" w:eastAsia="Times New Roman" w:hAnsi="Times New Roman" w:cs="Arial"/>
                <w:i/>
                <w:sz w:val="28"/>
                <w:szCs w:val="28"/>
                <w:lang w:eastAsia="ru-RU"/>
              </w:rPr>
            </w:rPrChange>
          </w:rPr>
          <w:delText>наименование органа</w:delText>
        </w:r>
      </w:del>
      <w:ins w:id="93" w:author="Пользователь" w:date="2017-05-10T19:26:00Z">
        <w:r w:rsidR="00025A54" w:rsidRPr="00025A54">
          <w:rPr>
            <w:rFonts w:ascii="Times New Roman" w:eastAsia="Times New Roman" w:hAnsi="Times New Roman" w:cs="Arial"/>
            <w:sz w:val="28"/>
            <w:szCs w:val="28"/>
            <w:lang w:eastAsia="ru-RU"/>
            <w:rPrChange w:id="94" w:author="Пользователь" w:date="2017-05-10T19:27:00Z">
              <w:rPr>
                <w:rFonts w:ascii="Times New Roman" w:eastAsia="Times New Roman" w:hAnsi="Times New Roman" w:cs="Arial"/>
                <w:i/>
                <w:sz w:val="28"/>
                <w:szCs w:val="28"/>
                <w:lang w:eastAsia="ru-RU"/>
              </w:rPr>
            </w:rPrChange>
          </w:rPr>
          <w:t xml:space="preserve">администрации муниципального района </w:t>
        </w:r>
      </w:ins>
      <w:ins w:id="95" w:author="Пользователь" w:date="2017-05-10T19:27:00Z">
        <w:r w:rsidR="00025A54" w:rsidRPr="00025A54">
          <w:rPr>
            <w:rFonts w:ascii="Times New Roman" w:eastAsia="Times New Roman" w:hAnsi="Times New Roman" w:cs="Arial"/>
            <w:sz w:val="28"/>
            <w:szCs w:val="28"/>
            <w:lang w:eastAsia="ru-RU"/>
            <w:rPrChange w:id="96" w:author="Пользователь" w:date="2017-05-10T19:27:00Z">
              <w:rPr>
                <w:rFonts w:ascii="Times New Roman" w:eastAsia="Times New Roman" w:hAnsi="Times New Roman" w:cs="Arial"/>
                <w:i/>
                <w:sz w:val="28"/>
                <w:szCs w:val="28"/>
                <w:lang w:eastAsia="ru-RU"/>
              </w:rPr>
            </w:rPrChange>
          </w:rPr>
          <w:t>«Ижемский»</w:t>
        </w:r>
      </w:ins>
      <w:r>
        <w:rPr>
          <w:rFonts w:ascii="Times New Roman" w:eastAsia="Times New Roman" w:hAnsi="Times New Roman" w:cs="Arial"/>
          <w:sz w:val="28"/>
          <w:szCs w:val="28"/>
          <w:lang w:eastAsia="ru-RU"/>
        </w:rPr>
        <w:t xml:space="preserve"> </w:t>
      </w:r>
      <w:del w:id="97" w:author="Пользователь" w:date="2017-05-10T19:28:00Z">
        <w:r w:rsidRPr="00B73F83" w:rsidDel="002957B2">
          <w:rPr>
            <w:rFonts w:ascii="Times New Roman" w:eastAsia="Times New Roman" w:hAnsi="Times New Roman" w:cs="Arial"/>
            <w:sz w:val="28"/>
            <w:szCs w:val="28"/>
            <w:lang w:eastAsia="ru-RU"/>
          </w:rPr>
          <w:delText xml:space="preserve"> </w:delText>
        </w:r>
      </w:del>
      <w:r w:rsidRPr="00B73F83">
        <w:rPr>
          <w:rFonts w:ascii="Times New Roman" w:eastAsia="Times New Roman" w:hAnsi="Times New Roman" w:cs="Arial"/>
          <w:sz w:val="28"/>
          <w:szCs w:val="28"/>
          <w:lang w:eastAsia="ru-RU"/>
        </w:rPr>
        <w:t xml:space="preserve">(далее </w:t>
      </w:r>
      <w:r>
        <w:rPr>
          <w:rFonts w:ascii="Times New Roman" w:eastAsia="Times New Roman" w:hAnsi="Times New Roman" w:cs="Arial"/>
          <w:sz w:val="28"/>
          <w:szCs w:val="28"/>
          <w:lang w:eastAsia="ru-RU"/>
        </w:rPr>
        <w:t xml:space="preserve">- </w:t>
      </w:r>
      <w:proofErr w:type="gramStart"/>
      <w:r w:rsidR="004308D0">
        <w:rPr>
          <w:rFonts w:ascii="Times New Roman" w:eastAsia="Times New Roman" w:hAnsi="Times New Roman" w:cs="Arial"/>
          <w:sz w:val="28"/>
          <w:szCs w:val="28"/>
          <w:lang w:eastAsia="ru-RU"/>
        </w:rPr>
        <w:t>а</w:t>
      </w:r>
      <w:ins w:id="98" w:author="Пользователь" w:date="2017-05-10T19:28:00Z">
        <w:del w:id="99" w:author="adm" w:date="2017-06-21T15:31:00Z">
          <w:r w:rsidRPr="00B73F83" w:rsidDel="00440C3F">
            <w:rPr>
              <w:rFonts w:ascii="Times New Roman" w:eastAsia="Times New Roman" w:hAnsi="Times New Roman" w:cs="Arial"/>
              <w:sz w:val="28"/>
              <w:szCs w:val="28"/>
              <w:lang w:eastAsia="ru-RU"/>
            </w:rPr>
            <w:delText>А</w:delText>
          </w:r>
        </w:del>
      </w:ins>
      <w:r>
        <w:rPr>
          <w:rFonts w:ascii="Times New Roman" w:eastAsia="Times New Roman" w:hAnsi="Times New Roman" w:cs="Arial"/>
          <w:sz w:val="28"/>
          <w:szCs w:val="28"/>
          <w:lang w:eastAsia="ru-RU"/>
        </w:rPr>
        <w:t>дминистрация</w:t>
      </w:r>
      <w:proofErr w:type="gramEnd"/>
      <w:r w:rsidRPr="00B73F83">
        <w:rPr>
          <w:rFonts w:ascii="Times New Roman" w:eastAsia="Times New Roman" w:hAnsi="Times New Roman" w:cs="Arial"/>
          <w:sz w:val="28"/>
          <w:szCs w:val="28"/>
          <w:lang w:eastAsia="ru-RU"/>
        </w:rPr>
        <w:t>), многофункциональных центров предоставления государственных и муниципальных услуг (далее – МФЦ)</w:t>
      </w:r>
      <w:r w:rsidRPr="00B73F83">
        <w:rPr>
          <w:rFonts w:ascii="Times New Roman" w:eastAsia="Times New Roman" w:hAnsi="Times New Roman"/>
          <w:sz w:val="28"/>
          <w:szCs w:val="28"/>
          <w:lang w:eastAsia="ru-RU"/>
        </w:rPr>
        <w:t>,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B12224" w:rsidRPr="00B73F83" w:rsidRDefault="00B12224" w:rsidP="00B12224">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B73F83">
        <w:rPr>
          <w:rFonts w:ascii="Times New Roman" w:eastAsia="Times New Roman" w:hAnsi="Times New Roman"/>
          <w:sz w:val="28"/>
          <w:szCs w:val="28"/>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w:t>
      </w:r>
      <w:proofErr w:type="gramEnd"/>
      <w:r w:rsidRPr="00B73F83">
        <w:rPr>
          <w:rFonts w:ascii="Times New Roman" w:eastAsia="Times New Roman" w:hAnsi="Times New Roman"/>
          <w:sz w:val="28"/>
          <w:szCs w:val="28"/>
          <w:lang w:eastAsia="ru-RU"/>
        </w:rPr>
        <w:t xml:space="preserve">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B12224" w:rsidRPr="00B73F83" w:rsidRDefault="00B12224" w:rsidP="00B12224">
      <w:pPr>
        <w:widowControl w:val="0"/>
        <w:autoSpaceDE w:val="0"/>
        <w:autoSpaceDN w:val="0"/>
        <w:adjustRightInd w:val="0"/>
        <w:spacing w:after="0" w:line="240" w:lineRule="auto"/>
        <w:ind w:firstLine="709"/>
        <w:jc w:val="both"/>
        <w:rPr>
          <w:rFonts w:ascii="Times New Roman" w:hAnsi="Times New Roman"/>
          <w:sz w:val="28"/>
          <w:szCs w:val="28"/>
        </w:rPr>
      </w:pPr>
    </w:p>
    <w:p w:rsidR="00B12224" w:rsidRPr="00B73F83" w:rsidRDefault="00B12224" w:rsidP="00B12224">
      <w:pPr>
        <w:widowControl w:val="0"/>
        <w:autoSpaceDE w:val="0"/>
        <w:autoSpaceDN w:val="0"/>
        <w:adjustRightInd w:val="0"/>
        <w:spacing w:after="0" w:line="240" w:lineRule="auto"/>
        <w:ind w:firstLine="709"/>
        <w:jc w:val="center"/>
        <w:outlineLvl w:val="2"/>
        <w:rPr>
          <w:rFonts w:ascii="Times New Roman" w:hAnsi="Times New Roman"/>
          <w:b/>
          <w:sz w:val="28"/>
          <w:szCs w:val="28"/>
        </w:rPr>
      </w:pPr>
      <w:bookmarkStart w:id="100" w:name="Par59"/>
      <w:bookmarkEnd w:id="100"/>
      <w:r w:rsidRPr="00B73F83">
        <w:rPr>
          <w:rFonts w:ascii="Times New Roman" w:hAnsi="Times New Roman"/>
          <w:b/>
          <w:sz w:val="28"/>
          <w:szCs w:val="28"/>
        </w:rPr>
        <w:t>Круг заявителей</w:t>
      </w:r>
    </w:p>
    <w:p w:rsidR="00B12224" w:rsidRPr="00B73F83" w:rsidRDefault="00B12224" w:rsidP="00B12224">
      <w:pPr>
        <w:widowControl w:val="0"/>
        <w:autoSpaceDE w:val="0"/>
        <w:autoSpaceDN w:val="0"/>
        <w:adjustRightInd w:val="0"/>
        <w:spacing w:after="0" w:line="240" w:lineRule="auto"/>
        <w:ind w:firstLine="709"/>
        <w:jc w:val="center"/>
        <w:rPr>
          <w:rFonts w:ascii="Times New Roman" w:hAnsi="Times New Roman"/>
          <w:sz w:val="28"/>
          <w:szCs w:val="28"/>
        </w:rPr>
      </w:pPr>
    </w:p>
    <w:p w:rsidR="00B12224" w:rsidRPr="00B73F83" w:rsidRDefault="00B12224" w:rsidP="00B12224">
      <w:pPr>
        <w:widowControl w:val="0"/>
        <w:autoSpaceDE w:val="0"/>
        <w:autoSpaceDN w:val="0"/>
        <w:adjustRightInd w:val="0"/>
        <w:spacing w:after="0" w:line="240" w:lineRule="auto"/>
        <w:ind w:firstLine="709"/>
        <w:jc w:val="both"/>
        <w:rPr>
          <w:rFonts w:ascii="Times New Roman" w:hAnsi="Times New Roman"/>
          <w:sz w:val="28"/>
          <w:szCs w:val="28"/>
          <w:lang w:eastAsia="ru-RU"/>
        </w:rPr>
      </w:pPr>
      <w:bookmarkStart w:id="101" w:name="Par61"/>
      <w:bookmarkEnd w:id="101"/>
      <w:r w:rsidRPr="00B73F83">
        <w:rPr>
          <w:rFonts w:ascii="Times New Roman" w:hAnsi="Times New Roman"/>
          <w:sz w:val="28"/>
          <w:szCs w:val="28"/>
        </w:rPr>
        <w:t xml:space="preserve">1.2. </w:t>
      </w:r>
      <w:r w:rsidRPr="00B73F83">
        <w:rPr>
          <w:rFonts w:ascii="Times New Roman" w:hAnsi="Times New Roman"/>
          <w:sz w:val="28"/>
          <w:szCs w:val="28"/>
          <w:lang w:eastAsia="ru-RU"/>
        </w:rPr>
        <w:t xml:space="preserve">Заявителями являются </w:t>
      </w:r>
      <w:ins w:id="102" w:author="Кочанова Анна Валерьевна" w:date="2017-04-26T14:48:00Z">
        <w:r w:rsidRPr="00B73F83">
          <w:rPr>
            <w:rFonts w:ascii="Times New Roman" w:hAnsi="Times New Roman"/>
            <w:sz w:val="28"/>
            <w:szCs w:val="28"/>
            <w:lang w:eastAsia="ru-RU"/>
          </w:rPr>
          <w:t xml:space="preserve">в соответствии с </w:t>
        </w:r>
        <w:r w:rsidRPr="00B73F83">
          <w:rPr>
            <w:rFonts w:ascii="Times New Roman" w:hAnsi="Times New Roman"/>
            <w:bCs/>
            <w:sz w:val="28"/>
            <w:szCs w:val="28"/>
          </w:rPr>
          <w:t xml:space="preserve">частью 5 статьи 57.3 </w:t>
        </w:r>
        <w:r w:rsidRPr="00B73F83">
          <w:rPr>
            <w:rFonts w:ascii="Times New Roman" w:hAnsi="Times New Roman"/>
            <w:sz w:val="28"/>
            <w:szCs w:val="28"/>
          </w:rPr>
          <w:t>Градостроительного кодекса Российской Федерации</w:t>
        </w:r>
        <w:r w:rsidRPr="00B73F83">
          <w:rPr>
            <w:rFonts w:ascii="Times New Roman" w:hAnsi="Times New Roman"/>
            <w:sz w:val="28"/>
            <w:szCs w:val="28"/>
            <w:lang w:eastAsia="ru-RU"/>
          </w:rPr>
          <w:t xml:space="preserve"> правообладатели земельных участков - </w:t>
        </w:r>
      </w:ins>
      <w:r w:rsidRPr="00B73F83">
        <w:rPr>
          <w:rFonts w:ascii="Times New Roman" w:hAnsi="Times New Roman"/>
          <w:sz w:val="28"/>
          <w:szCs w:val="28"/>
          <w:lang w:eastAsia="ru-RU"/>
        </w:rPr>
        <w:t>физические лица (в том числе индивидуальные предприниматели) и юридические лица</w:t>
      </w:r>
      <w:r>
        <w:rPr>
          <w:rFonts w:ascii="Times New Roman" w:hAnsi="Times New Roman"/>
          <w:sz w:val="28"/>
          <w:szCs w:val="28"/>
          <w:lang w:eastAsia="ru-RU"/>
        </w:rPr>
        <w:t>.</w:t>
      </w:r>
      <w:r w:rsidRPr="00B73F83">
        <w:rPr>
          <w:rFonts w:ascii="Times New Roman" w:hAnsi="Times New Roman"/>
          <w:sz w:val="28"/>
          <w:szCs w:val="28"/>
          <w:lang w:eastAsia="ru-RU"/>
        </w:rPr>
        <w:t xml:space="preserve"> </w:t>
      </w:r>
    </w:p>
    <w:p w:rsidR="00B12224" w:rsidRPr="00B73F83" w:rsidRDefault="00B12224" w:rsidP="00B12224">
      <w:pPr>
        <w:widowControl w:val="0"/>
        <w:autoSpaceDE w:val="0"/>
        <w:autoSpaceDN w:val="0"/>
        <w:adjustRightInd w:val="0"/>
        <w:spacing w:after="0" w:line="240" w:lineRule="auto"/>
        <w:ind w:firstLine="709"/>
        <w:jc w:val="both"/>
        <w:rPr>
          <w:rFonts w:ascii="Times New Roman" w:hAnsi="Times New Roman"/>
          <w:sz w:val="28"/>
          <w:szCs w:val="28"/>
        </w:rPr>
      </w:pPr>
      <w:r w:rsidRPr="00B73F83">
        <w:rPr>
          <w:rFonts w:ascii="Times New Roman" w:hAnsi="Times New Roman"/>
          <w:sz w:val="28"/>
          <w:szCs w:val="28"/>
        </w:rPr>
        <w:t xml:space="preserve">1.3. </w:t>
      </w:r>
      <w:proofErr w:type="gramStart"/>
      <w:r w:rsidRPr="00B73F83">
        <w:rPr>
          <w:rFonts w:ascii="Times New Roman" w:hAnsi="Times New Roman"/>
          <w:sz w:val="28"/>
          <w:szCs w:val="28"/>
        </w:rPr>
        <w:t xml:space="preserve">От имени заявителей, в целях получения </w:t>
      </w:r>
      <w:r w:rsidRPr="00B73F83">
        <w:rPr>
          <w:rFonts w:ascii="Times New Roman" w:eastAsia="Times New Roman" w:hAnsi="Times New Roman"/>
          <w:sz w:val="28"/>
          <w:szCs w:val="28"/>
          <w:lang w:eastAsia="ru-RU"/>
        </w:rPr>
        <w:t>муниципальной</w:t>
      </w:r>
      <w:r w:rsidRPr="00B73F83">
        <w:rPr>
          <w:rFonts w:ascii="Times New Roman" w:hAnsi="Times New Roman"/>
          <w:sz w:val="28"/>
          <w:szCs w:val="28"/>
        </w:rPr>
        <w:t xml:space="preserve">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roofErr w:type="gramEnd"/>
    </w:p>
    <w:p w:rsidR="00B12224" w:rsidRPr="00B73F83" w:rsidRDefault="00B12224" w:rsidP="00B12224">
      <w:pPr>
        <w:widowControl w:val="0"/>
        <w:autoSpaceDE w:val="0"/>
        <w:autoSpaceDN w:val="0"/>
        <w:adjustRightInd w:val="0"/>
        <w:spacing w:after="0" w:line="240" w:lineRule="auto"/>
        <w:outlineLvl w:val="2"/>
        <w:rPr>
          <w:rFonts w:ascii="Times New Roman" w:hAnsi="Times New Roman"/>
          <w:sz w:val="28"/>
          <w:szCs w:val="28"/>
        </w:rPr>
      </w:pPr>
    </w:p>
    <w:p w:rsidR="00B12224" w:rsidRPr="00B73F83" w:rsidRDefault="00B12224" w:rsidP="00B12224">
      <w:pPr>
        <w:widowControl w:val="0"/>
        <w:autoSpaceDE w:val="0"/>
        <w:autoSpaceDN w:val="0"/>
        <w:adjustRightInd w:val="0"/>
        <w:spacing w:after="0" w:line="240" w:lineRule="auto"/>
        <w:ind w:firstLine="709"/>
        <w:jc w:val="center"/>
        <w:outlineLvl w:val="2"/>
        <w:rPr>
          <w:rFonts w:ascii="Times New Roman" w:hAnsi="Times New Roman"/>
          <w:b/>
          <w:sz w:val="28"/>
          <w:szCs w:val="28"/>
        </w:rPr>
      </w:pPr>
      <w:r w:rsidRPr="00B73F83">
        <w:rPr>
          <w:rFonts w:ascii="Times New Roman" w:hAnsi="Times New Roman"/>
          <w:b/>
          <w:sz w:val="28"/>
          <w:szCs w:val="28"/>
        </w:rPr>
        <w:t>Требования к порядку информирования о предоставлении</w:t>
      </w:r>
    </w:p>
    <w:p w:rsidR="00B12224" w:rsidRPr="00B73F83" w:rsidRDefault="00B12224" w:rsidP="00B12224">
      <w:pPr>
        <w:widowControl w:val="0"/>
        <w:autoSpaceDE w:val="0"/>
        <w:autoSpaceDN w:val="0"/>
        <w:adjustRightInd w:val="0"/>
        <w:spacing w:after="0" w:line="240" w:lineRule="auto"/>
        <w:ind w:firstLine="709"/>
        <w:jc w:val="center"/>
        <w:rPr>
          <w:rFonts w:ascii="Times New Roman" w:hAnsi="Times New Roman"/>
          <w:sz w:val="28"/>
          <w:szCs w:val="28"/>
        </w:rPr>
      </w:pPr>
      <w:r w:rsidRPr="00B73F83">
        <w:rPr>
          <w:rFonts w:ascii="Times New Roman" w:eastAsia="Times New Roman" w:hAnsi="Times New Roman"/>
          <w:b/>
          <w:sz w:val="28"/>
          <w:szCs w:val="28"/>
          <w:lang w:eastAsia="ru-RU"/>
        </w:rPr>
        <w:t>муниципальной</w:t>
      </w:r>
      <w:r w:rsidRPr="00B73F83">
        <w:rPr>
          <w:rFonts w:ascii="Times New Roman" w:hAnsi="Times New Roman"/>
          <w:b/>
          <w:sz w:val="28"/>
          <w:szCs w:val="28"/>
        </w:rPr>
        <w:t xml:space="preserve"> услуги</w:t>
      </w:r>
    </w:p>
    <w:p w:rsidR="00B12224" w:rsidRPr="00B73F83" w:rsidRDefault="00B12224" w:rsidP="00B12224">
      <w:pPr>
        <w:widowControl w:val="0"/>
        <w:autoSpaceDE w:val="0"/>
        <w:autoSpaceDN w:val="0"/>
        <w:adjustRightInd w:val="0"/>
        <w:spacing w:after="0" w:line="240" w:lineRule="auto"/>
        <w:ind w:firstLine="709"/>
        <w:jc w:val="both"/>
        <w:rPr>
          <w:rFonts w:ascii="Times New Roman" w:hAnsi="Times New Roman"/>
          <w:sz w:val="28"/>
          <w:szCs w:val="28"/>
        </w:rPr>
      </w:pPr>
    </w:p>
    <w:p w:rsidR="00B12224" w:rsidRPr="00B73F83" w:rsidRDefault="00B12224" w:rsidP="00B12224">
      <w:pPr>
        <w:autoSpaceDE w:val="0"/>
        <w:autoSpaceDN w:val="0"/>
        <w:adjustRightInd w:val="0"/>
        <w:spacing w:after="0" w:line="240" w:lineRule="auto"/>
        <w:ind w:firstLine="709"/>
        <w:jc w:val="both"/>
        <w:rPr>
          <w:rFonts w:ascii="Times New Roman" w:hAnsi="Times New Roman"/>
          <w:sz w:val="28"/>
          <w:szCs w:val="28"/>
        </w:rPr>
      </w:pPr>
      <w:bookmarkStart w:id="103" w:name="Par96"/>
      <w:bookmarkEnd w:id="103"/>
      <w:r w:rsidRPr="00B73F83">
        <w:rPr>
          <w:rFonts w:ascii="Times New Roman" w:hAnsi="Times New Roman"/>
          <w:sz w:val="28"/>
          <w:szCs w:val="28"/>
        </w:rPr>
        <w:t>1.4. Информация о месте нахождения, графике работы и наименование органа, предоставляющего услугу, его структурных подразделений и территориальных органов, организаций, участвующих в предоставлении услуги, а также многофункциональных центров предоставления государственных и муниципальных услуг:</w:t>
      </w:r>
    </w:p>
    <w:p w:rsidR="00B12224" w:rsidRPr="00B73F83" w:rsidRDefault="00B12224" w:rsidP="00B12224">
      <w:pPr>
        <w:widowControl w:val="0"/>
        <w:autoSpaceDE w:val="0"/>
        <w:autoSpaceDN w:val="0"/>
        <w:adjustRightInd w:val="0"/>
        <w:spacing w:after="0" w:line="240" w:lineRule="auto"/>
        <w:ind w:firstLine="709"/>
        <w:jc w:val="both"/>
        <w:rPr>
          <w:rFonts w:ascii="Times New Roman" w:hAnsi="Times New Roman"/>
          <w:sz w:val="28"/>
          <w:szCs w:val="28"/>
        </w:rPr>
      </w:pPr>
      <w:r w:rsidRPr="00B73F83">
        <w:rPr>
          <w:rFonts w:ascii="Times New Roman" w:hAnsi="Times New Roman"/>
          <w:sz w:val="28"/>
          <w:szCs w:val="28"/>
        </w:rPr>
        <w:t xml:space="preserve"> информация о месте нахождения, графике работы </w:t>
      </w:r>
      <w:ins w:id="104" w:author="Пользователь" w:date="2017-05-10T19:28:00Z">
        <w:r w:rsidRPr="00B73F83">
          <w:rPr>
            <w:rFonts w:ascii="Times New Roman" w:hAnsi="Times New Roman"/>
            <w:sz w:val="28"/>
            <w:szCs w:val="28"/>
          </w:rPr>
          <w:t>Администрации</w:t>
        </w:r>
      </w:ins>
      <w:r w:rsidRPr="00B73F83">
        <w:rPr>
          <w:rFonts w:ascii="Times New Roman" w:hAnsi="Times New Roman"/>
          <w:sz w:val="28"/>
          <w:szCs w:val="28"/>
        </w:rPr>
        <w:t xml:space="preserve"> и его структурных подразделений, МФЦ приводятся в приложении № 1 к настоящему Административному регламенту.</w:t>
      </w:r>
    </w:p>
    <w:p w:rsidR="00B12224" w:rsidRPr="00B73F83" w:rsidRDefault="00B12224" w:rsidP="00B12224">
      <w:pPr>
        <w:autoSpaceDE w:val="0"/>
        <w:autoSpaceDN w:val="0"/>
        <w:adjustRightInd w:val="0"/>
        <w:spacing w:after="0" w:line="240" w:lineRule="auto"/>
        <w:ind w:firstLine="709"/>
        <w:jc w:val="both"/>
        <w:rPr>
          <w:rFonts w:ascii="Times New Roman" w:hAnsi="Times New Roman"/>
          <w:sz w:val="28"/>
          <w:szCs w:val="28"/>
        </w:rPr>
      </w:pPr>
      <w:r w:rsidRPr="00B73F83">
        <w:rPr>
          <w:rFonts w:ascii="Times New Roman" w:hAnsi="Times New Roman"/>
          <w:sz w:val="28"/>
          <w:szCs w:val="28"/>
        </w:rPr>
        <w:t xml:space="preserve">1.5. Справочные телефоны структурных подразделений </w:t>
      </w:r>
      <w:ins w:id="105" w:author="Пользователь" w:date="2017-05-10T19:28:00Z">
        <w:r w:rsidRPr="00B73F83">
          <w:rPr>
            <w:rFonts w:ascii="Times New Roman" w:hAnsi="Times New Roman"/>
            <w:sz w:val="28"/>
            <w:szCs w:val="28"/>
          </w:rPr>
          <w:t>Администрации</w:t>
        </w:r>
      </w:ins>
      <w:r w:rsidRPr="00B73F83">
        <w:rPr>
          <w:rFonts w:ascii="Times New Roman" w:hAnsi="Times New Roman"/>
          <w:sz w:val="28"/>
          <w:szCs w:val="28"/>
        </w:rPr>
        <w:t xml:space="preserve">, организаций, участвующих в предоставлении услуги, в том числе номер </w:t>
      </w:r>
      <w:proofErr w:type="spellStart"/>
      <w:r w:rsidRPr="00B73F83">
        <w:rPr>
          <w:rFonts w:ascii="Times New Roman" w:hAnsi="Times New Roman"/>
          <w:sz w:val="28"/>
          <w:szCs w:val="28"/>
        </w:rPr>
        <w:t>телефона-автоинформатора</w:t>
      </w:r>
      <w:proofErr w:type="spellEnd"/>
      <w:r w:rsidRPr="00B73F83">
        <w:rPr>
          <w:rFonts w:ascii="Times New Roman" w:hAnsi="Times New Roman"/>
          <w:sz w:val="28"/>
          <w:szCs w:val="28"/>
        </w:rPr>
        <w:t>:</w:t>
      </w:r>
    </w:p>
    <w:p w:rsidR="00B12224" w:rsidRPr="00B73F83" w:rsidRDefault="00B12224" w:rsidP="00B12224">
      <w:pPr>
        <w:autoSpaceDE w:val="0"/>
        <w:autoSpaceDN w:val="0"/>
        <w:adjustRightInd w:val="0"/>
        <w:spacing w:after="0" w:line="240" w:lineRule="auto"/>
        <w:ind w:firstLine="709"/>
        <w:jc w:val="both"/>
        <w:rPr>
          <w:rFonts w:ascii="Times New Roman" w:hAnsi="Times New Roman"/>
          <w:sz w:val="28"/>
          <w:szCs w:val="28"/>
        </w:rPr>
      </w:pPr>
      <w:r w:rsidRPr="00B73F83">
        <w:rPr>
          <w:rFonts w:ascii="Times New Roman" w:hAnsi="Times New Roman"/>
          <w:sz w:val="28"/>
          <w:szCs w:val="28"/>
        </w:rPr>
        <w:t xml:space="preserve">1) справочные телефоны </w:t>
      </w:r>
      <w:ins w:id="106" w:author="Пользователь" w:date="2017-05-10T19:29:00Z">
        <w:r w:rsidRPr="00B73F83">
          <w:rPr>
            <w:rFonts w:ascii="Times New Roman" w:hAnsi="Times New Roman"/>
            <w:sz w:val="28"/>
            <w:szCs w:val="28"/>
          </w:rPr>
          <w:t>Администрации</w:t>
        </w:r>
      </w:ins>
      <w:r w:rsidRPr="00B73F83">
        <w:rPr>
          <w:rFonts w:ascii="Times New Roman" w:hAnsi="Times New Roman"/>
          <w:sz w:val="28"/>
          <w:szCs w:val="28"/>
        </w:rPr>
        <w:t xml:space="preserve"> и его структурных подразделений, приводятся в приложении № 1 к настоящему Административному регламенту;</w:t>
      </w:r>
    </w:p>
    <w:p w:rsidR="00B12224" w:rsidRPr="00B73F83" w:rsidRDefault="00B12224" w:rsidP="00B12224">
      <w:pPr>
        <w:autoSpaceDE w:val="0"/>
        <w:autoSpaceDN w:val="0"/>
        <w:adjustRightInd w:val="0"/>
        <w:spacing w:after="0" w:line="240" w:lineRule="auto"/>
        <w:ind w:firstLine="709"/>
        <w:jc w:val="both"/>
        <w:rPr>
          <w:rFonts w:ascii="Times New Roman" w:hAnsi="Times New Roman"/>
          <w:sz w:val="28"/>
          <w:szCs w:val="28"/>
        </w:rPr>
      </w:pPr>
      <w:r w:rsidRPr="00B73F83">
        <w:rPr>
          <w:rFonts w:ascii="Times New Roman" w:hAnsi="Times New Roman"/>
          <w:sz w:val="28"/>
          <w:szCs w:val="28"/>
        </w:rPr>
        <w:t>2) справочные телефоны МФЦ, приводятся в приложении № 1 к настоящему Административному регламенту.</w:t>
      </w:r>
    </w:p>
    <w:p w:rsidR="00B12224" w:rsidRPr="00B73F83" w:rsidRDefault="00B12224" w:rsidP="00B12224">
      <w:pPr>
        <w:autoSpaceDE w:val="0"/>
        <w:autoSpaceDN w:val="0"/>
        <w:adjustRightInd w:val="0"/>
        <w:spacing w:after="0" w:line="240" w:lineRule="auto"/>
        <w:ind w:firstLine="709"/>
        <w:jc w:val="both"/>
        <w:rPr>
          <w:rFonts w:ascii="Times New Roman" w:hAnsi="Times New Roman"/>
          <w:sz w:val="28"/>
          <w:szCs w:val="28"/>
        </w:rPr>
      </w:pPr>
      <w:r w:rsidRPr="00B73F83">
        <w:rPr>
          <w:rFonts w:ascii="Times New Roman" w:hAnsi="Times New Roman"/>
          <w:sz w:val="28"/>
          <w:szCs w:val="28"/>
        </w:rPr>
        <w:t>1.6. Адреса официальных сайтов органа, предоставляющего муниципальную услугу, организаций, участвующих в предоставлении услуги, в информационно-телекоммуникационной сети «Интернет», содержащих информацию о предоставлении услуги и услуг, которые являются необходимыми и обязательными для предоставления муниципальной услуги, адреса их электронной почты:</w:t>
      </w:r>
    </w:p>
    <w:p w:rsidR="00B12224" w:rsidRPr="00096173" w:rsidRDefault="00B12224" w:rsidP="00B12224">
      <w:pPr>
        <w:autoSpaceDE w:val="0"/>
        <w:autoSpaceDN w:val="0"/>
        <w:adjustRightInd w:val="0"/>
        <w:spacing w:after="0" w:line="240" w:lineRule="auto"/>
        <w:ind w:firstLine="709"/>
        <w:jc w:val="both"/>
        <w:rPr>
          <w:rFonts w:ascii="Times New Roman" w:hAnsi="Times New Roman"/>
          <w:sz w:val="28"/>
          <w:szCs w:val="28"/>
        </w:rPr>
      </w:pPr>
      <w:r w:rsidRPr="00B73F83">
        <w:rPr>
          <w:rFonts w:ascii="Times New Roman" w:hAnsi="Times New Roman"/>
          <w:sz w:val="28"/>
          <w:szCs w:val="28"/>
        </w:rPr>
        <w:t xml:space="preserve">1) адрес официального сайта </w:t>
      </w:r>
      <w:ins w:id="107" w:author="adm" w:date="2017-05-12T11:46:00Z">
        <w:r w:rsidRPr="00B73F83">
          <w:rPr>
            <w:rFonts w:ascii="Times New Roman" w:hAnsi="Times New Roman"/>
            <w:sz w:val="28"/>
            <w:szCs w:val="28"/>
          </w:rPr>
          <w:t>Администрации</w:t>
        </w:r>
      </w:ins>
      <w:r w:rsidRPr="00B73F83">
        <w:rPr>
          <w:rFonts w:ascii="Times New Roman" w:hAnsi="Times New Roman"/>
          <w:sz w:val="28"/>
          <w:szCs w:val="28"/>
        </w:rPr>
        <w:t xml:space="preserve"> </w:t>
      </w:r>
      <w:del w:id="108" w:author="Пользователь" w:date="2017-05-10T19:30:00Z">
        <w:r w:rsidRPr="00B73F83" w:rsidDel="002957B2">
          <w:rPr>
            <w:rFonts w:ascii="Times New Roman" w:hAnsi="Times New Roman"/>
            <w:sz w:val="28"/>
            <w:szCs w:val="28"/>
          </w:rPr>
          <w:delText>-</w:delText>
        </w:r>
      </w:del>
      <w:r w:rsidRPr="00B73F83">
        <w:rPr>
          <w:rFonts w:ascii="Times New Roman" w:hAnsi="Times New Roman"/>
          <w:sz w:val="28"/>
          <w:szCs w:val="28"/>
        </w:rPr>
        <w:t xml:space="preserve"> </w:t>
      </w:r>
      <w:ins w:id="109" w:author="Пользователь" w:date="2017-05-10T19:29:00Z">
        <w:r w:rsidRPr="00B73F83">
          <w:rPr>
            <w:rFonts w:ascii="Times New Roman" w:hAnsi="Times New Roman"/>
            <w:sz w:val="28"/>
            <w:szCs w:val="28"/>
            <w:lang w:val="en-US"/>
          </w:rPr>
          <w:t>www</w:t>
        </w:r>
        <w:r w:rsidR="00025A54" w:rsidRPr="00025A54">
          <w:rPr>
            <w:rFonts w:ascii="Times New Roman" w:hAnsi="Times New Roman"/>
            <w:sz w:val="28"/>
            <w:szCs w:val="28"/>
            <w:rPrChange w:id="110" w:author="Пользователь" w:date="2017-05-10T19:30:00Z">
              <w:rPr>
                <w:rFonts w:ascii="Times New Roman" w:hAnsi="Times New Roman"/>
                <w:sz w:val="28"/>
                <w:szCs w:val="28"/>
                <w:lang w:val="en-US"/>
              </w:rPr>
            </w:rPrChange>
          </w:rPr>
          <w:t>.</w:t>
        </w:r>
      </w:ins>
      <w:proofErr w:type="spellStart"/>
      <w:r>
        <w:rPr>
          <w:rFonts w:ascii="Times New Roman" w:hAnsi="Times New Roman"/>
          <w:sz w:val="28"/>
          <w:szCs w:val="28"/>
          <w:lang w:val="en-US"/>
        </w:rPr>
        <w:t>adm</w:t>
      </w:r>
      <w:ins w:id="111" w:author="Пользователь" w:date="2017-05-10T19:30:00Z">
        <w:r w:rsidRPr="00B73F83">
          <w:rPr>
            <w:rFonts w:ascii="Times New Roman" w:hAnsi="Times New Roman"/>
            <w:sz w:val="28"/>
            <w:szCs w:val="28"/>
            <w:lang w:val="en-US"/>
          </w:rPr>
          <w:t>izhma</w:t>
        </w:r>
        <w:proofErr w:type="spellEnd"/>
        <w:r w:rsidR="00025A54" w:rsidRPr="00025A54">
          <w:rPr>
            <w:rFonts w:ascii="Times New Roman" w:hAnsi="Times New Roman"/>
            <w:sz w:val="28"/>
            <w:szCs w:val="28"/>
            <w:rPrChange w:id="112" w:author="Пользователь" w:date="2017-05-10T19:30:00Z">
              <w:rPr>
                <w:rFonts w:ascii="Times New Roman" w:hAnsi="Times New Roman"/>
                <w:sz w:val="28"/>
                <w:szCs w:val="28"/>
                <w:lang w:val="en-US"/>
              </w:rPr>
            </w:rPrChange>
          </w:rPr>
          <w:t>.</w:t>
        </w:r>
        <w:proofErr w:type="spellStart"/>
        <w:r w:rsidRPr="00B73F83">
          <w:rPr>
            <w:rFonts w:ascii="Times New Roman" w:hAnsi="Times New Roman"/>
            <w:sz w:val="28"/>
            <w:szCs w:val="28"/>
            <w:lang w:val="en-US"/>
          </w:rPr>
          <w:t>ru</w:t>
        </w:r>
      </w:ins>
      <w:proofErr w:type="spellEnd"/>
      <w:r>
        <w:rPr>
          <w:rFonts w:ascii="Times New Roman" w:hAnsi="Times New Roman"/>
          <w:sz w:val="28"/>
          <w:szCs w:val="28"/>
        </w:rPr>
        <w:t>;</w:t>
      </w:r>
    </w:p>
    <w:p w:rsidR="00B12224" w:rsidRDefault="00B12224" w:rsidP="00B12224">
      <w:pPr>
        <w:autoSpaceDE w:val="0"/>
        <w:autoSpaceDN w:val="0"/>
        <w:adjustRightInd w:val="0"/>
        <w:spacing w:after="0" w:line="240" w:lineRule="auto"/>
        <w:ind w:firstLine="709"/>
        <w:jc w:val="both"/>
        <w:rPr>
          <w:rFonts w:ascii="Times New Roman" w:hAnsi="Times New Roman"/>
          <w:sz w:val="28"/>
          <w:szCs w:val="28"/>
        </w:rPr>
      </w:pPr>
      <w:r w:rsidRPr="00B73F83">
        <w:rPr>
          <w:rFonts w:ascii="Times New Roman" w:hAnsi="Times New Roman"/>
          <w:sz w:val="28"/>
          <w:szCs w:val="28"/>
        </w:rPr>
        <w:t xml:space="preserve">адрес сайта МФЦ - </w:t>
      </w:r>
      <w:r w:rsidRPr="00B73F83">
        <w:rPr>
          <w:rFonts w:ascii="Times New Roman" w:hAnsi="Times New Roman"/>
          <w:sz w:val="28"/>
          <w:szCs w:val="28"/>
          <w:lang w:eastAsia="ru-RU"/>
        </w:rPr>
        <w:t>содержится в Приложении № 1 к настоящему Административному регламенту</w:t>
      </w:r>
      <w:r w:rsidRPr="00B73F83">
        <w:rPr>
          <w:rFonts w:ascii="Times New Roman" w:hAnsi="Times New Roman"/>
          <w:sz w:val="28"/>
          <w:szCs w:val="28"/>
        </w:rPr>
        <w:t>;</w:t>
      </w:r>
    </w:p>
    <w:p w:rsidR="00B12224" w:rsidRPr="00B251BF" w:rsidRDefault="00B12224" w:rsidP="00B12224">
      <w:pPr>
        <w:autoSpaceDE w:val="0"/>
        <w:autoSpaceDN w:val="0"/>
        <w:adjustRightInd w:val="0"/>
        <w:spacing w:after="0" w:line="240" w:lineRule="auto"/>
        <w:ind w:firstLine="709"/>
        <w:jc w:val="both"/>
        <w:rPr>
          <w:rFonts w:ascii="Times New Roman" w:hAnsi="Times New Roman"/>
          <w:sz w:val="28"/>
          <w:szCs w:val="28"/>
        </w:rPr>
      </w:pPr>
      <w:proofErr w:type="gramStart"/>
      <w:r w:rsidRPr="00B251BF">
        <w:rPr>
          <w:rFonts w:ascii="Times New Roman" w:hAnsi="Times New Roman"/>
          <w:sz w:val="28"/>
          <w:szCs w:val="28"/>
        </w:rPr>
        <w:t xml:space="preserve">адрес государственной информационной системы Республики Коми «Портал государственных и муниципальных услуг (функций) Республики Коми» - </w:t>
      </w:r>
      <w:proofErr w:type="spellStart"/>
      <w:r w:rsidRPr="00B251BF">
        <w:rPr>
          <w:rFonts w:ascii="Times New Roman" w:hAnsi="Times New Roman"/>
          <w:sz w:val="28"/>
          <w:szCs w:val="28"/>
        </w:rPr>
        <w:t>pgu.rkomi.ru</w:t>
      </w:r>
      <w:proofErr w:type="spellEnd"/>
      <w:r w:rsidRPr="00B251BF">
        <w:rPr>
          <w:rFonts w:ascii="Times New Roman" w:hAnsi="Times New Roman"/>
          <w:sz w:val="28"/>
          <w:szCs w:val="28"/>
        </w:rPr>
        <w:t xml:space="preserve">, адрес федеральной государственной информационной системы «Единый портал государственных и муниципальных услуг (функций)» - </w:t>
      </w:r>
      <w:proofErr w:type="spellStart"/>
      <w:r w:rsidRPr="00B251BF">
        <w:rPr>
          <w:rFonts w:ascii="Times New Roman" w:hAnsi="Times New Roman"/>
          <w:sz w:val="28"/>
          <w:szCs w:val="28"/>
        </w:rPr>
        <w:t>gosuslugi.ru</w:t>
      </w:r>
      <w:proofErr w:type="spellEnd"/>
      <w:r w:rsidRPr="00B251BF">
        <w:rPr>
          <w:rFonts w:ascii="Times New Roman" w:hAnsi="Times New Roman"/>
          <w:sz w:val="28"/>
          <w:szCs w:val="28"/>
        </w:rPr>
        <w:t xml:space="preserve"> (далее – Портал государственных и муниципальных услуг (функций) Республики Коми, Единый портал государственных и муниципальных услуг (функций);</w:t>
      </w:r>
      <w:proofErr w:type="gramEnd"/>
    </w:p>
    <w:p w:rsidR="00B12224" w:rsidRPr="00B73F83" w:rsidRDefault="00B12224" w:rsidP="00B12224">
      <w:pPr>
        <w:autoSpaceDE w:val="0"/>
        <w:autoSpaceDN w:val="0"/>
        <w:adjustRightInd w:val="0"/>
        <w:spacing w:after="0" w:line="240" w:lineRule="auto"/>
        <w:ind w:firstLine="709"/>
        <w:jc w:val="both"/>
        <w:rPr>
          <w:rFonts w:ascii="Times New Roman" w:hAnsi="Times New Roman"/>
          <w:sz w:val="28"/>
          <w:szCs w:val="28"/>
        </w:rPr>
      </w:pPr>
      <w:r w:rsidRPr="00B73F83">
        <w:rPr>
          <w:rFonts w:ascii="Times New Roman" w:hAnsi="Times New Roman"/>
          <w:sz w:val="28"/>
          <w:szCs w:val="28"/>
        </w:rPr>
        <w:t xml:space="preserve">2) адрес электронной почты </w:t>
      </w:r>
      <w:ins w:id="113" w:author="Пользователь" w:date="2017-05-10T19:31:00Z">
        <w:r w:rsidRPr="00B73F83">
          <w:rPr>
            <w:rFonts w:ascii="Times New Roman" w:hAnsi="Times New Roman"/>
            <w:sz w:val="28"/>
            <w:szCs w:val="28"/>
          </w:rPr>
          <w:t>Администрации</w:t>
        </w:r>
      </w:ins>
      <w:r>
        <w:rPr>
          <w:rFonts w:ascii="Times New Roman" w:hAnsi="Times New Roman"/>
          <w:sz w:val="28"/>
          <w:szCs w:val="28"/>
        </w:rPr>
        <w:t xml:space="preserve"> </w:t>
      </w:r>
      <w:del w:id="114" w:author="Пользователь" w:date="2017-05-10T19:31:00Z">
        <w:r w:rsidRPr="00B73F83" w:rsidDel="002957B2">
          <w:rPr>
            <w:rFonts w:ascii="Times New Roman" w:hAnsi="Times New Roman"/>
            <w:sz w:val="28"/>
            <w:szCs w:val="28"/>
          </w:rPr>
          <w:delText>-</w:delText>
        </w:r>
      </w:del>
      <w:r w:rsidRPr="00B73F83">
        <w:rPr>
          <w:rFonts w:ascii="Times New Roman" w:hAnsi="Times New Roman"/>
          <w:sz w:val="28"/>
          <w:szCs w:val="28"/>
        </w:rPr>
        <w:t xml:space="preserve"> </w:t>
      </w:r>
      <w:proofErr w:type="spellStart"/>
      <w:ins w:id="115" w:author="Пользователь" w:date="2017-05-10T19:31:00Z">
        <w:r w:rsidRPr="00B73F83">
          <w:rPr>
            <w:rFonts w:ascii="Times New Roman" w:hAnsi="Times New Roman"/>
            <w:sz w:val="28"/>
            <w:szCs w:val="28"/>
            <w:lang w:val="en-US"/>
          </w:rPr>
          <w:t>adminizhma</w:t>
        </w:r>
        <w:proofErr w:type="spellEnd"/>
        <w:r w:rsidR="00025A54" w:rsidRPr="00025A54">
          <w:rPr>
            <w:rFonts w:ascii="Times New Roman" w:hAnsi="Times New Roman"/>
            <w:sz w:val="28"/>
            <w:szCs w:val="28"/>
            <w:rPrChange w:id="116" w:author="Пользователь" w:date="2017-05-10T19:31:00Z">
              <w:rPr>
                <w:rFonts w:ascii="Times New Roman" w:hAnsi="Times New Roman"/>
                <w:sz w:val="28"/>
                <w:szCs w:val="28"/>
                <w:lang w:val="en-US"/>
              </w:rPr>
            </w:rPrChange>
          </w:rPr>
          <w:t>@</w:t>
        </w:r>
        <w:r w:rsidRPr="00B73F83">
          <w:rPr>
            <w:rFonts w:ascii="Times New Roman" w:hAnsi="Times New Roman"/>
            <w:sz w:val="28"/>
            <w:szCs w:val="28"/>
            <w:lang w:val="en-US"/>
          </w:rPr>
          <w:t>mail</w:t>
        </w:r>
        <w:r w:rsidR="00025A54" w:rsidRPr="00025A54">
          <w:rPr>
            <w:rFonts w:ascii="Times New Roman" w:hAnsi="Times New Roman"/>
            <w:sz w:val="28"/>
            <w:szCs w:val="28"/>
            <w:rPrChange w:id="117" w:author="Пользователь" w:date="2017-05-10T19:31:00Z">
              <w:rPr>
                <w:rFonts w:ascii="Times New Roman" w:hAnsi="Times New Roman"/>
                <w:sz w:val="28"/>
                <w:szCs w:val="28"/>
                <w:lang w:val="en-US"/>
              </w:rPr>
            </w:rPrChange>
          </w:rPr>
          <w:t>.</w:t>
        </w:r>
        <w:proofErr w:type="spellStart"/>
        <w:r w:rsidRPr="00B73F83">
          <w:rPr>
            <w:rFonts w:ascii="Times New Roman" w:hAnsi="Times New Roman"/>
            <w:sz w:val="28"/>
            <w:szCs w:val="28"/>
            <w:lang w:val="en-US"/>
          </w:rPr>
          <w:t>ru</w:t>
        </w:r>
      </w:ins>
      <w:proofErr w:type="spellEnd"/>
      <w:r w:rsidRPr="00B73F83">
        <w:rPr>
          <w:rFonts w:ascii="Times New Roman" w:hAnsi="Times New Roman"/>
          <w:sz w:val="28"/>
          <w:szCs w:val="28"/>
        </w:rPr>
        <w:t>;</w:t>
      </w:r>
    </w:p>
    <w:p w:rsidR="00B12224" w:rsidRPr="00B251BF" w:rsidRDefault="00B12224" w:rsidP="00B12224">
      <w:pPr>
        <w:autoSpaceDE w:val="0"/>
        <w:autoSpaceDN w:val="0"/>
        <w:adjustRightInd w:val="0"/>
        <w:spacing w:after="0" w:line="240" w:lineRule="auto"/>
        <w:ind w:firstLine="709"/>
        <w:jc w:val="both"/>
        <w:rPr>
          <w:rFonts w:ascii="Times New Roman" w:hAnsi="Times New Roman"/>
          <w:sz w:val="28"/>
          <w:szCs w:val="28"/>
        </w:rPr>
      </w:pPr>
      <w:r w:rsidRPr="00B73F83">
        <w:rPr>
          <w:rFonts w:ascii="Times New Roman" w:hAnsi="Times New Roman"/>
          <w:sz w:val="28"/>
          <w:szCs w:val="28"/>
        </w:rPr>
        <w:t xml:space="preserve">1.7. </w:t>
      </w:r>
      <w:proofErr w:type="gramStart"/>
      <w:r w:rsidRPr="00B251BF">
        <w:rPr>
          <w:rFonts w:ascii="Times New Roman" w:hAnsi="Times New Roman"/>
          <w:sz w:val="28"/>
          <w:szCs w:val="28"/>
        </w:rPr>
        <w:t>Порядок получения информации лицами, заинтересованными в предоставлении услуги, по вопросам предоставления услуги и услуг, которые являются необходимыми и обязательными для предоставления услуги, сведений о ходе предоставления указанных услуг, в том числе с использованием государственной информационной системы Республики Коми «Портал государственных и муниципальных услуг (функций) Республики Коми» и федеральной государственной информационной системы «Единый портал государственных и муниципальных услуг (функций)»:</w:t>
      </w:r>
      <w:proofErr w:type="gramEnd"/>
    </w:p>
    <w:p w:rsidR="00B12224" w:rsidRPr="00B251BF" w:rsidRDefault="00B12224" w:rsidP="00B12224">
      <w:pPr>
        <w:autoSpaceDE w:val="0"/>
        <w:autoSpaceDN w:val="0"/>
        <w:adjustRightInd w:val="0"/>
        <w:spacing w:after="0" w:line="240" w:lineRule="auto"/>
        <w:ind w:firstLine="709"/>
        <w:jc w:val="both"/>
        <w:rPr>
          <w:rFonts w:ascii="Times New Roman" w:hAnsi="Times New Roman"/>
          <w:sz w:val="28"/>
          <w:szCs w:val="28"/>
        </w:rPr>
      </w:pPr>
      <w:proofErr w:type="gramStart"/>
      <w:r w:rsidRPr="00B73F83">
        <w:rPr>
          <w:rFonts w:ascii="Times New Roman" w:hAnsi="Times New Roman"/>
          <w:sz w:val="28"/>
          <w:szCs w:val="28"/>
        </w:rPr>
        <w:t xml:space="preserve">1) </w:t>
      </w:r>
      <w:r w:rsidRPr="00B251BF">
        <w:rPr>
          <w:rFonts w:ascii="Times New Roman" w:hAnsi="Times New Roman"/>
          <w:sz w:val="28"/>
          <w:szCs w:val="28"/>
        </w:rPr>
        <w:t>информацию по вопросам предоставления услуги, в том числе сведения о ходе предоставления услуги, лица, заинтересованные в предоставлении услуги могут получить непосредственно в Органе, МФЦ по месту своего проживания (регистрации), по справочным телефонам, в сети Интернет (на официальном сайте Органа), посредством Портала государственных и муниципальных услуг (функций) Республики Коми, Единого портала государственных и муниципальных услуг (функций), а также направив письменное</w:t>
      </w:r>
      <w:proofErr w:type="gramEnd"/>
      <w:r w:rsidRPr="00B251BF">
        <w:rPr>
          <w:rFonts w:ascii="Times New Roman" w:hAnsi="Times New Roman"/>
          <w:sz w:val="28"/>
          <w:szCs w:val="28"/>
        </w:rPr>
        <w:t xml:space="preserve"> обращение через организацию почтовой связи, либо по электронной почте:</w:t>
      </w:r>
    </w:p>
    <w:p w:rsidR="00B12224" w:rsidRPr="00B73F83" w:rsidRDefault="00B12224" w:rsidP="00B12224">
      <w:pPr>
        <w:autoSpaceDE w:val="0"/>
        <w:autoSpaceDN w:val="0"/>
        <w:adjustRightInd w:val="0"/>
        <w:spacing w:after="0" w:line="240" w:lineRule="auto"/>
        <w:ind w:firstLine="709"/>
        <w:jc w:val="both"/>
        <w:rPr>
          <w:rFonts w:ascii="Times New Roman" w:hAnsi="Times New Roman"/>
          <w:sz w:val="28"/>
          <w:szCs w:val="28"/>
        </w:rPr>
      </w:pPr>
      <w:proofErr w:type="gramStart"/>
      <w:r w:rsidRPr="00B73F83">
        <w:rPr>
          <w:rFonts w:ascii="Times New Roman" w:hAnsi="Times New Roman"/>
          <w:sz w:val="28"/>
          <w:szCs w:val="28"/>
        </w:rPr>
        <w:t xml:space="preserve">- лица, заинтересованные в предоставлении услуги вправе получить по телефону информацию по вопросам предоставления услуги в вежливой форме, быстро, четко и по существу поставленного вопроса; при консультировании по телефону должностное лицо </w:t>
      </w:r>
      <w:ins w:id="118" w:author="Пользователь" w:date="2017-05-10T19:32:00Z">
        <w:r w:rsidRPr="00B73F83">
          <w:rPr>
            <w:rFonts w:ascii="Times New Roman" w:hAnsi="Times New Roman"/>
            <w:sz w:val="28"/>
            <w:szCs w:val="28"/>
          </w:rPr>
          <w:t>Администрации</w:t>
        </w:r>
      </w:ins>
      <w:r w:rsidRPr="00B73F83">
        <w:rPr>
          <w:rFonts w:ascii="Times New Roman" w:hAnsi="Times New Roman"/>
          <w:sz w:val="28"/>
          <w:szCs w:val="28"/>
        </w:rPr>
        <w:t xml:space="preserve"> называет свою фамилию, имя, отчество, должность, а также наименование структурного подразделения, в которое обратилось лицо, заинтересованное в предоставлении услуги;</w:t>
      </w:r>
      <w:proofErr w:type="gramEnd"/>
      <w:r w:rsidRPr="00B73F83">
        <w:rPr>
          <w:rFonts w:ascii="Times New Roman" w:hAnsi="Times New Roman"/>
          <w:sz w:val="28"/>
          <w:szCs w:val="28"/>
        </w:rPr>
        <w:t xml:space="preserve"> информирование заявителя по вопросам предоставления услуги по телефону не должно превышать 15 минут;</w:t>
      </w:r>
    </w:p>
    <w:p w:rsidR="00B12224" w:rsidRPr="00B73F83" w:rsidRDefault="00B12224" w:rsidP="00B12224">
      <w:pPr>
        <w:autoSpaceDE w:val="0"/>
        <w:autoSpaceDN w:val="0"/>
        <w:adjustRightInd w:val="0"/>
        <w:spacing w:after="0" w:line="240" w:lineRule="auto"/>
        <w:ind w:firstLine="709"/>
        <w:jc w:val="both"/>
        <w:rPr>
          <w:rFonts w:ascii="Times New Roman" w:hAnsi="Times New Roman"/>
          <w:sz w:val="28"/>
          <w:szCs w:val="28"/>
        </w:rPr>
      </w:pPr>
      <w:r w:rsidRPr="00B73F83">
        <w:rPr>
          <w:rFonts w:ascii="Times New Roman" w:hAnsi="Times New Roman"/>
          <w:sz w:val="28"/>
          <w:szCs w:val="28"/>
        </w:rPr>
        <w:t xml:space="preserve"> </w:t>
      </w:r>
      <w:proofErr w:type="gramStart"/>
      <w:r w:rsidRPr="00B73F83">
        <w:rPr>
          <w:rFonts w:ascii="Times New Roman" w:hAnsi="Times New Roman"/>
          <w:sz w:val="28"/>
          <w:szCs w:val="28"/>
        </w:rPr>
        <w:t>- 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proofErr w:type="gramEnd"/>
    </w:p>
    <w:p w:rsidR="00B12224" w:rsidRPr="00B73F83" w:rsidRDefault="00B12224" w:rsidP="00B12224">
      <w:pPr>
        <w:autoSpaceDE w:val="0"/>
        <w:autoSpaceDN w:val="0"/>
        <w:adjustRightInd w:val="0"/>
        <w:spacing w:after="0" w:line="240" w:lineRule="auto"/>
        <w:ind w:firstLine="709"/>
        <w:jc w:val="both"/>
        <w:rPr>
          <w:rFonts w:ascii="Times New Roman" w:hAnsi="Times New Roman"/>
          <w:sz w:val="28"/>
          <w:szCs w:val="28"/>
        </w:rPr>
      </w:pPr>
      <w:r w:rsidRPr="00B73F83">
        <w:rPr>
          <w:rFonts w:ascii="Times New Roman" w:hAnsi="Times New Roman"/>
          <w:sz w:val="28"/>
          <w:szCs w:val="28"/>
        </w:rPr>
        <w:t>2) информация по вопросам предоставления услуг, которые являются необходимыми и обязательными для предоставления муниципальной услуги, не предоставляется, в связи с отсутствием услуг, необходимых и обязательных для предоставления муниципальной услуги.</w:t>
      </w:r>
    </w:p>
    <w:p w:rsidR="00B12224" w:rsidRPr="00B251BF" w:rsidRDefault="00B12224" w:rsidP="00B12224">
      <w:pPr>
        <w:autoSpaceDE w:val="0"/>
        <w:autoSpaceDN w:val="0"/>
        <w:adjustRightInd w:val="0"/>
        <w:spacing w:after="0" w:line="240" w:lineRule="auto"/>
        <w:ind w:firstLine="709"/>
        <w:jc w:val="both"/>
        <w:rPr>
          <w:rFonts w:ascii="Times New Roman" w:hAnsi="Times New Roman"/>
          <w:sz w:val="28"/>
          <w:szCs w:val="28"/>
        </w:rPr>
      </w:pPr>
      <w:r w:rsidRPr="00B73F83">
        <w:rPr>
          <w:rFonts w:ascii="Times New Roman" w:hAnsi="Times New Roman"/>
          <w:sz w:val="28"/>
          <w:szCs w:val="28"/>
        </w:rPr>
        <w:t xml:space="preserve">1.8. </w:t>
      </w:r>
      <w:proofErr w:type="gramStart"/>
      <w:r w:rsidRPr="00B251BF">
        <w:rPr>
          <w:rFonts w:ascii="Times New Roman" w:hAnsi="Times New Roman"/>
          <w:sz w:val="28"/>
          <w:szCs w:val="28"/>
        </w:rPr>
        <w:t>Порядок, форма и место размещения указанной в настоящем пункте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а также на официальном сайте Органа в информационно-телекоммуникационной сети «Интернет», а также в государственной информационной системе Республики Коми «Портал государственных и муниципальных услуг (функций) Республики Коми»:</w:t>
      </w:r>
      <w:proofErr w:type="gramEnd"/>
    </w:p>
    <w:p w:rsidR="00B12224" w:rsidRPr="00B251BF" w:rsidRDefault="00B12224" w:rsidP="00B12224">
      <w:pPr>
        <w:autoSpaceDE w:val="0"/>
        <w:autoSpaceDN w:val="0"/>
        <w:adjustRightInd w:val="0"/>
        <w:spacing w:after="0" w:line="240" w:lineRule="auto"/>
        <w:ind w:firstLine="709"/>
        <w:jc w:val="both"/>
        <w:rPr>
          <w:rFonts w:ascii="Times New Roman" w:hAnsi="Times New Roman"/>
          <w:sz w:val="28"/>
          <w:szCs w:val="28"/>
        </w:rPr>
      </w:pPr>
      <w:r w:rsidRPr="00B251BF">
        <w:rPr>
          <w:rFonts w:ascii="Times New Roman" w:hAnsi="Times New Roman"/>
          <w:sz w:val="28"/>
          <w:szCs w:val="28"/>
        </w:rPr>
        <w:t xml:space="preserve">1) информация о порядке предоставления услуги, а также график приема граждан для консультаций по вопросам предоставления услуги размещены на информационном стенде </w:t>
      </w:r>
      <w:r>
        <w:rPr>
          <w:rFonts w:ascii="Times New Roman" w:hAnsi="Times New Roman"/>
          <w:sz w:val="28"/>
          <w:szCs w:val="28"/>
        </w:rPr>
        <w:t>Администрации</w:t>
      </w:r>
      <w:r w:rsidRPr="00B251BF">
        <w:rPr>
          <w:rFonts w:ascii="Times New Roman" w:hAnsi="Times New Roman"/>
          <w:sz w:val="28"/>
          <w:szCs w:val="28"/>
        </w:rPr>
        <w:t>, в информационных материалах (брошюрах, буклетах);</w:t>
      </w:r>
    </w:p>
    <w:p w:rsidR="00B12224" w:rsidRPr="00B251BF" w:rsidRDefault="00B12224" w:rsidP="00B12224">
      <w:pPr>
        <w:autoSpaceDE w:val="0"/>
        <w:autoSpaceDN w:val="0"/>
        <w:adjustRightInd w:val="0"/>
        <w:spacing w:after="0" w:line="240" w:lineRule="auto"/>
        <w:ind w:firstLine="709"/>
        <w:jc w:val="both"/>
        <w:rPr>
          <w:rFonts w:ascii="Times New Roman" w:hAnsi="Times New Roman"/>
          <w:sz w:val="28"/>
          <w:szCs w:val="28"/>
        </w:rPr>
      </w:pPr>
      <w:r w:rsidRPr="00B251BF">
        <w:rPr>
          <w:rFonts w:ascii="Times New Roman" w:hAnsi="Times New Roman"/>
          <w:sz w:val="28"/>
          <w:szCs w:val="28"/>
        </w:rPr>
        <w:t>2) информация о порядке предоставления услуги также размещена на Портале государственных и муниципальных услуг (функций) Республики Коми, Едином портале государственных и муниципальных услуг (функций);</w:t>
      </w:r>
    </w:p>
    <w:p w:rsidR="00B12224" w:rsidRPr="00B251BF" w:rsidRDefault="00B12224" w:rsidP="00B12224">
      <w:pPr>
        <w:autoSpaceDE w:val="0"/>
        <w:autoSpaceDN w:val="0"/>
        <w:adjustRightInd w:val="0"/>
        <w:spacing w:after="0" w:line="240" w:lineRule="auto"/>
        <w:ind w:firstLine="709"/>
        <w:jc w:val="both"/>
        <w:rPr>
          <w:rFonts w:ascii="Times New Roman" w:hAnsi="Times New Roman"/>
          <w:sz w:val="28"/>
          <w:szCs w:val="28"/>
        </w:rPr>
      </w:pPr>
      <w:r w:rsidRPr="00B251BF">
        <w:rPr>
          <w:rFonts w:ascii="Times New Roman" w:hAnsi="Times New Roman"/>
          <w:sz w:val="28"/>
          <w:szCs w:val="28"/>
        </w:rPr>
        <w:t xml:space="preserve">3) на официальном сайте </w:t>
      </w:r>
      <w:r>
        <w:rPr>
          <w:rFonts w:ascii="Times New Roman" w:hAnsi="Times New Roman"/>
          <w:sz w:val="28"/>
          <w:szCs w:val="28"/>
        </w:rPr>
        <w:t>Администрации</w:t>
      </w:r>
      <w:r w:rsidRPr="00B251BF">
        <w:rPr>
          <w:rFonts w:ascii="Times New Roman" w:hAnsi="Times New Roman"/>
          <w:sz w:val="28"/>
          <w:szCs w:val="28"/>
        </w:rPr>
        <w:t xml:space="preserve"> размещена следующая информация:</w:t>
      </w:r>
    </w:p>
    <w:p w:rsidR="00B12224" w:rsidRPr="00B251BF" w:rsidRDefault="00B12224" w:rsidP="00B12224">
      <w:pPr>
        <w:autoSpaceDE w:val="0"/>
        <w:autoSpaceDN w:val="0"/>
        <w:adjustRightInd w:val="0"/>
        <w:spacing w:after="0" w:line="240" w:lineRule="auto"/>
        <w:ind w:firstLine="709"/>
        <w:jc w:val="both"/>
        <w:rPr>
          <w:rFonts w:ascii="Times New Roman" w:hAnsi="Times New Roman"/>
          <w:sz w:val="28"/>
          <w:szCs w:val="28"/>
        </w:rPr>
      </w:pPr>
      <w:r w:rsidRPr="00B251BF">
        <w:rPr>
          <w:rFonts w:ascii="Times New Roman" w:hAnsi="Times New Roman"/>
          <w:sz w:val="28"/>
          <w:szCs w:val="28"/>
        </w:rPr>
        <w:t xml:space="preserve">- </w:t>
      </w:r>
      <w:r w:rsidRPr="003E2E28">
        <w:rPr>
          <w:rFonts w:ascii="Times New Roman" w:hAnsi="Times New Roman"/>
          <w:spacing w:val="-6"/>
          <w:sz w:val="28"/>
          <w:szCs w:val="28"/>
        </w:rPr>
        <w:t>тексты законодательных и иных нормативных правовых актов, содержащих нормы, регламентирующие предоставление муниципальной услуги;</w:t>
      </w:r>
    </w:p>
    <w:p w:rsidR="00B12224" w:rsidRPr="00B251BF" w:rsidRDefault="00B12224" w:rsidP="00B12224">
      <w:pPr>
        <w:autoSpaceDE w:val="0"/>
        <w:autoSpaceDN w:val="0"/>
        <w:adjustRightInd w:val="0"/>
        <w:spacing w:after="0" w:line="240" w:lineRule="auto"/>
        <w:ind w:firstLine="709"/>
        <w:jc w:val="both"/>
        <w:rPr>
          <w:rFonts w:ascii="Times New Roman" w:hAnsi="Times New Roman"/>
          <w:sz w:val="28"/>
          <w:szCs w:val="28"/>
        </w:rPr>
      </w:pPr>
      <w:r w:rsidRPr="00B251BF">
        <w:rPr>
          <w:rFonts w:ascii="Times New Roman" w:hAnsi="Times New Roman"/>
          <w:sz w:val="28"/>
          <w:szCs w:val="28"/>
        </w:rPr>
        <w:t>- настоящий Административный регламент;</w:t>
      </w:r>
    </w:p>
    <w:p w:rsidR="00B12224" w:rsidRPr="00B251BF" w:rsidRDefault="00B12224" w:rsidP="00B12224">
      <w:pPr>
        <w:autoSpaceDE w:val="0"/>
        <w:autoSpaceDN w:val="0"/>
        <w:adjustRightInd w:val="0"/>
        <w:spacing w:line="240" w:lineRule="auto"/>
        <w:ind w:firstLine="709"/>
        <w:jc w:val="both"/>
        <w:rPr>
          <w:rFonts w:ascii="Times New Roman" w:hAnsi="Times New Roman"/>
          <w:sz w:val="28"/>
          <w:szCs w:val="28"/>
        </w:rPr>
      </w:pPr>
      <w:r w:rsidRPr="00B251BF">
        <w:rPr>
          <w:rFonts w:ascii="Times New Roman" w:hAnsi="Times New Roman"/>
          <w:sz w:val="28"/>
          <w:szCs w:val="28"/>
        </w:rPr>
        <w:t xml:space="preserve">- адрес места нахождения, график работы, справочные телефоны </w:t>
      </w:r>
      <w:r>
        <w:rPr>
          <w:rFonts w:ascii="Times New Roman" w:hAnsi="Times New Roman"/>
          <w:sz w:val="28"/>
          <w:szCs w:val="28"/>
        </w:rPr>
        <w:t>Администрации</w:t>
      </w:r>
      <w:r w:rsidRPr="00B251BF">
        <w:rPr>
          <w:rFonts w:ascii="Times New Roman" w:hAnsi="Times New Roman"/>
          <w:sz w:val="28"/>
          <w:szCs w:val="28"/>
        </w:rPr>
        <w:t xml:space="preserve"> и структурных подразделений и</w:t>
      </w:r>
      <w:r>
        <w:rPr>
          <w:rFonts w:ascii="Times New Roman" w:hAnsi="Times New Roman"/>
          <w:sz w:val="28"/>
          <w:szCs w:val="28"/>
        </w:rPr>
        <w:t xml:space="preserve"> адреса электронной почты Администрации</w:t>
      </w:r>
      <w:r w:rsidRPr="00B251BF">
        <w:rPr>
          <w:rFonts w:ascii="Times New Roman" w:hAnsi="Times New Roman"/>
          <w:sz w:val="28"/>
          <w:szCs w:val="28"/>
        </w:rPr>
        <w:t>.</w:t>
      </w:r>
    </w:p>
    <w:p w:rsidR="00B12224" w:rsidRPr="00B73F83" w:rsidRDefault="00B12224" w:rsidP="00B12224">
      <w:pPr>
        <w:widowControl w:val="0"/>
        <w:autoSpaceDE w:val="0"/>
        <w:autoSpaceDN w:val="0"/>
        <w:adjustRightInd w:val="0"/>
        <w:spacing w:after="0" w:line="240" w:lineRule="auto"/>
        <w:ind w:firstLine="709"/>
        <w:jc w:val="center"/>
        <w:outlineLvl w:val="1"/>
        <w:rPr>
          <w:rFonts w:ascii="Times New Roman" w:hAnsi="Times New Roman"/>
          <w:sz w:val="28"/>
          <w:szCs w:val="28"/>
        </w:rPr>
      </w:pPr>
    </w:p>
    <w:p w:rsidR="00B12224" w:rsidRPr="00B73F83" w:rsidRDefault="00B12224" w:rsidP="00B12224">
      <w:pPr>
        <w:widowControl w:val="0"/>
        <w:autoSpaceDE w:val="0"/>
        <w:autoSpaceDN w:val="0"/>
        <w:adjustRightInd w:val="0"/>
        <w:spacing w:after="0" w:line="240" w:lineRule="auto"/>
        <w:ind w:firstLine="709"/>
        <w:jc w:val="center"/>
        <w:outlineLvl w:val="1"/>
        <w:rPr>
          <w:rFonts w:ascii="Times New Roman" w:hAnsi="Times New Roman"/>
          <w:b/>
          <w:sz w:val="28"/>
          <w:szCs w:val="28"/>
        </w:rPr>
      </w:pPr>
      <w:r w:rsidRPr="00B73F83">
        <w:rPr>
          <w:rFonts w:ascii="Times New Roman" w:hAnsi="Times New Roman"/>
          <w:b/>
          <w:sz w:val="28"/>
          <w:szCs w:val="28"/>
        </w:rPr>
        <w:t xml:space="preserve">II. Стандарт предоставления </w:t>
      </w:r>
      <w:r w:rsidRPr="00B73F83">
        <w:rPr>
          <w:rFonts w:ascii="Times New Roman" w:eastAsia="Times New Roman" w:hAnsi="Times New Roman"/>
          <w:b/>
          <w:sz w:val="28"/>
          <w:szCs w:val="28"/>
          <w:lang w:eastAsia="ru-RU"/>
        </w:rPr>
        <w:t>муниципальной</w:t>
      </w:r>
      <w:r w:rsidRPr="00B73F83">
        <w:rPr>
          <w:rFonts w:ascii="Times New Roman" w:hAnsi="Times New Roman"/>
          <w:b/>
          <w:sz w:val="28"/>
          <w:szCs w:val="28"/>
        </w:rPr>
        <w:t xml:space="preserve"> услуги</w:t>
      </w:r>
    </w:p>
    <w:p w:rsidR="00B12224" w:rsidRPr="00B73F83" w:rsidRDefault="00B12224" w:rsidP="00B12224">
      <w:pPr>
        <w:widowControl w:val="0"/>
        <w:autoSpaceDE w:val="0"/>
        <w:autoSpaceDN w:val="0"/>
        <w:adjustRightInd w:val="0"/>
        <w:spacing w:after="0" w:line="240" w:lineRule="auto"/>
        <w:ind w:firstLine="709"/>
        <w:jc w:val="center"/>
        <w:outlineLvl w:val="2"/>
        <w:rPr>
          <w:rFonts w:ascii="Times New Roman" w:hAnsi="Times New Roman"/>
          <w:b/>
          <w:sz w:val="28"/>
          <w:szCs w:val="28"/>
        </w:rPr>
      </w:pPr>
      <w:bookmarkStart w:id="119" w:name="Par98"/>
      <w:bookmarkEnd w:id="119"/>
      <w:r w:rsidRPr="00B73F83">
        <w:rPr>
          <w:rFonts w:ascii="Times New Roman" w:hAnsi="Times New Roman"/>
          <w:b/>
          <w:sz w:val="28"/>
          <w:szCs w:val="28"/>
        </w:rPr>
        <w:t xml:space="preserve">Наименование </w:t>
      </w:r>
      <w:r w:rsidRPr="00B73F83">
        <w:rPr>
          <w:rFonts w:ascii="Times New Roman" w:eastAsia="Times New Roman" w:hAnsi="Times New Roman"/>
          <w:b/>
          <w:sz w:val="28"/>
          <w:szCs w:val="28"/>
          <w:lang w:eastAsia="ru-RU"/>
        </w:rPr>
        <w:t>муниципальной</w:t>
      </w:r>
      <w:r w:rsidRPr="00B73F83">
        <w:rPr>
          <w:rFonts w:ascii="Times New Roman" w:hAnsi="Times New Roman"/>
          <w:b/>
          <w:sz w:val="28"/>
          <w:szCs w:val="28"/>
        </w:rPr>
        <w:t xml:space="preserve"> услуги</w:t>
      </w:r>
    </w:p>
    <w:p w:rsidR="00B12224" w:rsidRPr="00B73F83" w:rsidRDefault="00B12224" w:rsidP="00B12224">
      <w:pPr>
        <w:widowControl w:val="0"/>
        <w:autoSpaceDE w:val="0"/>
        <w:autoSpaceDN w:val="0"/>
        <w:adjustRightInd w:val="0"/>
        <w:spacing w:after="0" w:line="240" w:lineRule="auto"/>
        <w:ind w:firstLine="709"/>
        <w:jc w:val="both"/>
        <w:rPr>
          <w:rFonts w:ascii="Times New Roman" w:hAnsi="Times New Roman"/>
          <w:sz w:val="28"/>
          <w:szCs w:val="28"/>
        </w:rPr>
      </w:pPr>
      <w:bookmarkStart w:id="120" w:name="Par100"/>
      <w:bookmarkEnd w:id="120"/>
    </w:p>
    <w:p w:rsidR="00B12224" w:rsidRPr="00B73F83" w:rsidRDefault="00B12224" w:rsidP="00B1222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73F83">
        <w:rPr>
          <w:rFonts w:ascii="Times New Roman" w:hAnsi="Times New Roman"/>
          <w:sz w:val="28"/>
          <w:szCs w:val="28"/>
        </w:rPr>
        <w:t xml:space="preserve">2.1. Наименование </w:t>
      </w:r>
      <w:r w:rsidRPr="00B73F83">
        <w:rPr>
          <w:rFonts w:ascii="Times New Roman" w:eastAsia="Times New Roman" w:hAnsi="Times New Roman"/>
          <w:sz w:val="28"/>
          <w:szCs w:val="28"/>
          <w:lang w:eastAsia="ru-RU"/>
        </w:rPr>
        <w:t>муниципальной</w:t>
      </w:r>
      <w:r w:rsidRPr="00B73F83">
        <w:rPr>
          <w:rFonts w:ascii="Times New Roman" w:hAnsi="Times New Roman"/>
          <w:sz w:val="28"/>
          <w:szCs w:val="28"/>
        </w:rPr>
        <w:t xml:space="preserve"> услуги: </w:t>
      </w:r>
      <w:r w:rsidRPr="00B73F83">
        <w:rPr>
          <w:rFonts w:ascii="Times New Roman" w:hAnsi="Times New Roman"/>
          <w:sz w:val="28"/>
          <w:szCs w:val="28"/>
          <w:lang w:eastAsia="ru-RU"/>
        </w:rPr>
        <w:t>«</w:t>
      </w:r>
      <w:r w:rsidRPr="00B73F83">
        <w:rPr>
          <w:rFonts w:ascii="Times New Roman" w:hAnsi="Times New Roman"/>
          <w:bCs/>
          <w:sz w:val="28"/>
          <w:szCs w:val="28"/>
          <w:lang w:eastAsia="ru-RU"/>
        </w:rPr>
        <w:t>Выдача градостроительного плана земельного участка</w:t>
      </w:r>
      <w:r w:rsidRPr="00B73F83">
        <w:rPr>
          <w:rFonts w:ascii="Times New Roman" w:hAnsi="Times New Roman"/>
          <w:sz w:val="28"/>
          <w:szCs w:val="28"/>
          <w:lang w:eastAsia="ru-RU"/>
        </w:rPr>
        <w:t>».</w:t>
      </w:r>
    </w:p>
    <w:p w:rsidR="00B12224" w:rsidRPr="00B73F83" w:rsidRDefault="00B12224" w:rsidP="00B12224">
      <w:pPr>
        <w:widowControl w:val="0"/>
        <w:autoSpaceDE w:val="0"/>
        <w:autoSpaceDN w:val="0"/>
        <w:adjustRightInd w:val="0"/>
        <w:spacing w:after="0" w:line="240" w:lineRule="auto"/>
        <w:ind w:firstLine="709"/>
        <w:jc w:val="both"/>
        <w:rPr>
          <w:rFonts w:ascii="Times New Roman" w:hAnsi="Times New Roman"/>
          <w:sz w:val="28"/>
          <w:szCs w:val="28"/>
        </w:rPr>
      </w:pPr>
    </w:p>
    <w:p w:rsidR="00B12224" w:rsidRPr="00B73F83" w:rsidRDefault="00B12224" w:rsidP="00B12224">
      <w:pPr>
        <w:widowControl w:val="0"/>
        <w:autoSpaceDE w:val="0"/>
        <w:autoSpaceDN w:val="0"/>
        <w:adjustRightInd w:val="0"/>
        <w:spacing w:after="0" w:line="240" w:lineRule="auto"/>
        <w:ind w:firstLine="709"/>
        <w:jc w:val="center"/>
        <w:outlineLvl w:val="2"/>
        <w:rPr>
          <w:rFonts w:ascii="Times New Roman" w:eastAsia="Times New Roman" w:hAnsi="Times New Roman"/>
          <w:b/>
          <w:sz w:val="28"/>
          <w:szCs w:val="28"/>
          <w:lang w:eastAsia="ru-RU"/>
        </w:rPr>
      </w:pPr>
      <w:bookmarkStart w:id="121" w:name="Par102"/>
      <w:bookmarkEnd w:id="121"/>
      <w:r w:rsidRPr="00B73F83">
        <w:rPr>
          <w:rFonts w:ascii="Times New Roman" w:eastAsia="Times New Roman" w:hAnsi="Times New Roman"/>
          <w:b/>
          <w:sz w:val="28"/>
          <w:szCs w:val="28"/>
          <w:lang w:eastAsia="ru-RU"/>
        </w:rPr>
        <w:t>Наименование органа, предоставляющего муниципальную услугу</w:t>
      </w:r>
    </w:p>
    <w:p w:rsidR="00B12224" w:rsidRPr="00B73F83" w:rsidRDefault="00B12224" w:rsidP="00B12224">
      <w:pPr>
        <w:autoSpaceDE w:val="0"/>
        <w:autoSpaceDN w:val="0"/>
        <w:adjustRightInd w:val="0"/>
        <w:spacing w:after="0" w:line="240" w:lineRule="auto"/>
        <w:ind w:firstLine="709"/>
        <w:rPr>
          <w:rFonts w:ascii="Times New Roman" w:hAnsi="Times New Roman"/>
          <w:sz w:val="28"/>
          <w:szCs w:val="28"/>
        </w:rPr>
      </w:pPr>
    </w:p>
    <w:p w:rsidR="00B12224" w:rsidRPr="00B73F83" w:rsidRDefault="00B12224" w:rsidP="00B12224">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73F83">
        <w:rPr>
          <w:rFonts w:ascii="Times New Roman" w:eastAsia="Times New Roman" w:hAnsi="Times New Roman"/>
          <w:sz w:val="28"/>
          <w:szCs w:val="28"/>
          <w:lang w:eastAsia="ru-RU"/>
        </w:rPr>
        <w:t xml:space="preserve">2.2. Предоставление муниципальной услуги осуществляется </w:t>
      </w:r>
      <w:ins w:id="122" w:author="Пользователь" w:date="2017-05-10T20:42:00Z">
        <w:r w:rsidRPr="00B73F83">
          <w:rPr>
            <w:rFonts w:ascii="Times New Roman" w:eastAsia="Times New Roman" w:hAnsi="Times New Roman"/>
            <w:sz w:val="28"/>
            <w:szCs w:val="28"/>
            <w:lang w:eastAsia="ru-RU"/>
          </w:rPr>
          <w:t xml:space="preserve">отделом строительства, архитектуры и градостроительства администрации муниципального района «Ижемский» (далее </w:t>
        </w:r>
      </w:ins>
      <w:ins w:id="123" w:author="Пользователь" w:date="2017-05-10T20:43:00Z">
        <w:r w:rsidRPr="00B73F83">
          <w:rPr>
            <w:rFonts w:ascii="Times New Roman" w:eastAsia="Times New Roman" w:hAnsi="Times New Roman"/>
            <w:sz w:val="28"/>
            <w:szCs w:val="28"/>
            <w:lang w:eastAsia="ru-RU"/>
          </w:rPr>
          <w:t>–</w:t>
        </w:r>
      </w:ins>
      <w:ins w:id="124" w:author="Пользователь" w:date="2017-05-10T20:42:00Z">
        <w:r w:rsidRPr="00B73F83">
          <w:rPr>
            <w:rFonts w:ascii="Times New Roman" w:eastAsia="Times New Roman" w:hAnsi="Times New Roman"/>
            <w:sz w:val="28"/>
            <w:szCs w:val="28"/>
            <w:lang w:eastAsia="ru-RU"/>
          </w:rPr>
          <w:t xml:space="preserve"> Отдел)</w:t>
        </w:r>
      </w:ins>
      <w:r w:rsidRPr="00B73F83">
        <w:rPr>
          <w:rFonts w:ascii="Times New Roman" w:eastAsia="Times New Roman" w:hAnsi="Times New Roman"/>
          <w:sz w:val="28"/>
          <w:szCs w:val="28"/>
          <w:lang w:eastAsia="ru-RU"/>
        </w:rPr>
        <w:t xml:space="preserve">. </w:t>
      </w:r>
    </w:p>
    <w:p w:rsidR="00B12224" w:rsidRPr="00B73F83" w:rsidRDefault="00B12224" w:rsidP="00B12224">
      <w:pPr>
        <w:autoSpaceDE w:val="0"/>
        <w:autoSpaceDN w:val="0"/>
        <w:adjustRightInd w:val="0"/>
        <w:spacing w:after="0" w:line="240" w:lineRule="auto"/>
        <w:ind w:firstLine="709"/>
        <w:jc w:val="both"/>
        <w:rPr>
          <w:rFonts w:ascii="Times New Roman" w:hAnsi="Times New Roman"/>
          <w:sz w:val="28"/>
          <w:szCs w:val="28"/>
        </w:rPr>
      </w:pPr>
      <w:proofErr w:type="gramStart"/>
      <w:r w:rsidRPr="00B73F83">
        <w:rPr>
          <w:rFonts w:ascii="Times New Roman" w:hAnsi="Times New Roman"/>
          <w:sz w:val="28"/>
          <w:szCs w:val="28"/>
        </w:rPr>
        <w:t xml:space="preserve">Для получения </w:t>
      </w:r>
      <w:r w:rsidRPr="00B73F83">
        <w:rPr>
          <w:rFonts w:ascii="Times New Roman" w:eastAsia="Times New Roman" w:hAnsi="Times New Roman"/>
          <w:sz w:val="28"/>
          <w:szCs w:val="28"/>
          <w:lang w:eastAsia="ru-RU"/>
        </w:rPr>
        <w:t>муниципальной</w:t>
      </w:r>
      <w:r w:rsidRPr="00B73F83">
        <w:rPr>
          <w:rFonts w:ascii="Times New Roman" w:hAnsi="Times New Roman"/>
          <w:sz w:val="28"/>
          <w:szCs w:val="28"/>
        </w:rPr>
        <w:t xml:space="preserve"> услуги заявитель вправе обратиться в </w:t>
      </w:r>
      <w:r w:rsidRPr="00B73F83">
        <w:rPr>
          <w:rFonts w:ascii="Times New Roman" w:eastAsia="Times New Roman" w:hAnsi="Times New Roman"/>
          <w:sz w:val="28"/>
          <w:szCs w:val="28"/>
        </w:rPr>
        <w:t xml:space="preserve">МФЦ, уполномоченный на организацию </w:t>
      </w:r>
      <w:r w:rsidRPr="00B73F83">
        <w:rPr>
          <w:rFonts w:ascii="Times New Roman" w:hAnsi="Times New Roman"/>
          <w:sz w:val="28"/>
          <w:szCs w:val="28"/>
        </w:rPr>
        <w:t xml:space="preserve">в предоставлении </w:t>
      </w:r>
      <w:r w:rsidRPr="00B73F83">
        <w:rPr>
          <w:rFonts w:ascii="Times New Roman" w:eastAsia="Times New Roman" w:hAnsi="Times New Roman"/>
          <w:sz w:val="28"/>
          <w:szCs w:val="28"/>
          <w:lang w:eastAsia="ru-RU"/>
        </w:rPr>
        <w:t>муниципальной</w:t>
      </w:r>
      <w:r w:rsidRPr="00B73F83">
        <w:rPr>
          <w:rFonts w:ascii="Times New Roman" w:hAnsi="Times New Roman"/>
          <w:sz w:val="28"/>
          <w:szCs w:val="28"/>
        </w:rPr>
        <w:t xml:space="preserve"> услуги</w:t>
      </w:r>
      <w:r w:rsidRPr="00B73F83">
        <w:rPr>
          <w:rFonts w:ascii="Times New Roman" w:eastAsia="Times New Roman" w:hAnsi="Times New Roman"/>
          <w:sz w:val="28"/>
          <w:szCs w:val="28"/>
        </w:rPr>
        <w:t xml:space="preserve">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уведомления и выдачи результата </w:t>
      </w:r>
      <w:r w:rsidRPr="00B73F83">
        <w:rPr>
          <w:rFonts w:ascii="Times New Roman" w:eastAsia="Times New Roman" w:hAnsi="Times New Roman"/>
          <w:sz w:val="28"/>
          <w:szCs w:val="28"/>
          <w:lang w:eastAsia="ru-RU"/>
        </w:rPr>
        <w:t>муниципальной</w:t>
      </w:r>
      <w:r w:rsidRPr="00B73F83">
        <w:rPr>
          <w:rFonts w:ascii="Times New Roman" w:eastAsia="Times New Roman" w:hAnsi="Times New Roman"/>
          <w:sz w:val="28"/>
          <w:szCs w:val="28"/>
        </w:rPr>
        <w:t xml:space="preserve"> услуги заявителю.</w:t>
      </w:r>
      <w:proofErr w:type="gramEnd"/>
    </w:p>
    <w:p w:rsidR="00B12224" w:rsidRPr="00B57CC2" w:rsidRDefault="00B12224" w:rsidP="00B12224">
      <w:pPr>
        <w:pStyle w:val="ConsPlusNormal"/>
        <w:ind w:firstLine="709"/>
        <w:jc w:val="both"/>
        <w:rPr>
          <w:rFonts w:ascii="Times New Roman" w:hAnsi="Times New Roman" w:cs="Times New Roman"/>
          <w:sz w:val="28"/>
          <w:szCs w:val="28"/>
        </w:rPr>
      </w:pPr>
      <w:r w:rsidRPr="00B57CC2">
        <w:rPr>
          <w:rFonts w:ascii="Times New Roman" w:hAnsi="Times New Roman" w:cs="Times New Roman"/>
          <w:sz w:val="28"/>
          <w:szCs w:val="28"/>
        </w:rPr>
        <w:t>Органом, участвующим в предоставлении муниципальной услуги, является:</w:t>
      </w:r>
    </w:p>
    <w:p w:rsidR="00B12224" w:rsidRPr="00B57CC2" w:rsidRDefault="00B12224" w:rsidP="00B12224">
      <w:pPr>
        <w:autoSpaceDE w:val="0"/>
        <w:autoSpaceDN w:val="0"/>
        <w:adjustRightInd w:val="0"/>
        <w:spacing w:after="0" w:line="240" w:lineRule="auto"/>
        <w:ind w:firstLine="709"/>
        <w:jc w:val="both"/>
        <w:rPr>
          <w:rFonts w:ascii="Times New Roman" w:hAnsi="Times New Roman"/>
          <w:sz w:val="28"/>
          <w:szCs w:val="28"/>
        </w:rPr>
      </w:pPr>
      <w:r w:rsidRPr="00B57CC2">
        <w:rPr>
          <w:rFonts w:ascii="Times New Roman" w:hAnsi="Times New Roman"/>
          <w:sz w:val="28"/>
          <w:szCs w:val="28"/>
        </w:rPr>
        <w:t xml:space="preserve">- Федеральная служба государственной регистрации, кадастра и картографии участвует в части предоставления документов, указанных в </w:t>
      </w:r>
      <w:hyperlink r:id="rId10" w:history="1">
        <w:r w:rsidRPr="00B57CC2">
          <w:rPr>
            <w:rFonts w:ascii="Times New Roman" w:hAnsi="Times New Roman"/>
            <w:sz w:val="28"/>
            <w:szCs w:val="28"/>
          </w:rPr>
          <w:t>подпунктах 1</w:t>
        </w:r>
      </w:hyperlink>
      <w:r w:rsidRPr="0053441A">
        <w:rPr>
          <w:rFonts w:ascii="Times New Roman" w:hAnsi="Times New Roman"/>
          <w:sz w:val="28"/>
          <w:szCs w:val="28"/>
        </w:rPr>
        <w:t xml:space="preserve">, </w:t>
      </w:r>
      <w:hyperlink r:id="rId11" w:history="1">
        <w:r w:rsidRPr="00B57CC2">
          <w:rPr>
            <w:rFonts w:ascii="Times New Roman" w:hAnsi="Times New Roman"/>
            <w:sz w:val="28"/>
            <w:szCs w:val="28"/>
          </w:rPr>
          <w:t>2 пункта 2.</w:t>
        </w:r>
      </w:hyperlink>
      <w:r w:rsidRPr="0053441A">
        <w:rPr>
          <w:rFonts w:ascii="Times New Roman" w:hAnsi="Times New Roman"/>
          <w:sz w:val="28"/>
          <w:szCs w:val="28"/>
        </w:rPr>
        <w:t>10 настоящего Административного регламента, в рамках межведомственного ин</w:t>
      </w:r>
      <w:r w:rsidRPr="00B57CC2">
        <w:rPr>
          <w:rFonts w:ascii="Times New Roman" w:hAnsi="Times New Roman"/>
          <w:sz w:val="28"/>
          <w:szCs w:val="28"/>
        </w:rPr>
        <w:t>формационного взаимодействия.</w:t>
      </w:r>
    </w:p>
    <w:p w:rsidR="00B12224" w:rsidRPr="00B57CC2" w:rsidRDefault="00B12224" w:rsidP="00B12224">
      <w:pPr>
        <w:widowControl w:val="0"/>
        <w:autoSpaceDE w:val="0"/>
        <w:autoSpaceDN w:val="0"/>
        <w:adjustRightInd w:val="0"/>
        <w:spacing w:after="0" w:line="240" w:lineRule="auto"/>
        <w:ind w:firstLine="709"/>
        <w:jc w:val="both"/>
        <w:rPr>
          <w:rFonts w:ascii="Times New Roman" w:hAnsi="Times New Roman"/>
          <w:i/>
          <w:sz w:val="28"/>
          <w:szCs w:val="28"/>
          <w:lang w:eastAsia="ru-RU"/>
        </w:rPr>
      </w:pPr>
      <w:r w:rsidRPr="00B57CC2">
        <w:rPr>
          <w:rFonts w:ascii="Times New Roman" w:hAnsi="Times New Roman"/>
          <w:sz w:val="28"/>
          <w:szCs w:val="28"/>
        </w:rPr>
        <w:t>При предоставлении муниципальной услуги запрещается требовать от заявителя:</w:t>
      </w:r>
    </w:p>
    <w:p w:rsidR="00B12224" w:rsidRPr="00A53D1B" w:rsidRDefault="00B12224" w:rsidP="00B12224">
      <w:pPr>
        <w:autoSpaceDE w:val="0"/>
        <w:autoSpaceDN w:val="0"/>
        <w:adjustRightInd w:val="0"/>
        <w:spacing w:line="240" w:lineRule="auto"/>
        <w:ind w:firstLine="340"/>
        <w:jc w:val="both"/>
        <w:rPr>
          <w:rFonts w:ascii="Times New Roman" w:hAnsi="Times New Roman"/>
          <w:sz w:val="28"/>
          <w:szCs w:val="28"/>
        </w:rPr>
      </w:pPr>
      <w:r w:rsidRPr="00A53D1B">
        <w:rPr>
          <w:rFonts w:ascii="Times New Roman" w:hAnsi="Times New Roman"/>
          <w:sz w:val="28"/>
          <w:szCs w:val="28"/>
        </w:rPr>
        <w:t>- осуществления действий, предусмотренных подпунктом 3 пункта 2.11 настоящего Административного регламента.</w:t>
      </w:r>
    </w:p>
    <w:p w:rsidR="00B12224" w:rsidRPr="00B73F83" w:rsidRDefault="00B12224" w:rsidP="00B12224">
      <w:pPr>
        <w:autoSpaceDE w:val="0"/>
        <w:autoSpaceDN w:val="0"/>
        <w:adjustRightInd w:val="0"/>
        <w:spacing w:after="0" w:line="240" w:lineRule="auto"/>
        <w:ind w:firstLine="709"/>
        <w:jc w:val="both"/>
        <w:rPr>
          <w:rFonts w:ascii="Times New Roman" w:hAnsi="Times New Roman"/>
          <w:sz w:val="28"/>
          <w:szCs w:val="28"/>
        </w:rPr>
      </w:pPr>
    </w:p>
    <w:p w:rsidR="00B12224" w:rsidRPr="00B73F83" w:rsidRDefault="00B12224" w:rsidP="00B12224">
      <w:pPr>
        <w:widowControl w:val="0"/>
        <w:autoSpaceDE w:val="0"/>
        <w:autoSpaceDN w:val="0"/>
        <w:adjustRightInd w:val="0"/>
        <w:spacing w:after="0" w:line="240" w:lineRule="auto"/>
        <w:ind w:firstLine="709"/>
        <w:jc w:val="center"/>
        <w:outlineLvl w:val="2"/>
        <w:rPr>
          <w:rFonts w:ascii="Times New Roman" w:eastAsia="Times New Roman" w:hAnsi="Times New Roman"/>
          <w:b/>
          <w:sz w:val="28"/>
          <w:szCs w:val="28"/>
          <w:lang w:eastAsia="ru-RU"/>
        </w:rPr>
      </w:pPr>
      <w:bookmarkStart w:id="125" w:name="Par108"/>
      <w:bookmarkEnd w:id="125"/>
      <w:r w:rsidRPr="00B73F83">
        <w:rPr>
          <w:rFonts w:ascii="Times New Roman" w:eastAsia="Times New Roman" w:hAnsi="Times New Roman"/>
          <w:b/>
          <w:sz w:val="28"/>
          <w:szCs w:val="28"/>
          <w:lang w:eastAsia="ru-RU"/>
        </w:rPr>
        <w:t>Описание результата предоставления муниципальной услуги</w:t>
      </w:r>
    </w:p>
    <w:p w:rsidR="00B12224" w:rsidRPr="00B73F83" w:rsidRDefault="00B12224" w:rsidP="00B12224">
      <w:pPr>
        <w:widowControl w:val="0"/>
        <w:autoSpaceDE w:val="0"/>
        <w:autoSpaceDN w:val="0"/>
        <w:adjustRightInd w:val="0"/>
        <w:spacing w:after="0" w:line="240" w:lineRule="auto"/>
        <w:ind w:firstLine="709"/>
        <w:jc w:val="both"/>
        <w:rPr>
          <w:rFonts w:ascii="Times New Roman" w:hAnsi="Times New Roman"/>
          <w:sz w:val="28"/>
          <w:szCs w:val="28"/>
        </w:rPr>
      </w:pPr>
      <w:r w:rsidRPr="00B73F83">
        <w:rPr>
          <w:rFonts w:ascii="Times New Roman" w:hAnsi="Times New Roman"/>
          <w:sz w:val="28"/>
          <w:szCs w:val="28"/>
        </w:rPr>
        <w:t xml:space="preserve"> </w:t>
      </w:r>
    </w:p>
    <w:p w:rsidR="00B12224" w:rsidRPr="00B73F83" w:rsidRDefault="00B12224" w:rsidP="00B12224">
      <w:pPr>
        <w:widowControl w:val="0"/>
        <w:autoSpaceDE w:val="0"/>
        <w:autoSpaceDN w:val="0"/>
        <w:adjustRightInd w:val="0"/>
        <w:spacing w:after="0" w:line="240" w:lineRule="auto"/>
        <w:ind w:firstLine="709"/>
        <w:jc w:val="both"/>
        <w:rPr>
          <w:rFonts w:ascii="Times New Roman" w:hAnsi="Times New Roman"/>
          <w:sz w:val="28"/>
          <w:szCs w:val="28"/>
        </w:rPr>
      </w:pPr>
      <w:r w:rsidRPr="00B73F83">
        <w:rPr>
          <w:rFonts w:ascii="Times New Roman" w:hAnsi="Times New Roman"/>
          <w:sz w:val="28"/>
          <w:szCs w:val="28"/>
        </w:rPr>
        <w:t>2.3. Результатом предоставления муниципальной услуги является:</w:t>
      </w:r>
    </w:p>
    <w:p w:rsidR="00B12224" w:rsidRPr="00B73F83" w:rsidRDefault="00B12224" w:rsidP="00B12224">
      <w:pPr>
        <w:widowControl w:val="0"/>
        <w:autoSpaceDE w:val="0"/>
        <w:autoSpaceDN w:val="0"/>
        <w:adjustRightInd w:val="0"/>
        <w:spacing w:after="0" w:line="240" w:lineRule="auto"/>
        <w:ind w:firstLine="709"/>
        <w:jc w:val="both"/>
        <w:rPr>
          <w:ins w:id="126" w:author="Кочанова Анна Валерьевна" w:date="2017-04-27T11:22:00Z"/>
          <w:rFonts w:ascii="Times New Roman" w:hAnsi="Times New Roman"/>
          <w:sz w:val="28"/>
          <w:szCs w:val="28"/>
        </w:rPr>
      </w:pPr>
      <w:ins w:id="127" w:author="Кочанова Анна Валерьевна" w:date="2017-04-27T11:22:00Z">
        <w:r w:rsidRPr="00B73F83">
          <w:rPr>
            <w:rFonts w:ascii="Times New Roman" w:hAnsi="Times New Roman"/>
            <w:sz w:val="28"/>
            <w:szCs w:val="28"/>
          </w:rPr>
          <w:t>1) решение о выдаче градостроительного плана земельного участка (далее – решение о предоставлении муниципальной услуги), уведомление о предоставлении муниципальной услуги;</w:t>
        </w:r>
      </w:ins>
    </w:p>
    <w:p w:rsidR="00B12224" w:rsidRDefault="00B12224" w:rsidP="00B12224">
      <w:pPr>
        <w:widowControl w:val="0"/>
        <w:autoSpaceDE w:val="0"/>
        <w:autoSpaceDN w:val="0"/>
        <w:adjustRightInd w:val="0"/>
        <w:ind w:firstLine="709"/>
        <w:jc w:val="both"/>
        <w:rPr>
          <w:rFonts w:ascii="Times New Roman" w:hAnsi="Times New Roman"/>
          <w:sz w:val="28"/>
          <w:szCs w:val="28"/>
        </w:rPr>
      </w:pPr>
      <w:ins w:id="128" w:author="Кочанова Анна Валерьевна" w:date="2017-04-27T11:22:00Z">
        <w:r w:rsidRPr="00B73F83">
          <w:rPr>
            <w:rFonts w:ascii="Times New Roman" w:hAnsi="Times New Roman"/>
            <w:sz w:val="28"/>
            <w:szCs w:val="28"/>
          </w:rPr>
          <w:t>2) решение об отказе в выдаче градостроительного плана земельного участка (далее – решение об отказе в предоставлении муниципальной услуги), уведомление об отказе в предоставлении муниципальной услуги.</w:t>
        </w:r>
      </w:ins>
    </w:p>
    <w:p w:rsidR="00B12224" w:rsidRPr="00B73F83" w:rsidRDefault="00B12224" w:rsidP="00B12224">
      <w:pPr>
        <w:widowControl w:val="0"/>
        <w:autoSpaceDE w:val="0"/>
        <w:autoSpaceDN w:val="0"/>
        <w:adjustRightInd w:val="0"/>
        <w:ind w:firstLine="709"/>
        <w:jc w:val="both"/>
        <w:rPr>
          <w:ins w:id="129" w:author="Кочанова Анна Валерьевна" w:date="2017-04-27T11:22:00Z"/>
          <w:rFonts w:ascii="Times New Roman" w:hAnsi="Times New Roman"/>
          <w:sz w:val="28"/>
          <w:szCs w:val="28"/>
        </w:rPr>
      </w:pPr>
    </w:p>
    <w:p w:rsidR="00B12224" w:rsidRPr="00B73F83" w:rsidRDefault="00B12224" w:rsidP="00B12224">
      <w:pPr>
        <w:widowControl w:val="0"/>
        <w:autoSpaceDE w:val="0"/>
        <w:autoSpaceDN w:val="0"/>
        <w:adjustRightInd w:val="0"/>
        <w:spacing w:after="0" w:line="240" w:lineRule="auto"/>
        <w:ind w:firstLine="709"/>
        <w:jc w:val="center"/>
        <w:rPr>
          <w:rFonts w:ascii="Times New Roman" w:hAnsi="Times New Roman"/>
          <w:b/>
          <w:sz w:val="28"/>
          <w:szCs w:val="28"/>
        </w:rPr>
      </w:pPr>
      <w:bookmarkStart w:id="130" w:name="Par112"/>
      <w:bookmarkEnd w:id="130"/>
      <w:proofErr w:type="gramStart"/>
      <w:r w:rsidRPr="00B73F83">
        <w:rPr>
          <w:rFonts w:ascii="Times New Roman" w:hAnsi="Times New Roman"/>
          <w:b/>
          <w:sz w:val="28"/>
          <w:szCs w:val="28"/>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w:t>
      </w:r>
      <w:r w:rsidRPr="00B73F83">
        <w:rPr>
          <w:rFonts w:ascii="Times New Roman" w:hAnsi="Times New Roman"/>
          <w:sz w:val="28"/>
          <w:szCs w:val="28"/>
        </w:rPr>
        <w:t xml:space="preserve"> </w:t>
      </w:r>
      <w:r w:rsidRPr="00B73F83">
        <w:rPr>
          <w:rFonts w:ascii="Times New Roman" w:hAnsi="Times New Roman"/>
          <w:b/>
          <w:sz w:val="28"/>
          <w:szCs w:val="28"/>
        </w:rPr>
        <w:t>срок выдачи (направления) документов, являющихся результатом предоставления муниципальной услуги</w:t>
      </w:r>
      <w:proofErr w:type="gramEnd"/>
    </w:p>
    <w:p w:rsidR="00B12224" w:rsidRDefault="00B12224" w:rsidP="00B12224">
      <w:pPr>
        <w:widowControl w:val="0"/>
        <w:autoSpaceDE w:val="0"/>
        <w:autoSpaceDN w:val="0"/>
        <w:adjustRightInd w:val="0"/>
        <w:spacing w:after="0" w:line="240" w:lineRule="auto"/>
        <w:ind w:firstLine="709"/>
        <w:jc w:val="both"/>
        <w:rPr>
          <w:rFonts w:ascii="Times New Roman" w:hAnsi="Times New Roman"/>
          <w:sz w:val="28"/>
          <w:szCs w:val="28"/>
        </w:rPr>
      </w:pPr>
    </w:p>
    <w:p w:rsidR="00B12224" w:rsidRPr="00B73F83" w:rsidRDefault="00B12224" w:rsidP="00B12224">
      <w:pPr>
        <w:widowControl w:val="0"/>
        <w:autoSpaceDE w:val="0"/>
        <w:autoSpaceDN w:val="0"/>
        <w:adjustRightInd w:val="0"/>
        <w:spacing w:after="0" w:line="240" w:lineRule="auto"/>
        <w:ind w:firstLine="709"/>
        <w:jc w:val="both"/>
        <w:rPr>
          <w:ins w:id="131" w:author="Кочанова Анна Валерьевна" w:date="2017-04-27T12:27:00Z"/>
          <w:rFonts w:ascii="Times New Roman" w:hAnsi="Times New Roman"/>
          <w:sz w:val="28"/>
          <w:szCs w:val="28"/>
        </w:rPr>
      </w:pPr>
      <w:r w:rsidRPr="00B73F83">
        <w:rPr>
          <w:rFonts w:ascii="Times New Roman" w:hAnsi="Times New Roman"/>
          <w:sz w:val="28"/>
          <w:szCs w:val="28"/>
        </w:rPr>
        <w:t xml:space="preserve">2.4. </w:t>
      </w:r>
      <w:r w:rsidRPr="00B73F83">
        <w:rPr>
          <w:rFonts w:ascii="Times New Roman" w:eastAsia="Times New Roman" w:hAnsi="Times New Roman"/>
          <w:sz w:val="28"/>
          <w:szCs w:val="28"/>
          <w:lang w:eastAsia="ru-RU"/>
        </w:rPr>
        <w:t xml:space="preserve">Общий срок предоставления муниципальной услуги составляет не более </w:t>
      </w:r>
      <w:ins w:id="132" w:author="Кочанова Анна Валерьевна" w:date="2017-04-27T11:22:00Z">
        <w:r w:rsidRPr="00B73F83">
          <w:rPr>
            <w:rFonts w:ascii="Times New Roman" w:eastAsia="Times New Roman" w:hAnsi="Times New Roman"/>
            <w:sz w:val="28"/>
            <w:szCs w:val="28"/>
            <w:lang w:eastAsia="ru-RU"/>
          </w:rPr>
          <w:t xml:space="preserve">20 </w:t>
        </w:r>
      </w:ins>
      <w:r>
        <w:rPr>
          <w:rFonts w:ascii="Times New Roman" w:eastAsia="Times New Roman" w:hAnsi="Times New Roman"/>
          <w:sz w:val="28"/>
          <w:szCs w:val="28"/>
          <w:lang w:eastAsia="ru-RU"/>
        </w:rPr>
        <w:t>рабочих</w:t>
      </w:r>
      <w:ins w:id="133" w:author="Кочанова Анна Валерьевна" w:date="2017-04-27T11:22:00Z">
        <w:r w:rsidRPr="00B73F83">
          <w:rPr>
            <w:rFonts w:ascii="Times New Roman" w:eastAsia="Times New Roman" w:hAnsi="Times New Roman"/>
            <w:b/>
            <w:sz w:val="28"/>
            <w:szCs w:val="28"/>
            <w:lang w:eastAsia="ru-RU"/>
          </w:rPr>
          <w:t xml:space="preserve"> </w:t>
        </w:r>
        <w:r w:rsidRPr="00B73F83">
          <w:rPr>
            <w:rFonts w:ascii="Times New Roman" w:eastAsia="Times New Roman" w:hAnsi="Times New Roman"/>
            <w:sz w:val="28"/>
            <w:szCs w:val="28"/>
            <w:lang w:eastAsia="ru-RU"/>
          </w:rPr>
          <w:t xml:space="preserve"> дней</w:t>
        </w:r>
      </w:ins>
      <w:r w:rsidRPr="00B73F83">
        <w:rPr>
          <w:rFonts w:ascii="Times New Roman" w:eastAsia="Times New Roman" w:hAnsi="Times New Roman"/>
          <w:sz w:val="28"/>
          <w:szCs w:val="28"/>
          <w:lang w:eastAsia="ru-RU"/>
        </w:rPr>
        <w:t>, исчисляемых со дня регистрации заявления о предоставлении муниципальной услуги.</w:t>
      </w:r>
      <w:r w:rsidRPr="00B73F83">
        <w:rPr>
          <w:rFonts w:ascii="Times New Roman" w:hAnsi="Times New Roman"/>
          <w:sz w:val="28"/>
          <w:szCs w:val="28"/>
        </w:rPr>
        <w:t xml:space="preserve"> </w:t>
      </w:r>
    </w:p>
    <w:p w:rsidR="00025A54" w:rsidRDefault="00025A54" w:rsidP="00025A54">
      <w:pPr>
        <w:suppressAutoHyphens/>
        <w:autoSpaceDE w:val="0"/>
        <w:autoSpaceDN w:val="0"/>
        <w:adjustRightInd w:val="0"/>
        <w:spacing w:after="0" w:line="240" w:lineRule="auto"/>
        <w:ind w:firstLine="709"/>
        <w:jc w:val="both"/>
        <w:rPr>
          <w:del w:id="134" w:author="Кочанова Анна Валерьевна" w:date="2017-04-27T12:27:00Z"/>
          <w:rFonts w:ascii="Times New Roman" w:hAnsi="Times New Roman"/>
          <w:sz w:val="28"/>
          <w:szCs w:val="28"/>
        </w:rPr>
        <w:pPrChange w:id="135" w:author="Кочанова Анна Валерьевна" w:date="2017-04-27T12:27:00Z">
          <w:pPr>
            <w:widowControl w:val="0"/>
            <w:autoSpaceDE w:val="0"/>
            <w:autoSpaceDN w:val="0"/>
            <w:adjustRightInd w:val="0"/>
            <w:spacing w:after="0" w:line="240" w:lineRule="auto"/>
            <w:ind w:firstLine="709"/>
            <w:jc w:val="both"/>
          </w:pPr>
        </w:pPrChange>
      </w:pPr>
      <w:proofErr w:type="gramStart"/>
      <w:ins w:id="136" w:author="Кочанова Анна Валерьевна" w:date="2017-04-27T12:27:00Z">
        <w:r w:rsidRPr="00025A54">
          <w:rPr>
            <w:rFonts w:ascii="Times New Roman" w:hAnsi="Times New Roman"/>
            <w:sz w:val="28"/>
            <w:szCs w:val="28"/>
            <w:rPrChange w:id="137" w:author="Кочанова Анна Валерьевна" w:date="2017-04-27T12:27:00Z">
              <w:rPr>
                <w:rFonts w:ascii="Times New Roman" w:hAnsi="Times New Roman"/>
                <w:sz w:val="26"/>
                <w:szCs w:val="26"/>
              </w:rPr>
            </w:rPrChange>
          </w:rPr>
          <w:t>При подготовке градостроительного плана земельного участка О</w:t>
        </w:r>
      </w:ins>
      <w:ins w:id="138" w:author="Пользователь" w:date="2017-05-10T20:43:00Z">
        <w:r w:rsidR="00B12224" w:rsidRPr="00B73F83">
          <w:rPr>
            <w:rFonts w:ascii="Times New Roman" w:hAnsi="Times New Roman"/>
            <w:sz w:val="28"/>
            <w:szCs w:val="28"/>
          </w:rPr>
          <w:t>тдел</w:t>
        </w:r>
      </w:ins>
      <w:ins w:id="139" w:author="Кочанова Анна Валерьевна" w:date="2017-04-27T12:27:00Z">
        <w:r w:rsidRPr="00025A54">
          <w:rPr>
            <w:rFonts w:ascii="Times New Roman" w:hAnsi="Times New Roman"/>
            <w:sz w:val="28"/>
            <w:szCs w:val="28"/>
            <w:rPrChange w:id="140" w:author="Кочанова Анна Валерьевна" w:date="2017-04-27T12:27:00Z">
              <w:rPr>
                <w:rFonts w:ascii="Times New Roman" w:hAnsi="Times New Roman"/>
                <w:sz w:val="26"/>
                <w:szCs w:val="26"/>
              </w:rPr>
            </w:rPrChange>
          </w:rPr>
          <w:t xml:space="preserve"> в течение 7 дней с даты получения заявления о выдаче такого документа направляет в организации, осуществляющие эксплуатацию сетей инженерно-технического обеспечения, запрос о предоставлении технических условий для подключения (технологического присоединения) планируемого к строительству или реконструкции объекта капитального строительства к сетям инженерно-технического обеспечения.</w:t>
        </w:r>
        <w:proofErr w:type="gramEnd"/>
        <w:r w:rsidRPr="00025A54">
          <w:rPr>
            <w:rFonts w:ascii="Times New Roman" w:hAnsi="Times New Roman"/>
            <w:sz w:val="28"/>
            <w:szCs w:val="28"/>
            <w:rPrChange w:id="141" w:author="Кочанова Анна Валерьевна" w:date="2017-04-27T12:27:00Z">
              <w:rPr>
                <w:rFonts w:ascii="Times New Roman" w:hAnsi="Times New Roman"/>
                <w:sz w:val="26"/>
                <w:szCs w:val="26"/>
              </w:rPr>
            </w:rPrChange>
          </w:rPr>
          <w:t xml:space="preserve"> Указанные технические условия подлежат представлению в </w:t>
        </w:r>
      </w:ins>
      <w:ins w:id="142" w:author="Пользователь" w:date="2017-05-10T20:43:00Z">
        <w:r w:rsidR="00B12224" w:rsidRPr="00B73F83">
          <w:rPr>
            <w:rFonts w:ascii="Times New Roman" w:hAnsi="Times New Roman"/>
            <w:sz w:val="28"/>
            <w:szCs w:val="28"/>
          </w:rPr>
          <w:t>Администрацию</w:t>
        </w:r>
      </w:ins>
      <w:ins w:id="143" w:author="Кочанова Анна Валерьевна" w:date="2017-04-27T12:27:00Z">
        <w:r w:rsidRPr="00025A54">
          <w:rPr>
            <w:rFonts w:ascii="Times New Roman" w:hAnsi="Times New Roman"/>
            <w:sz w:val="28"/>
            <w:szCs w:val="28"/>
            <w:rPrChange w:id="144" w:author="Кочанова Анна Валерьевна" w:date="2017-04-27T12:27:00Z">
              <w:rPr>
                <w:rFonts w:ascii="Times New Roman" w:hAnsi="Times New Roman"/>
                <w:sz w:val="26"/>
                <w:szCs w:val="26"/>
              </w:rPr>
            </w:rPrChange>
          </w:rPr>
          <w:t xml:space="preserve"> в срок, установленный </w:t>
        </w:r>
        <w:r w:rsidRPr="00025A54">
          <w:rPr>
            <w:rFonts w:ascii="Times New Roman" w:hAnsi="Times New Roman"/>
            <w:sz w:val="28"/>
            <w:szCs w:val="28"/>
            <w:rPrChange w:id="145" w:author="Кочанова Анна Валерьевна" w:date="2017-04-27T12:27:00Z">
              <w:rPr>
                <w:rFonts w:ascii="Times New Roman" w:hAnsi="Times New Roman"/>
                <w:sz w:val="26"/>
                <w:szCs w:val="26"/>
              </w:rPr>
            </w:rPrChange>
          </w:rPr>
          <w:fldChar w:fldCharType="begin"/>
        </w:r>
        <w:r w:rsidRPr="00025A54">
          <w:rPr>
            <w:rFonts w:ascii="Times New Roman" w:hAnsi="Times New Roman"/>
            <w:sz w:val="28"/>
            <w:szCs w:val="28"/>
            <w:rPrChange w:id="146" w:author="Кочанова Анна Валерьевна" w:date="2017-04-27T12:27:00Z">
              <w:rPr/>
            </w:rPrChange>
          </w:rPr>
          <w:instrText xml:space="preserve"> HYPERLINK "consultantplus://offline/ref=C5C4DA5233640B4E42B159985E876C2AFE879A81F0E015653B68C21057A3E42F2A7430726Ed653I" </w:instrText>
        </w:r>
        <w:r w:rsidRPr="00025A54">
          <w:rPr>
            <w:rFonts w:ascii="Times New Roman" w:hAnsi="Times New Roman"/>
            <w:sz w:val="28"/>
            <w:szCs w:val="28"/>
            <w:rPrChange w:id="147" w:author="Кочанова Анна Валерьевна" w:date="2017-04-27T12:27:00Z">
              <w:rPr>
                <w:rFonts w:ascii="Times New Roman" w:hAnsi="Times New Roman"/>
                <w:sz w:val="26"/>
                <w:szCs w:val="26"/>
              </w:rPr>
            </w:rPrChange>
          </w:rPr>
          <w:fldChar w:fldCharType="separate"/>
        </w:r>
        <w:r w:rsidRPr="00025A54">
          <w:rPr>
            <w:rFonts w:ascii="Times New Roman" w:hAnsi="Times New Roman"/>
            <w:sz w:val="28"/>
            <w:szCs w:val="28"/>
            <w:rPrChange w:id="148" w:author="Кочанова Анна Валерьевна" w:date="2017-04-27T12:27:00Z">
              <w:rPr>
                <w:rFonts w:ascii="Times New Roman" w:hAnsi="Times New Roman"/>
                <w:sz w:val="26"/>
                <w:szCs w:val="26"/>
              </w:rPr>
            </w:rPrChange>
          </w:rPr>
          <w:t>частью 7 статьи 48</w:t>
        </w:r>
        <w:r w:rsidRPr="00025A54">
          <w:rPr>
            <w:rFonts w:ascii="Times New Roman" w:hAnsi="Times New Roman"/>
            <w:sz w:val="28"/>
            <w:szCs w:val="28"/>
            <w:rPrChange w:id="149" w:author="Кочанова Анна Валерьевна" w:date="2017-04-27T12:27:00Z">
              <w:rPr>
                <w:rFonts w:ascii="Times New Roman" w:hAnsi="Times New Roman"/>
                <w:sz w:val="26"/>
                <w:szCs w:val="26"/>
              </w:rPr>
            </w:rPrChange>
          </w:rPr>
          <w:fldChar w:fldCharType="end"/>
        </w:r>
        <w:r w:rsidRPr="00025A54">
          <w:rPr>
            <w:rFonts w:ascii="Times New Roman" w:hAnsi="Times New Roman"/>
            <w:sz w:val="28"/>
            <w:szCs w:val="28"/>
            <w:rPrChange w:id="150" w:author="Кочанова Анна Валерьевна" w:date="2017-04-27T12:27:00Z">
              <w:rPr>
                <w:rFonts w:ascii="Times New Roman" w:hAnsi="Times New Roman"/>
                <w:sz w:val="26"/>
                <w:szCs w:val="26"/>
              </w:rPr>
            </w:rPrChange>
          </w:rPr>
          <w:t xml:space="preserve"> Градостроительного кодекса Российской Федерации.</w:t>
        </w:r>
      </w:ins>
      <w:ins w:id="151" w:author="Пользователь" w:date="2017-05-10T20:43:00Z">
        <w:r w:rsidR="00B12224" w:rsidRPr="00B73F83">
          <w:rPr>
            <w:rFonts w:ascii="Times New Roman" w:hAnsi="Times New Roman"/>
            <w:sz w:val="28"/>
            <w:szCs w:val="28"/>
          </w:rPr>
          <w:t xml:space="preserve"> </w:t>
        </w:r>
      </w:ins>
    </w:p>
    <w:p w:rsidR="00B12224" w:rsidRPr="00B73F83" w:rsidRDefault="00B12224" w:rsidP="00B1222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73F83">
        <w:rPr>
          <w:rFonts w:ascii="Times New Roman" w:eastAsia="Times New Roman" w:hAnsi="Times New Roman"/>
          <w:sz w:val="28"/>
          <w:szCs w:val="28"/>
          <w:lang w:eastAsia="ru-RU"/>
        </w:rPr>
        <w:t>Срок приостановлен</w:t>
      </w:r>
      <w:bookmarkStart w:id="152" w:name="_GoBack"/>
      <w:bookmarkEnd w:id="152"/>
      <w:r w:rsidRPr="00B73F83">
        <w:rPr>
          <w:rFonts w:ascii="Times New Roman" w:eastAsia="Times New Roman" w:hAnsi="Times New Roman"/>
          <w:sz w:val="28"/>
          <w:szCs w:val="28"/>
          <w:lang w:eastAsia="ru-RU"/>
        </w:rPr>
        <w:t>ия предоставления услуги законодательством Российской Федерации не предусмотрен.</w:t>
      </w:r>
      <w:r w:rsidRPr="00B73F83">
        <w:rPr>
          <w:rFonts w:ascii="Times New Roman" w:eastAsia="Times New Roman" w:hAnsi="Times New Roman"/>
          <w:i/>
          <w:sz w:val="28"/>
          <w:szCs w:val="28"/>
          <w:lang w:eastAsia="ru-RU"/>
        </w:rPr>
        <w:t xml:space="preserve"> </w:t>
      </w:r>
    </w:p>
    <w:p w:rsidR="00B12224" w:rsidRDefault="00B12224" w:rsidP="00B1222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73F83">
        <w:rPr>
          <w:rFonts w:ascii="Times New Roman" w:eastAsia="Times New Roman" w:hAnsi="Times New Roman"/>
          <w:sz w:val="28"/>
          <w:szCs w:val="28"/>
          <w:lang w:eastAsia="ru-RU"/>
        </w:rPr>
        <w:t>Срок выдачи (направления) документов, являющихся результатом предоставления муниципальной услуги</w:t>
      </w:r>
      <w:ins w:id="153" w:author="Пользователь" w:date="2017-05-10T20:44:00Z">
        <w:r w:rsidRPr="00B73F83">
          <w:rPr>
            <w:rFonts w:ascii="Times New Roman" w:eastAsia="Times New Roman" w:hAnsi="Times New Roman"/>
            <w:sz w:val="28"/>
            <w:szCs w:val="28"/>
            <w:lang w:eastAsia="ru-RU"/>
          </w:rPr>
          <w:t xml:space="preserve"> 6 дней</w:t>
        </w:r>
      </w:ins>
      <w:r>
        <w:rPr>
          <w:rFonts w:ascii="Times New Roman" w:eastAsia="Times New Roman" w:hAnsi="Times New Roman"/>
          <w:sz w:val="28"/>
          <w:szCs w:val="28"/>
          <w:lang w:eastAsia="ru-RU"/>
        </w:rPr>
        <w:t>.</w:t>
      </w:r>
    </w:p>
    <w:p w:rsidR="00B12224" w:rsidRPr="00B73F83" w:rsidRDefault="00B12224" w:rsidP="00B12224">
      <w:pPr>
        <w:autoSpaceDE w:val="0"/>
        <w:autoSpaceDN w:val="0"/>
        <w:adjustRightInd w:val="0"/>
        <w:spacing w:after="0" w:line="240" w:lineRule="auto"/>
        <w:ind w:firstLine="709"/>
        <w:jc w:val="both"/>
        <w:rPr>
          <w:rFonts w:ascii="Times New Roman" w:hAnsi="Times New Roman"/>
          <w:sz w:val="28"/>
          <w:szCs w:val="28"/>
        </w:rPr>
      </w:pPr>
      <w:r w:rsidRPr="00B73F83">
        <w:rPr>
          <w:rFonts w:ascii="Times New Roman" w:eastAsia="Times New Roman" w:hAnsi="Times New Roman"/>
          <w:sz w:val="28"/>
          <w:szCs w:val="28"/>
          <w:lang w:eastAsia="ru-RU"/>
        </w:rPr>
        <w:t xml:space="preserve"> </w:t>
      </w:r>
      <w:proofErr w:type="gramStart"/>
      <w:r w:rsidRPr="00B73F83">
        <w:rPr>
          <w:rFonts w:ascii="Times New Roman" w:hAnsi="Times New Roman"/>
          <w:sz w:val="28"/>
          <w:szCs w:val="28"/>
        </w:rPr>
        <w:t xml:space="preserve">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 </w:t>
      </w:r>
      <w:ins w:id="154" w:author="adm" w:date="2017-05-12T08:51:00Z">
        <w:r w:rsidR="00025A54" w:rsidRPr="00025A54">
          <w:rPr>
            <w:rFonts w:ascii="Times New Roman" w:hAnsi="Times New Roman"/>
            <w:sz w:val="28"/>
            <w:szCs w:val="28"/>
            <w:rPrChange w:id="155" w:author="adm" w:date="2017-05-12T11:49:00Z">
              <w:rPr>
                <w:rFonts w:ascii="Times New Roman" w:hAnsi="Times New Roman"/>
                <w:color w:val="FF0000"/>
                <w:sz w:val="28"/>
                <w:szCs w:val="28"/>
              </w:rPr>
            </w:rPrChange>
          </w:rPr>
          <w:t>2 рабочих дня</w:t>
        </w:r>
      </w:ins>
      <w:r w:rsidRPr="00B73F83">
        <w:rPr>
          <w:rFonts w:ascii="Times New Roman" w:hAnsi="Times New Roman"/>
          <w:sz w:val="28"/>
          <w:szCs w:val="28"/>
        </w:rPr>
        <w:t xml:space="preserve"> со дня поступления в </w:t>
      </w:r>
      <w:ins w:id="156" w:author="adm" w:date="2017-05-12T11:49:00Z">
        <w:r w:rsidR="00025A54" w:rsidRPr="00025A54">
          <w:rPr>
            <w:rFonts w:ascii="Times New Roman" w:hAnsi="Times New Roman"/>
            <w:sz w:val="28"/>
            <w:szCs w:val="28"/>
            <w:rPrChange w:id="157" w:author="adm" w:date="2017-05-12T11:49:00Z">
              <w:rPr>
                <w:rFonts w:ascii="Times New Roman" w:hAnsi="Times New Roman"/>
                <w:color w:val="FF0000"/>
                <w:sz w:val="28"/>
                <w:szCs w:val="28"/>
              </w:rPr>
            </w:rPrChange>
          </w:rPr>
          <w:t xml:space="preserve">Администрацию </w:t>
        </w:r>
      </w:ins>
      <w:r w:rsidRPr="00B73F83">
        <w:rPr>
          <w:rFonts w:ascii="Times New Roman" w:hAnsi="Times New Roman"/>
          <w:sz w:val="28"/>
          <w:szCs w:val="28"/>
        </w:rPr>
        <w:t>указанного заявления.</w:t>
      </w:r>
      <w:proofErr w:type="gramEnd"/>
    </w:p>
    <w:p w:rsidR="00B12224" w:rsidRPr="00B73F83" w:rsidRDefault="00B12224" w:rsidP="00B12224">
      <w:pPr>
        <w:autoSpaceDE w:val="0"/>
        <w:autoSpaceDN w:val="0"/>
        <w:adjustRightInd w:val="0"/>
        <w:spacing w:after="0" w:line="240" w:lineRule="auto"/>
        <w:ind w:firstLine="709"/>
        <w:jc w:val="both"/>
        <w:rPr>
          <w:rFonts w:ascii="Times New Roman" w:hAnsi="Times New Roman"/>
          <w:sz w:val="28"/>
          <w:szCs w:val="28"/>
        </w:rPr>
      </w:pPr>
    </w:p>
    <w:p w:rsidR="00B12224" w:rsidRPr="00B73F83" w:rsidRDefault="00B12224" w:rsidP="00B12224">
      <w:pPr>
        <w:widowControl w:val="0"/>
        <w:autoSpaceDE w:val="0"/>
        <w:autoSpaceDN w:val="0"/>
        <w:adjustRightInd w:val="0"/>
        <w:spacing w:after="0" w:line="240" w:lineRule="auto"/>
        <w:ind w:firstLine="709"/>
        <w:jc w:val="center"/>
        <w:rPr>
          <w:rFonts w:ascii="Times New Roman" w:hAnsi="Times New Roman"/>
          <w:b/>
          <w:sz w:val="28"/>
          <w:szCs w:val="28"/>
          <w:lang w:eastAsia="ru-RU"/>
        </w:rPr>
      </w:pPr>
      <w:bookmarkStart w:id="158" w:name="Par123"/>
      <w:bookmarkEnd w:id="158"/>
      <w:r w:rsidRPr="00B73F83">
        <w:rPr>
          <w:rFonts w:ascii="Times New Roman" w:hAnsi="Times New Roman"/>
          <w:b/>
          <w:sz w:val="28"/>
          <w:szCs w:val="28"/>
          <w:lang w:eastAsia="ru-RU"/>
        </w:rPr>
        <w:t>Перечень нормативных правовых актов, регулирующих отношения, возникающие в связи с предоставлением</w:t>
      </w:r>
    </w:p>
    <w:p w:rsidR="00B12224" w:rsidRPr="00B73F83" w:rsidRDefault="00B12224" w:rsidP="00B12224">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B73F83">
        <w:rPr>
          <w:rFonts w:ascii="Times New Roman" w:hAnsi="Times New Roman"/>
          <w:b/>
          <w:sz w:val="28"/>
          <w:szCs w:val="28"/>
          <w:lang w:eastAsia="ru-RU"/>
        </w:rPr>
        <w:t xml:space="preserve"> муниципальной услуги, с указанием их реквизитов и источников официального опубликования</w:t>
      </w:r>
    </w:p>
    <w:p w:rsidR="00B12224" w:rsidRPr="00B73F83" w:rsidRDefault="00B12224" w:rsidP="00B12224">
      <w:pPr>
        <w:widowControl w:val="0"/>
        <w:autoSpaceDE w:val="0"/>
        <w:autoSpaceDN w:val="0"/>
        <w:adjustRightInd w:val="0"/>
        <w:spacing w:after="0" w:line="240" w:lineRule="auto"/>
        <w:ind w:firstLine="709"/>
        <w:jc w:val="both"/>
        <w:rPr>
          <w:rFonts w:ascii="Times New Roman" w:hAnsi="Times New Roman"/>
          <w:sz w:val="28"/>
          <w:szCs w:val="28"/>
        </w:rPr>
      </w:pPr>
    </w:p>
    <w:p w:rsidR="00B12224" w:rsidRPr="00B73F83" w:rsidRDefault="00B12224" w:rsidP="00B12224">
      <w:pPr>
        <w:widowControl w:val="0"/>
        <w:autoSpaceDE w:val="0"/>
        <w:autoSpaceDN w:val="0"/>
        <w:adjustRightInd w:val="0"/>
        <w:spacing w:after="0" w:line="240" w:lineRule="auto"/>
        <w:ind w:firstLine="709"/>
        <w:jc w:val="both"/>
        <w:rPr>
          <w:rFonts w:ascii="Times New Roman" w:hAnsi="Times New Roman"/>
          <w:sz w:val="28"/>
          <w:szCs w:val="28"/>
        </w:rPr>
      </w:pPr>
      <w:r w:rsidRPr="00B73F83">
        <w:rPr>
          <w:rFonts w:ascii="Times New Roman" w:hAnsi="Times New Roman"/>
          <w:sz w:val="28"/>
          <w:szCs w:val="28"/>
        </w:rPr>
        <w:t xml:space="preserve">2.5. Предоставление муниципальной услуги осуществляется в соответствии </w:t>
      </w:r>
      <w:proofErr w:type="gramStart"/>
      <w:r w:rsidRPr="00B73F83">
        <w:rPr>
          <w:rFonts w:ascii="Times New Roman" w:hAnsi="Times New Roman"/>
          <w:sz w:val="28"/>
          <w:szCs w:val="28"/>
        </w:rPr>
        <w:t>с</w:t>
      </w:r>
      <w:proofErr w:type="gramEnd"/>
      <w:r w:rsidRPr="00B73F83">
        <w:rPr>
          <w:rFonts w:ascii="Times New Roman" w:hAnsi="Times New Roman"/>
          <w:sz w:val="28"/>
          <w:szCs w:val="28"/>
        </w:rPr>
        <w:t>:</w:t>
      </w:r>
    </w:p>
    <w:p w:rsidR="00B12224" w:rsidRPr="00B73F83" w:rsidRDefault="00B12224" w:rsidP="00964692">
      <w:pPr>
        <w:widowControl w:val="0"/>
        <w:numPr>
          <w:ilvl w:val="0"/>
          <w:numId w:val="12"/>
        </w:numPr>
        <w:tabs>
          <w:tab w:val="left" w:pos="1134"/>
        </w:tabs>
        <w:autoSpaceDE w:val="0"/>
        <w:autoSpaceDN w:val="0"/>
        <w:adjustRightInd w:val="0"/>
        <w:spacing w:after="0" w:line="240" w:lineRule="auto"/>
        <w:ind w:left="0" w:firstLine="709"/>
        <w:jc w:val="both"/>
        <w:rPr>
          <w:rFonts w:ascii="Times New Roman" w:hAnsi="Times New Roman"/>
          <w:sz w:val="28"/>
          <w:szCs w:val="28"/>
          <w:lang w:eastAsia="ru-RU"/>
        </w:rPr>
      </w:pPr>
      <w:r w:rsidRPr="00B73F83">
        <w:rPr>
          <w:rFonts w:ascii="Times New Roman" w:hAnsi="Times New Roman"/>
          <w:sz w:val="28"/>
          <w:szCs w:val="28"/>
          <w:lang w:eastAsia="ru-RU"/>
        </w:rPr>
        <w:t>Конституцией Российской Федерации (</w:t>
      </w:r>
      <w:proofErr w:type="gramStart"/>
      <w:r w:rsidRPr="00B73F83">
        <w:rPr>
          <w:rFonts w:ascii="Times New Roman" w:hAnsi="Times New Roman"/>
          <w:sz w:val="28"/>
          <w:szCs w:val="28"/>
          <w:lang w:eastAsia="ru-RU"/>
        </w:rPr>
        <w:t>принята</w:t>
      </w:r>
      <w:proofErr w:type="gramEnd"/>
      <w:r w:rsidRPr="00B73F83">
        <w:rPr>
          <w:rFonts w:ascii="Times New Roman" w:hAnsi="Times New Roman"/>
          <w:sz w:val="28"/>
          <w:szCs w:val="28"/>
          <w:lang w:eastAsia="ru-RU"/>
        </w:rPr>
        <w:t xml:space="preserve"> всенародным голосованием 12.12.1993) («Собрание законодательства Российской Федерации», 04.08.2014, № 31, ст. 4398.); </w:t>
      </w:r>
    </w:p>
    <w:p w:rsidR="00B12224" w:rsidRPr="00B73F83" w:rsidRDefault="00B12224" w:rsidP="00964692">
      <w:pPr>
        <w:widowControl w:val="0"/>
        <w:numPr>
          <w:ilvl w:val="0"/>
          <w:numId w:val="12"/>
        </w:numPr>
        <w:autoSpaceDE w:val="0"/>
        <w:autoSpaceDN w:val="0"/>
        <w:adjustRightInd w:val="0"/>
        <w:spacing w:after="0" w:line="240" w:lineRule="auto"/>
        <w:ind w:left="0" w:firstLine="709"/>
        <w:jc w:val="both"/>
        <w:rPr>
          <w:rFonts w:ascii="Times New Roman" w:hAnsi="Times New Roman"/>
          <w:sz w:val="28"/>
          <w:szCs w:val="28"/>
          <w:lang w:eastAsia="ru-RU"/>
        </w:rPr>
      </w:pPr>
      <w:r w:rsidRPr="00B73F83">
        <w:rPr>
          <w:rFonts w:ascii="Times New Roman" w:hAnsi="Times New Roman"/>
          <w:sz w:val="28"/>
          <w:szCs w:val="28"/>
          <w:lang w:eastAsia="ru-RU"/>
        </w:rPr>
        <w:t>Градостроительным кодексом Российской Федерации от 29.12.2004 № 190-ФЗ («Российская газета», № 290, 30.12.2004);</w:t>
      </w:r>
    </w:p>
    <w:p w:rsidR="00B12224" w:rsidRPr="00B73F83" w:rsidRDefault="00B12224" w:rsidP="00964692">
      <w:pPr>
        <w:widowControl w:val="0"/>
        <w:numPr>
          <w:ilvl w:val="0"/>
          <w:numId w:val="12"/>
        </w:numPr>
        <w:autoSpaceDE w:val="0"/>
        <w:autoSpaceDN w:val="0"/>
        <w:adjustRightInd w:val="0"/>
        <w:spacing w:after="0" w:line="240" w:lineRule="auto"/>
        <w:ind w:left="0" w:firstLine="709"/>
        <w:jc w:val="both"/>
        <w:rPr>
          <w:rFonts w:ascii="Times New Roman" w:hAnsi="Times New Roman"/>
          <w:sz w:val="28"/>
          <w:szCs w:val="28"/>
          <w:lang w:eastAsia="ru-RU"/>
        </w:rPr>
      </w:pPr>
      <w:r w:rsidRPr="00B73F83">
        <w:rPr>
          <w:rFonts w:ascii="Times New Roman" w:hAnsi="Times New Roman"/>
          <w:sz w:val="28"/>
          <w:szCs w:val="28"/>
          <w:lang w:eastAsia="ru-RU"/>
        </w:rPr>
        <w:t>Земельным кодексом Российской Федерации от 25.10.2001 № 136-ФЗ («Собрание законодательства Российской Федерации», 29.10.2001, № 44, ст. 4147);</w:t>
      </w:r>
    </w:p>
    <w:p w:rsidR="00B12224" w:rsidRPr="00B73F83" w:rsidRDefault="00B12224" w:rsidP="00964692">
      <w:pPr>
        <w:widowControl w:val="0"/>
        <w:numPr>
          <w:ilvl w:val="0"/>
          <w:numId w:val="12"/>
        </w:numPr>
        <w:autoSpaceDE w:val="0"/>
        <w:autoSpaceDN w:val="0"/>
        <w:adjustRightInd w:val="0"/>
        <w:spacing w:after="0" w:line="240" w:lineRule="auto"/>
        <w:ind w:left="0" w:firstLine="709"/>
        <w:jc w:val="both"/>
        <w:rPr>
          <w:rFonts w:ascii="Times New Roman" w:hAnsi="Times New Roman"/>
          <w:sz w:val="28"/>
          <w:szCs w:val="28"/>
          <w:lang w:eastAsia="ru-RU"/>
        </w:rPr>
      </w:pPr>
      <w:r w:rsidRPr="00B73F83">
        <w:rPr>
          <w:rFonts w:ascii="Times New Roman" w:hAnsi="Times New Roman"/>
          <w:sz w:val="28"/>
          <w:szCs w:val="28"/>
          <w:lang w:eastAsia="ru-RU"/>
        </w:rPr>
        <w:t>Федеральным законом от 06.10.2003 № 131-ФЗ «Об общих принципах организации местного самоуправления в РФ» («Собрание законодательства Российской Федерации», 06.10.2003, № 40, ст. 3822);</w:t>
      </w:r>
    </w:p>
    <w:p w:rsidR="00B12224" w:rsidRPr="00B73F83" w:rsidRDefault="00B12224" w:rsidP="00964692">
      <w:pPr>
        <w:widowControl w:val="0"/>
        <w:numPr>
          <w:ilvl w:val="0"/>
          <w:numId w:val="12"/>
        </w:numPr>
        <w:autoSpaceDE w:val="0"/>
        <w:autoSpaceDN w:val="0"/>
        <w:adjustRightInd w:val="0"/>
        <w:spacing w:after="0" w:line="240" w:lineRule="auto"/>
        <w:ind w:left="0" w:firstLine="709"/>
        <w:jc w:val="both"/>
        <w:rPr>
          <w:rFonts w:ascii="Times New Roman" w:hAnsi="Times New Roman"/>
          <w:sz w:val="28"/>
          <w:szCs w:val="28"/>
          <w:lang w:eastAsia="ru-RU"/>
        </w:rPr>
      </w:pPr>
      <w:r w:rsidRPr="00B73F83">
        <w:rPr>
          <w:rFonts w:ascii="Times New Roman" w:hAnsi="Times New Roman"/>
          <w:sz w:val="28"/>
          <w:szCs w:val="28"/>
          <w:lang w:eastAsia="ru-RU"/>
        </w:rPr>
        <w:t>Федеральным законом от 27.07.2010 № 210-ФЗ «Об организации предоставления государственных и муниципальных услуг» («Российская газета», № 168, 30.07.2010);</w:t>
      </w:r>
    </w:p>
    <w:p w:rsidR="00B12224" w:rsidRPr="00B73F83" w:rsidRDefault="00B12224" w:rsidP="00964692">
      <w:pPr>
        <w:widowControl w:val="0"/>
        <w:numPr>
          <w:ilvl w:val="0"/>
          <w:numId w:val="12"/>
        </w:numPr>
        <w:autoSpaceDE w:val="0"/>
        <w:autoSpaceDN w:val="0"/>
        <w:adjustRightInd w:val="0"/>
        <w:spacing w:after="0" w:line="240" w:lineRule="auto"/>
        <w:ind w:left="0" w:firstLine="709"/>
        <w:jc w:val="both"/>
        <w:rPr>
          <w:rFonts w:ascii="Times New Roman" w:hAnsi="Times New Roman"/>
          <w:sz w:val="28"/>
          <w:szCs w:val="28"/>
          <w:lang w:eastAsia="ru-RU"/>
        </w:rPr>
      </w:pPr>
      <w:r w:rsidRPr="00B73F83">
        <w:rPr>
          <w:rFonts w:ascii="Times New Roman" w:hAnsi="Times New Roman"/>
          <w:sz w:val="28"/>
          <w:szCs w:val="28"/>
          <w:lang w:eastAsia="ru-RU"/>
        </w:rPr>
        <w:t>Федеральным законом от 06.04.2011 № 63-ФЗ «Об электронной подписи» («Собрание законодательства Российской Федерации», 11.04.2011, № 15, ст. 2036);</w:t>
      </w:r>
    </w:p>
    <w:p w:rsidR="00B12224" w:rsidRPr="00B73F83" w:rsidRDefault="00B12224" w:rsidP="00964692">
      <w:pPr>
        <w:numPr>
          <w:ilvl w:val="0"/>
          <w:numId w:val="12"/>
        </w:numPr>
        <w:autoSpaceDE w:val="0"/>
        <w:autoSpaceDN w:val="0"/>
        <w:adjustRightInd w:val="0"/>
        <w:spacing w:after="0" w:line="240" w:lineRule="auto"/>
        <w:ind w:left="0" w:firstLine="709"/>
        <w:jc w:val="both"/>
        <w:rPr>
          <w:rFonts w:ascii="Times New Roman" w:hAnsi="Times New Roman"/>
          <w:sz w:val="28"/>
          <w:szCs w:val="28"/>
        </w:rPr>
      </w:pPr>
      <w:r w:rsidRPr="00B73F83">
        <w:rPr>
          <w:rFonts w:ascii="Times New Roman" w:hAnsi="Times New Roman"/>
          <w:sz w:val="28"/>
          <w:szCs w:val="28"/>
        </w:rPr>
        <w:t>Федеральным законом от 24</w:t>
      </w:r>
      <w:r>
        <w:rPr>
          <w:rFonts w:ascii="Times New Roman" w:hAnsi="Times New Roman"/>
          <w:sz w:val="28"/>
          <w:szCs w:val="28"/>
        </w:rPr>
        <w:t>.11.1</w:t>
      </w:r>
      <w:r w:rsidRPr="00B73F83">
        <w:rPr>
          <w:rFonts w:ascii="Times New Roman" w:hAnsi="Times New Roman"/>
          <w:sz w:val="28"/>
          <w:szCs w:val="28"/>
        </w:rPr>
        <w:t>995 № 181-ФЗ</w:t>
      </w:r>
      <w:r w:rsidRPr="00B73F83">
        <w:rPr>
          <w:rFonts w:ascii="Times New Roman" w:hAnsi="Times New Roman"/>
          <w:sz w:val="28"/>
          <w:szCs w:val="28"/>
        </w:rPr>
        <w:br/>
        <w:t>«О социальной защите инвалидов в Российской Федерации» («Российская газета», № 234, 02.12.1995)</w:t>
      </w:r>
      <w:r w:rsidRPr="00B73F83">
        <w:rPr>
          <w:rFonts w:ascii="Times New Roman" w:hAnsi="Times New Roman"/>
          <w:b/>
          <w:sz w:val="28"/>
          <w:szCs w:val="28"/>
          <w:lang w:eastAsia="ru-RU"/>
        </w:rPr>
        <w:t>;</w:t>
      </w:r>
    </w:p>
    <w:p w:rsidR="00B12224" w:rsidRPr="00B73F83" w:rsidRDefault="00B12224" w:rsidP="00964692">
      <w:pPr>
        <w:widowControl w:val="0"/>
        <w:numPr>
          <w:ilvl w:val="0"/>
          <w:numId w:val="12"/>
        </w:numPr>
        <w:autoSpaceDE w:val="0"/>
        <w:autoSpaceDN w:val="0"/>
        <w:adjustRightInd w:val="0"/>
        <w:spacing w:after="0" w:line="240" w:lineRule="auto"/>
        <w:ind w:left="0" w:firstLine="709"/>
        <w:jc w:val="both"/>
        <w:rPr>
          <w:rFonts w:ascii="Times New Roman" w:hAnsi="Times New Roman"/>
          <w:sz w:val="28"/>
          <w:szCs w:val="28"/>
          <w:lang w:eastAsia="ru-RU"/>
        </w:rPr>
      </w:pPr>
      <w:r w:rsidRPr="00B73F83">
        <w:rPr>
          <w:rFonts w:ascii="Times New Roman" w:hAnsi="Times New Roman"/>
          <w:sz w:val="28"/>
          <w:szCs w:val="28"/>
          <w:lang w:eastAsia="ru-RU"/>
        </w:rPr>
        <w:t xml:space="preserve">Постановлением Правительства Российской Федерации от 22.12.2012 № 1376 «Об утверждении </w:t>
      </w:r>
      <w:proofErr w:type="gramStart"/>
      <w:r w:rsidRPr="00B73F83">
        <w:rPr>
          <w:rFonts w:ascii="Times New Roman" w:hAnsi="Times New Roman"/>
          <w:sz w:val="28"/>
          <w:szCs w:val="28"/>
          <w:lang w:eastAsia="ru-RU"/>
        </w:rPr>
        <w:t>Правил организации деятельности многофункциональных центров предоставления государственных</w:t>
      </w:r>
      <w:proofErr w:type="gramEnd"/>
      <w:r w:rsidRPr="00B73F83">
        <w:rPr>
          <w:rFonts w:ascii="Times New Roman" w:hAnsi="Times New Roman"/>
          <w:sz w:val="28"/>
          <w:szCs w:val="28"/>
          <w:lang w:eastAsia="ru-RU"/>
        </w:rPr>
        <w:t xml:space="preserve"> и муниципальных услуг» («Российская газета», № 303, 31.12.2012);</w:t>
      </w:r>
    </w:p>
    <w:p w:rsidR="00B12224" w:rsidRPr="00B73F83" w:rsidRDefault="00B12224" w:rsidP="00964692">
      <w:pPr>
        <w:widowControl w:val="0"/>
        <w:numPr>
          <w:ilvl w:val="0"/>
          <w:numId w:val="12"/>
        </w:numPr>
        <w:autoSpaceDE w:val="0"/>
        <w:autoSpaceDN w:val="0"/>
        <w:adjustRightInd w:val="0"/>
        <w:spacing w:after="0" w:line="240" w:lineRule="auto"/>
        <w:ind w:left="0" w:firstLine="709"/>
        <w:jc w:val="both"/>
        <w:rPr>
          <w:rFonts w:ascii="Times New Roman" w:hAnsi="Times New Roman"/>
          <w:sz w:val="28"/>
          <w:szCs w:val="28"/>
          <w:lang w:eastAsia="ru-RU"/>
        </w:rPr>
      </w:pPr>
      <w:r w:rsidRPr="00B73F83">
        <w:rPr>
          <w:rFonts w:ascii="Times New Roman" w:hAnsi="Times New Roman"/>
          <w:sz w:val="28"/>
          <w:szCs w:val="28"/>
          <w:lang w:eastAsia="ru-RU"/>
        </w:rPr>
        <w:t>Приказом Министерства регионального развития Российской Федерации от 06.06.2016 № 400/</w:t>
      </w:r>
      <w:proofErr w:type="spellStart"/>
      <w:proofErr w:type="gramStart"/>
      <w:r w:rsidRPr="00B73F83">
        <w:rPr>
          <w:rFonts w:ascii="Times New Roman" w:hAnsi="Times New Roman"/>
          <w:sz w:val="28"/>
          <w:szCs w:val="28"/>
          <w:lang w:eastAsia="ru-RU"/>
        </w:rPr>
        <w:t>пр</w:t>
      </w:r>
      <w:proofErr w:type="spellEnd"/>
      <w:proofErr w:type="gramEnd"/>
      <w:r w:rsidRPr="00B73F83">
        <w:rPr>
          <w:rFonts w:ascii="Times New Roman" w:hAnsi="Times New Roman"/>
          <w:sz w:val="28"/>
          <w:szCs w:val="28"/>
          <w:lang w:eastAsia="ru-RU"/>
        </w:rPr>
        <w:t xml:space="preserve"> «Об утверждении формы градостроительного плана земельного участка» (http://www.pravo.gov.ru, 22.07.2016);</w:t>
      </w:r>
    </w:p>
    <w:p w:rsidR="00B12224" w:rsidRPr="00B73F83" w:rsidRDefault="00B12224" w:rsidP="00964692">
      <w:pPr>
        <w:widowControl w:val="0"/>
        <w:numPr>
          <w:ilvl w:val="0"/>
          <w:numId w:val="12"/>
        </w:numPr>
        <w:autoSpaceDE w:val="0"/>
        <w:autoSpaceDN w:val="0"/>
        <w:adjustRightInd w:val="0"/>
        <w:spacing w:after="0" w:line="240" w:lineRule="auto"/>
        <w:ind w:left="0" w:firstLine="709"/>
        <w:jc w:val="both"/>
        <w:rPr>
          <w:rFonts w:ascii="Times New Roman" w:hAnsi="Times New Roman"/>
          <w:sz w:val="28"/>
          <w:szCs w:val="28"/>
          <w:lang w:eastAsia="ru-RU"/>
        </w:rPr>
      </w:pPr>
      <w:r w:rsidRPr="00B73F83">
        <w:rPr>
          <w:rFonts w:ascii="Times New Roman" w:hAnsi="Times New Roman"/>
          <w:sz w:val="28"/>
          <w:szCs w:val="28"/>
          <w:lang w:eastAsia="ru-RU"/>
        </w:rPr>
        <w:t>Приказом Министерства регионального развития Российской Федерации от 11.08.2006 № 93 «Об утверждении Инструкции о порядке заполнения формы градостроительного плана земельного участка»  («Российская газета», № 257, 16.11.2006);</w:t>
      </w:r>
    </w:p>
    <w:p w:rsidR="00B12224" w:rsidRPr="00B73F83" w:rsidRDefault="00B12224" w:rsidP="00964692">
      <w:pPr>
        <w:widowControl w:val="0"/>
        <w:numPr>
          <w:ilvl w:val="0"/>
          <w:numId w:val="12"/>
        </w:numPr>
        <w:autoSpaceDE w:val="0"/>
        <w:autoSpaceDN w:val="0"/>
        <w:adjustRightInd w:val="0"/>
        <w:spacing w:after="0" w:line="240" w:lineRule="auto"/>
        <w:ind w:left="0" w:firstLine="709"/>
        <w:jc w:val="both"/>
        <w:rPr>
          <w:rFonts w:ascii="Times New Roman" w:hAnsi="Times New Roman"/>
          <w:sz w:val="28"/>
          <w:szCs w:val="28"/>
          <w:lang w:eastAsia="ru-RU"/>
        </w:rPr>
      </w:pPr>
      <w:r w:rsidRPr="00B73F83">
        <w:rPr>
          <w:rFonts w:ascii="Times New Roman" w:hAnsi="Times New Roman"/>
          <w:sz w:val="28"/>
          <w:szCs w:val="28"/>
          <w:lang w:eastAsia="ru-RU"/>
        </w:rPr>
        <w:t>Приказом Министерства регионального развития Российской Федерации от 28.12.2010 № 802 «Об утверждении Методических рекомендаций по разработке региональных программ развития жилищного строительства» («Нормирование в строительстве и ЖКХ», № 2, 2011);</w:t>
      </w:r>
    </w:p>
    <w:p w:rsidR="00B12224" w:rsidRPr="00B73F83" w:rsidRDefault="00B12224" w:rsidP="00964692">
      <w:pPr>
        <w:widowControl w:val="0"/>
        <w:numPr>
          <w:ilvl w:val="0"/>
          <w:numId w:val="12"/>
        </w:numPr>
        <w:autoSpaceDE w:val="0"/>
        <w:autoSpaceDN w:val="0"/>
        <w:adjustRightInd w:val="0"/>
        <w:spacing w:after="0" w:line="240" w:lineRule="auto"/>
        <w:ind w:left="0" w:firstLine="709"/>
        <w:jc w:val="both"/>
        <w:rPr>
          <w:rFonts w:ascii="Times New Roman" w:hAnsi="Times New Roman"/>
          <w:sz w:val="28"/>
          <w:szCs w:val="28"/>
          <w:lang w:eastAsia="ru-RU"/>
        </w:rPr>
      </w:pPr>
      <w:r w:rsidRPr="00B73F83">
        <w:rPr>
          <w:rFonts w:ascii="Times New Roman" w:hAnsi="Times New Roman"/>
          <w:sz w:val="28"/>
          <w:szCs w:val="28"/>
          <w:lang w:eastAsia="ru-RU"/>
        </w:rPr>
        <w:t>Конституцией Республики Коми (принята Верховным Советом Республики Коми 17.02.1994) («Ведомости Верховного Совета Республики Коми», 1994, № 2, ст. 21);</w:t>
      </w:r>
    </w:p>
    <w:p w:rsidR="00B12224" w:rsidRPr="00B73F83" w:rsidRDefault="00B12224" w:rsidP="00964692">
      <w:pPr>
        <w:widowControl w:val="0"/>
        <w:numPr>
          <w:ilvl w:val="0"/>
          <w:numId w:val="12"/>
        </w:numPr>
        <w:autoSpaceDE w:val="0"/>
        <w:autoSpaceDN w:val="0"/>
        <w:adjustRightInd w:val="0"/>
        <w:spacing w:after="0" w:line="240" w:lineRule="auto"/>
        <w:ind w:left="0" w:firstLine="709"/>
        <w:jc w:val="both"/>
        <w:rPr>
          <w:rFonts w:ascii="Times New Roman" w:hAnsi="Times New Roman"/>
          <w:sz w:val="28"/>
          <w:szCs w:val="28"/>
          <w:lang w:eastAsia="ru-RU"/>
        </w:rPr>
      </w:pPr>
      <w:r w:rsidRPr="00B73F83">
        <w:rPr>
          <w:rFonts w:ascii="Times New Roman" w:hAnsi="Times New Roman"/>
          <w:sz w:val="28"/>
          <w:szCs w:val="28"/>
          <w:lang w:eastAsia="ru-RU"/>
        </w:rPr>
        <w:t>Законом Республики Коми от 08.05.2007 № 43-РЗ «О некоторых вопросах в области градостроительной деятельности в Республике Коми» («Республика», № 85 - 86, 15.05.2007);</w:t>
      </w:r>
    </w:p>
    <w:p w:rsidR="00B12224" w:rsidRPr="002E4398" w:rsidRDefault="00B12224" w:rsidP="00964692">
      <w:pPr>
        <w:pStyle w:val="a7"/>
        <w:numPr>
          <w:ilvl w:val="0"/>
          <w:numId w:val="12"/>
        </w:numPr>
        <w:autoSpaceDE w:val="0"/>
        <w:autoSpaceDN w:val="0"/>
        <w:adjustRightInd w:val="0"/>
        <w:ind w:left="0" w:firstLine="709"/>
        <w:jc w:val="both"/>
        <w:rPr>
          <w:sz w:val="28"/>
          <w:szCs w:val="28"/>
        </w:rPr>
      </w:pPr>
      <w:r w:rsidRPr="002E4398">
        <w:rPr>
          <w:rFonts w:eastAsia="Calibri"/>
          <w:sz w:val="28"/>
          <w:szCs w:val="28"/>
          <w:lang w:eastAsia="ru-RU"/>
        </w:rPr>
        <w:t xml:space="preserve">Постановлением Правительства Российской Федерации </w:t>
      </w:r>
      <w:r>
        <w:rPr>
          <w:rFonts w:eastAsia="Calibri"/>
          <w:sz w:val="28"/>
          <w:szCs w:val="28"/>
          <w:lang w:eastAsia="ru-RU"/>
        </w:rPr>
        <w:t>о</w:t>
      </w:r>
      <w:r w:rsidRPr="002E4398">
        <w:rPr>
          <w:rFonts w:eastAsia="Calibri"/>
          <w:sz w:val="28"/>
          <w:szCs w:val="28"/>
          <w:lang w:eastAsia="ru-RU"/>
        </w:rPr>
        <w:t>т 18.03.2016 № 133 «Об утверждении региональных нормативов градостроительного проектирования для Республики Коми»</w:t>
      </w:r>
      <w:r>
        <w:rPr>
          <w:rFonts w:eastAsia="Calibri"/>
          <w:sz w:val="28"/>
          <w:szCs w:val="28"/>
          <w:lang w:eastAsia="ru-RU"/>
        </w:rPr>
        <w:t xml:space="preserve"> </w:t>
      </w:r>
      <w:r w:rsidRPr="002E4398">
        <w:rPr>
          <w:rFonts w:eastAsia="Calibri"/>
          <w:sz w:val="28"/>
          <w:szCs w:val="28"/>
          <w:lang w:eastAsia="ru-RU"/>
        </w:rPr>
        <w:t>(</w:t>
      </w:r>
      <w:r w:rsidRPr="002E4398">
        <w:rPr>
          <w:sz w:val="28"/>
          <w:szCs w:val="28"/>
        </w:rPr>
        <w:t>http://www.pravo.gov.ru, 24.03.2016</w:t>
      </w:r>
      <w:r w:rsidRPr="002E4398">
        <w:rPr>
          <w:rFonts w:eastAsia="Calibri"/>
          <w:sz w:val="28"/>
          <w:szCs w:val="28"/>
          <w:lang w:eastAsia="ru-RU"/>
        </w:rPr>
        <w:t>);</w:t>
      </w:r>
    </w:p>
    <w:p w:rsidR="00B12224" w:rsidRPr="00B73F83" w:rsidRDefault="00B12224" w:rsidP="00964692">
      <w:pPr>
        <w:widowControl w:val="0"/>
        <w:numPr>
          <w:ilvl w:val="0"/>
          <w:numId w:val="2"/>
        </w:numPr>
        <w:autoSpaceDE w:val="0"/>
        <w:autoSpaceDN w:val="0"/>
        <w:adjustRightInd w:val="0"/>
        <w:spacing w:after="0" w:line="240" w:lineRule="auto"/>
        <w:ind w:left="0" w:firstLine="709"/>
        <w:jc w:val="both"/>
        <w:rPr>
          <w:ins w:id="159" w:author="Пользователь" w:date="2017-05-10T21:07:00Z"/>
          <w:rFonts w:ascii="Times New Roman" w:hAnsi="Times New Roman"/>
          <w:sz w:val="28"/>
          <w:szCs w:val="28"/>
          <w:lang w:eastAsia="ru-RU"/>
        </w:rPr>
      </w:pPr>
      <w:r w:rsidRPr="00B73F83">
        <w:rPr>
          <w:rFonts w:ascii="Times New Roman" w:hAnsi="Times New Roman"/>
          <w:sz w:val="28"/>
          <w:szCs w:val="28"/>
          <w:lang w:eastAsia="ru-RU"/>
        </w:rPr>
        <w:t>Настоящим регламентом.</w:t>
      </w:r>
    </w:p>
    <w:p w:rsidR="00B12224" w:rsidRPr="00B73F83" w:rsidRDefault="00B12224" w:rsidP="00B12224">
      <w:pPr>
        <w:widowControl w:val="0"/>
        <w:autoSpaceDE w:val="0"/>
        <w:autoSpaceDN w:val="0"/>
        <w:adjustRightInd w:val="0"/>
        <w:spacing w:after="0" w:line="240" w:lineRule="auto"/>
        <w:ind w:left="709"/>
        <w:jc w:val="both"/>
        <w:rPr>
          <w:rFonts w:ascii="Times New Roman" w:hAnsi="Times New Roman"/>
          <w:sz w:val="28"/>
          <w:szCs w:val="28"/>
          <w:lang w:eastAsia="ru-RU"/>
        </w:rPr>
      </w:pPr>
    </w:p>
    <w:p w:rsidR="00B12224" w:rsidRDefault="00B12224" w:rsidP="00B12224">
      <w:pPr>
        <w:autoSpaceDE w:val="0"/>
        <w:autoSpaceDN w:val="0"/>
        <w:adjustRightInd w:val="0"/>
        <w:spacing w:after="0" w:line="240" w:lineRule="auto"/>
        <w:ind w:firstLine="709"/>
        <w:jc w:val="both"/>
        <w:rPr>
          <w:rFonts w:ascii="Times New Roman" w:hAnsi="Times New Roman"/>
          <w:sz w:val="28"/>
          <w:szCs w:val="28"/>
        </w:rPr>
      </w:pPr>
    </w:p>
    <w:p w:rsidR="00B12224" w:rsidRPr="00B73F83" w:rsidRDefault="00B12224" w:rsidP="00B12224">
      <w:pPr>
        <w:widowControl w:val="0"/>
        <w:autoSpaceDE w:val="0"/>
        <w:autoSpaceDN w:val="0"/>
        <w:adjustRightInd w:val="0"/>
        <w:spacing w:after="0" w:line="240" w:lineRule="auto"/>
        <w:ind w:firstLine="709"/>
        <w:jc w:val="center"/>
        <w:rPr>
          <w:rFonts w:ascii="Times New Roman" w:hAnsi="Times New Roman"/>
          <w:b/>
          <w:bCs/>
          <w:sz w:val="28"/>
          <w:szCs w:val="28"/>
          <w:lang w:eastAsia="ru-RU"/>
        </w:rPr>
      </w:pPr>
      <w:proofErr w:type="gramStart"/>
      <w:r w:rsidRPr="00B73F83">
        <w:rPr>
          <w:rFonts w:ascii="Times New Roman" w:hAnsi="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roofErr w:type="gramEnd"/>
    </w:p>
    <w:p w:rsidR="00B12224" w:rsidRPr="00B73F83" w:rsidRDefault="00B12224" w:rsidP="00B12224">
      <w:pPr>
        <w:widowControl w:val="0"/>
        <w:autoSpaceDE w:val="0"/>
        <w:autoSpaceDN w:val="0"/>
        <w:adjustRightInd w:val="0"/>
        <w:spacing w:after="0" w:line="240" w:lineRule="auto"/>
        <w:ind w:firstLine="709"/>
        <w:jc w:val="center"/>
        <w:rPr>
          <w:rFonts w:ascii="Times New Roman" w:hAnsi="Times New Roman"/>
          <w:b/>
          <w:bCs/>
          <w:sz w:val="28"/>
          <w:szCs w:val="28"/>
          <w:lang w:eastAsia="ru-RU"/>
        </w:rPr>
      </w:pPr>
    </w:p>
    <w:p w:rsidR="00B12224" w:rsidRPr="00B73F83" w:rsidRDefault="00B12224" w:rsidP="00B12224">
      <w:pPr>
        <w:autoSpaceDE w:val="0"/>
        <w:autoSpaceDN w:val="0"/>
        <w:adjustRightInd w:val="0"/>
        <w:spacing w:after="0" w:line="240" w:lineRule="auto"/>
        <w:ind w:firstLine="709"/>
        <w:jc w:val="both"/>
        <w:rPr>
          <w:rFonts w:ascii="Times New Roman" w:hAnsi="Times New Roman"/>
          <w:sz w:val="28"/>
          <w:szCs w:val="28"/>
          <w:lang w:eastAsia="ru-RU"/>
        </w:rPr>
      </w:pPr>
      <w:bookmarkStart w:id="160" w:name="Par147"/>
      <w:bookmarkEnd w:id="160"/>
      <w:r w:rsidRPr="00B73F83">
        <w:rPr>
          <w:rFonts w:ascii="Times New Roman" w:hAnsi="Times New Roman"/>
          <w:sz w:val="28"/>
          <w:szCs w:val="28"/>
        </w:rPr>
        <w:t xml:space="preserve">2.6. Для получения муниципальной услуги заявителем самостоятельно предоставляется в </w:t>
      </w:r>
      <w:ins w:id="161" w:author="Пользователь" w:date="2017-05-10T21:07:00Z">
        <w:r w:rsidRPr="00B73F83">
          <w:rPr>
            <w:rFonts w:ascii="Times New Roman" w:hAnsi="Times New Roman"/>
            <w:sz w:val="28"/>
            <w:szCs w:val="28"/>
          </w:rPr>
          <w:t>Администрацию</w:t>
        </w:r>
      </w:ins>
      <w:r w:rsidRPr="00B73F83">
        <w:rPr>
          <w:rFonts w:ascii="Times New Roman" w:hAnsi="Times New Roman"/>
          <w:sz w:val="28"/>
          <w:szCs w:val="28"/>
        </w:rPr>
        <w:t xml:space="preserve">, МФЦ </w:t>
      </w:r>
      <w:r w:rsidRPr="00B73F83">
        <w:rPr>
          <w:rFonts w:ascii="Times New Roman" w:eastAsia="Times New Roman" w:hAnsi="Times New Roman"/>
          <w:sz w:val="28"/>
          <w:szCs w:val="28"/>
        </w:rPr>
        <w:t xml:space="preserve">заявление </w:t>
      </w:r>
      <w:r w:rsidRPr="00B73F83">
        <w:rPr>
          <w:rFonts w:ascii="Times New Roman" w:hAnsi="Times New Roman"/>
          <w:sz w:val="28"/>
          <w:szCs w:val="28"/>
          <w:lang w:eastAsia="ru-RU"/>
        </w:rPr>
        <w:t>о предоставлении муниципальной услуги (по формам согласно Приложению № 2 (для юридических лиц), Приложению № 3 (для физических лиц, индивидуальных предпринимателей) к настоящему административному регламенту).</w:t>
      </w:r>
    </w:p>
    <w:p w:rsidR="00B12224" w:rsidRPr="00B73F83" w:rsidRDefault="00B12224" w:rsidP="00B12224">
      <w:pPr>
        <w:widowControl w:val="0"/>
        <w:autoSpaceDE w:val="0"/>
        <w:autoSpaceDN w:val="0"/>
        <w:adjustRightInd w:val="0"/>
        <w:spacing w:after="0" w:line="240" w:lineRule="auto"/>
        <w:ind w:firstLine="709"/>
        <w:jc w:val="both"/>
        <w:rPr>
          <w:rFonts w:ascii="Times New Roman" w:hAnsi="Times New Roman"/>
          <w:sz w:val="28"/>
          <w:szCs w:val="28"/>
        </w:rPr>
      </w:pPr>
      <w:r w:rsidRPr="00B73F83">
        <w:rPr>
          <w:rFonts w:ascii="Times New Roman" w:hAnsi="Times New Roman"/>
          <w:sz w:val="28"/>
          <w:szCs w:val="28"/>
        </w:rPr>
        <w:t xml:space="preserve">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 </w:t>
      </w:r>
    </w:p>
    <w:p w:rsidR="00B12224" w:rsidRPr="00B73F83" w:rsidRDefault="00B12224" w:rsidP="00B12224">
      <w:pPr>
        <w:widowControl w:val="0"/>
        <w:autoSpaceDE w:val="0"/>
        <w:autoSpaceDN w:val="0"/>
        <w:adjustRightInd w:val="0"/>
        <w:spacing w:after="0" w:line="240" w:lineRule="auto"/>
        <w:ind w:firstLine="709"/>
        <w:jc w:val="both"/>
        <w:rPr>
          <w:rFonts w:ascii="Times New Roman" w:hAnsi="Times New Roman"/>
          <w:sz w:val="28"/>
          <w:szCs w:val="28"/>
        </w:rPr>
      </w:pPr>
      <w:r w:rsidRPr="00B73F83">
        <w:rPr>
          <w:rFonts w:ascii="Times New Roman" w:hAnsi="Times New Roman"/>
          <w:sz w:val="28"/>
          <w:szCs w:val="28"/>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B12224" w:rsidRPr="00B73F83" w:rsidRDefault="00B12224" w:rsidP="00B12224">
      <w:pPr>
        <w:widowControl w:val="0"/>
        <w:autoSpaceDE w:val="0"/>
        <w:autoSpaceDN w:val="0"/>
        <w:adjustRightInd w:val="0"/>
        <w:spacing w:after="0" w:line="240" w:lineRule="auto"/>
        <w:ind w:firstLine="709"/>
        <w:jc w:val="both"/>
        <w:rPr>
          <w:rFonts w:ascii="Times New Roman" w:hAnsi="Times New Roman"/>
          <w:sz w:val="28"/>
          <w:szCs w:val="28"/>
        </w:rPr>
      </w:pPr>
      <w:r w:rsidRPr="00B73F83">
        <w:rPr>
          <w:rFonts w:ascii="Times New Roman" w:hAnsi="Times New Roman"/>
          <w:sz w:val="28"/>
          <w:szCs w:val="28"/>
        </w:rPr>
        <w:t xml:space="preserve">2.7.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 </w:t>
      </w:r>
    </w:p>
    <w:p w:rsidR="00B12224" w:rsidRPr="00B73F83" w:rsidRDefault="00B12224" w:rsidP="00B12224">
      <w:pPr>
        <w:widowControl w:val="0"/>
        <w:autoSpaceDE w:val="0"/>
        <w:autoSpaceDN w:val="0"/>
        <w:adjustRightInd w:val="0"/>
        <w:spacing w:after="0" w:line="240" w:lineRule="auto"/>
        <w:ind w:firstLine="709"/>
        <w:jc w:val="both"/>
        <w:rPr>
          <w:rFonts w:ascii="Times New Roman" w:hAnsi="Times New Roman"/>
          <w:sz w:val="28"/>
          <w:szCs w:val="28"/>
        </w:rPr>
      </w:pPr>
      <w:r w:rsidRPr="00B73F83">
        <w:rPr>
          <w:rFonts w:ascii="Times New Roman" w:hAnsi="Times New Roman"/>
          <w:sz w:val="28"/>
          <w:szCs w:val="28"/>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B12224" w:rsidRPr="00B73F83" w:rsidRDefault="00B12224" w:rsidP="00B12224">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73F83">
        <w:rPr>
          <w:rFonts w:ascii="Times New Roman" w:eastAsia="Times New Roman" w:hAnsi="Times New Roman"/>
          <w:sz w:val="28"/>
          <w:szCs w:val="28"/>
          <w:lang w:eastAsia="ru-RU"/>
        </w:rPr>
        <w:t xml:space="preserve">2.8. </w:t>
      </w:r>
      <w:proofErr w:type="gramStart"/>
      <w:r w:rsidRPr="00B73F83">
        <w:rPr>
          <w:rFonts w:ascii="Times New Roman" w:eastAsia="Times New Roman" w:hAnsi="Times New Roman"/>
          <w:sz w:val="28"/>
          <w:szCs w:val="28"/>
          <w:lang w:eastAsia="ru-RU"/>
        </w:rPr>
        <w:t>В случае направления документов, указанных в пункте 2.6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w:t>
      </w:r>
      <w:proofErr w:type="gramEnd"/>
    </w:p>
    <w:p w:rsidR="00B12224" w:rsidRPr="00B73F83" w:rsidRDefault="00B12224" w:rsidP="00B12224">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73F83">
        <w:rPr>
          <w:rFonts w:ascii="Times New Roman" w:eastAsia="Times New Roman" w:hAnsi="Times New Roman"/>
          <w:sz w:val="28"/>
          <w:szCs w:val="28"/>
          <w:lang w:eastAsia="ru-RU"/>
        </w:rPr>
        <w:t>2.9. Документы, необходимые для предоставления муниципальной услуги, предоставляются заявителем следующими способами:</w:t>
      </w:r>
    </w:p>
    <w:p w:rsidR="00B12224" w:rsidRPr="00B73F83" w:rsidRDefault="00B12224" w:rsidP="00B12224">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73F83">
        <w:rPr>
          <w:rFonts w:ascii="Times New Roman" w:eastAsia="Times New Roman" w:hAnsi="Times New Roman"/>
          <w:sz w:val="28"/>
          <w:szCs w:val="28"/>
          <w:lang w:eastAsia="ru-RU"/>
        </w:rPr>
        <w:t xml:space="preserve">- лично (в </w:t>
      </w:r>
      <w:ins w:id="162" w:author="Пользователь" w:date="2017-05-10T21:08:00Z">
        <w:r w:rsidRPr="00B73F83">
          <w:rPr>
            <w:rFonts w:ascii="Times New Roman" w:eastAsia="Times New Roman" w:hAnsi="Times New Roman"/>
            <w:sz w:val="28"/>
            <w:szCs w:val="28"/>
            <w:lang w:eastAsia="ru-RU"/>
          </w:rPr>
          <w:t>Администрацию</w:t>
        </w:r>
      </w:ins>
      <w:r w:rsidRPr="00B73F83">
        <w:rPr>
          <w:rFonts w:ascii="Times New Roman" w:eastAsia="Times New Roman" w:hAnsi="Times New Roman"/>
          <w:sz w:val="28"/>
          <w:szCs w:val="28"/>
          <w:lang w:eastAsia="ru-RU"/>
        </w:rPr>
        <w:t>, МФЦ);</w:t>
      </w:r>
    </w:p>
    <w:p w:rsidR="00B12224" w:rsidRDefault="00B12224" w:rsidP="00B12224">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73F83">
        <w:rPr>
          <w:rFonts w:ascii="Times New Roman" w:eastAsia="Times New Roman" w:hAnsi="Times New Roman"/>
          <w:sz w:val="28"/>
          <w:szCs w:val="28"/>
          <w:lang w:eastAsia="ru-RU"/>
        </w:rPr>
        <w:t xml:space="preserve">- посредством почтового отправления (в </w:t>
      </w:r>
      <w:ins w:id="163" w:author="Пользователь" w:date="2017-05-10T21:08:00Z">
        <w:r w:rsidRPr="00B73F83">
          <w:rPr>
            <w:rFonts w:ascii="Times New Roman" w:eastAsia="Times New Roman" w:hAnsi="Times New Roman"/>
            <w:sz w:val="28"/>
            <w:szCs w:val="28"/>
            <w:lang w:eastAsia="ru-RU"/>
          </w:rPr>
          <w:t>Администрацию</w:t>
        </w:r>
      </w:ins>
      <w:r>
        <w:rPr>
          <w:rFonts w:ascii="Times New Roman" w:eastAsia="Times New Roman" w:hAnsi="Times New Roman"/>
          <w:sz w:val="28"/>
          <w:szCs w:val="28"/>
          <w:lang w:eastAsia="ru-RU"/>
        </w:rPr>
        <w:t>);</w:t>
      </w:r>
    </w:p>
    <w:p w:rsidR="00B12224" w:rsidRPr="00D33AB7" w:rsidRDefault="00B12224" w:rsidP="00B1222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eastAsia="Times New Roman" w:hAnsi="Times New Roman"/>
          <w:sz w:val="28"/>
          <w:szCs w:val="28"/>
          <w:lang w:eastAsia="ru-RU"/>
        </w:rPr>
        <w:t xml:space="preserve">- </w:t>
      </w:r>
      <w:r w:rsidRPr="00B251BF">
        <w:rPr>
          <w:rFonts w:ascii="Times New Roman" w:hAnsi="Times New Roman"/>
          <w:sz w:val="28"/>
          <w:szCs w:val="28"/>
        </w:rPr>
        <w:t>через Портал государственных и муниципальных услуг (функций) Республики Коми и (или) Единый портал государственных и муниципальных услуг (функций).</w:t>
      </w:r>
      <w:bookmarkStart w:id="164" w:name="Par0"/>
      <w:bookmarkEnd w:id="164"/>
    </w:p>
    <w:p w:rsidR="00B12224" w:rsidRPr="00B251BF" w:rsidRDefault="00B12224" w:rsidP="00B12224">
      <w:pPr>
        <w:autoSpaceDE w:val="0"/>
        <w:autoSpaceDN w:val="0"/>
        <w:adjustRightInd w:val="0"/>
        <w:spacing w:after="0" w:line="240" w:lineRule="auto"/>
        <w:ind w:firstLine="709"/>
        <w:jc w:val="both"/>
        <w:rPr>
          <w:rFonts w:ascii="Times New Roman" w:hAnsi="Times New Roman"/>
          <w:b/>
          <w:sz w:val="28"/>
          <w:szCs w:val="28"/>
          <w:lang w:eastAsia="ru-RU"/>
        </w:rPr>
      </w:pPr>
    </w:p>
    <w:p w:rsidR="00B12224" w:rsidRDefault="00B12224" w:rsidP="00B12224">
      <w:pPr>
        <w:autoSpaceDE w:val="0"/>
        <w:autoSpaceDN w:val="0"/>
        <w:adjustRightInd w:val="0"/>
        <w:spacing w:after="0" w:line="240" w:lineRule="auto"/>
        <w:ind w:firstLine="709"/>
        <w:jc w:val="both"/>
        <w:rPr>
          <w:rFonts w:ascii="Times New Roman" w:hAnsi="Times New Roman"/>
          <w:b/>
          <w:sz w:val="28"/>
          <w:szCs w:val="28"/>
          <w:lang w:eastAsia="ru-RU"/>
        </w:rPr>
      </w:pPr>
    </w:p>
    <w:p w:rsidR="00B12224" w:rsidRPr="00B73F83" w:rsidRDefault="00B12224" w:rsidP="00B12224">
      <w:pPr>
        <w:autoSpaceDE w:val="0"/>
        <w:autoSpaceDN w:val="0"/>
        <w:adjustRightInd w:val="0"/>
        <w:spacing w:after="0" w:line="240" w:lineRule="auto"/>
        <w:ind w:firstLine="709"/>
        <w:jc w:val="center"/>
        <w:rPr>
          <w:rFonts w:ascii="Times New Roman" w:hAnsi="Times New Roman"/>
          <w:b/>
          <w:sz w:val="28"/>
          <w:szCs w:val="28"/>
          <w:lang w:eastAsia="ru-RU"/>
        </w:rPr>
      </w:pPr>
      <w:proofErr w:type="gramStart"/>
      <w:r w:rsidRPr="00B73F83">
        <w:rPr>
          <w:rFonts w:ascii="Times New Roman" w:hAnsi="Times New Roman"/>
          <w:b/>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B12224" w:rsidRPr="00B73F83" w:rsidRDefault="00B12224" w:rsidP="00B12224">
      <w:pPr>
        <w:autoSpaceDE w:val="0"/>
        <w:autoSpaceDN w:val="0"/>
        <w:adjustRightInd w:val="0"/>
        <w:spacing w:after="0" w:line="240" w:lineRule="auto"/>
        <w:ind w:firstLine="709"/>
        <w:jc w:val="both"/>
        <w:rPr>
          <w:rFonts w:ascii="Times New Roman" w:hAnsi="Times New Roman"/>
          <w:sz w:val="28"/>
          <w:szCs w:val="28"/>
          <w:lang w:eastAsia="ru-RU"/>
        </w:rPr>
      </w:pPr>
    </w:p>
    <w:p w:rsidR="00B12224" w:rsidRDefault="00B12224" w:rsidP="00B12224">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73F83">
        <w:rPr>
          <w:rFonts w:ascii="Times New Roman" w:eastAsia="Times New Roman" w:hAnsi="Times New Roman"/>
          <w:sz w:val="28"/>
          <w:szCs w:val="28"/>
          <w:lang w:eastAsia="ru-RU"/>
        </w:rPr>
        <w:t xml:space="preserve">2.10. </w:t>
      </w:r>
      <w:r w:rsidRPr="00292623">
        <w:rPr>
          <w:rFonts w:ascii="Times New Roman" w:eastAsia="Times New Roman" w:hAnsi="Times New Roman"/>
          <w:sz w:val="28"/>
          <w:szCs w:val="28"/>
          <w:lang w:eastAsia="ru-RU"/>
        </w:rPr>
        <w:t xml:space="preserve">Документы, необходимые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w:t>
      </w:r>
      <w:r>
        <w:rPr>
          <w:rFonts w:ascii="Times New Roman" w:eastAsia="Times New Roman" w:hAnsi="Times New Roman"/>
          <w:sz w:val="28"/>
          <w:szCs w:val="28"/>
          <w:lang w:eastAsia="ru-RU"/>
        </w:rPr>
        <w:t>являются:</w:t>
      </w:r>
    </w:p>
    <w:p w:rsidR="00B12224" w:rsidRDefault="00B12224" w:rsidP="00B12224">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 Выписка из Единого государственного реестра недвижимости (далее - ЕГРН) об объекте недвижимости (об испрашиваемом земельном участке);</w:t>
      </w:r>
    </w:p>
    <w:p w:rsidR="00B12224" w:rsidRDefault="00B12224" w:rsidP="00B12224">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 Выписка из ЕГРН об основных характеристиках и зарегистрированных правах на объект недвижимости (о здании и (или) сооружении, расположенно</w:t>
      </w:r>
      <w:proofErr w:type="gramStart"/>
      <w:r>
        <w:rPr>
          <w:rFonts w:ascii="Times New Roman" w:hAnsi="Times New Roman"/>
          <w:sz w:val="28"/>
          <w:szCs w:val="28"/>
        </w:rPr>
        <w:t>м(</w:t>
      </w:r>
      <w:proofErr w:type="spellStart"/>
      <w:proofErr w:type="gramEnd"/>
      <w:r>
        <w:rPr>
          <w:rFonts w:ascii="Times New Roman" w:hAnsi="Times New Roman"/>
          <w:sz w:val="28"/>
          <w:szCs w:val="28"/>
        </w:rPr>
        <w:t>ых</w:t>
      </w:r>
      <w:proofErr w:type="spellEnd"/>
      <w:r>
        <w:rPr>
          <w:rFonts w:ascii="Times New Roman" w:hAnsi="Times New Roman"/>
          <w:sz w:val="28"/>
          <w:szCs w:val="28"/>
        </w:rPr>
        <w:t>) на испрашиваемом земельном участке).</w:t>
      </w:r>
    </w:p>
    <w:p w:rsidR="00B12224" w:rsidRPr="00386FA4" w:rsidRDefault="00B12224" w:rsidP="00B12224">
      <w:pPr>
        <w:widowControl w:val="0"/>
        <w:autoSpaceDE w:val="0"/>
        <w:autoSpaceDN w:val="0"/>
        <w:adjustRightInd w:val="0"/>
        <w:spacing w:after="0" w:line="240" w:lineRule="auto"/>
        <w:ind w:firstLine="709"/>
        <w:jc w:val="both"/>
        <w:rPr>
          <w:rFonts w:ascii="Arial" w:hAnsi="Arial"/>
          <w:sz w:val="28"/>
          <w:szCs w:val="28"/>
          <w:lang w:eastAsia="ru-RU"/>
        </w:rPr>
      </w:pPr>
      <w:r>
        <w:rPr>
          <w:rFonts w:ascii="Times New Roman" w:eastAsia="Times New Roman" w:hAnsi="Times New Roman"/>
          <w:sz w:val="28"/>
          <w:szCs w:val="28"/>
          <w:lang w:eastAsia="ru-RU"/>
        </w:rPr>
        <w:t>2.10</w:t>
      </w:r>
      <w:r w:rsidRPr="00BF3863">
        <w:rPr>
          <w:rFonts w:ascii="Times New Roman" w:eastAsia="Times New Roman" w:hAnsi="Times New Roman"/>
          <w:sz w:val="28"/>
          <w:szCs w:val="28"/>
          <w:lang w:eastAsia="ru-RU"/>
        </w:rPr>
        <w:t>.1. Документы, указанн</w:t>
      </w:r>
      <w:r>
        <w:rPr>
          <w:rFonts w:ascii="Times New Roman" w:eastAsia="Times New Roman" w:hAnsi="Times New Roman"/>
          <w:sz w:val="28"/>
          <w:szCs w:val="28"/>
          <w:lang w:eastAsia="ru-RU"/>
        </w:rPr>
        <w:t>ые в пункте 2.10</w:t>
      </w:r>
      <w:r w:rsidRPr="00BF3863">
        <w:rPr>
          <w:rFonts w:ascii="Times New Roman" w:eastAsia="Times New Roman" w:hAnsi="Times New Roman"/>
          <w:sz w:val="28"/>
          <w:szCs w:val="28"/>
          <w:lang w:eastAsia="ru-RU"/>
        </w:rPr>
        <w:t xml:space="preserve"> настоящего административного регламента, заявитель вправе</w:t>
      </w:r>
      <w:r w:rsidRPr="00386FA4">
        <w:rPr>
          <w:rFonts w:ascii="Times New Roman" w:eastAsia="Times New Roman" w:hAnsi="Times New Roman"/>
          <w:sz w:val="28"/>
          <w:szCs w:val="28"/>
          <w:lang w:eastAsia="ru-RU"/>
        </w:rPr>
        <w:t xml:space="preserve"> представить по собственной инициативе.</w:t>
      </w:r>
    </w:p>
    <w:p w:rsidR="00B12224" w:rsidRPr="00B73F83" w:rsidRDefault="00B12224" w:rsidP="00B12224">
      <w:pPr>
        <w:widowControl w:val="0"/>
        <w:autoSpaceDE w:val="0"/>
        <w:autoSpaceDN w:val="0"/>
        <w:adjustRightInd w:val="0"/>
        <w:spacing w:after="0" w:line="240" w:lineRule="auto"/>
        <w:ind w:firstLine="709"/>
        <w:jc w:val="both"/>
        <w:rPr>
          <w:rFonts w:ascii="Times New Roman" w:hAnsi="Times New Roman"/>
          <w:b/>
          <w:sz w:val="28"/>
          <w:szCs w:val="28"/>
          <w:lang w:eastAsia="ru-RU"/>
        </w:rPr>
      </w:pPr>
    </w:p>
    <w:p w:rsidR="00BA5FBA" w:rsidRDefault="00BA5FBA" w:rsidP="00B12224">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BA5FBA" w:rsidRDefault="00BA5FBA" w:rsidP="00B12224">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B12224" w:rsidRPr="00B73F83" w:rsidRDefault="00B12224" w:rsidP="00B12224">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B73F83">
        <w:rPr>
          <w:rFonts w:ascii="Times New Roman" w:hAnsi="Times New Roman"/>
          <w:b/>
          <w:sz w:val="28"/>
          <w:szCs w:val="28"/>
          <w:lang w:eastAsia="ru-RU"/>
        </w:rPr>
        <w:t>Указание на запрет требовать от заявителя</w:t>
      </w:r>
    </w:p>
    <w:p w:rsidR="00B12224" w:rsidRPr="00B73F83" w:rsidRDefault="00B12224" w:rsidP="00B12224">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B12224" w:rsidRPr="00B73F83" w:rsidRDefault="00B12224" w:rsidP="00B1222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73F83">
        <w:rPr>
          <w:rFonts w:ascii="Times New Roman" w:hAnsi="Times New Roman"/>
          <w:sz w:val="28"/>
          <w:szCs w:val="28"/>
          <w:lang w:eastAsia="ru-RU"/>
        </w:rPr>
        <w:t>2.11. Запрещается требовать от заявителя:</w:t>
      </w:r>
    </w:p>
    <w:p w:rsidR="00B12224" w:rsidRPr="00B73F83" w:rsidRDefault="00B12224" w:rsidP="00B12224">
      <w:pPr>
        <w:widowControl w:val="0"/>
        <w:autoSpaceDE w:val="0"/>
        <w:autoSpaceDN w:val="0"/>
        <w:adjustRightInd w:val="0"/>
        <w:spacing w:after="0" w:line="240" w:lineRule="auto"/>
        <w:ind w:firstLine="709"/>
        <w:jc w:val="both"/>
        <w:rPr>
          <w:rFonts w:ascii="Times New Roman" w:hAnsi="Times New Roman"/>
          <w:sz w:val="28"/>
          <w:szCs w:val="28"/>
        </w:rPr>
      </w:pPr>
      <w:r w:rsidRPr="00B73F83">
        <w:rPr>
          <w:rFonts w:ascii="Times New Roman" w:hAnsi="Times New Roman"/>
          <w:sz w:val="28"/>
          <w:szCs w:val="28"/>
        </w:rPr>
        <w:t>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B12224" w:rsidRDefault="00B12224" w:rsidP="00B12224">
      <w:pPr>
        <w:autoSpaceDE w:val="0"/>
        <w:autoSpaceDN w:val="0"/>
        <w:adjustRightInd w:val="0"/>
        <w:spacing w:after="0" w:line="240" w:lineRule="auto"/>
        <w:ind w:firstLine="709"/>
        <w:jc w:val="both"/>
        <w:rPr>
          <w:rFonts w:ascii="Times New Roman" w:hAnsi="Times New Roman"/>
          <w:sz w:val="28"/>
          <w:szCs w:val="28"/>
        </w:rPr>
      </w:pPr>
      <w:proofErr w:type="gramStart"/>
      <w:r w:rsidRPr="00B73F83">
        <w:rPr>
          <w:rFonts w:ascii="Times New Roman" w:hAnsi="Times New Roman"/>
          <w:sz w:val="28"/>
          <w:szCs w:val="28"/>
        </w:rPr>
        <w:t>2)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w:t>
      </w:r>
      <w:proofErr w:type="gramEnd"/>
      <w:r w:rsidRPr="00B73F83">
        <w:rPr>
          <w:rFonts w:ascii="Times New Roman" w:hAnsi="Times New Roman"/>
          <w:sz w:val="28"/>
          <w:szCs w:val="28"/>
        </w:rPr>
        <w:t xml:space="preserve">, участвующих в предоставлении муниципальных услуг, за исключением документов, указанных в </w:t>
      </w:r>
      <w:hyperlink r:id="rId12" w:history="1">
        <w:r w:rsidRPr="00B73F83">
          <w:rPr>
            <w:rFonts w:ascii="Times New Roman" w:hAnsi="Times New Roman"/>
            <w:sz w:val="28"/>
            <w:szCs w:val="28"/>
          </w:rPr>
          <w:t>части 6 статьи 7</w:t>
        </w:r>
      </w:hyperlink>
      <w:r w:rsidRPr="00B73F83">
        <w:rPr>
          <w:rFonts w:ascii="Times New Roman" w:hAnsi="Times New Roman"/>
          <w:sz w:val="28"/>
          <w:szCs w:val="28"/>
        </w:rPr>
        <w:t xml:space="preserve"> Федерального </w:t>
      </w:r>
      <w:r>
        <w:rPr>
          <w:rFonts w:ascii="Times New Roman" w:hAnsi="Times New Roman"/>
          <w:sz w:val="28"/>
          <w:szCs w:val="28"/>
        </w:rPr>
        <w:t xml:space="preserve">закона от 27 июля 2010 г. </w:t>
      </w:r>
      <w:r w:rsidRPr="00B73F83">
        <w:rPr>
          <w:rFonts w:ascii="Times New Roman" w:hAnsi="Times New Roman"/>
          <w:sz w:val="28"/>
          <w:szCs w:val="28"/>
        </w:rPr>
        <w:t>№ 210-ФЗ «Об организации предоставления государственных и муниципальных услуг».</w:t>
      </w:r>
    </w:p>
    <w:p w:rsidR="00B12224" w:rsidRPr="00D33AB7" w:rsidRDefault="00B12224" w:rsidP="00B12224">
      <w:pPr>
        <w:autoSpaceDE w:val="0"/>
        <w:autoSpaceDN w:val="0"/>
        <w:adjustRightInd w:val="0"/>
        <w:spacing w:after="0" w:line="240" w:lineRule="auto"/>
        <w:ind w:firstLine="540"/>
        <w:jc w:val="both"/>
        <w:rPr>
          <w:rFonts w:ascii="Times New Roman" w:hAnsi="Times New Roman"/>
          <w:sz w:val="28"/>
          <w:szCs w:val="28"/>
        </w:rPr>
      </w:pPr>
      <w:proofErr w:type="gramStart"/>
      <w:r w:rsidRPr="00D33AB7">
        <w:rPr>
          <w:rFonts w:ascii="Times New Roman" w:hAnsi="Times New Roman"/>
          <w:sz w:val="28"/>
          <w:szCs w:val="28"/>
        </w:rPr>
        <w:t xml:space="preserve">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3" w:history="1">
        <w:r w:rsidRPr="006752EF">
          <w:rPr>
            <w:rFonts w:ascii="Times New Roman" w:hAnsi="Times New Roman"/>
            <w:sz w:val="28"/>
            <w:szCs w:val="28"/>
          </w:rPr>
          <w:t>части 1 статьи 9</w:t>
        </w:r>
      </w:hyperlink>
      <w:r w:rsidRPr="00396C78">
        <w:rPr>
          <w:rFonts w:ascii="Times New Roman" w:hAnsi="Times New Roman"/>
          <w:sz w:val="28"/>
          <w:szCs w:val="28"/>
        </w:rPr>
        <w:t>Федеральн</w:t>
      </w:r>
      <w:r w:rsidRPr="00F7329D">
        <w:rPr>
          <w:rFonts w:ascii="Times New Roman" w:hAnsi="Times New Roman"/>
          <w:sz w:val="28"/>
          <w:szCs w:val="28"/>
        </w:rPr>
        <w:t>ого закона № 210-ФЗ</w:t>
      </w:r>
      <w:r w:rsidRPr="00D33AB7">
        <w:rPr>
          <w:rFonts w:ascii="Times New Roman" w:hAnsi="Times New Roman"/>
          <w:sz w:val="28"/>
          <w:szCs w:val="28"/>
        </w:rPr>
        <w:t>.</w:t>
      </w:r>
      <w:proofErr w:type="gramEnd"/>
    </w:p>
    <w:p w:rsidR="00B12224" w:rsidRPr="00B73F83" w:rsidRDefault="00B12224" w:rsidP="00B12224">
      <w:pPr>
        <w:autoSpaceDE w:val="0"/>
        <w:autoSpaceDN w:val="0"/>
        <w:adjustRightInd w:val="0"/>
        <w:spacing w:after="0" w:line="240" w:lineRule="auto"/>
        <w:ind w:firstLine="709"/>
        <w:jc w:val="both"/>
        <w:rPr>
          <w:rFonts w:ascii="Times New Roman" w:hAnsi="Times New Roman"/>
          <w:sz w:val="28"/>
          <w:szCs w:val="28"/>
        </w:rPr>
      </w:pPr>
    </w:p>
    <w:p w:rsidR="00B12224" w:rsidRPr="00B73F83" w:rsidRDefault="00B12224" w:rsidP="00B12224">
      <w:pPr>
        <w:autoSpaceDE w:val="0"/>
        <w:autoSpaceDN w:val="0"/>
        <w:adjustRightInd w:val="0"/>
        <w:spacing w:after="0" w:line="240" w:lineRule="auto"/>
        <w:ind w:firstLine="709"/>
        <w:jc w:val="both"/>
        <w:rPr>
          <w:rFonts w:ascii="Times New Roman" w:hAnsi="Times New Roman"/>
          <w:sz w:val="28"/>
          <w:szCs w:val="28"/>
          <w:lang w:eastAsia="ru-RU"/>
        </w:rPr>
      </w:pPr>
    </w:p>
    <w:p w:rsidR="00B12224" w:rsidRPr="00B73F83" w:rsidRDefault="00B12224" w:rsidP="00B12224">
      <w:pPr>
        <w:autoSpaceDE w:val="0"/>
        <w:autoSpaceDN w:val="0"/>
        <w:adjustRightInd w:val="0"/>
        <w:spacing w:after="0" w:line="240" w:lineRule="auto"/>
        <w:ind w:firstLine="709"/>
        <w:jc w:val="center"/>
        <w:rPr>
          <w:rFonts w:ascii="Times New Roman" w:hAnsi="Times New Roman"/>
          <w:b/>
          <w:sz w:val="28"/>
          <w:szCs w:val="28"/>
          <w:lang w:eastAsia="ru-RU"/>
        </w:rPr>
      </w:pPr>
      <w:r w:rsidRPr="00B73F83">
        <w:rPr>
          <w:rFonts w:ascii="Times New Roman" w:hAnsi="Times New Roman"/>
          <w:b/>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B12224" w:rsidRPr="00B73F83" w:rsidRDefault="00B12224" w:rsidP="00B12224">
      <w:pPr>
        <w:autoSpaceDE w:val="0"/>
        <w:autoSpaceDN w:val="0"/>
        <w:adjustRightInd w:val="0"/>
        <w:spacing w:after="0" w:line="240" w:lineRule="auto"/>
        <w:ind w:firstLine="709"/>
        <w:jc w:val="both"/>
        <w:rPr>
          <w:rFonts w:ascii="Times New Roman" w:hAnsi="Times New Roman"/>
          <w:sz w:val="28"/>
          <w:szCs w:val="28"/>
          <w:lang w:eastAsia="ru-RU"/>
        </w:rPr>
      </w:pPr>
    </w:p>
    <w:p w:rsidR="00B12224" w:rsidRPr="00B73F83" w:rsidRDefault="00B12224" w:rsidP="00B12224">
      <w:pPr>
        <w:autoSpaceDE w:val="0"/>
        <w:autoSpaceDN w:val="0"/>
        <w:adjustRightInd w:val="0"/>
        <w:spacing w:after="0" w:line="240" w:lineRule="auto"/>
        <w:ind w:firstLine="709"/>
        <w:jc w:val="both"/>
        <w:rPr>
          <w:rFonts w:ascii="Times New Roman" w:hAnsi="Times New Roman"/>
          <w:sz w:val="28"/>
          <w:szCs w:val="28"/>
          <w:lang w:eastAsia="ru-RU"/>
        </w:rPr>
      </w:pPr>
      <w:r w:rsidRPr="00B73F83">
        <w:rPr>
          <w:rFonts w:ascii="Times New Roman" w:hAnsi="Times New Roman"/>
          <w:sz w:val="28"/>
          <w:szCs w:val="28"/>
          <w:lang w:eastAsia="ru-RU"/>
        </w:rPr>
        <w:t>2.12.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B12224" w:rsidRPr="00B73F83" w:rsidRDefault="00B12224" w:rsidP="00B12224">
      <w:pPr>
        <w:autoSpaceDE w:val="0"/>
        <w:autoSpaceDN w:val="0"/>
        <w:adjustRightInd w:val="0"/>
        <w:spacing w:after="0" w:line="240" w:lineRule="auto"/>
        <w:ind w:firstLine="709"/>
        <w:jc w:val="both"/>
        <w:rPr>
          <w:rFonts w:ascii="Times New Roman" w:hAnsi="Times New Roman"/>
          <w:sz w:val="28"/>
          <w:szCs w:val="28"/>
          <w:lang w:eastAsia="ru-RU"/>
        </w:rPr>
      </w:pPr>
    </w:p>
    <w:p w:rsidR="00B12224" w:rsidRPr="00B73F83" w:rsidRDefault="00B12224" w:rsidP="00B12224">
      <w:pPr>
        <w:widowControl w:val="0"/>
        <w:autoSpaceDE w:val="0"/>
        <w:autoSpaceDN w:val="0"/>
        <w:adjustRightInd w:val="0"/>
        <w:spacing w:after="0" w:line="240" w:lineRule="auto"/>
        <w:ind w:firstLine="709"/>
        <w:jc w:val="center"/>
        <w:rPr>
          <w:rFonts w:ascii="Times New Roman" w:eastAsia="Times New Roman" w:hAnsi="Times New Roman"/>
          <w:b/>
          <w:sz w:val="28"/>
          <w:szCs w:val="28"/>
          <w:lang w:eastAsia="ru-RU"/>
        </w:rPr>
      </w:pPr>
      <w:r w:rsidRPr="00B73F83">
        <w:rPr>
          <w:rFonts w:ascii="Times New Roman" w:eastAsia="Times New Roman" w:hAnsi="Times New Roman"/>
          <w:b/>
          <w:sz w:val="28"/>
          <w:szCs w:val="28"/>
          <w:lang w:eastAsia="ru-RU"/>
        </w:rPr>
        <w:t>Исчерпывающий перечень оснований для приостановления</w:t>
      </w:r>
    </w:p>
    <w:p w:rsidR="00B12224" w:rsidRPr="00B73F83" w:rsidRDefault="00B12224" w:rsidP="00B12224">
      <w:pPr>
        <w:widowControl w:val="0"/>
        <w:autoSpaceDE w:val="0"/>
        <w:autoSpaceDN w:val="0"/>
        <w:adjustRightInd w:val="0"/>
        <w:spacing w:after="0" w:line="240" w:lineRule="auto"/>
        <w:ind w:firstLine="709"/>
        <w:jc w:val="center"/>
        <w:rPr>
          <w:rFonts w:ascii="Times New Roman" w:eastAsia="Times New Roman" w:hAnsi="Times New Roman"/>
          <w:b/>
          <w:sz w:val="28"/>
          <w:szCs w:val="28"/>
          <w:lang w:eastAsia="ru-RU"/>
        </w:rPr>
      </w:pPr>
      <w:r w:rsidRPr="00B73F83">
        <w:rPr>
          <w:rFonts w:ascii="Times New Roman" w:eastAsia="Times New Roman" w:hAnsi="Times New Roman"/>
          <w:b/>
          <w:sz w:val="28"/>
          <w:szCs w:val="28"/>
          <w:lang w:eastAsia="ru-RU"/>
        </w:rPr>
        <w:t>или отказа в предоставлении муниципальной услуги</w:t>
      </w:r>
    </w:p>
    <w:p w:rsidR="00B12224" w:rsidRPr="00B73F83" w:rsidRDefault="00B12224" w:rsidP="00B12224">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B12224" w:rsidRPr="00B251BF" w:rsidRDefault="00B12224" w:rsidP="00B12224">
      <w:pPr>
        <w:widowControl w:val="0"/>
        <w:autoSpaceDE w:val="0"/>
        <w:autoSpaceDN w:val="0"/>
        <w:adjustRightInd w:val="0"/>
        <w:spacing w:after="0" w:line="240" w:lineRule="auto"/>
        <w:ind w:firstLine="708"/>
        <w:jc w:val="both"/>
        <w:rPr>
          <w:rFonts w:ascii="Times New Roman" w:hAnsi="Times New Roman"/>
          <w:sz w:val="28"/>
          <w:szCs w:val="28"/>
        </w:rPr>
      </w:pPr>
      <w:r w:rsidRPr="00B251BF">
        <w:rPr>
          <w:rFonts w:ascii="Times New Roman" w:hAnsi="Times New Roman"/>
          <w:sz w:val="28"/>
          <w:szCs w:val="28"/>
        </w:rPr>
        <w:t>2.13. 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B251BF">
        <w:rPr>
          <w:rFonts w:ascii="Times New Roman" w:eastAsia="Times New Roman" w:hAnsi="Times New Roman"/>
          <w:i/>
          <w:sz w:val="28"/>
          <w:szCs w:val="28"/>
          <w:lang w:eastAsia="ru-RU"/>
        </w:rPr>
        <w:t>.</w:t>
      </w:r>
    </w:p>
    <w:p w:rsidR="00B12224" w:rsidRPr="00B251BF" w:rsidRDefault="00B12224" w:rsidP="00B12224">
      <w:pPr>
        <w:widowControl w:val="0"/>
        <w:autoSpaceDE w:val="0"/>
        <w:autoSpaceDN w:val="0"/>
        <w:adjustRightInd w:val="0"/>
        <w:spacing w:after="0" w:line="240" w:lineRule="auto"/>
        <w:ind w:firstLine="709"/>
        <w:jc w:val="both"/>
        <w:rPr>
          <w:rFonts w:ascii="Times New Roman" w:hAnsi="Times New Roman"/>
          <w:sz w:val="28"/>
          <w:szCs w:val="28"/>
        </w:rPr>
      </w:pPr>
      <w:bookmarkStart w:id="165" w:name="Par178"/>
      <w:bookmarkEnd w:id="165"/>
      <w:r w:rsidRPr="00B251BF">
        <w:rPr>
          <w:rFonts w:ascii="Times New Roman" w:hAnsi="Times New Roman"/>
          <w:sz w:val="28"/>
          <w:szCs w:val="28"/>
        </w:rPr>
        <w:t xml:space="preserve">2.14. Основаниями для отказа в предоставлении муниципальной услуги является: </w:t>
      </w:r>
    </w:p>
    <w:p w:rsidR="00B12224" w:rsidRPr="00D33AB7" w:rsidRDefault="00B12224" w:rsidP="00B12224">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D33AB7">
        <w:rPr>
          <w:rFonts w:ascii="Times New Roman" w:hAnsi="Times New Roman"/>
          <w:sz w:val="28"/>
          <w:szCs w:val="28"/>
        </w:rPr>
        <w:t>1) описание местоположения границ земельного участка отсутствует в данных государственного кадастра недвижимости</w:t>
      </w:r>
      <w:r>
        <w:rPr>
          <w:rFonts w:ascii="Times New Roman" w:hAnsi="Times New Roman"/>
          <w:sz w:val="28"/>
          <w:szCs w:val="28"/>
        </w:rPr>
        <w:t xml:space="preserve"> и проектах межевания территории</w:t>
      </w:r>
      <w:r w:rsidRPr="00D33AB7">
        <w:rPr>
          <w:rFonts w:ascii="Times New Roman" w:hAnsi="Times New Roman"/>
          <w:sz w:val="28"/>
          <w:szCs w:val="28"/>
        </w:rPr>
        <w:t>;</w:t>
      </w:r>
    </w:p>
    <w:p w:rsidR="00B12224" w:rsidRDefault="00B12224" w:rsidP="00B12224">
      <w:pPr>
        <w:autoSpaceDE w:val="0"/>
        <w:autoSpaceDN w:val="0"/>
        <w:adjustRightInd w:val="0"/>
        <w:spacing w:after="0" w:line="240" w:lineRule="auto"/>
        <w:ind w:firstLine="709"/>
        <w:jc w:val="both"/>
        <w:rPr>
          <w:rFonts w:ascii="Times New Roman" w:hAnsi="Times New Roman"/>
          <w:bCs/>
          <w:sz w:val="28"/>
          <w:szCs w:val="28"/>
        </w:rPr>
      </w:pPr>
      <w:proofErr w:type="gramStart"/>
      <w:r w:rsidRPr="00D33AB7">
        <w:rPr>
          <w:rFonts w:ascii="Times New Roman" w:hAnsi="Times New Roman"/>
          <w:sz w:val="28"/>
          <w:szCs w:val="28"/>
        </w:rPr>
        <w:t>2) в случае, если в соответствии с Градостроительным кодексом Р</w:t>
      </w:r>
      <w:r>
        <w:rPr>
          <w:rFonts w:ascii="Times New Roman" w:hAnsi="Times New Roman"/>
          <w:sz w:val="28"/>
          <w:szCs w:val="28"/>
        </w:rPr>
        <w:t xml:space="preserve">оссийской </w:t>
      </w:r>
      <w:r w:rsidRPr="00D33AB7">
        <w:rPr>
          <w:rFonts w:ascii="Times New Roman" w:hAnsi="Times New Roman"/>
          <w:sz w:val="28"/>
          <w:szCs w:val="28"/>
        </w:rPr>
        <w:t>Ф</w:t>
      </w:r>
      <w:r>
        <w:rPr>
          <w:rFonts w:ascii="Times New Roman" w:hAnsi="Times New Roman"/>
          <w:sz w:val="28"/>
          <w:szCs w:val="28"/>
        </w:rPr>
        <w:t xml:space="preserve">едерации </w:t>
      </w:r>
      <w:r w:rsidRPr="00D33AB7">
        <w:rPr>
          <w:rFonts w:ascii="Times New Roman" w:hAnsi="Times New Roman"/>
          <w:bCs/>
          <w:sz w:val="28"/>
          <w:szCs w:val="28"/>
        </w:rPr>
        <w:t>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w:t>
      </w:r>
      <w:r>
        <w:rPr>
          <w:rFonts w:ascii="Times New Roman" w:hAnsi="Times New Roman"/>
          <w:bCs/>
          <w:sz w:val="28"/>
          <w:szCs w:val="28"/>
        </w:rPr>
        <w:t>нтации по планировке территории;</w:t>
      </w:r>
      <w:proofErr w:type="gramEnd"/>
    </w:p>
    <w:p w:rsidR="00B12224" w:rsidRDefault="00B12224" w:rsidP="00B12224">
      <w:pPr>
        <w:autoSpaceDE w:val="0"/>
        <w:autoSpaceDN w:val="0"/>
        <w:adjustRightInd w:val="0"/>
        <w:spacing w:after="0" w:line="240" w:lineRule="auto"/>
        <w:ind w:firstLine="709"/>
        <w:jc w:val="both"/>
        <w:rPr>
          <w:rFonts w:ascii="Times New Roman" w:hAnsi="Times New Roman"/>
          <w:sz w:val="28"/>
          <w:szCs w:val="28"/>
        </w:rPr>
      </w:pPr>
      <w:r w:rsidRPr="001216E0">
        <w:rPr>
          <w:rFonts w:ascii="Times New Roman" w:hAnsi="Times New Roman"/>
          <w:bCs/>
          <w:sz w:val="28"/>
          <w:szCs w:val="28"/>
        </w:rPr>
        <w:t xml:space="preserve">3) </w:t>
      </w:r>
      <w:r>
        <w:rPr>
          <w:rFonts w:ascii="Times New Roman" w:hAnsi="Times New Roman"/>
          <w:bCs/>
          <w:sz w:val="28"/>
          <w:szCs w:val="28"/>
        </w:rPr>
        <w:t xml:space="preserve">в случае, если заявление подано </w:t>
      </w:r>
      <w:r w:rsidRPr="001216E0">
        <w:rPr>
          <w:rFonts w:ascii="Times New Roman" w:hAnsi="Times New Roman"/>
          <w:bCs/>
          <w:sz w:val="28"/>
          <w:szCs w:val="28"/>
        </w:rPr>
        <w:t>лиц</w:t>
      </w:r>
      <w:r>
        <w:rPr>
          <w:rFonts w:ascii="Times New Roman" w:hAnsi="Times New Roman"/>
          <w:bCs/>
          <w:sz w:val="28"/>
          <w:szCs w:val="28"/>
        </w:rPr>
        <w:t>ом</w:t>
      </w:r>
      <w:r w:rsidRPr="001216E0">
        <w:rPr>
          <w:rFonts w:ascii="Times New Roman" w:hAnsi="Times New Roman"/>
          <w:bCs/>
          <w:sz w:val="28"/>
          <w:szCs w:val="28"/>
        </w:rPr>
        <w:t>, не предусмотренны</w:t>
      </w:r>
      <w:r>
        <w:rPr>
          <w:rFonts w:ascii="Times New Roman" w:hAnsi="Times New Roman"/>
          <w:bCs/>
          <w:sz w:val="28"/>
          <w:szCs w:val="28"/>
        </w:rPr>
        <w:t>м</w:t>
      </w:r>
      <w:r w:rsidRPr="001216E0">
        <w:rPr>
          <w:rFonts w:ascii="Times New Roman" w:hAnsi="Times New Roman"/>
          <w:bCs/>
          <w:sz w:val="28"/>
          <w:szCs w:val="28"/>
        </w:rPr>
        <w:t xml:space="preserve"> частью 5 статьи 57.3 </w:t>
      </w:r>
      <w:r w:rsidRPr="001216E0">
        <w:rPr>
          <w:rFonts w:ascii="Times New Roman" w:hAnsi="Times New Roman"/>
          <w:sz w:val="28"/>
          <w:szCs w:val="28"/>
        </w:rPr>
        <w:t>Градостроительного кодекса Российской Федерации.</w:t>
      </w:r>
    </w:p>
    <w:p w:rsidR="00B12224" w:rsidRDefault="00B12224" w:rsidP="00B12224">
      <w:pPr>
        <w:widowControl w:val="0"/>
        <w:autoSpaceDE w:val="0"/>
        <w:autoSpaceDN w:val="0"/>
        <w:adjustRightInd w:val="0"/>
        <w:spacing w:after="0" w:line="240" w:lineRule="auto"/>
        <w:ind w:firstLine="709"/>
        <w:jc w:val="center"/>
        <w:outlineLvl w:val="2"/>
        <w:rPr>
          <w:rFonts w:ascii="Times New Roman" w:hAnsi="Times New Roman"/>
          <w:b/>
          <w:sz w:val="28"/>
          <w:szCs w:val="28"/>
        </w:rPr>
      </w:pPr>
    </w:p>
    <w:p w:rsidR="00B12224" w:rsidRPr="00B73F83" w:rsidRDefault="00B12224" w:rsidP="00B12224">
      <w:pPr>
        <w:widowControl w:val="0"/>
        <w:autoSpaceDE w:val="0"/>
        <w:autoSpaceDN w:val="0"/>
        <w:adjustRightInd w:val="0"/>
        <w:spacing w:after="0" w:line="240" w:lineRule="auto"/>
        <w:ind w:firstLine="709"/>
        <w:jc w:val="center"/>
        <w:outlineLvl w:val="2"/>
        <w:rPr>
          <w:rFonts w:ascii="Times New Roman" w:hAnsi="Times New Roman"/>
          <w:b/>
          <w:sz w:val="28"/>
          <w:szCs w:val="28"/>
        </w:rPr>
      </w:pPr>
      <w:r w:rsidRPr="00B73F83">
        <w:rPr>
          <w:rFonts w:ascii="Times New Roman" w:hAnsi="Times New Roman"/>
          <w:b/>
          <w:sz w:val="28"/>
          <w:szCs w:val="28"/>
        </w:rPr>
        <w:t xml:space="preserve">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w:t>
      </w:r>
    </w:p>
    <w:p w:rsidR="00B12224" w:rsidRPr="00B73F83" w:rsidRDefault="00B12224" w:rsidP="00B12224">
      <w:pPr>
        <w:widowControl w:val="0"/>
        <w:autoSpaceDE w:val="0"/>
        <w:autoSpaceDN w:val="0"/>
        <w:adjustRightInd w:val="0"/>
        <w:spacing w:after="0" w:line="240" w:lineRule="auto"/>
        <w:ind w:firstLine="709"/>
        <w:jc w:val="center"/>
        <w:outlineLvl w:val="2"/>
        <w:rPr>
          <w:rFonts w:ascii="Times New Roman" w:hAnsi="Times New Roman"/>
          <w:b/>
          <w:sz w:val="28"/>
          <w:szCs w:val="28"/>
        </w:rPr>
      </w:pPr>
      <w:r w:rsidRPr="00B73F83">
        <w:rPr>
          <w:rFonts w:ascii="Times New Roman" w:hAnsi="Times New Roman"/>
          <w:b/>
          <w:sz w:val="28"/>
          <w:szCs w:val="28"/>
        </w:rPr>
        <w:t>муниципальной услуги</w:t>
      </w:r>
    </w:p>
    <w:p w:rsidR="00B12224" w:rsidRPr="00B73F83" w:rsidRDefault="00B12224" w:rsidP="00B12224">
      <w:pPr>
        <w:widowControl w:val="0"/>
        <w:autoSpaceDE w:val="0"/>
        <w:autoSpaceDN w:val="0"/>
        <w:adjustRightInd w:val="0"/>
        <w:spacing w:after="0" w:line="240" w:lineRule="auto"/>
        <w:ind w:firstLine="709"/>
        <w:jc w:val="both"/>
        <w:outlineLvl w:val="2"/>
        <w:rPr>
          <w:rFonts w:ascii="Times New Roman" w:hAnsi="Times New Roman"/>
          <w:sz w:val="28"/>
          <w:szCs w:val="28"/>
        </w:rPr>
      </w:pPr>
    </w:p>
    <w:p w:rsidR="00B12224" w:rsidRPr="00B73F83" w:rsidRDefault="00B12224" w:rsidP="00B12224">
      <w:pPr>
        <w:widowControl w:val="0"/>
        <w:autoSpaceDE w:val="0"/>
        <w:autoSpaceDN w:val="0"/>
        <w:adjustRightInd w:val="0"/>
        <w:spacing w:after="0" w:line="240" w:lineRule="auto"/>
        <w:ind w:firstLine="709"/>
        <w:jc w:val="both"/>
        <w:rPr>
          <w:rFonts w:ascii="Times New Roman" w:eastAsia="Times New Roman" w:hAnsi="Times New Roman"/>
          <w:iCs/>
          <w:sz w:val="28"/>
          <w:szCs w:val="28"/>
          <w:lang w:eastAsia="ru-RU"/>
        </w:rPr>
      </w:pPr>
      <w:r w:rsidRPr="00B73F83">
        <w:rPr>
          <w:rFonts w:ascii="Times New Roman" w:eastAsia="Times New Roman" w:hAnsi="Times New Roman"/>
          <w:iCs/>
          <w:sz w:val="28"/>
          <w:szCs w:val="28"/>
          <w:lang w:eastAsia="ru-RU"/>
        </w:rPr>
        <w:t>2.15.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предусмотрены.</w:t>
      </w:r>
    </w:p>
    <w:p w:rsidR="00B12224" w:rsidRPr="00B73F83" w:rsidRDefault="00B12224" w:rsidP="00B12224">
      <w:pPr>
        <w:widowControl w:val="0"/>
        <w:autoSpaceDE w:val="0"/>
        <w:autoSpaceDN w:val="0"/>
        <w:adjustRightInd w:val="0"/>
        <w:spacing w:after="0" w:line="240" w:lineRule="auto"/>
        <w:ind w:firstLine="709"/>
        <w:jc w:val="center"/>
        <w:outlineLvl w:val="2"/>
        <w:rPr>
          <w:rFonts w:ascii="Times New Roman" w:eastAsia="Times New Roman" w:hAnsi="Times New Roman"/>
          <w:b/>
          <w:sz w:val="28"/>
          <w:szCs w:val="28"/>
          <w:lang w:eastAsia="ru-RU"/>
        </w:rPr>
      </w:pPr>
    </w:p>
    <w:p w:rsidR="00B12224" w:rsidRPr="00B73F83" w:rsidRDefault="00B12224" w:rsidP="00B12224">
      <w:pPr>
        <w:widowControl w:val="0"/>
        <w:autoSpaceDE w:val="0"/>
        <w:autoSpaceDN w:val="0"/>
        <w:adjustRightInd w:val="0"/>
        <w:spacing w:after="0" w:line="240" w:lineRule="auto"/>
        <w:ind w:firstLine="709"/>
        <w:jc w:val="center"/>
        <w:outlineLvl w:val="2"/>
        <w:rPr>
          <w:rFonts w:ascii="Times New Roman" w:eastAsia="Times New Roman" w:hAnsi="Times New Roman"/>
          <w:b/>
          <w:sz w:val="28"/>
          <w:szCs w:val="28"/>
          <w:lang w:eastAsia="ru-RU"/>
        </w:rPr>
      </w:pPr>
      <w:r w:rsidRPr="00B73F83">
        <w:rPr>
          <w:rFonts w:ascii="Times New Roman" w:eastAsia="Times New Roman" w:hAnsi="Times New Roman"/>
          <w:b/>
          <w:sz w:val="28"/>
          <w:szCs w:val="28"/>
          <w:lang w:eastAsia="ru-RU"/>
        </w:rPr>
        <w:t>Порядок, размер и основания взимания</w:t>
      </w:r>
    </w:p>
    <w:p w:rsidR="00B12224" w:rsidRPr="00B73F83" w:rsidRDefault="00B12224" w:rsidP="00B12224">
      <w:pPr>
        <w:widowControl w:val="0"/>
        <w:autoSpaceDE w:val="0"/>
        <w:autoSpaceDN w:val="0"/>
        <w:adjustRightInd w:val="0"/>
        <w:spacing w:after="0" w:line="240" w:lineRule="auto"/>
        <w:ind w:firstLine="709"/>
        <w:jc w:val="center"/>
        <w:rPr>
          <w:rFonts w:ascii="Times New Roman" w:eastAsia="Times New Roman" w:hAnsi="Times New Roman"/>
          <w:b/>
          <w:sz w:val="28"/>
          <w:szCs w:val="28"/>
          <w:lang w:eastAsia="ru-RU"/>
        </w:rPr>
      </w:pPr>
      <w:r w:rsidRPr="00B73F83">
        <w:rPr>
          <w:rFonts w:ascii="Times New Roman" w:eastAsia="Times New Roman" w:hAnsi="Times New Roman"/>
          <w:b/>
          <w:sz w:val="28"/>
          <w:szCs w:val="28"/>
          <w:lang w:eastAsia="ru-RU"/>
        </w:rPr>
        <w:t>государственной пошлины или иной платы,</w:t>
      </w:r>
    </w:p>
    <w:p w:rsidR="00B12224" w:rsidRPr="00B73F83" w:rsidRDefault="00B12224" w:rsidP="00B12224">
      <w:pPr>
        <w:widowControl w:val="0"/>
        <w:autoSpaceDE w:val="0"/>
        <w:autoSpaceDN w:val="0"/>
        <w:adjustRightInd w:val="0"/>
        <w:spacing w:after="0" w:line="240" w:lineRule="auto"/>
        <w:ind w:firstLine="709"/>
        <w:jc w:val="center"/>
        <w:rPr>
          <w:rFonts w:ascii="Times New Roman" w:eastAsia="Times New Roman" w:hAnsi="Times New Roman"/>
          <w:b/>
          <w:sz w:val="28"/>
          <w:szCs w:val="28"/>
          <w:lang w:eastAsia="ru-RU"/>
        </w:rPr>
      </w:pPr>
      <w:r w:rsidRPr="00B73F83">
        <w:rPr>
          <w:rFonts w:ascii="Times New Roman" w:eastAsia="Times New Roman" w:hAnsi="Times New Roman"/>
          <w:b/>
          <w:sz w:val="28"/>
          <w:szCs w:val="28"/>
          <w:lang w:eastAsia="ru-RU"/>
        </w:rPr>
        <w:t>взимаемой за предоставление муниципальной услуги</w:t>
      </w:r>
    </w:p>
    <w:p w:rsidR="00B12224" w:rsidRPr="00B73F83" w:rsidRDefault="00B12224" w:rsidP="00B12224">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B12224" w:rsidRPr="00B73F83" w:rsidRDefault="00B12224" w:rsidP="00B12224">
      <w:pPr>
        <w:widowControl w:val="0"/>
        <w:autoSpaceDE w:val="0"/>
        <w:autoSpaceDN w:val="0"/>
        <w:adjustRightInd w:val="0"/>
        <w:spacing w:after="0" w:line="240" w:lineRule="auto"/>
        <w:ind w:firstLine="709"/>
        <w:jc w:val="both"/>
        <w:rPr>
          <w:rFonts w:ascii="Times New Roman" w:hAnsi="Times New Roman"/>
          <w:sz w:val="28"/>
          <w:szCs w:val="28"/>
        </w:rPr>
      </w:pPr>
      <w:r w:rsidRPr="00B73F83">
        <w:rPr>
          <w:rFonts w:ascii="Times New Roman" w:eastAsia="Times New Roman" w:hAnsi="Times New Roman"/>
          <w:sz w:val="28"/>
          <w:szCs w:val="28"/>
          <w:lang w:eastAsia="ru-RU"/>
        </w:rPr>
        <w:t>2.16.</w:t>
      </w:r>
      <w:r w:rsidRPr="00B73F83">
        <w:rPr>
          <w:rFonts w:ascii="Times New Roman" w:hAnsi="Times New Roman"/>
          <w:sz w:val="28"/>
          <w:szCs w:val="28"/>
          <w:lang w:eastAsia="ru-RU"/>
        </w:rPr>
        <w:t xml:space="preserve"> </w:t>
      </w:r>
      <w:r w:rsidRPr="00B73F83">
        <w:rPr>
          <w:rFonts w:ascii="Times New Roman" w:hAnsi="Times New Roman"/>
          <w:sz w:val="28"/>
          <w:szCs w:val="28"/>
        </w:rPr>
        <w:t>Муниципальная услуга предоставляется заявителям бесплатно.</w:t>
      </w:r>
    </w:p>
    <w:p w:rsidR="00B12224" w:rsidRPr="00B73F83" w:rsidRDefault="00B12224" w:rsidP="00B12224">
      <w:pPr>
        <w:widowControl w:val="0"/>
        <w:autoSpaceDE w:val="0"/>
        <w:autoSpaceDN w:val="0"/>
        <w:adjustRightInd w:val="0"/>
        <w:spacing w:after="0" w:line="240" w:lineRule="auto"/>
        <w:ind w:firstLine="1560"/>
        <w:jc w:val="center"/>
        <w:outlineLvl w:val="2"/>
        <w:rPr>
          <w:rFonts w:ascii="Times New Roman" w:eastAsia="Times New Roman" w:hAnsi="Times New Roman"/>
          <w:b/>
          <w:sz w:val="28"/>
          <w:szCs w:val="28"/>
          <w:lang w:eastAsia="ru-RU"/>
        </w:rPr>
      </w:pPr>
      <w:r w:rsidRPr="00B73F83">
        <w:rPr>
          <w:rFonts w:ascii="Times New Roman" w:eastAsia="Times New Roman" w:hAnsi="Times New Roman"/>
          <w:b/>
          <w:sz w:val="28"/>
          <w:szCs w:val="28"/>
          <w:lang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такой платы</w:t>
      </w:r>
    </w:p>
    <w:p w:rsidR="00B12224" w:rsidRPr="00B73F83" w:rsidRDefault="00B12224" w:rsidP="00B12224">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B12224" w:rsidRPr="00B73F83" w:rsidRDefault="00B12224" w:rsidP="00B12224">
      <w:pPr>
        <w:widowControl w:val="0"/>
        <w:autoSpaceDE w:val="0"/>
        <w:autoSpaceDN w:val="0"/>
        <w:adjustRightInd w:val="0"/>
        <w:spacing w:after="0" w:line="240" w:lineRule="auto"/>
        <w:ind w:firstLine="709"/>
        <w:jc w:val="both"/>
        <w:rPr>
          <w:rFonts w:ascii="Times New Roman" w:hAnsi="Times New Roman"/>
          <w:sz w:val="28"/>
          <w:szCs w:val="28"/>
        </w:rPr>
      </w:pPr>
      <w:r w:rsidRPr="00B73F83">
        <w:rPr>
          <w:rFonts w:ascii="Times New Roman" w:eastAsia="Times New Roman" w:hAnsi="Times New Roman"/>
          <w:sz w:val="28"/>
          <w:szCs w:val="28"/>
          <w:lang w:eastAsia="ru-RU"/>
        </w:rPr>
        <w:t xml:space="preserve">2.17. </w:t>
      </w:r>
      <w:r w:rsidRPr="00B73F83">
        <w:rPr>
          <w:rFonts w:ascii="Times New Roman" w:hAnsi="Times New Roman"/>
          <w:sz w:val="28"/>
          <w:szCs w:val="28"/>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B12224" w:rsidRPr="00B73F83" w:rsidRDefault="00B12224" w:rsidP="00B12224">
      <w:pPr>
        <w:widowControl w:val="0"/>
        <w:autoSpaceDE w:val="0"/>
        <w:autoSpaceDN w:val="0"/>
        <w:adjustRightInd w:val="0"/>
        <w:spacing w:after="0" w:line="240" w:lineRule="auto"/>
        <w:ind w:firstLine="709"/>
        <w:jc w:val="both"/>
        <w:rPr>
          <w:rFonts w:ascii="Times New Roman" w:hAnsi="Times New Roman"/>
          <w:sz w:val="28"/>
          <w:szCs w:val="28"/>
        </w:rPr>
      </w:pPr>
    </w:p>
    <w:p w:rsidR="00B12224" w:rsidRPr="00B73F83" w:rsidRDefault="00B12224" w:rsidP="00B12224">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bookmarkStart w:id="166" w:name="Par162"/>
      <w:bookmarkEnd w:id="166"/>
      <w:r w:rsidRPr="00B73F83">
        <w:rPr>
          <w:rFonts w:ascii="Times New Roman" w:eastAsia="Times New Roman" w:hAnsi="Times New Roman"/>
          <w:b/>
          <w:bCs/>
          <w:sz w:val="28"/>
          <w:szCs w:val="28"/>
          <w:lang w:eastAsia="ru-RU"/>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B12224" w:rsidRPr="00B73F83" w:rsidRDefault="00B12224" w:rsidP="00B12224">
      <w:pPr>
        <w:widowControl w:val="0"/>
        <w:autoSpaceDE w:val="0"/>
        <w:autoSpaceDN w:val="0"/>
        <w:adjustRightInd w:val="0"/>
        <w:spacing w:after="0" w:line="240" w:lineRule="auto"/>
        <w:ind w:firstLine="709"/>
        <w:jc w:val="both"/>
        <w:rPr>
          <w:rFonts w:ascii="Times New Roman" w:eastAsia="Times New Roman" w:hAnsi="Times New Roman"/>
          <w:b/>
          <w:sz w:val="28"/>
          <w:szCs w:val="28"/>
          <w:lang w:eastAsia="ru-RU"/>
        </w:rPr>
      </w:pPr>
    </w:p>
    <w:p w:rsidR="00B12224" w:rsidRPr="00B73F83" w:rsidRDefault="00B12224" w:rsidP="00B12224">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73F83">
        <w:rPr>
          <w:rFonts w:ascii="Times New Roman" w:eastAsia="Times New Roman" w:hAnsi="Times New Roman"/>
          <w:sz w:val="28"/>
          <w:szCs w:val="28"/>
          <w:lang w:eastAsia="ru-RU"/>
        </w:rPr>
        <w:t xml:space="preserve">2.18. </w:t>
      </w:r>
      <w:r w:rsidRPr="00B73F83">
        <w:rPr>
          <w:rFonts w:ascii="Times New Roman" w:hAnsi="Times New Roman"/>
          <w:sz w:val="28"/>
          <w:szCs w:val="28"/>
        </w:rPr>
        <w:t>Максимальный срок ожидания в очереди при подаче запроса о предоставлении муниципальной услуги,</w:t>
      </w:r>
      <w:r w:rsidRPr="00B73F83">
        <w:rPr>
          <w:rFonts w:ascii="Times New Roman" w:eastAsia="Times New Roman" w:hAnsi="Times New Roman"/>
          <w:bCs/>
          <w:sz w:val="28"/>
          <w:szCs w:val="28"/>
          <w:lang w:eastAsia="ru-RU"/>
        </w:rPr>
        <w:t xml:space="preserve"> </w:t>
      </w:r>
      <w:r w:rsidRPr="00B73F83">
        <w:rPr>
          <w:rFonts w:ascii="Times New Roman" w:hAnsi="Times New Roman"/>
          <w:bCs/>
          <w:sz w:val="28"/>
          <w:szCs w:val="28"/>
        </w:rPr>
        <w:t>услуги, предоставляемой организацией, участвующей в предоставлении муниципальной услуги</w:t>
      </w:r>
      <w:r w:rsidRPr="00B73F83">
        <w:rPr>
          <w:rFonts w:ascii="Times New Roman" w:hAnsi="Times New Roman"/>
          <w:sz w:val="28"/>
          <w:szCs w:val="28"/>
        </w:rPr>
        <w:t xml:space="preserve"> и при получении результата предоставления муниципальной услуги, в том числе через МФЦ составляет</w:t>
      </w:r>
      <w:r w:rsidRPr="00B73F83">
        <w:rPr>
          <w:rFonts w:ascii="Times New Roman" w:eastAsia="Times New Roman" w:hAnsi="Times New Roman"/>
          <w:sz w:val="28"/>
          <w:szCs w:val="28"/>
          <w:lang w:eastAsia="ru-RU"/>
        </w:rPr>
        <w:t xml:space="preserve"> не более 15 минут.</w:t>
      </w:r>
    </w:p>
    <w:p w:rsidR="00B12224" w:rsidRPr="00B73F83" w:rsidRDefault="00B12224" w:rsidP="00B12224">
      <w:pPr>
        <w:widowControl w:val="0"/>
        <w:autoSpaceDE w:val="0"/>
        <w:autoSpaceDN w:val="0"/>
        <w:adjustRightInd w:val="0"/>
        <w:spacing w:after="0" w:line="240" w:lineRule="auto"/>
        <w:ind w:firstLine="709"/>
        <w:jc w:val="both"/>
        <w:outlineLvl w:val="2"/>
        <w:rPr>
          <w:rFonts w:ascii="Times New Roman" w:hAnsi="Times New Roman"/>
          <w:sz w:val="28"/>
          <w:szCs w:val="28"/>
        </w:rPr>
      </w:pPr>
    </w:p>
    <w:p w:rsidR="00B12224" w:rsidRPr="00B73F83" w:rsidRDefault="00B12224" w:rsidP="00B12224">
      <w:pPr>
        <w:widowControl w:val="0"/>
        <w:autoSpaceDE w:val="0"/>
        <w:autoSpaceDN w:val="0"/>
        <w:adjustRightInd w:val="0"/>
        <w:spacing w:after="0" w:line="240" w:lineRule="auto"/>
        <w:ind w:firstLine="709"/>
        <w:jc w:val="center"/>
        <w:rPr>
          <w:rFonts w:ascii="Times New Roman" w:hAnsi="Times New Roman"/>
          <w:b/>
          <w:sz w:val="28"/>
          <w:szCs w:val="28"/>
          <w:lang w:eastAsia="ru-RU"/>
        </w:rPr>
      </w:pPr>
      <w:proofErr w:type="gramStart"/>
      <w:r w:rsidRPr="00B73F83">
        <w:rPr>
          <w:rFonts w:ascii="Times New Roman" w:hAnsi="Times New Roman"/>
          <w:b/>
          <w:sz w:val="28"/>
          <w:szCs w:val="28"/>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roofErr w:type="gramEnd"/>
    </w:p>
    <w:p w:rsidR="00B12224" w:rsidRPr="00B73F83" w:rsidRDefault="00B12224" w:rsidP="00B12224">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B12224" w:rsidRPr="00B73F83" w:rsidRDefault="00B12224" w:rsidP="00B12224">
      <w:pPr>
        <w:widowControl w:val="0"/>
        <w:autoSpaceDE w:val="0"/>
        <w:autoSpaceDN w:val="0"/>
        <w:adjustRightInd w:val="0"/>
        <w:spacing w:after="0" w:line="240" w:lineRule="auto"/>
        <w:ind w:firstLine="709"/>
        <w:jc w:val="both"/>
        <w:rPr>
          <w:ins w:id="167" w:author="adm" w:date="2017-05-12T08:52:00Z"/>
          <w:rFonts w:ascii="Times New Roman" w:hAnsi="Times New Roman"/>
          <w:sz w:val="28"/>
          <w:szCs w:val="28"/>
          <w:lang w:eastAsia="ru-RU"/>
        </w:rPr>
      </w:pPr>
      <w:r w:rsidRPr="00B73F83">
        <w:rPr>
          <w:rFonts w:ascii="Times New Roman" w:eastAsia="Times New Roman" w:hAnsi="Times New Roman"/>
          <w:sz w:val="28"/>
          <w:szCs w:val="28"/>
          <w:lang w:eastAsia="ru-RU"/>
        </w:rPr>
        <w:t>2.19.</w:t>
      </w:r>
      <w:r w:rsidR="00025A54" w:rsidRPr="00025A54">
        <w:rPr>
          <w:rFonts w:ascii="Times New Roman" w:eastAsia="Times New Roman" w:hAnsi="Times New Roman"/>
          <w:color w:val="FF0000"/>
          <w:sz w:val="28"/>
          <w:szCs w:val="28"/>
          <w:lang w:eastAsia="ru-RU"/>
          <w:rPrChange w:id="168" w:author="Пользователь" w:date="2017-05-10T21:10:00Z">
            <w:rPr>
              <w:rFonts w:ascii="Times New Roman" w:eastAsia="Times New Roman" w:hAnsi="Times New Roman"/>
              <w:sz w:val="28"/>
              <w:szCs w:val="28"/>
              <w:lang w:eastAsia="ru-RU"/>
            </w:rPr>
          </w:rPrChange>
        </w:rPr>
        <w:t xml:space="preserve"> </w:t>
      </w:r>
      <w:ins w:id="169" w:author="adm" w:date="2017-05-12T08:52:00Z">
        <w:r w:rsidRPr="00B73F83">
          <w:rPr>
            <w:rFonts w:ascii="Times New Roman" w:hAnsi="Times New Roman"/>
            <w:sz w:val="28"/>
            <w:szCs w:val="28"/>
            <w:lang w:eastAsia="ru-RU"/>
          </w:rPr>
          <w:t>Заявление и прилагаемые к нему документы регистрируются в день их поступления.</w:t>
        </w:r>
      </w:ins>
    </w:p>
    <w:p w:rsidR="00B12224" w:rsidRPr="00B73F83" w:rsidRDefault="00B12224" w:rsidP="00B12224">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B12224" w:rsidRPr="00B73F83" w:rsidRDefault="00B12224" w:rsidP="00B12224">
      <w:pPr>
        <w:widowControl w:val="0"/>
        <w:autoSpaceDE w:val="0"/>
        <w:autoSpaceDN w:val="0"/>
        <w:adjustRightInd w:val="0"/>
        <w:spacing w:after="0" w:line="240" w:lineRule="auto"/>
        <w:ind w:firstLine="709"/>
        <w:jc w:val="center"/>
        <w:rPr>
          <w:rFonts w:ascii="Times New Roman" w:hAnsi="Times New Roman"/>
          <w:b/>
          <w:bCs/>
          <w:sz w:val="28"/>
          <w:szCs w:val="28"/>
          <w:lang w:eastAsia="ru-RU"/>
        </w:rPr>
      </w:pPr>
      <w:proofErr w:type="gramStart"/>
      <w:r w:rsidRPr="00B73F83">
        <w:rPr>
          <w:rFonts w:ascii="Times New Roman" w:hAnsi="Times New Roman"/>
          <w:b/>
          <w:sz w:val="28"/>
          <w:szCs w:val="28"/>
        </w:rPr>
        <w:t xml:space="preserve">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w:t>
      </w:r>
      <w:proofErr w:type="spellStart"/>
      <w:r w:rsidRPr="00B73F83">
        <w:rPr>
          <w:rFonts w:ascii="Times New Roman" w:hAnsi="Times New Roman"/>
          <w:b/>
          <w:sz w:val="28"/>
          <w:szCs w:val="28"/>
        </w:rPr>
        <w:t>мультимедийной</w:t>
      </w:r>
      <w:proofErr w:type="spellEnd"/>
      <w:r w:rsidRPr="00B73F83">
        <w:rPr>
          <w:rFonts w:ascii="Times New Roman" w:hAnsi="Times New Roman"/>
          <w:b/>
          <w:sz w:val="28"/>
          <w:szCs w:val="28"/>
        </w:rPr>
        <w:t xml:space="preserve"> информации о порядке предоставления таких услуг, </w:t>
      </w:r>
      <w:r w:rsidRPr="00B73F83">
        <w:rPr>
          <w:rFonts w:ascii="Times New Roman" w:hAnsi="Times New Roman"/>
          <w:b/>
          <w:bCs/>
          <w:sz w:val="28"/>
          <w:szCs w:val="28"/>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B12224" w:rsidRPr="00B73F83" w:rsidRDefault="00B12224" w:rsidP="00B12224">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B12224" w:rsidRPr="00B73F83" w:rsidRDefault="00B12224" w:rsidP="00B12224">
      <w:pPr>
        <w:tabs>
          <w:tab w:val="left" w:pos="709"/>
        </w:tabs>
        <w:spacing w:after="0" w:line="240" w:lineRule="auto"/>
        <w:ind w:firstLine="709"/>
        <w:jc w:val="both"/>
        <w:rPr>
          <w:rFonts w:ascii="Times New Roman" w:hAnsi="Times New Roman"/>
          <w:sz w:val="28"/>
          <w:szCs w:val="28"/>
        </w:rPr>
      </w:pPr>
      <w:r w:rsidRPr="00B73F83">
        <w:rPr>
          <w:rFonts w:ascii="Times New Roman" w:hAnsi="Times New Roman"/>
          <w:sz w:val="28"/>
          <w:szCs w:val="28"/>
        </w:rPr>
        <w:t xml:space="preserve">2.20. Здание (помещение) </w:t>
      </w:r>
      <w:ins w:id="170" w:author="Пользователь" w:date="2017-05-10T21:10:00Z">
        <w:r w:rsidRPr="00B73F83">
          <w:rPr>
            <w:rFonts w:ascii="Times New Roman" w:hAnsi="Times New Roman"/>
            <w:sz w:val="28"/>
            <w:szCs w:val="28"/>
          </w:rPr>
          <w:t>Администрации</w:t>
        </w:r>
      </w:ins>
      <w:r w:rsidRPr="00B73F83">
        <w:rPr>
          <w:rFonts w:ascii="Times New Roman" w:hAnsi="Times New Roman"/>
          <w:sz w:val="28"/>
          <w:szCs w:val="28"/>
        </w:rPr>
        <w:t xml:space="preserve"> оборудуется информационной табличкой (вывеской) с указанием полного наименования.</w:t>
      </w:r>
    </w:p>
    <w:p w:rsidR="00B12224" w:rsidRPr="00B73F83" w:rsidRDefault="00B12224" w:rsidP="00B12224">
      <w:pPr>
        <w:tabs>
          <w:tab w:val="left" w:pos="709"/>
        </w:tabs>
        <w:spacing w:after="0" w:line="240" w:lineRule="auto"/>
        <w:ind w:firstLine="709"/>
        <w:jc w:val="both"/>
        <w:rPr>
          <w:rFonts w:ascii="Times New Roman" w:hAnsi="Times New Roman"/>
          <w:sz w:val="28"/>
          <w:szCs w:val="28"/>
        </w:rPr>
      </w:pPr>
      <w:proofErr w:type="gramStart"/>
      <w:r w:rsidRPr="00B73F83">
        <w:rPr>
          <w:rFonts w:ascii="Times New Roman" w:hAnsi="Times New Roman"/>
          <w:sz w:val="28"/>
          <w:szCs w:val="28"/>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roofErr w:type="gramEnd"/>
    </w:p>
    <w:p w:rsidR="00B12224" w:rsidRPr="00B73F83" w:rsidRDefault="00B12224" w:rsidP="00B12224">
      <w:pPr>
        <w:autoSpaceDE w:val="0"/>
        <w:autoSpaceDN w:val="0"/>
        <w:adjustRightInd w:val="0"/>
        <w:spacing w:after="0" w:line="240" w:lineRule="auto"/>
        <w:ind w:firstLine="709"/>
        <w:jc w:val="both"/>
        <w:rPr>
          <w:rFonts w:ascii="Times New Roman" w:hAnsi="Times New Roman"/>
          <w:sz w:val="28"/>
          <w:szCs w:val="28"/>
        </w:rPr>
      </w:pPr>
      <w:r w:rsidRPr="00B73F83">
        <w:rPr>
          <w:rFonts w:ascii="Times New Roman" w:hAnsi="Times New Roman"/>
          <w:sz w:val="28"/>
          <w:szCs w:val="28"/>
        </w:rPr>
        <w:t>В соответствии с законодательством Российской Федерации о социальной защите инвалидов им, в частности, обеспечиваются:</w:t>
      </w:r>
    </w:p>
    <w:p w:rsidR="00B12224" w:rsidRPr="00B73F83" w:rsidRDefault="00B12224" w:rsidP="00B12224">
      <w:pPr>
        <w:autoSpaceDE w:val="0"/>
        <w:autoSpaceDN w:val="0"/>
        <w:adjustRightInd w:val="0"/>
        <w:spacing w:after="0" w:line="240" w:lineRule="auto"/>
        <w:ind w:firstLine="709"/>
        <w:jc w:val="both"/>
        <w:rPr>
          <w:rFonts w:ascii="Times New Roman" w:hAnsi="Times New Roman"/>
          <w:sz w:val="28"/>
          <w:szCs w:val="28"/>
        </w:rPr>
      </w:pPr>
      <w:r w:rsidRPr="00B73F83">
        <w:rPr>
          <w:rFonts w:ascii="Times New Roman" w:hAnsi="Times New Roman"/>
          <w:sz w:val="28"/>
          <w:szCs w:val="28"/>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B12224" w:rsidRPr="00B73F83" w:rsidRDefault="00B12224" w:rsidP="00B12224">
      <w:pPr>
        <w:autoSpaceDE w:val="0"/>
        <w:autoSpaceDN w:val="0"/>
        <w:adjustRightInd w:val="0"/>
        <w:spacing w:after="0" w:line="240" w:lineRule="auto"/>
        <w:ind w:firstLine="709"/>
        <w:jc w:val="both"/>
        <w:rPr>
          <w:rFonts w:ascii="Times New Roman" w:hAnsi="Times New Roman"/>
          <w:sz w:val="28"/>
          <w:szCs w:val="28"/>
        </w:rPr>
      </w:pPr>
      <w:r w:rsidRPr="00B73F83">
        <w:rPr>
          <w:rFonts w:ascii="Times New Roman" w:hAnsi="Times New Roman"/>
          <w:sz w:val="28"/>
          <w:szCs w:val="28"/>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B12224" w:rsidRPr="00B73F83" w:rsidRDefault="00B12224" w:rsidP="00B12224">
      <w:pPr>
        <w:autoSpaceDE w:val="0"/>
        <w:autoSpaceDN w:val="0"/>
        <w:adjustRightInd w:val="0"/>
        <w:spacing w:after="0" w:line="240" w:lineRule="auto"/>
        <w:ind w:firstLine="709"/>
        <w:jc w:val="both"/>
        <w:rPr>
          <w:rFonts w:ascii="Times New Roman" w:hAnsi="Times New Roman"/>
          <w:sz w:val="28"/>
          <w:szCs w:val="28"/>
        </w:rPr>
      </w:pPr>
      <w:r w:rsidRPr="00B73F83">
        <w:rPr>
          <w:rFonts w:ascii="Times New Roman" w:hAnsi="Times New Roman"/>
          <w:sz w:val="28"/>
          <w:szCs w:val="28"/>
        </w:rPr>
        <w:t>сопровождение инвалидов, имеющих стойкие расстройства функции зрения и самостоятельного передвижения;</w:t>
      </w:r>
    </w:p>
    <w:p w:rsidR="00B12224" w:rsidRPr="00B73F83" w:rsidRDefault="00B12224" w:rsidP="00B12224">
      <w:pPr>
        <w:autoSpaceDE w:val="0"/>
        <w:autoSpaceDN w:val="0"/>
        <w:adjustRightInd w:val="0"/>
        <w:spacing w:after="0" w:line="240" w:lineRule="auto"/>
        <w:ind w:firstLine="709"/>
        <w:jc w:val="both"/>
        <w:rPr>
          <w:rFonts w:ascii="Times New Roman" w:hAnsi="Times New Roman"/>
          <w:sz w:val="28"/>
          <w:szCs w:val="28"/>
        </w:rPr>
      </w:pPr>
      <w:r w:rsidRPr="00B73F83">
        <w:rPr>
          <w:rFonts w:ascii="Times New Roman" w:hAnsi="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B12224" w:rsidRPr="00B73F83" w:rsidRDefault="00B12224" w:rsidP="00B12224">
      <w:pPr>
        <w:autoSpaceDE w:val="0"/>
        <w:autoSpaceDN w:val="0"/>
        <w:adjustRightInd w:val="0"/>
        <w:spacing w:after="0" w:line="240" w:lineRule="auto"/>
        <w:ind w:firstLine="709"/>
        <w:jc w:val="both"/>
        <w:rPr>
          <w:rFonts w:ascii="Times New Roman" w:hAnsi="Times New Roman"/>
          <w:sz w:val="28"/>
          <w:szCs w:val="28"/>
        </w:rPr>
      </w:pPr>
      <w:r w:rsidRPr="00B73F83">
        <w:rPr>
          <w:rFonts w:ascii="Times New Roman" w:hAnsi="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B12224" w:rsidRPr="00B73F83" w:rsidRDefault="00B12224" w:rsidP="00B12224">
      <w:pPr>
        <w:autoSpaceDE w:val="0"/>
        <w:autoSpaceDN w:val="0"/>
        <w:adjustRightInd w:val="0"/>
        <w:spacing w:after="0" w:line="240" w:lineRule="auto"/>
        <w:ind w:firstLine="709"/>
        <w:jc w:val="both"/>
        <w:rPr>
          <w:rFonts w:ascii="Times New Roman" w:hAnsi="Times New Roman"/>
          <w:sz w:val="28"/>
          <w:szCs w:val="28"/>
        </w:rPr>
      </w:pPr>
      <w:r w:rsidRPr="00B73F83">
        <w:rPr>
          <w:rFonts w:ascii="Times New Roman" w:hAnsi="Times New Roman"/>
          <w:sz w:val="28"/>
          <w:szCs w:val="28"/>
        </w:rPr>
        <w:t xml:space="preserve">допуск </w:t>
      </w:r>
      <w:proofErr w:type="spellStart"/>
      <w:r w:rsidRPr="00B73F83">
        <w:rPr>
          <w:rFonts w:ascii="Times New Roman" w:hAnsi="Times New Roman"/>
          <w:sz w:val="28"/>
          <w:szCs w:val="28"/>
        </w:rPr>
        <w:t>сурдопереводчика</w:t>
      </w:r>
      <w:proofErr w:type="spellEnd"/>
      <w:r w:rsidRPr="00B73F83">
        <w:rPr>
          <w:rFonts w:ascii="Times New Roman" w:hAnsi="Times New Roman"/>
          <w:sz w:val="28"/>
          <w:szCs w:val="28"/>
        </w:rPr>
        <w:t xml:space="preserve"> и </w:t>
      </w:r>
      <w:proofErr w:type="spellStart"/>
      <w:r w:rsidRPr="00B73F83">
        <w:rPr>
          <w:rFonts w:ascii="Times New Roman" w:hAnsi="Times New Roman"/>
          <w:sz w:val="28"/>
          <w:szCs w:val="28"/>
        </w:rPr>
        <w:t>тифлосурдопереводчика</w:t>
      </w:r>
      <w:proofErr w:type="spellEnd"/>
      <w:r w:rsidRPr="00B73F83">
        <w:rPr>
          <w:rFonts w:ascii="Times New Roman" w:hAnsi="Times New Roman"/>
          <w:sz w:val="28"/>
          <w:szCs w:val="28"/>
        </w:rPr>
        <w:t>;</w:t>
      </w:r>
    </w:p>
    <w:p w:rsidR="00B12224" w:rsidRPr="00B73F83" w:rsidRDefault="00B12224" w:rsidP="00B12224">
      <w:pPr>
        <w:autoSpaceDE w:val="0"/>
        <w:autoSpaceDN w:val="0"/>
        <w:adjustRightInd w:val="0"/>
        <w:spacing w:after="0" w:line="240" w:lineRule="auto"/>
        <w:ind w:firstLine="709"/>
        <w:jc w:val="both"/>
        <w:rPr>
          <w:rFonts w:ascii="Times New Roman" w:hAnsi="Times New Roman"/>
          <w:sz w:val="28"/>
          <w:szCs w:val="28"/>
        </w:rPr>
      </w:pPr>
      <w:r w:rsidRPr="00B73F83">
        <w:rPr>
          <w:rFonts w:ascii="Times New Roman" w:hAnsi="Times New Roman"/>
          <w:sz w:val="28"/>
          <w:szCs w:val="28"/>
        </w:rPr>
        <w:t>допуск собаки-проводника на объекты (здания, помещения), в которых предоставляются услуги;</w:t>
      </w:r>
    </w:p>
    <w:p w:rsidR="00B12224" w:rsidRPr="00B73F83" w:rsidRDefault="00B12224" w:rsidP="00B12224">
      <w:pPr>
        <w:autoSpaceDE w:val="0"/>
        <w:autoSpaceDN w:val="0"/>
        <w:adjustRightInd w:val="0"/>
        <w:spacing w:after="0" w:line="240" w:lineRule="auto"/>
        <w:ind w:firstLine="709"/>
        <w:jc w:val="both"/>
        <w:rPr>
          <w:rFonts w:ascii="Times New Roman" w:hAnsi="Times New Roman"/>
          <w:sz w:val="28"/>
          <w:szCs w:val="28"/>
        </w:rPr>
      </w:pPr>
      <w:r w:rsidRPr="00B73F83">
        <w:rPr>
          <w:rFonts w:ascii="Times New Roman" w:hAnsi="Times New Roman"/>
          <w:sz w:val="28"/>
          <w:szCs w:val="28"/>
        </w:rPr>
        <w:t>оказание инвалидам помощи в преодолении барьеров, мешающих получению ими услуг наравне с другими лицами.</w:t>
      </w:r>
    </w:p>
    <w:p w:rsidR="00B12224" w:rsidRPr="00B73F83" w:rsidRDefault="00B12224" w:rsidP="00B12224">
      <w:pPr>
        <w:tabs>
          <w:tab w:val="left" w:pos="709"/>
        </w:tabs>
        <w:spacing w:after="0" w:line="240" w:lineRule="auto"/>
        <w:ind w:firstLine="709"/>
        <w:jc w:val="both"/>
        <w:rPr>
          <w:rFonts w:ascii="Times New Roman" w:eastAsia="Times New Roman" w:hAnsi="Times New Roman"/>
          <w:sz w:val="28"/>
          <w:szCs w:val="28"/>
          <w:lang w:eastAsia="ru-RU"/>
        </w:rPr>
      </w:pPr>
      <w:proofErr w:type="gramStart"/>
      <w:r w:rsidRPr="00B73F83">
        <w:rPr>
          <w:rFonts w:ascii="Times New Roman" w:hAnsi="Times New Roman"/>
          <w:sz w:val="28"/>
          <w:szCs w:val="28"/>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roofErr w:type="gramEnd"/>
    </w:p>
    <w:p w:rsidR="00B12224" w:rsidRPr="00B73F83" w:rsidRDefault="00B12224" w:rsidP="00B12224">
      <w:pPr>
        <w:tabs>
          <w:tab w:val="left" w:pos="709"/>
        </w:tabs>
        <w:spacing w:after="0" w:line="240" w:lineRule="auto"/>
        <w:ind w:firstLine="709"/>
        <w:jc w:val="both"/>
        <w:rPr>
          <w:rFonts w:ascii="Times New Roman" w:hAnsi="Times New Roman"/>
          <w:sz w:val="28"/>
          <w:szCs w:val="28"/>
        </w:rPr>
      </w:pPr>
      <w:r w:rsidRPr="00B73F83">
        <w:rPr>
          <w:rFonts w:ascii="Times New Roman" w:hAnsi="Times New Roman"/>
          <w:sz w:val="28"/>
          <w:szCs w:val="28"/>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B12224" w:rsidRPr="00B73F83" w:rsidRDefault="00B12224" w:rsidP="00B12224">
      <w:pPr>
        <w:tabs>
          <w:tab w:val="left" w:pos="709"/>
        </w:tabs>
        <w:spacing w:after="0" w:line="240" w:lineRule="auto"/>
        <w:ind w:firstLine="709"/>
        <w:jc w:val="both"/>
        <w:rPr>
          <w:rFonts w:ascii="Times New Roman" w:hAnsi="Times New Roman"/>
          <w:sz w:val="28"/>
          <w:szCs w:val="28"/>
        </w:rPr>
      </w:pPr>
      <w:r w:rsidRPr="00B73F83">
        <w:rPr>
          <w:rFonts w:ascii="Times New Roman" w:hAnsi="Times New Roman"/>
          <w:sz w:val="28"/>
          <w:szCs w:val="28"/>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B12224" w:rsidRPr="00B73F83" w:rsidRDefault="00B12224" w:rsidP="00B12224">
      <w:pPr>
        <w:tabs>
          <w:tab w:val="left" w:pos="709"/>
        </w:tabs>
        <w:spacing w:after="0" w:line="240" w:lineRule="auto"/>
        <w:ind w:firstLine="709"/>
        <w:jc w:val="both"/>
        <w:rPr>
          <w:rFonts w:ascii="Times New Roman" w:hAnsi="Times New Roman"/>
          <w:sz w:val="28"/>
          <w:szCs w:val="28"/>
        </w:rPr>
      </w:pPr>
      <w:r w:rsidRPr="00B73F83">
        <w:rPr>
          <w:rFonts w:ascii="Times New Roman" w:hAnsi="Times New Roman"/>
          <w:sz w:val="28"/>
          <w:szCs w:val="28"/>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B12224" w:rsidRPr="00B73F83" w:rsidRDefault="00B12224" w:rsidP="00B12224">
      <w:pPr>
        <w:shd w:val="clear" w:color="auto" w:fill="FFFFFF"/>
        <w:tabs>
          <w:tab w:val="left" w:pos="709"/>
        </w:tabs>
        <w:spacing w:after="0" w:line="240" w:lineRule="auto"/>
        <w:ind w:firstLine="709"/>
        <w:jc w:val="both"/>
        <w:rPr>
          <w:rFonts w:ascii="Times New Roman" w:hAnsi="Times New Roman"/>
          <w:sz w:val="28"/>
          <w:szCs w:val="28"/>
        </w:rPr>
      </w:pPr>
      <w:r w:rsidRPr="00B73F83">
        <w:rPr>
          <w:rFonts w:ascii="Times New Roman" w:hAnsi="Times New Roman"/>
          <w:sz w:val="28"/>
          <w:szCs w:val="28"/>
        </w:rPr>
        <w:t>Информационные стенды должны содержать:</w:t>
      </w:r>
    </w:p>
    <w:p w:rsidR="00B12224" w:rsidRPr="00B73F83" w:rsidRDefault="00B12224" w:rsidP="00964692">
      <w:pPr>
        <w:numPr>
          <w:ilvl w:val="0"/>
          <w:numId w:val="6"/>
        </w:numPr>
        <w:shd w:val="clear" w:color="auto" w:fill="FFFFFF"/>
        <w:tabs>
          <w:tab w:val="left" w:pos="709"/>
          <w:tab w:val="left" w:pos="993"/>
        </w:tabs>
        <w:spacing w:after="0" w:line="240" w:lineRule="auto"/>
        <w:ind w:left="0" w:firstLine="709"/>
        <w:jc w:val="both"/>
        <w:rPr>
          <w:rFonts w:ascii="Times New Roman" w:hAnsi="Times New Roman"/>
          <w:sz w:val="28"/>
          <w:szCs w:val="28"/>
        </w:rPr>
      </w:pPr>
      <w:r w:rsidRPr="00B73F83">
        <w:rPr>
          <w:rFonts w:ascii="Times New Roman" w:hAnsi="Times New Roman"/>
          <w:sz w:val="28"/>
          <w:szCs w:val="28"/>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B12224" w:rsidRPr="00B73F83" w:rsidRDefault="00B12224" w:rsidP="00964692">
      <w:pPr>
        <w:numPr>
          <w:ilvl w:val="0"/>
          <w:numId w:val="6"/>
        </w:numPr>
        <w:shd w:val="clear" w:color="auto" w:fill="FFFFFF"/>
        <w:tabs>
          <w:tab w:val="left" w:pos="709"/>
          <w:tab w:val="left" w:pos="993"/>
        </w:tabs>
        <w:spacing w:after="0" w:line="240" w:lineRule="auto"/>
        <w:ind w:left="0" w:firstLine="709"/>
        <w:jc w:val="both"/>
        <w:rPr>
          <w:rFonts w:ascii="Times New Roman" w:hAnsi="Times New Roman"/>
          <w:sz w:val="28"/>
          <w:szCs w:val="28"/>
        </w:rPr>
      </w:pPr>
      <w:r w:rsidRPr="00B73F83">
        <w:rPr>
          <w:rFonts w:ascii="Times New Roman" w:hAnsi="Times New Roman"/>
          <w:sz w:val="28"/>
          <w:szCs w:val="28"/>
        </w:rPr>
        <w:t>контактную информацию (телефон, адрес электронной почты, номер кабинета) специалистов, ответственных за прием документов;</w:t>
      </w:r>
    </w:p>
    <w:p w:rsidR="00B12224" w:rsidRPr="00B73F83" w:rsidRDefault="00B12224" w:rsidP="00964692">
      <w:pPr>
        <w:numPr>
          <w:ilvl w:val="0"/>
          <w:numId w:val="6"/>
        </w:numPr>
        <w:shd w:val="clear" w:color="auto" w:fill="FFFFFF"/>
        <w:tabs>
          <w:tab w:val="left" w:pos="709"/>
          <w:tab w:val="left" w:pos="993"/>
        </w:tabs>
        <w:spacing w:after="0" w:line="240" w:lineRule="auto"/>
        <w:ind w:left="0" w:firstLine="709"/>
        <w:jc w:val="both"/>
        <w:rPr>
          <w:rFonts w:ascii="Times New Roman" w:hAnsi="Times New Roman"/>
          <w:sz w:val="28"/>
          <w:szCs w:val="28"/>
        </w:rPr>
      </w:pPr>
      <w:r w:rsidRPr="00B73F83">
        <w:rPr>
          <w:rFonts w:ascii="Times New Roman" w:hAnsi="Times New Roman"/>
          <w:sz w:val="28"/>
          <w:szCs w:val="28"/>
        </w:rPr>
        <w:t>контактную информацию (телефон, адрес электронной почты) специалистов, ответственных за информирование;</w:t>
      </w:r>
    </w:p>
    <w:p w:rsidR="00B12224" w:rsidRPr="00B73F83" w:rsidRDefault="00B12224" w:rsidP="00B12224">
      <w:pPr>
        <w:shd w:val="clear" w:color="auto" w:fill="FFFFFF"/>
        <w:tabs>
          <w:tab w:val="left" w:pos="709"/>
          <w:tab w:val="left" w:pos="993"/>
        </w:tabs>
        <w:spacing w:after="0" w:line="240" w:lineRule="auto"/>
        <w:ind w:firstLine="709"/>
        <w:jc w:val="both"/>
        <w:rPr>
          <w:rFonts w:ascii="Times New Roman" w:hAnsi="Times New Roman"/>
          <w:sz w:val="28"/>
          <w:szCs w:val="28"/>
        </w:rPr>
      </w:pPr>
      <w:r w:rsidRPr="00B73F83">
        <w:rPr>
          <w:rFonts w:ascii="Times New Roman" w:hAnsi="Times New Roman"/>
          <w:sz w:val="28"/>
          <w:szCs w:val="28"/>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B12224" w:rsidRPr="00B73F83" w:rsidRDefault="00B12224" w:rsidP="00B12224">
      <w:pPr>
        <w:tabs>
          <w:tab w:val="left" w:pos="709"/>
        </w:tabs>
        <w:spacing w:after="0" w:line="240" w:lineRule="auto"/>
        <w:ind w:firstLine="709"/>
        <w:jc w:val="both"/>
        <w:rPr>
          <w:rFonts w:ascii="Times New Roman" w:hAnsi="Times New Roman"/>
          <w:sz w:val="28"/>
          <w:szCs w:val="28"/>
        </w:rPr>
      </w:pPr>
      <w:r w:rsidRPr="00B73F83">
        <w:rPr>
          <w:rFonts w:ascii="Times New Roman" w:hAnsi="Times New Roman"/>
          <w:sz w:val="28"/>
          <w:szCs w:val="28"/>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B12224" w:rsidRPr="00B73F83" w:rsidRDefault="00B12224" w:rsidP="00B12224">
      <w:pPr>
        <w:tabs>
          <w:tab w:val="left" w:pos="709"/>
        </w:tabs>
        <w:spacing w:after="0" w:line="240" w:lineRule="auto"/>
        <w:ind w:firstLine="709"/>
        <w:jc w:val="both"/>
        <w:rPr>
          <w:rFonts w:ascii="Times New Roman" w:hAnsi="Times New Roman"/>
          <w:sz w:val="28"/>
          <w:szCs w:val="28"/>
        </w:rPr>
      </w:pPr>
      <w:r w:rsidRPr="00B73F83">
        <w:rPr>
          <w:rFonts w:ascii="Times New Roman" w:hAnsi="Times New Roman"/>
          <w:sz w:val="28"/>
          <w:szCs w:val="28"/>
        </w:rPr>
        <w:t xml:space="preserve">Требования к помещениям МФЦ определены Правилами </w:t>
      </w:r>
      <w:proofErr w:type="gramStart"/>
      <w:r w:rsidRPr="00B73F83">
        <w:rPr>
          <w:rFonts w:ascii="Times New Roman" w:hAnsi="Times New Roman"/>
          <w:sz w:val="28"/>
          <w:szCs w:val="28"/>
        </w:rPr>
        <w:t>организации деятельности многофункциональных центров предоставления государственных</w:t>
      </w:r>
      <w:proofErr w:type="gramEnd"/>
      <w:r w:rsidRPr="00B73F83">
        <w:rPr>
          <w:rFonts w:ascii="Times New Roman" w:hAnsi="Times New Roman"/>
          <w:sz w:val="28"/>
          <w:szCs w:val="28"/>
        </w:rPr>
        <w:t xml:space="preserve"> и муниципальных услуг, утвержденными постановлением Правительства Российской Федерации от 22.12.2012 N 1376.</w:t>
      </w:r>
    </w:p>
    <w:p w:rsidR="00B12224" w:rsidRPr="00B73F83" w:rsidDel="00CF777E" w:rsidRDefault="00B12224" w:rsidP="00B12224">
      <w:pPr>
        <w:widowControl w:val="0"/>
        <w:autoSpaceDE w:val="0"/>
        <w:autoSpaceDN w:val="0"/>
        <w:adjustRightInd w:val="0"/>
        <w:spacing w:after="0" w:line="240" w:lineRule="auto"/>
        <w:ind w:firstLine="709"/>
        <w:jc w:val="both"/>
        <w:rPr>
          <w:del w:id="171" w:author="Пользователь" w:date="2017-05-10T21:11:00Z"/>
          <w:rFonts w:ascii="Times New Roman" w:eastAsia="Times New Roman" w:hAnsi="Times New Roman"/>
          <w:sz w:val="28"/>
          <w:szCs w:val="28"/>
          <w:lang w:eastAsia="ru-RU"/>
        </w:rPr>
      </w:pPr>
    </w:p>
    <w:p w:rsidR="00B12224" w:rsidRPr="00B73F83" w:rsidRDefault="00B12224" w:rsidP="00B12224">
      <w:pPr>
        <w:widowControl w:val="0"/>
        <w:autoSpaceDE w:val="0"/>
        <w:autoSpaceDN w:val="0"/>
        <w:adjustRightInd w:val="0"/>
        <w:spacing w:after="0" w:line="240" w:lineRule="auto"/>
        <w:ind w:firstLine="709"/>
        <w:jc w:val="center"/>
        <w:rPr>
          <w:ins w:id="172" w:author="Пользователь" w:date="2017-05-10T21:11:00Z"/>
          <w:rFonts w:ascii="Times New Roman" w:eastAsia="Times New Roman" w:hAnsi="Times New Roman"/>
          <w:b/>
          <w:sz w:val="28"/>
          <w:szCs w:val="28"/>
          <w:lang w:eastAsia="ru-RU"/>
        </w:rPr>
      </w:pPr>
    </w:p>
    <w:p w:rsidR="00B12224" w:rsidRPr="00B73F83" w:rsidRDefault="00B12224" w:rsidP="00B12224">
      <w:pPr>
        <w:widowControl w:val="0"/>
        <w:autoSpaceDE w:val="0"/>
        <w:autoSpaceDN w:val="0"/>
        <w:adjustRightInd w:val="0"/>
        <w:spacing w:after="0" w:line="240" w:lineRule="auto"/>
        <w:ind w:firstLine="709"/>
        <w:jc w:val="center"/>
        <w:rPr>
          <w:rFonts w:ascii="Times New Roman" w:eastAsia="Times New Roman" w:hAnsi="Times New Roman"/>
          <w:b/>
          <w:sz w:val="28"/>
          <w:szCs w:val="28"/>
          <w:lang w:eastAsia="ru-RU"/>
        </w:rPr>
      </w:pPr>
    </w:p>
    <w:p w:rsidR="00B12224" w:rsidRPr="00B73F83" w:rsidRDefault="00B12224" w:rsidP="00B12224">
      <w:pPr>
        <w:widowControl w:val="0"/>
        <w:autoSpaceDE w:val="0"/>
        <w:autoSpaceDN w:val="0"/>
        <w:adjustRightInd w:val="0"/>
        <w:spacing w:after="0" w:line="240" w:lineRule="auto"/>
        <w:ind w:firstLine="709"/>
        <w:jc w:val="center"/>
        <w:rPr>
          <w:rFonts w:ascii="Times New Roman" w:eastAsia="Times New Roman" w:hAnsi="Times New Roman"/>
          <w:b/>
          <w:sz w:val="28"/>
          <w:szCs w:val="28"/>
          <w:lang w:eastAsia="ru-RU"/>
        </w:rPr>
      </w:pPr>
      <w:proofErr w:type="gramStart"/>
      <w:r w:rsidRPr="00B73F83">
        <w:rPr>
          <w:rFonts w:ascii="Times New Roman" w:eastAsia="Times New Roman" w:hAnsi="Times New Roman"/>
          <w:b/>
          <w:sz w:val="28"/>
          <w:szCs w:val="28"/>
          <w:lang w:eastAsia="ru-RU"/>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roofErr w:type="gramEnd"/>
    </w:p>
    <w:p w:rsidR="00B12224" w:rsidRPr="00B73F83" w:rsidRDefault="00B12224" w:rsidP="00B12224">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B12224" w:rsidRPr="00B73F83" w:rsidRDefault="00B12224" w:rsidP="00B12224">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73F83">
        <w:rPr>
          <w:rFonts w:ascii="Times New Roman" w:eastAsia="Times New Roman" w:hAnsi="Times New Roman"/>
          <w:sz w:val="28"/>
          <w:szCs w:val="28"/>
          <w:lang w:eastAsia="ru-RU"/>
        </w:rPr>
        <w:t>2.21. Показатели доступности и качества муниципальных услуг: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43"/>
        <w:gridCol w:w="1471"/>
        <w:gridCol w:w="2757"/>
      </w:tblGrid>
      <w:tr w:rsidR="00B12224" w:rsidRPr="00B251BF" w:rsidTr="00B12224">
        <w:tc>
          <w:tcPr>
            <w:tcW w:w="5343" w:type="dxa"/>
            <w:tcBorders>
              <w:top w:val="single" w:sz="4" w:space="0" w:color="000000"/>
              <w:left w:val="single" w:sz="4" w:space="0" w:color="000000"/>
              <w:bottom w:val="single" w:sz="4" w:space="0" w:color="000000"/>
              <w:right w:val="single" w:sz="4" w:space="0" w:color="000000"/>
            </w:tcBorders>
            <w:hideMark/>
          </w:tcPr>
          <w:p w:rsidR="00B12224" w:rsidRPr="00B251BF" w:rsidRDefault="00B12224" w:rsidP="00B12224">
            <w:pPr>
              <w:autoSpaceDE w:val="0"/>
              <w:autoSpaceDN w:val="0"/>
              <w:adjustRightInd w:val="0"/>
              <w:spacing w:after="0" w:line="240" w:lineRule="auto"/>
              <w:jc w:val="both"/>
              <w:rPr>
                <w:rFonts w:ascii="Times New Roman" w:eastAsia="Times New Roman" w:hAnsi="Times New Roman"/>
                <w:sz w:val="28"/>
                <w:szCs w:val="28"/>
                <w:lang w:eastAsia="ru-RU"/>
              </w:rPr>
            </w:pPr>
            <w:r w:rsidRPr="00B251BF">
              <w:rPr>
                <w:rFonts w:ascii="Times New Roman" w:eastAsia="Times New Roman" w:hAnsi="Times New Roman"/>
                <w:sz w:val="28"/>
                <w:szCs w:val="28"/>
                <w:lang w:eastAsia="ru-RU"/>
              </w:rPr>
              <w:t>Показатели</w:t>
            </w:r>
          </w:p>
        </w:tc>
        <w:tc>
          <w:tcPr>
            <w:tcW w:w="1471" w:type="dxa"/>
            <w:tcBorders>
              <w:top w:val="single" w:sz="4" w:space="0" w:color="000000"/>
              <w:left w:val="single" w:sz="4" w:space="0" w:color="000000"/>
              <w:bottom w:val="single" w:sz="4" w:space="0" w:color="000000"/>
              <w:right w:val="single" w:sz="4" w:space="0" w:color="000000"/>
            </w:tcBorders>
            <w:hideMark/>
          </w:tcPr>
          <w:p w:rsidR="00B12224" w:rsidRPr="00B251BF" w:rsidRDefault="00B12224" w:rsidP="00B12224">
            <w:pPr>
              <w:autoSpaceDE w:val="0"/>
              <w:autoSpaceDN w:val="0"/>
              <w:adjustRightInd w:val="0"/>
              <w:spacing w:after="0" w:line="240" w:lineRule="auto"/>
              <w:jc w:val="both"/>
              <w:rPr>
                <w:rFonts w:ascii="Times New Roman" w:eastAsia="Times New Roman" w:hAnsi="Times New Roman"/>
                <w:sz w:val="28"/>
                <w:szCs w:val="28"/>
                <w:lang w:eastAsia="ru-RU"/>
              </w:rPr>
            </w:pPr>
            <w:r w:rsidRPr="00B251BF">
              <w:rPr>
                <w:rFonts w:ascii="Times New Roman" w:eastAsia="Times New Roman" w:hAnsi="Times New Roman"/>
                <w:sz w:val="28"/>
                <w:szCs w:val="28"/>
                <w:lang w:eastAsia="ru-RU"/>
              </w:rPr>
              <w:t>Единица</w:t>
            </w:r>
          </w:p>
          <w:p w:rsidR="00B12224" w:rsidRPr="00B251BF" w:rsidRDefault="00B12224" w:rsidP="00B12224">
            <w:pPr>
              <w:autoSpaceDE w:val="0"/>
              <w:autoSpaceDN w:val="0"/>
              <w:adjustRightInd w:val="0"/>
              <w:spacing w:after="0" w:line="240" w:lineRule="auto"/>
              <w:jc w:val="both"/>
              <w:rPr>
                <w:rFonts w:ascii="Times New Roman" w:eastAsia="Times New Roman" w:hAnsi="Times New Roman"/>
                <w:sz w:val="28"/>
                <w:szCs w:val="28"/>
                <w:lang w:eastAsia="ru-RU"/>
              </w:rPr>
            </w:pPr>
            <w:r w:rsidRPr="00B251BF">
              <w:rPr>
                <w:rFonts w:ascii="Times New Roman" w:eastAsia="Times New Roman" w:hAnsi="Times New Roman"/>
                <w:sz w:val="28"/>
                <w:szCs w:val="28"/>
                <w:lang w:eastAsia="ru-RU"/>
              </w:rPr>
              <w:t>измерения</w:t>
            </w:r>
          </w:p>
        </w:tc>
        <w:tc>
          <w:tcPr>
            <w:tcW w:w="2757" w:type="dxa"/>
            <w:tcBorders>
              <w:top w:val="single" w:sz="4" w:space="0" w:color="000000"/>
              <w:left w:val="single" w:sz="4" w:space="0" w:color="000000"/>
              <w:bottom w:val="single" w:sz="4" w:space="0" w:color="000000"/>
              <w:right w:val="single" w:sz="4" w:space="0" w:color="000000"/>
            </w:tcBorders>
            <w:hideMark/>
          </w:tcPr>
          <w:p w:rsidR="00B12224" w:rsidRPr="00B251BF" w:rsidRDefault="00B12224" w:rsidP="00B12224">
            <w:pPr>
              <w:autoSpaceDE w:val="0"/>
              <w:autoSpaceDN w:val="0"/>
              <w:adjustRightInd w:val="0"/>
              <w:spacing w:after="0" w:line="240" w:lineRule="auto"/>
              <w:jc w:val="both"/>
              <w:rPr>
                <w:rFonts w:ascii="Times New Roman" w:eastAsia="Times New Roman" w:hAnsi="Times New Roman"/>
                <w:sz w:val="28"/>
                <w:szCs w:val="28"/>
                <w:lang w:eastAsia="ru-RU"/>
              </w:rPr>
            </w:pPr>
            <w:r w:rsidRPr="00B251BF">
              <w:rPr>
                <w:rFonts w:ascii="Times New Roman" w:eastAsia="Times New Roman" w:hAnsi="Times New Roman"/>
                <w:sz w:val="28"/>
                <w:szCs w:val="28"/>
                <w:lang w:eastAsia="ru-RU"/>
              </w:rPr>
              <w:t>Нормативное значение показателя</w:t>
            </w:r>
          </w:p>
        </w:tc>
      </w:tr>
      <w:tr w:rsidR="00B12224" w:rsidRPr="00B251BF" w:rsidTr="00B12224">
        <w:tc>
          <w:tcPr>
            <w:tcW w:w="9571" w:type="dxa"/>
            <w:gridSpan w:val="3"/>
            <w:tcBorders>
              <w:top w:val="single" w:sz="4" w:space="0" w:color="000000"/>
              <w:left w:val="single" w:sz="4" w:space="0" w:color="000000"/>
              <w:bottom w:val="single" w:sz="4" w:space="0" w:color="000000"/>
              <w:right w:val="single" w:sz="4" w:space="0" w:color="000000"/>
            </w:tcBorders>
            <w:hideMark/>
          </w:tcPr>
          <w:p w:rsidR="00B12224" w:rsidRPr="00B251BF" w:rsidRDefault="00B12224" w:rsidP="00B12224">
            <w:pPr>
              <w:autoSpaceDE w:val="0"/>
              <w:autoSpaceDN w:val="0"/>
              <w:adjustRightInd w:val="0"/>
              <w:spacing w:after="0" w:line="240" w:lineRule="auto"/>
              <w:jc w:val="both"/>
              <w:rPr>
                <w:rFonts w:ascii="Times New Roman" w:eastAsia="Times New Roman" w:hAnsi="Times New Roman"/>
                <w:sz w:val="28"/>
                <w:szCs w:val="28"/>
                <w:lang w:eastAsia="ru-RU"/>
              </w:rPr>
            </w:pPr>
            <w:r w:rsidRPr="00B251BF">
              <w:rPr>
                <w:rFonts w:ascii="Times New Roman" w:eastAsia="Times New Roman" w:hAnsi="Times New Roman"/>
                <w:sz w:val="28"/>
                <w:szCs w:val="28"/>
                <w:lang w:eastAsia="ru-RU"/>
              </w:rPr>
              <w:t>Показатели доступности</w:t>
            </w:r>
          </w:p>
        </w:tc>
      </w:tr>
      <w:tr w:rsidR="00B12224" w:rsidRPr="00B251BF" w:rsidTr="00B12224">
        <w:tc>
          <w:tcPr>
            <w:tcW w:w="5343" w:type="dxa"/>
            <w:tcBorders>
              <w:top w:val="single" w:sz="4" w:space="0" w:color="000000"/>
              <w:left w:val="single" w:sz="4" w:space="0" w:color="000000"/>
              <w:bottom w:val="single" w:sz="4" w:space="0" w:color="000000"/>
              <w:right w:val="single" w:sz="4" w:space="0" w:color="000000"/>
            </w:tcBorders>
            <w:hideMark/>
          </w:tcPr>
          <w:p w:rsidR="00B12224" w:rsidRPr="00B251BF" w:rsidRDefault="00B12224" w:rsidP="00B12224">
            <w:pPr>
              <w:autoSpaceDE w:val="0"/>
              <w:autoSpaceDN w:val="0"/>
              <w:adjustRightInd w:val="0"/>
              <w:spacing w:after="0" w:line="240" w:lineRule="auto"/>
              <w:jc w:val="both"/>
              <w:rPr>
                <w:rFonts w:ascii="Times New Roman" w:eastAsia="Times New Roman" w:hAnsi="Times New Roman"/>
                <w:sz w:val="28"/>
                <w:szCs w:val="28"/>
                <w:lang w:eastAsia="ru-RU"/>
              </w:rPr>
            </w:pPr>
            <w:r w:rsidRPr="00B251BF">
              <w:rPr>
                <w:rFonts w:ascii="Times New Roman" w:eastAsia="Times New Roman" w:hAnsi="Times New Roman"/>
                <w:sz w:val="28"/>
                <w:szCs w:val="28"/>
                <w:lang w:eastAsia="ru-RU"/>
              </w:rPr>
              <w:t>Наличие возможности получения в электронном виде (в соответствии с этапами перевода муниципальной услуги на предоставление в электронном виде)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B12224" w:rsidRPr="00B251BF" w:rsidRDefault="00B12224" w:rsidP="00B12224">
            <w:pPr>
              <w:autoSpaceDE w:val="0"/>
              <w:autoSpaceDN w:val="0"/>
              <w:adjustRightInd w:val="0"/>
              <w:spacing w:after="0" w:line="240" w:lineRule="auto"/>
              <w:jc w:val="center"/>
              <w:rPr>
                <w:rFonts w:ascii="Times New Roman" w:eastAsia="Times New Roman" w:hAnsi="Times New Roman"/>
                <w:sz w:val="28"/>
                <w:szCs w:val="28"/>
                <w:lang w:eastAsia="ru-RU"/>
              </w:rPr>
            </w:pPr>
            <w:r w:rsidRPr="00B251BF">
              <w:rPr>
                <w:rFonts w:ascii="Times New Roman" w:eastAsia="Times New Roman" w:hAnsi="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B12224" w:rsidRPr="00B251BF" w:rsidRDefault="00B12224" w:rsidP="00B1222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251BF">
              <w:rPr>
                <w:rFonts w:ascii="Times New Roman" w:eastAsia="Times New Roman" w:hAnsi="Times New Roman"/>
                <w:sz w:val="28"/>
                <w:szCs w:val="28"/>
                <w:lang w:eastAsia="ru-RU"/>
              </w:rPr>
              <w:t>да</w:t>
            </w:r>
          </w:p>
        </w:tc>
      </w:tr>
      <w:tr w:rsidR="00B12224" w:rsidRPr="00B251BF" w:rsidTr="00B12224">
        <w:tc>
          <w:tcPr>
            <w:tcW w:w="5343" w:type="dxa"/>
            <w:tcBorders>
              <w:top w:val="single" w:sz="4" w:space="0" w:color="000000"/>
              <w:left w:val="single" w:sz="4" w:space="0" w:color="000000"/>
              <w:bottom w:val="single" w:sz="4" w:space="0" w:color="000000"/>
              <w:right w:val="single" w:sz="4" w:space="0" w:color="000000"/>
            </w:tcBorders>
            <w:hideMark/>
          </w:tcPr>
          <w:p w:rsidR="00B12224" w:rsidRPr="00B251BF" w:rsidRDefault="00B12224" w:rsidP="00B12224">
            <w:pPr>
              <w:autoSpaceDE w:val="0"/>
              <w:autoSpaceDN w:val="0"/>
              <w:adjustRightInd w:val="0"/>
              <w:spacing w:after="0" w:line="240" w:lineRule="auto"/>
              <w:jc w:val="both"/>
              <w:rPr>
                <w:rFonts w:ascii="Times New Roman" w:eastAsia="Times New Roman" w:hAnsi="Times New Roman"/>
                <w:sz w:val="28"/>
                <w:szCs w:val="28"/>
                <w:lang w:eastAsia="ru-RU"/>
              </w:rPr>
            </w:pPr>
            <w:r w:rsidRPr="00B251BF">
              <w:rPr>
                <w:rFonts w:ascii="Times New Roman" w:eastAsia="Times New Roman" w:hAnsi="Times New Roman"/>
                <w:sz w:val="28"/>
                <w:szCs w:val="28"/>
                <w:lang w:eastAsia="ru-RU"/>
              </w:rPr>
              <w:t>Наличие возможности получения муниципальной услуги</w:t>
            </w:r>
            <w:r>
              <w:rPr>
                <w:rFonts w:ascii="Times New Roman" w:eastAsia="Times New Roman" w:hAnsi="Times New Roman"/>
                <w:sz w:val="28"/>
                <w:szCs w:val="28"/>
                <w:lang w:eastAsia="ru-RU"/>
              </w:rPr>
              <w:t xml:space="preserve"> </w:t>
            </w:r>
            <w:r w:rsidRPr="00B251BF">
              <w:rPr>
                <w:rFonts w:ascii="Times New Roman" w:eastAsia="Times New Roman" w:hAnsi="Times New Roman"/>
                <w:sz w:val="28"/>
                <w:szCs w:val="28"/>
                <w:lang w:eastAsia="ru-RU"/>
              </w:rPr>
              <w:t>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B12224" w:rsidRPr="00B251BF" w:rsidRDefault="00B12224" w:rsidP="00B12224">
            <w:pPr>
              <w:autoSpaceDE w:val="0"/>
              <w:autoSpaceDN w:val="0"/>
              <w:adjustRightInd w:val="0"/>
              <w:spacing w:after="0" w:line="240" w:lineRule="auto"/>
              <w:jc w:val="center"/>
              <w:rPr>
                <w:rFonts w:ascii="Times New Roman" w:eastAsia="Times New Roman" w:hAnsi="Times New Roman"/>
                <w:sz w:val="28"/>
                <w:szCs w:val="28"/>
                <w:lang w:eastAsia="ru-RU"/>
              </w:rPr>
            </w:pPr>
            <w:r w:rsidRPr="00B251BF">
              <w:rPr>
                <w:rFonts w:ascii="Times New Roman" w:eastAsia="Times New Roman" w:hAnsi="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B12224" w:rsidRPr="00B251BF" w:rsidRDefault="00B12224" w:rsidP="00B1222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251BF">
              <w:rPr>
                <w:rFonts w:ascii="Times New Roman" w:eastAsia="Times New Roman" w:hAnsi="Times New Roman"/>
                <w:sz w:val="28"/>
                <w:szCs w:val="28"/>
                <w:lang w:eastAsia="ru-RU"/>
              </w:rPr>
              <w:t>да</w:t>
            </w:r>
          </w:p>
        </w:tc>
      </w:tr>
      <w:tr w:rsidR="00B12224" w:rsidRPr="00B251BF" w:rsidTr="00B12224">
        <w:tc>
          <w:tcPr>
            <w:tcW w:w="9571" w:type="dxa"/>
            <w:gridSpan w:val="3"/>
            <w:tcBorders>
              <w:top w:val="single" w:sz="4" w:space="0" w:color="000000"/>
              <w:left w:val="single" w:sz="4" w:space="0" w:color="000000"/>
              <w:bottom w:val="single" w:sz="4" w:space="0" w:color="000000"/>
              <w:right w:val="single" w:sz="4" w:space="0" w:color="000000"/>
            </w:tcBorders>
            <w:hideMark/>
          </w:tcPr>
          <w:p w:rsidR="00B12224" w:rsidRPr="00B251BF" w:rsidRDefault="00B12224" w:rsidP="00B12224">
            <w:pPr>
              <w:autoSpaceDE w:val="0"/>
              <w:autoSpaceDN w:val="0"/>
              <w:adjustRightInd w:val="0"/>
              <w:spacing w:after="0" w:line="240" w:lineRule="auto"/>
              <w:jc w:val="both"/>
              <w:rPr>
                <w:rFonts w:ascii="Times New Roman" w:eastAsia="Times New Roman" w:hAnsi="Times New Roman"/>
                <w:sz w:val="28"/>
                <w:szCs w:val="28"/>
                <w:lang w:eastAsia="ru-RU"/>
              </w:rPr>
            </w:pPr>
            <w:r w:rsidRPr="00B251BF">
              <w:rPr>
                <w:rFonts w:ascii="Times New Roman" w:eastAsia="Times New Roman" w:hAnsi="Times New Roman"/>
                <w:sz w:val="28"/>
                <w:szCs w:val="28"/>
                <w:lang w:eastAsia="ru-RU"/>
              </w:rPr>
              <w:t>Показатели качества</w:t>
            </w:r>
          </w:p>
        </w:tc>
      </w:tr>
      <w:tr w:rsidR="00B12224" w:rsidRPr="00B251BF" w:rsidTr="00B12224">
        <w:tc>
          <w:tcPr>
            <w:tcW w:w="5343" w:type="dxa"/>
            <w:tcBorders>
              <w:top w:val="single" w:sz="4" w:space="0" w:color="000000"/>
              <w:left w:val="single" w:sz="4" w:space="0" w:color="000000"/>
              <w:bottom w:val="single" w:sz="4" w:space="0" w:color="000000"/>
              <w:right w:val="single" w:sz="4" w:space="0" w:color="000000"/>
            </w:tcBorders>
            <w:hideMark/>
          </w:tcPr>
          <w:p w:rsidR="00B12224" w:rsidRPr="00B251BF" w:rsidRDefault="00B12224" w:rsidP="00B12224">
            <w:pPr>
              <w:autoSpaceDE w:val="0"/>
              <w:autoSpaceDN w:val="0"/>
              <w:adjustRightInd w:val="0"/>
              <w:spacing w:after="0" w:line="240" w:lineRule="auto"/>
              <w:jc w:val="both"/>
              <w:rPr>
                <w:rFonts w:ascii="Times New Roman" w:eastAsia="Times New Roman" w:hAnsi="Times New Roman"/>
                <w:sz w:val="28"/>
                <w:szCs w:val="28"/>
                <w:lang w:eastAsia="ru-RU"/>
              </w:rPr>
            </w:pPr>
            <w:r w:rsidRPr="00B251BF">
              <w:rPr>
                <w:rFonts w:ascii="Times New Roman" w:eastAsia="Times New Roman" w:hAnsi="Times New Roman"/>
                <w:sz w:val="28"/>
                <w:szCs w:val="28"/>
                <w:lang w:eastAsia="ru-RU"/>
              </w:rPr>
              <w:t>Удельный вес заявлений</w:t>
            </w:r>
            <w:r w:rsidRPr="00B251BF">
              <w:rPr>
                <w:rFonts w:ascii="Times New Roman" w:eastAsia="Times New Roman" w:hAnsi="Times New Roman"/>
                <w:bCs/>
                <w:sz w:val="28"/>
                <w:szCs w:val="28"/>
                <w:lang w:eastAsia="ru-RU"/>
              </w:rPr>
              <w:t xml:space="preserve"> граждан, рассмотренных в установленный срок</w:t>
            </w:r>
            <w:r w:rsidRPr="00B251BF">
              <w:rPr>
                <w:rFonts w:ascii="Times New Roman" w:eastAsia="Times New Roman" w:hAnsi="Times New Roman"/>
                <w:sz w:val="28"/>
                <w:szCs w:val="28"/>
                <w:lang w:eastAsia="ru-RU"/>
              </w:rPr>
              <w:t>, в общем количестве обращений граждан в Органе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B12224" w:rsidRPr="00B251BF" w:rsidRDefault="00B12224" w:rsidP="00B1222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251BF">
              <w:rPr>
                <w:rFonts w:ascii="Times New Roman" w:eastAsia="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B12224" w:rsidRPr="00B251BF" w:rsidRDefault="00B12224" w:rsidP="00B1222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251BF">
              <w:rPr>
                <w:rFonts w:ascii="Times New Roman" w:eastAsia="Times New Roman" w:hAnsi="Times New Roman"/>
                <w:sz w:val="28"/>
                <w:szCs w:val="28"/>
                <w:lang w:eastAsia="ru-RU"/>
              </w:rPr>
              <w:t>100</w:t>
            </w:r>
          </w:p>
        </w:tc>
      </w:tr>
      <w:tr w:rsidR="00B12224" w:rsidRPr="00B251BF" w:rsidTr="00B12224">
        <w:tc>
          <w:tcPr>
            <w:tcW w:w="5343" w:type="dxa"/>
            <w:tcBorders>
              <w:top w:val="single" w:sz="4" w:space="0" w:color="000000"/>
              <w:left w:val="single" w:sz="4" w:space="0" w:color="000000"/>
              <w:bottom w:val="single" w:sz="4" w:space="0" w:color="000000"/>
              <w:right w:val="single" w:sz="4" w:space="0" w:color="000000"/>
            </w:tcBorders>
            <w:hideMark/>
          </w:tcPr>
          <w:p w:rsidR="00B12224" w:rsidRPr="00B251BF" w:rsidRDefault="00B12224" w:rsidP="00B12224">
            <w:pPr>
              <w:autoSpaceDE w:val="0"/>
              <w:autoSpaceDN w:val="0"/>
              <w:adjustRightInd w:val="0"/>
              <w:spacing w:after="0" w:line="240" w:lineRule="auto"/>
              <w:jc w:val="both"/>
              <w:rPr>
                <w:rFonts w:ascii="Times New Roman" w:eastAsia="Times New Roman" w:hAnsi="Times New Roman"/>
                <w:sz w:val="28"/>
                <w:szCs w:val="28"/>
                <w:lang w:eastAsia="ru-RU"/>
              </w:rPr>
            </w:pPr>
            <w:r w:rsidRPr="00B251BF">
              <w:rPr>
                <w:rFonts w:ascii="Times New Roman" w:eastAsia="Times New Roman" w:hAnsi="Times New Roman"/>
                <w:sz w:val="28"/>
                <w:szCs w:val="28"/>
                <w:lang w:eastAsia="ru-RU"/>
              </w:rPr>
              <w:t xml:space="preserve">Удельный вес рассмотренных </w:t>
            </w:r>
            <w:proofErr w:type="gramStart"/>
            <w:r w:rsidRPr="00B251BF">
              <w:rPr>
                <w:rFonts w:ascii="Times New Roman" w:eastAsia="Times New Roman" w:hAnsi="Times New Roman"/>
                <w:sz w:val="28"/>
                <w:szCs w:val="28"/>
                <w:lang w:eastAsia="ru-RU"/>
              </w:rPr>
              <w:t>в  установленный срок заявлений на предоставление услуги в общем количестве заявлений на предоставление</w:t>
            </w:r>
            <w:proofErr w:type="gramEnd"/>
            <w:r w:rsidRPr="00B251BF">
              <w:rPr>
                <w:rFonts w:ascii="Times New Roman" w:eastAsia="Times New Roman" w:hAnsi="Times New Roman"/>
                <w:sz w:val="28"/>
                <w:szCs w:val="28"/>
                <w:lang w:eastAsia="ru-RU"/>
              </w:rPr>
              <w:t xml:space="preserve">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B12224" w:rsidRPr="00B251BF" w:rsidRDefault="00B12224" w:rsidP="00B1222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251BF">
              <w:rPr>
                <w:rFonts w:ascii="Times New Roman" w:eastAsia="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tcPr>
          <w:p w:rsidR="00B12224" w:rsidRPr="00B251BF" w:rsidRDefault="00B12224" w:rsidP="00B12224">
            <w:pPr>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B12224" w:rsidRPr="00B251BF" w:rsidRDefault="00B12224" w:rsidP="00B1222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251BF">
              <w:rPr>
                <w:rFonts w:ascii="Times New Roman" w:eastAsia="Times New Roman" w:hAnsi="Times New Roman"/>
                <w:sz w:val="28"/>
                <w:szCs w:val="28"/>
                <w:lang w:eastAsia="ru-RU"/>
              </w:rPr>
              <w:t>100</w:t>
            </w:r>
          </w:p>
        </w:tc>
      </w:tr>
      <w:tr w:rsidR="00B12224" w:rsidRPr="00B251BF" w:rsidTr="00B12224">
        <w:tc>
          <w:tcPr>
            <w:tcW w:w="5343" w:type="dxa"/>
            <w:tcBorders>
              <w:top w:val="single" w:sz="4" w:space="0" w:color="000000"/>
              <w:left w:val="single" w:sz="4" w:space="0" w:color="000000"/>
              <w:bottom w:val="single" w:sz="4" w:space="0" w:color="000000"/>
              <w:right w:val="single" w:sz="4" w:space="0" w:color="000000"/>
            </w:tcBorders>
            <w:hideMark/>
          </w:tcPr>
          <w:p w:rsidR="00B12224" w:rsidRPr="00B251BF" w:rsidRDefault="00B12224" w:rsidP="00B12224">
            <w:pPr>
              <w:autoSpaceDE w:val="0"/>
              <w:autoSpaceDN w:val="0"/>
              <w:adjustRightInd w:val="0"/>
              <w:spacing w:after="0" w:line="240" w:lineRule="auto"/>
              <w:jc w:val="both"/>
              <w:rPr>
                <w:rFonts w:ascii="Times New Roman" w:eastAsia="Times New Roman" w:hAnsi="Times New Roman"/>
                <w:sz w:val="28"/>
                <w:szCs w:val="28"/>
                <w:lang w:eastAsia="ru-RU"/>
              </w:rPr>
            </w:pPr>
            <w:r w:rsidRPr="00B251BF">
              <w:rPr>
                <w:rFonts w:ascii="Times New Roman" w:eastAsia="Times New Roman" w:hAnsi="Times New Roman"/>
                <w:sz w:val="28"/>
                <w:szCs w:val="28"/>
                <w:lang w:eastAsia="ru-RU"/>
              </w:rPr>
              <w:t>Удельный вес обоснованных жалоб в общем количестве заявлений на предоставление  муниципальной услуги в Органе</w:t>
            </w:r>
            <w:r w:rsidRPr="00B251BF">
              <w:rPr>
                <w:rFonts w:ascii="Times New Roman" w:eastAsia="Times New Roman" w:hAnsi="Times New Roman"/>
                <w:sz w:val="28"/>
                <w:szCs w:val="28"/>
                <w:lang w:eastAsia="ru-RU"/>
              </w:rPr>
              <w:tab/>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B12224" w:rsidRPr="00B251BF" w:rsidRDefault="00B12224" w:rsidP="00B1222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251BF">
              <w:rPr>
                <w:rFonts w:ascii="Times New Roman" w:eastAsia="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B12224" w:rsidRPr="00B251BF" w:rsidRDefault="00B12224" w:rsidP="00B1222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251BF">
              <w:rPr>
                <w:rFonts w:ascii="Times New Roman" w:eastAsia="Times New Roman" w:hAnsi="Times New Roman"/>
                <w:sz w:val="28"/>
                <w:szCs w:val="28"/>
                <w:lang w:eastAsia="ru-RU"/>
              </w:rPr>
              <w:t>0</w:t>
            </w:r>
          </w:p>
        </w:tc>
      </w:tr>
      <w:tr w:rsidR="00B12224" w:rsidRPr="00B251BF" w:rsidTr="00B12224">
        <w:tc>
          <w:tcPr>
            <w:tcW w:w="5343" w:type="dxa"/>
            <w:tcBorders>
              <w:top w:val="single" w:sz="4" w:space="0" w:color="000000"/>
              <w:left w:val="single" w:sz="4" w:space="0" w:color="000000"/>
              <w:bottom w:val="single" w:sz="4" w:space="0" w:color="000000"/>
              <w:right w:val="single" w:sz="4" w:space="0" w:color="000000"/>
            </w:tcBorders>
            <w:hideMark/>
          </w:tcPr>
          <w:p w:rsidR="00B12224" w:rsidRPr="00B251BF" w:rsidRDefault="00B12224" w:rsidP="00B12224">
            <w:pPr>
              <w:autoSpaceDE w:val="0"/>
              <w:autoSpaceDN w:val="0"/>
              <w:adjustRightInd w:val="0"/>
              <w:spacing w:after="0" w:line="240" w:lineRule="auto"/>
              <w:jc w:val="both"/>
              <w:rPr>
                <w:rFonts w:ascii="Times New Roman" w:eastAsia="Times New Roman" w:hAnsi="Times New Roman"/>
                <w:sz w:val="28"/>
                <w:szCs w:val="28"/>
                <w:lang w:eastAsia="ru-RU"/>
              </w:rPr>
            </w:pPr>
            <w:r w:rsidRPr="00B251BF">
              <w:rPr>
                <w:rFonts w:ascii="Times New Roman" w:eastAsia="Times New Roman" w:hAnsi="Times New Roman"/>
                <w:sz w:val="28"/>
                <w:szCs w:val="28"/>
                <w:lang w:eastAsia="ru-RU"/>
              </w:rPr>
              <w:t>Удельный вес количества обоснованных жалоб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B12224" w:rsidRPr="00B251BF" w:rsidRDefault="00B12224" w:rsidP="00B1222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251BF">
              <w:rPr>
                <w:rFonts w:ascii="Times New Roman" w:eastAsia="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B12224" w:rsidRPr="00B251BF" w:rsidRDefault="00B12224" w:rsidP="00B1222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251BF">
              <w:rPr>
                <w:rFonts w:ascii="Times New Roman" w:eastAsia="Times New Roman" w:hAnsi="Times New Roman"/>
                <w:sz w:val="28"/>
                <w:szCs w:val="28"/>
                <w:lang w:eastAsia="ru-RU"/>
              </w:rPr>
              <w:t>0</w:t>
            </w:r>
          </w:p>
        </w:tc>
      </w:tr>
    </w:tbl>
    <w:p w:rsidR="00B12224" w:rsidRPr="00B73F83" w:rsidRDefault="00B12224" w:rsidP="00B12224">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B12224" w:rsidRDefault="00B12224" w:rsidP="00B12224">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B12224" w:rsidRPr="00B73F83" w:rsidRDefault="00B12224" w:rsidP="00B12224">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B12224" w:rsidRPr="00B73F83" w:rsidRDefault="00B12224" w:rsidP="00B12224">
      <w:pPr>
        <w:widowControl w:val="0"/>
        <w:autoSpaceDE w:val="0"/>
        <w:autoSpaceDN w:val="0"/>
        <w:adjustRightInd w:val="0"/>
        <w:spacing w:after="0" w:line="240" w:lineRule="auto"/>
        <w:ind w:firstLine="709"/>
        <w:jc w:val="center"/>
        <w:outlineLvl w:val="2"/>
        <w:rPr>
          <w:rFonts w:ascii="Times New Roman" w:hAnsi="Times New Roman"/>
          <w:b/>
          <w:sz w:val="28"/>
          <w:szCs w:val="28"/>
        </w:rPr>
      </w:pPr>
      <w:r w:rsidRPr="00B73F83">
        <w:rPr>
          <w:rFonts w:ascii="Times New Roman" w:hAnsi="Times New Roman"/>
          <w:b/>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B12224" w:rsidRPr="00B73F83" w:rsidRDefault="00B12224" w:rsidP="00B12224">
      <w:pPr>
        <w:widowControl w:val="0"/>
        <w:autoSpaceDE w:val="0"/>
        <w:autoSpaceDN w:val="0"/>
        <w:adjustRightInd w:val="0"/>
        <w:spacing w:after="0" w:line="240" w:lineRule="auto"/>
        <w:ind w:firstLine="709"/>
        <w:jc w:val="both"/>
        <w:rPr>
          <w:rFonts w:ascii="Times New Roman" w:hAnsi="Times New Roman"/>
          <w:sz w:val="28"/>
          <w:szCs w:val="28"/>
        </w:rPr>
      </w:pPr>
    </w:p>
    <w:p w:rsidR="00B12224" w:rsidRPr="00B73F83" w:rsidRDefault="00B12224" w:rsidP="00B12224">
      <w:pPr>
        <w:shd w:val="clear" w:color="auto" w:fill="FFFFFF"/>
        <w:tabs>
          <w:tab w:val="left" w:pos="1134"/>
        </w:tabs>
        <w:suppressAutoHyphens/>
        <w:spacing w:after="0" w:line="240" w:lineRule="auto"/>
        <w:ind w:firstLine="709"/>
        <w:jc w:val="both"/>
        <w:rPr>
          <w:rFonts w:ascii="Times New Roman" w:hAnsi="Times New Roman"/>
          <w:sz w:val="28"/>
          <w:szCs w:val="28"/>
        </w:rPr>
      </w:pPr>
      <w:r w:rsidRPr="00B73F83">
        <w:rPr>
          <w:rFonts w:ascii="Times New Roman" w:hAnsi="Times New Roman"/>
          <w:sz w:val="28"/>
          <w:szCs w:val="28"/>
        </w:rPr>
        <w:t xml:space="preserve">2.22. </w:t>
      </w:r>
      <w:bookmarkStart w:id="173" w:name="Par274"/>
      <w:bookmarkEnd w:id="173"/>
      <w:r w:rsidRPr="00B73F83">
        <w:rPr>
          <w:rFonts w:ascii="Times New Roman" w:hAnsi="Times New Roman"/>
          <w:sz w:val="28"/>
          <w:szCs w:val="28"/>
        </w:rPr>
        <w:t xml:space="preserve">Сведения о предоставлении муниципальной услуги и форма заявления для предоставления муниципальной </w:t>
      </w:r>
      <w:del w:id="174" w:author="Пользователь" w:date="2017-05-10T21:12:00Z">
        <w:r w:rsidRPr="00B73F83" w:rsidDel="00CF777E">
          <w:rPr>
            <w:rFonts w:ascii="Times New Roman" w:hAnsi="Times New Roman"/>
            <w:sz w:val="28"/>
            <w:szCs w:val="28"/>
          </w:rPr>
          <w:delText xml:space="preserve"> </w:delText>
        </w:r>
      </w:del>
      <w:r w:rsidRPr="00B73F83">
        <w:rPr>
          <w:rFonts w:ascii="Times New Roman" w:hAnsi="Times New Roman"/>
          <w:sz w:val="28"/>
          <w:szCs w:val="28"/>
        </w:rPr>
        <w:t xml:space="preserve">услуги находятся на Интернет-сайте </w:t>
      </w:r>
      <w:ins w:id="175" w:author="Пользователь" w:date="2017-05-10T21:11:00Z">
        <w:r w:rsidRPr="00B73F83">
          <w:rPr>
            <w:rFonts w:ascii="Times New Roman" w:hAnsi="Times New Roman"/>
            <w:sz w:val="28"/>
            <w:szCs w:val="28"/>
          </w:rPr>
          <w:t>Администрации</w:t>
        </w:r>
      </w:ins>
      <w:r w:rsidRPr="00B73F83">
        <w:rPr>
          <w:rFonts w:ascii="Times New Roman" w:hAnsi="Times New Roman"/>
          <w:sz w:val="28"/>
          <w:szCs w:val="28"/>
        </w:rPr>
        <w:t xml:space="preserve"> (</w:t>
      </w:r>
      <w:r w:rsidR="00025A54">
        <w:rPr>
          <w:rFonts w:ascii="Times New Roman" w:hAnsi="Times New Roman"/>
          <w:sz w:val="28"/>
          <w:szCs w:val="28"/>
          <w:lang w:val="en-US"/>
        </w:rPr>
        <w:fldChar w:fldCharType="begin"/>
      </w:r>
      <w:r w:rsidRPr="003A1642">
        <w:rPr>
          <w:rFonts w:ascii="Times New Roman" w:hAnsi="Times New Roman"/>
          <w:sz w:val="28"/>
          <w:szCs w:val="28"/>
        </w:rPr>
        <w:instrText xml:space="preserve"> </w:instrText>
      </w:r>
      <w:r>
        <w:rPr>
          <w:rFonts w:ascii="Times New Roman" w:hAnsi="Times New Roman"/>
          <w:sz w:val="28"/>
          <w:szCs w:val="28"/>
          <w:lang w:val="en-US"/>
        </w:rPr>
        <w:instrText>HYPERLINK</w:instrText>
      </w:r>
      <w:r w:rsidRPr="003A1642">
        <w:rPr>
          <w:rFonts w:ascii="Times New Roman" w:hAnsi="Times New Roman"/>
          <w:sz w:val="28"/>
          <w:szCs w:val="28"/>
        </w:rPr>
        <w:instrText xml:space="preserve"> "</w:instrText>
      </w:r>
      <w:r>
        <w:rPr>
          <w:rFonts w:ascii="Times New Roman" w:hAnsi="Times New Roman"/>
          <w:sz w:val="28"/>
          <w:szCs w:val="28"/>
          <w:lang w:val="en-US"/>
        </w:rPr>
        <w:instrText>http</w:instrText>
      </w:r>
      <w:r w:rsidRPr="003A1642">
        <w:rPr>
          <w:rFonts w:ascii="Times New Roman" w:hAnsi="Times New Roman"/>
          <w:sz w:val="28"/>
          <w:szCs w:val="28"/>
        </w:rPr>
        <w:instrText>://</w:instrText>
      </w:r>
      <w:ins w:id="176" w:author="Пользователь" w:date="2017-05-10T21:12:00Z">
        <w:r w:rsidRPr="003A1642">
          <w:rPr>
            <w:rFonts w:ascii="Times New Roman" w:hAnsi="Times New Roman"/>
            <w:sz w:val="28"/>
            <w:szCs w:val="28"/>
            <w:lang w:val="en-US"/>
          </w:rPr>
          <w:instrText>www</w:instrText>
        </w:r>
        <w:r w:rsidR="00025A54" w:rsidRPr="00025A54">
          <w:rPr>
            <w:rFonts w:asciiTheme="minorHAnsi" w:eastAsiaTheme="minorHAnsi" w:hAnsiTheme="minorHAnsi" w:cstheme="minorBidi"/>
            <w:rPrChange w:id="177" w:author="Пользователь" w:date="2017-05-10T21:12:00Z">
              <w:rPr>
                <w:rFonts w:ascii="Times New Roman" w:hAnsi="Times New Roman"/>
                <w:sz w:val="28"/>
                <w:szCs w:val="28"/>
                <w:lang w:val="en-US"/>
              </w:rPr>
            </w:rPrChange>
          </w:rPr>
          <w:instrText>.</w:instrText>
        </w:r>
      </w:ins>
      <w:r w:rsidRPr="003A1642">
        <w:rPr>
          <w:lang w:val="en-US"/>
        </w:rPr>
        <w:instrText>adm</w:instrText>
      </w:r>
      <w:ins w:id="178" w:author="Пользователь" w:date="2017-05-10T21:12:00Z">
        <w:r w:rsidRPr="003A1642">
          <w:rPr>
            <w:rFonts w:ascii="Times New Roman" w:hAnsi="Times New Roman"/>
            <w:sz w:val="28"/>
            <w:szCs w:val="28"/>
            <w:lang w:val="en-US"/>
          </w:rPr>
          <w:instrText>izhma</w:instrText>
        </w:r>
        <w:r w:rsidR="00025A54" w:rsidRPr="00025A54">
          <w:rPr>
            <w:rFonts w:asciiTheme="minorHAnsi" w:eastAsiaTheme="minorHAnsi" w:hAnsiTheme="minorHAnsi" w:cstheme="minorBidi"/>
            <w:rPrChange w:id="179" w:author="Пользователь" w:date="2017-05-10T21:12:00Z">
              <w:rPr>
                <w:rFonts w:ascii="Times New Roman" w:hAnsi="Times New Roman"/>
                <w:sz w:val="28"/>
                <w:szCs w:val="28"/>
                <w:lang w:val="en-US"/>
              </w:rPr>
            </w:rPrChange>
          </w:rPr>
          <w:instrText>.</w:instrText>
        </w:r>
        <w:r w:rsidRPr="003A1642">
          <w:rPr>
            <w:rFonts w:ascii="Times New Roman" w:hAnsi="Times New Roman"/>
            <w:sz w:val="28"/>
            <w:szCs w:val="28"/>
            <w:lang w:val="en-US"/>
          </w:rPr>
          <w:instrText>ru</w:instrText>
        </w:r>
      </w:ins>
      <w:r w:rsidRPr="003A1642">
        <w:rPr>
          <w:rFonts w:ascii="Times New Roman" w:hAnsi="Times New Roman"/>
          <w:sz w:val="28"/>
          <w:szCs w:val="28"/>
        </w:rPr>
        <w:instrText xml:space="preserve">" </w:instrText>
      </w:r>
      <w:r w:rsidR="00025A54">
        <w:rPr>
          <w:rFonts w:ascii="Times New Roman" w:hAnsi="Times New Roman"/>
          <w:sz w:val="28"/>
          <w:szCs w:val="28"/>
          <w:lang w:val="en-US"/>
        </w:rPr>
        <w:fldChar w:fldCharType="separate"/>
      </w:r>
      <w:ins w:id="180" w:author="Пользователь" w:date="2017-05-10T21:12:00Z">
        <w:r w:rsidRPr="00EF699F">
          <w:rPr>
            <w:rStyle w:val="ad"/>
            <w:rFonts w:ascii="Times New Roman" w:hAnsi="Times New Roman"/>
            <w:sz w:val="28"/>
            <w:szCs w:val="28"/>
            <w:lang w:val="en-US"/>
          </w:rPr>
          <w:t>www</w:t>
        </w:r>
        <w:r w:rsidR="00025A54" w:rsidRPr="00025A54">
          <w:rPr>
            <w:rStyle w:val="ad"/>
            <w:rFonts w:asciiTheme="minorHAnsi" w:eastAsiaTheme="minorHAnsi" w:hAnsiTheme="minorHAnsi" w:cstheme="minorBidi"/>
            <w:rPrChange w:id="181" w:author="Пользователь" w:date="2017-05-10T21:12:00Z">
              <w:rPr>
                <w:rFonts w:ascii="Times New Roman" w:hAnsi="Times New Roman"/>
                <w:sz w:val="28"/>
                <w:szCs w:val="28"/>
                <w:lang w:val="en-US"/>
              </w:rPr>
            </w:rPrChange>
          </w:rPr>
          <w:t>.</w:t>
        </w:r>
      </w:ins>
      <w:proofErr w:type="spellStart"/>
      <w:r w:rsidRPr="003A1642">
        <w:rPr>
          <w:rStyle w:val="ad"/>
          <w:rFonts w:ascii="Times New Roman" w:hAnsi="Times New Roman"/>
          <w:sz w:val="28"/>
          <w:szCs w:val="28"/>
          <w:lang w:val="en-US"/>
        </w:rPr>
        <w:t>adm</w:t>
      </w:r>
      <w:ins w:id="182" w:author="Пользователь" w:date="2017-05-10T21:12:00Z">
        <w:r w:rsidRPr="00EF699F">
          <w:rPr>
            <w:rStyle w:val="ad"/>
            <w:rFonts w:ascii="Times New Roman" w:hAnsi="Times New Roman"/>
            <w:sz w:val="28"/>
            <w:szCs w:val="28"/>
            <w:lang w:val="en-US"/>
          </w:rPr>
          <w:t>izhma</w:t>
        </w:r>
        <w:proofErr w:type="spellEnd"/>
        <w:r w:rsidR="00025A54" w:rsidRPr="00025A54">
          <w:rPr>
            <w:rStyle w:val="ad"/>
            <w:rFonts w:asciiTheme="minorHAnsi" w:eastAsiaTheme="minorHAnsi" w:hAnsiTheme="minorHAnsi" w:cstheme="minorBidi"/>
            <w:rPrChange w:id="183" w:author="Пользователь" w:date="2017-05-10T21:12:00Z">
              <w:rPr>
                <w:rFonts w:ascii="Times New Roman" w:hAnsi="Times New Roman"/>
                <w:sz w:val="28"/>
                <w:szCs w:val="28"/>
                <w:lang w:val="en-US"/>
              </w:rPr>
            </w:rPrChange>
          </w:rPr>
          <w:t>.</w:t>
        </w:r>
        <w:proofErr w:type="spellStart"/>
        <w:r w:rsidRPr="00EF699F">
          <w:rPr>
            <w:rStyle w:val="ad"/>
            <w:rFonts w:ascii="Times New Roman" w:hAnsi="Times New Roman"/>
            <w:sz w:val="28"/>
            <w:szCs w:val="28"/>
            <w:lang w:val="en-US"/>
          </w:rPr>
          <w:t>ru</w:t>
        </w:r>
      </w:ins>
      <w:proofErr w:type="spellEnd"/>
      <w:r w:rsidR="00025A54">
        <w:rPr>
          <w:rFonts w:ascii="Times New Roman" w:hAnsi="Times New Roman"/>
          <w:sz w:val="28"/>
          <w:szCs w:val="28"/>
          <w:lang w:val="en-US"/>
        </w:rPr>
        <w:fldChar w:fldCharType="end"/>
      </w:r>
      <w:r>
        <w:rPr>
          <w:rFonts w:ascii="Times New Roman" w:hAnsi="Times New Roman"/>
          <w:sz w:val="28"/>
          <w:szCs w:val="28"/>
        </w:rPr>
        <w:t xml:space="preserve">), </w:t>
      </w:r>
      <w:r w:rsidRPr="00812A4E">
        <w:rPr>
          <w:rFonts w:ascii="Times New Roman" w:hAnsi="Times New Roman"/>
          <w:sz w:val="28"/>
          <w:szCs w:val="28"/>
        </w:rPr>
        <w:t>порталах государственных и муниципальных услуг (функций).</w:t>
      </w:r>
    </w:p>
    <w:p w:rsidR="00B12224" w:rsidRPr="00812A4E" w:rsidRDefault="00B12224" w:rsidP="00B12224">
      <w:pPr>
        <w:spacing w:after="0" w:line="240" w:lineRule="auto"/>
        <w:ind w:firstLine="709"/>
        <w:jc w:val="both"/>
        <w:rPr>
          <w:rFonts w:ascii="Times New Roman" w:eastAsia="Times New Roman" w:hAnsi="Times New Roman"/>
          <w:sz w:val="28"/>
          <w:szCs w:val="28"/>
          <w:lang w:eastAsia="ru-RU"/>
        </w:rPr>
      </w:pPr>
      <w:r w:rsidRPr="00812A4E">
        <w:rPr>
          <w:rFonts w:ascii="Times New Roman" w:eastAsia="Times New Roman" w:hAnsi="Times New Roman"/>
          <w:sz w:val="28"/>
          <w:szCs w:val="28"/>
          <w:lang w:eastAsia="ru-RU"/>
        </w:rPr>
        <w:t>Предоставление муниципальной услуги посредством порталов государственных и муниципальных услуг (функций)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 необходимых для получения муниципальной услуги.</w:t>
      </w:r>
    </w:p>
    <w:p w:rsidR="00B12224" w:rsidRPr="00812A4E" w:rsidRDefault="00B12224" w:rsidP="00B12224">
      <w:pPr>
        <w:spacing w:after="0" w:line="240" w:lineRule="auto"/>
        <w:ind w:firstLine="708"/>
        <w:jc w:val="both"/>
        <w:rPr>
          <w:rFonts w:ascii="Times New Roman" w:hAnsi="Times New Roman"/>
          <w:sz w:val="28"/>
          <w:szCs w:val="28"/>
        </w:rPr>
      </w:pPr>
      <w:r w:rsidRPr="00812A4E">
        <w:rPr>
          <w:rFonts w:ascii="Times New Roman" w:hAnsi="Times New Roman"/>
          <w:sz w:val="28"/>
          <w:szCs w:val="28"/>
        </w:rPr>
        <w:t xml:space="preserve">Требования к электронным образам документов, предоставляемым через порталы государственных и муниципальных услуг (функций): </w:t>
      </w:r>
    </w:p>
    <w:p w:rsidR="00B12224" w:rsidRPr="00812A4E" w:rsidRDefault="00B12224" w:rsidP="00B12224">
      <w:pPr>
        <w:autoSpaceDE w:val="0"/>
        <w:autoSpaceDN w:val="0"/>
        <w:spacing w:after="0" w:line="240" w:lineRule="auto"/>
        <w:ind w:firstLine="709"/>
        <w:jc w:val="both"/>
        <w:rPr>
          <w:rFonts w:ascii="Times New Roman" w:hAnsi="Times New Roman"/>
          <w:sz w:val="28"/>
          <w:szCs w:val="28"/>
        </w:rPr>
      </w:pPr>
      <w:r w:rsidRPr="00812A4E">
        <w:rPr>
          <w:rFonts w:ascii="Times New Roman" w:hAnsi="Times New Roman"/>
          <w:sz w:val="28"/>
          <w:szCs w:val="28"/>
        </w:rPr>
        <w:t>1) Допустимыми расширениями прикрепляемых электронных образов являются: файлы архивов (*.</w:t>
      </w:r>
      <w:proofErr w:type="spellStart"/>
      <w:r w:rsidRPr="00812A4E">
        <w:rPr>
          <w:rFonts w:ascii="Times New Roman" w:hAnsi="Times New Roman"/>
          <w:sz w:val="28"/>
          <w:szCs w:val="28"/>
        </w:rPr>
        <w:t>zip</w:t>
      </w:r>
      <w:proofErr w:type="spellEnd"/>
      <w:r w:rsidRPr="00812A4E">
        <w:rPr>
          <w:rFonts w:ascii="Times New Roman" w:hAnsi="Times New Roman"/>
          <w:sz w:val="28"/>
          <w:szCs w:val="28"/>
        </w:rPr>
        <w:t>); файлы текстовых документов (*.</w:t>
      </w:r>
      <w:proofErr w:type="spellStart"/>
      <w:r w:rsidRPr="00812A4E">
        <w:rPr>
          <w:rFonts w:ascii="Times New Roman" w:hAnsi="Times New Roman"/>
          <w:sz w:val="28"/>
          <w:szCs w:val="28"/>
        </w:rPr>
        <w:t>doc</w:t>
      </w:r>
      <w:proofErr w:type="spellEnd"/>
      <w:r w:rsidRPr="00812A4E">
        <w:rPr>
          <w:rFonts w:ascii="Times New Roman" w:hAnsi="Times New Roman"/>
          <w:sz w:val="28"/>
          <w:szCs w:val="28"/>
        </w:rPr>
        <w:t>, *</w:t>
      </w:r>
      <w:proofErr w:type="spellStart"/>
      <w:r w:rsidRPr="00812A4E">
        <w:rPr>
          <w:rFonts w:ascii="Times New Roman" w:hAnsi="Times New Roman"/>
          <w:sz w:val="28"/>
          <w:szCs w:val="28"/>
        </w:rPr>
        <w:t>docx</w:t>
      </w:r>
      <w:proofErr w:type="spellEnd"/>
      <w:r w:rsidRPr="00812A4E">
        <w:rPr>
          <w:rFonts w:ascii="Times New Roman" w:hAnsi="Times New Roman"/>
          <w:sz w:val="28"/>
          <w:szCs w:val="28"/>
        </w:rPr>
        <w:t>, *.</w:t>
      </w:r>
      <w:proofErr w:type="spellStart"/>
      <w:r w:rsidRPr="00812A4E">
        <w:rPr>
          <w:rFonts w:ascii="Times New Roman" w:hAnsi="Times New Roman"/>
          <w:sz w:val="28"/>
          <w:szCs w:val="28"/>
        </w:rPr>
        <w:t>txt</w:t>
      </w:r>
      <w:proofErr w:type="spellEnd"/>
      <w:r w:rsidRPr="00812A4E">
        <w:rPr>
          <w:rFonts w:ascii="Times New Roman" w:hAnsi="Times New Roman"/>
          <w:sz w:val="28"/>
          <w:szCs w:val="28"/>
        </w:rPr>
        <w:t>, *.</w:t>
      </w:r>
      <w:proofErr w:type="spellStart"/>
      <w:r w:rsidRPr="00812A4E">
        <w:rPr>
          <w:rFonts w:ascii="Times New Roman" w:hAnsi="Times New Roman"/>
          <w:sz w:val="28"/>
          <w:szCs w:val="28"/>
        </w:rPr>
        <w:t>rtf</w:t>
      </w:r>
      <w:proofErr w:type="spellEnd"/>
      <w:r w:rsidRPr="00812A4E">
        <w:rPr>
          <w:rFonts w:ascii="Times New Roman" w:hAnsi="Times New Roman"/>
          <w:sz w:val="28"/>
          <w:szCs w:val="28"/>
        </w:rPr>
        <w:t>); файлы электронных таблиц (*.</w:t>
      </w:r>
      <w:proofErr w:type="spellStart"/>
      <w:r w:rsidRPr="00812A4E">
        <w:rPr>
          <w:rFonts w:ascii="Times New Roman" w:hAnsi="Times New Roman"/>
          <w:sz w:val="28"/>
          <w:szCs w:val="28"/>
        </w:rPr>
        <w:t>xls</w:t>
      </w:r>
      <w:proofErr w:type="spellEnd"/>
      <w:r w:rsidRPr="00812A4E">
        <w:rPr>
          <w:rFonts w:ascii="Times New Roman" w:hAnsi="Times New Roman"/>
          <w:sz w:val="28"/>
          <w:szCs w:val="28"/>
        </w:rPr>
        <w:t>, *.</w:t>
      </w:r>
      <w:proofErr w:type="spellStart"/>
      <w:r w:rsidRPr="00812A4E">
        <w:rPr>
          <w:rFonts w:ascii="Times New Roman" w:hAnsi="Times New Roman"/>
          <w:sz w:val="28"/>
          <w:szCs w:val="28"/>
        </w:rPr>
        <w:t>xlsx</w:t>
      </w:r>
      <w:proofErr w:type="spellEnd"/>
      <w:r w:rsidRPr="00812A4E">
        <w:rPr>
          <w:rFonts w:ascii="Times New Roman" w:hAnsi="Times New Roman"/>
          <w:sz w:val="28"/>
          <w:szCs w:val="28"/>
        </w:rPr>
        <w:t>); файлы графических изображений (*.</w:t>
      </w:r>
      <w:proofErr w:type="spellStart"/>
      <w:r w:rsidRPr="00812A4E">
        <w:rPr>
          <w:rFonts w:ascii="Times New Roman" w:hAnsi="Times New Roman"/>
          <w:sz w:val="28"/>
          <w:szCs w:val="28"/>
        </w:rPr>
        <w:t>jpg</w:t>
      </w:r>
      <w:proofErr w:type="spellEnd"/>
      <w:r w:rsidRPr="00812A4E">
        <w:rPr>
          <w:rFonts w:ascii="Times New Roman" w:hAnsi="Times New Roman"/>
          <w:sz w:val="28"/>
          <w:szCs w:val="28"/>
        </w:rPr>
        <w:t>, *.</w:t>
      </w:r>
      <w:proofErr w:type="spellStart"/>
      <w:r w:rsidRPr="00812A4E">
        <w:rPr>
          <w:rFonts w:ascii="Times New Roman" w:hAnsi="Times New Roman"/>
          <w:sz w:val="28"/>
          <w:szCs w:val="28"/>
        </w:rPr>
        <w:t>pdf</w:t>
      </w:r>
      <w:proofErr w:type="spellEnd"/>
      <w:r w:rsidRPr="00812A4E">
        <w:rPr>
          <w:rFonts w:ascii="Times New Roman" w:hAnsi="Times New Roman"/>
          <w:sz w:val="28"/>
          <w:szCs w:val="28"/>
        </w:rPr>
        <w:t>, *.</w:t>
      </w:r>
      <w:proofErr w:type="spellStart"/>
      <w:r w:rsidRPr="00812A4E">
        <w:rPr>
          <w:rFonts w:ascii="Times New Roman" w:hAnsi="Times New Roman"/>
          <w:sz w:val="28"/>
          <w:szCs w:val="28"/>
        </w:rPr>
        <w:t>tiff</w:t>
      </w:r>
      <w:proofErr w:type="spellEnd"/>
      <w:r w:rsidRPr="00812A4E">
        <w:rPr>
          <w:rFonts w:ascii="Times New Roman" w:hAnsi="Times New Roman"/>
          <w:sz w:val="28"/>
          <w:szCs w:val="28"/>
        </w:rPr>
        <w:t>);</w:t>
      </w:r>
    </w:p>
    <w:p w:rsidR="00B12224" w:rsidRPr="00812A4E" w:rsidRDefault="00B12224" w:rsidP="00B12224">
      <w:pPr>
        <w:autoSpaceDE w:val="0"/>
        <w:autoSpaceDN w:val="0"/>
        <w:spacing w:after="0" w:line="240" w:lineRule="auto"/>
        <w:ind w:firstLine="709"/>
        <w:jc w:val="both"/>
        <w:rPr>
          <w:rFonts w:ascii="Times New Roman" w:hAnsi="Times New Roman"/>
          <w:sz w:val="28"/>
          <w:szCs w:val="28"/>
        </w:rPr>
      </w:pPr>
      <w:r w:rsidRPr="00812A4E">
        <w:rPr>
          <w:rFonts w:ascii="Times New Roman" w:hAnsi="Times New Roman"/>
          <w:sz w:val="28"/>
          <w:szCs w:val="28"/>
        </w:rPr>
        <w:t xml:space="preserve">2) электронные образы должны быть доступны (понятны) для прочтения. Для документов, оригиналы которых изготовлены на бумажных носителях, разрешение изображения должно быть не ниже 150 </w:t>
      </w:r>
      <w:proofErr w:type="spellStart"/>
      <w:r w:rsidRPr="00812A4E">
        <w:rPr>
          <w:rFonts w:ascii="Times New Roman" w:hAnsi="Times New Roman"/>
          <w:sz w:val="28"/>
          <w:szCs w:val="28"/>
        </w:rPr>
        <w:t>dpi</w:t>
      </w:r>
      <w:proofErr w:type="spellEnd"/>
      <w:r w:rsidRPr="00812A4E">
        <w:rPr>
          <w:rFonts w:ascii="Times New Roman" w:hAnsi="Times New Roman"/>
          <w:sz w:val="28"/>
          <w:szCs w:val="28"/>
        </w:rPr>
        <w:t xml:space="preserve"> (точек на дюйм) в масштабе 1:1;</w:t>
      </w:r>
    </w:p>
    <w:p w:rsidR="00B12224" w:rsidRPr="00812A4E" w:rsidRDefault="00B12224" w:rsidP="00B12224">
      <w:pPr>
        <w:autoSpaceDE w:val="0"/>
        <w:autoSpaceDN w:val="0"/>
        <w:spacing w:after="0" w:line="240" w:lineRule="auto"/>
        <w:ind w:firstLine="709"/>
        <w:jc w:val="both"/>
        <w:rPr>
          <w:rFonts w:ascii="Times New Roman" w:hAnsi="Times New Roman"/>
          <w:sz w:val="28"/>
          <w:szCs w:val="28"/>
        </w:rPr>
      </w:pPr>
      <w:r w:rsidRPr="00812A4E">
        <w:rPr>
          <w:rFonts w:ascii="Times New Roman" w:hAnsi="Times New Roman"/>
          <w:sz w:val="28"/>
          <w:szCs w:val="28"/>
        </w:rPr>
        <w:t>3) в качестве прикрепляемого электронного образа допускается только один файл. В случае необходимости передачи нескольких файлов одного документа, они должны быть сгруппированы в один архив, который прикрепляется в качестве электронного образа. Наименование электронного образа должно позволять идентифицировать документ;</w:t>
      </w:r>
    </w:p>
    <w:p w:rsidR="00B12224" w:rsidRPr="00812A4E" w:rsidRDefault="00B12224" w:rsidP="00B12224">
      <w:pPr>
        <w:autoSpaceDE w:val="0"/>
        <w:autoSpaceDN w:val="0"/>
        <w:spacing w:after="0" w:line="240" w:lineRule="auto"/>
        <w:ind w:firstLine="709"/>
        <w:jc w:val="both"/>
        <w:rPr>
          <w:rFonts w:ascii="Times New Roman" w:hAnsi="Times New Roman"/>
          <w:sz w:val="28"/>
          <w:szCs w:val="28"/>
        </w:rPr>
      </w:pPr>
      <w:r w:rsidRPr="00812A4E">
        <w:rPr>
          <w:rFonts w:ascii="Times New Roman" w:hAnsi="Times New Roman"/>
          <w:sz w:val="28"/>
          <w:szCs w:val="28"/>
        </w:rPr>
        <w:t>4) электронные образы не должны содержать вирусов и вредоносных программ.</w:t>
      </w:r>
    </w:p>
    <w:p w:rsidR="00B12224" w:rsidRPr="00812A4E" w:rsidRDefault="00B12224" w:rsidP="00B12224">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2.24</w:t>
      </w:r>
      <w:r w:rsidRPr="00812A4E">
        <w:rPr>
          <w:rFonts w:ascii="Times New Roman" w:eastAsia="Times New Roman" w:hAnsi="Times New Roman"/>
          <w:sz w:val="28"/>
          <w:szCs w:val="28"/>
          <w:lang w:eastAsia="ru-RU"/>
        </w:rPr>
        <w:t xml:space="preserve">. </w:t>
      </w:r>
      <w:proofErr w:type="gramStart"/>
      <w:r w:rsidRPr="00812A4E">
        <w:rPr>
          <w:rFonts w:ascii="Times New Roman" w:eastAsia="Times New Roman" w:hAnsi="Times New Roman"/>
          <w:sz w:val="28"/>
          <w:szCs w:val="28"/>
          <w:lang w:eastAsia="ru-RU"/>
        </w:rPr>
        <w:t>Предоставление муниципальной у</w:t>
      </w:r>
      <w:r w:rsidRPr="00812A4E">
        <w:rPr>
          <w:rFonts w:ascii="Times New Roman" w:hAnsi="Times New Roman"/>
          <w:sz w:val="28"/>
          <w:szCs w:val="28"/>
        </w:rPr>
        <w:t>слуги</w:t>
      </w:r>
      <w:r w:rsidRPr="00812A4E">
        <w:rPr>
          <w:rFonts w:ascii="Times New Roman" w:eastAsia="Times New Roman" w:hAnsi="Times New Roman"/>
          <w:sz w:val="28"/>
          <w:szCs w:val="28"/>
          <w:lang w:eastAsia="ru-RU"/>
        </w:rPr>
        <w:t xml:space="preserve"> через МФЦ осуществляется по принципу «одного окна», в соответствии с которым предоставление муниципальной у</w:t>
      </w:r>
      <w:r w:rsidRPr="00812A4E">
        <w:rPr>
          <w:rFonts w:ascii="Times New Roman" w:hAnsi="Times New Roman"/>
          <w:sz w:val="28"/>
          <w:szCs w:val="28"/>
        </w:rPr>
        <w:t>слуги</w:t>
      </w:r>
      <w:r w:rsidRPr="00812A4E">
        <w:rPr>
          <w:rFonts w:ascii="Times New Roman" w:eastAsia="Times New Roman" w:hAnsi="Times New Roman"/>
          <w:sz w:val="28"/>
          <w:szCs w:val="28"/>
          <w:lang w:eastAsia="ru-RU"/>
        </w:rPr>
        <w:t xml:space="preserve"> осуществляется после однократного обращения заявителя с соответствующим заявлением, а взаимодействие МФЦ с </w:t>
      </w:r>
      <w:r>
        <w:rPr>
          <w:rFonts w:ascii="Times New Roman" w:eastAsia="Times New Roman" w:hAnsi="Times New Roman"/>
          <w:sz w:val="28"/>
          <w:szCs w:val="28"/>
          <w:lang w:eastAsia="ru-RU"/>
        </w:rPr>
        <w:t>Администрацией</w:t>
      </w:r>
      <w:r w:rsidRPr="00812A4E">
        <w:rPr>
          <w:rFonts w:ascii="Times New Roman" w:eastAsia="Times New Roman" w:hAnsi="Times New Roman"/>
          <w:sz w:val="28"/>
          <w:szCs w:val="28"/>
          <w:lang w:eastAsia="ru-RU"/>
        </w:rPr>
        <w:t xml:space="preserve">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w:t>
      </w:r>
      <w:r>
        <w:rPr>
          <w:rFonts w:ascii="Times New Roman" w:eastAsia="Times New Roman" w:hAnsi="Times New Roman"/>
          <w:sz w:val="28"/>
          <w:szCs w:val="28"/>
          <w:lang w:eastAsia="ru-RU"/>
        </w:rPr>
        <w:t>Администрацией</w:t>
      </w:r>
      <w:r w:rsidRPr="00812A4E">
        <w:rPr>
          <w:rFonts w:ascii="Times New Roman" w:eastAsia="Times New Roman" w:hAnsi="Times New Roman"/>
          <w:sz w:val="28"/>
          <w:szCs w:val="28"/>
          <w:lang w:eastAsia="ru-RU"/>
        </w:rPr>
        <w:t>.</w:t>
      </w:r>
      <w:proofErr w:type="gramEnd"/>
    </w:p>
    <w:p w:rsidR="00B12224" w:rsidRPr="00812A4E" w:rsidRDefault="00B12224" w:rsidP="00B12224">
      <w:pPr>
        <w:spacing w:after="0" w:line="240" w:lineRule="auto"/>
        <w:ind w:firstLine="709"/>
        <w:jc w:val="both"/>
        <w:rPr>
          <w:rFonts w:ascii="Times New Roman" w:eastAsia="Times New Roman" w:hAnsi="Times New Roman"/>
          <w:sz w:val="28"/>
          <w:szCs w:val="28"/>
          <w:lang w:eastAsia="ru-RU"/>
        </w:rPr>
      </w:pPr>
      <w:r w:rsidRPr="00812A4E">
        <w:rPr>
          <w:rFonts w:ascii="Times New Roman" w:eastAsia="Times New Roman" w:hAnsi="Times New Roman"/>
          <w:sz w:val="28"/>
          <w:szCs w:val="28"/>
          <w:lang w:eastAsia="ru-RU"/>
        </w:rPr>
        <w:t>Заявление о предоставлении муниципальной услуги подается заявителем через МФЦ лично.</w:t>
      </w:r>
    </w:p>
    <w:p w:rsidR="00B12224" w:rsidRPr="00812A4E" w:rsidRDefault="00B12224" w:rsidP="00B12224">
      <w:pPr>
        <w:spacing w:after="0" w:line="240" w:lineRule="auto"/>
        <w:ind w:firstLine="709"/>
        <w:jc w:val="both"/>
        <w:rPr>
          <w:rFonts w:ascii="Times New Roman" w:eastAsia="Times New Roman" w:hAnsi="Times New Roman"/>
          <w:sz w:val="28"/>
          <w:szCs w:val="28"/>
          <w:lang w:eastAsia="ru-RU"/>
        </w:rPr>
      </w:pPr>
      <w:r w:rsidRPr="00812A4E">
        <w:rPr>
          <w:rFonts w:ascii="Times New Roman" w:eastAsia="Times New Roman" w:hAnsi="Times New Roman"/>
          <w:sz w:val="28"/>
          <w:szCs w:val="28"/>
          <w:lang w:eastAsia="ru-RU"/>
        </w:rPr>
        <w:t>В МФЦ обеспечиваются:</w:t>
      </w:r>
    </w:p>
    <w:p w:rsidR="00B12224" w:rsidRPr="00812A4E" w:rsidRDefault="00B12224" w:rsidP="00B12224">
      <w:pPr>
        <w:spacing w:after="0" w:line="240" w:lineRule="auto"/>
        <w:ind w:firstLine="709"/>
        <w:jc w:val="both"/>
        <w:rPr>
          <w:rFonts w:ascii="Times New Roman" w:eastAsia="Times New Roman" w:hAnsi="Times New Roman"/>
          <w:sz w:val="28"/>
          <w:szCs w:val="28"/>
          <w:lang w:eastAsia="ru-RU"/>
        </w:rPr>
      </w:pPr>
      <w:r w:rsidRPr="00812A4E">
        <w:rPr>
          <w:rFonts w:ascii="Times New Roman" w:eastAsia="Times New Roman" w:hAnsi="Times New Roman"/>
          <w:sz w:val="28"/>
          <w:szCs w:val="28"/>
          <w:lang w:eastAsia="ru-RU"/>
        </w:rPr>
        <w:t>а) функционирование автоматизированной информационной системы МФЦ;</w:t>
      </w:r>
    </w:p>
    <w:p w:rsidR="00B12224" w:rsidRPr="00812A4E" w:rsidRDefault="00B12224" w:rsidP="00B12224">
      <w:pPr>
        <w:spacing w:after="0" w:line="240" w:lineRule="auto"/>
        <w:ind w:firstLine="709"/>
        <w:jc w:val="both"/>
        <w:rPr>
          <w:rFonts w:ascii="Times New Roman" w:eastAsia="Times New Roman" w:hAnsi="Times New Roman"/>
          <w:sz w:val="28"/>
          <w:szCs w:val="28"/>
          <w:lang w:eastAsia="ru-RU"/>
        </w:rPr>
      </w:pPr>
      <w:r w:rsidRPr="00812A4E">
        <w:rPr>
          <w:rFonts w:ascii="Times New Roman" w:eastAsia="Times New Roman" w:hAnsi="Times New Roman"/>
          <w:sz w:val="28"/>
          <w:szCs w:val="28"/>
          <w:lang w:eastAsia="ru-RU"/>
        </w:rPr>
        <w:t>б) бесплатный доступ заявителей к порталам государственных и муниципальных услуг (функций).</w:t>
      </w:r>
    </w:p>
    <w:p w:rsidR="00B12224" w:rsidRPr="00812A4E" w:rsidRDefault="00B12224" w:rsidP="00B12224">
      <w:pPr>
        <w:spacing w:after="0" w:line="240" w:lineRule="auto"/>
        <w:ind w:firstLine="709"/>
        <w:jc w:val="both"/>
        <w:rPr>
          <w:rFonts w:ascii="Times New Roman" w:eastAsia="Times New Roman" w:hAnsi="Times New Roman"/>
          <w:sz w:val="28"/>
          <w:szCs w:val="28"/>
          <w:lang w:eastAsia="ru-RU"/>
        </w:rPr>
      </w:pPr>
      <w:r w:rsidRPr="00812A4E">
        <w:rPr>
          <w:rFonts w:ascii="Times New Roman" w:eastAsia="Times New Roman" w:hAnsi="Times New Roman"/>
          <w:sz w:val="28"/>
          <w:szCs w:val="28"/>
          <w:lang w:eastAsia="ru-RU"/>
        </w:rPr>
        <w:t>в) возможность приема от заявителей денежных сре</w:t>
      </w:r>
      <w:proofErr w:type="gramStart"/>
      <w:r w:rsidRPr="00812A4E">
        <w:rPr>
          <w:rFonts w:ascii="Times New Roman" w:eastAsia="Times New Roman" w:hAnsi="Times New Roman"/>
          <w:sz w:val="28"/>
          <w:szCs w:val="28"/>
          <w:lang w:eastAsia="ru-RU"/>
        </w:rPr>
        <w:t>дств в сч</w:t>
      </w:r>
      <w:proofErr w:type="gramEnd"/>
      <w:r w:rsidRPr="00812A4E">
        <w:rPr>
          <w:rFonts w:ascii="Times New Roman" w:eastAsia="Times New Roman" w:hAnsi="Times New Roman"/>
          <w:sz w:val="28"/>
          <w:szCs w:val="28"/>
          <w:lang w:eastAsia="ru-RU"/>
        </w:rPr>
        <w:t>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B12224" w:rsidRPr="00812A4E" w:rsidRDefault="00B12224" w:rsidP="00B12224">
      <w:pPr>
        <w:spacing w:after="0" w:line="240" w:lineRule="auto"/>
        <w:ind w:firstLine="709"/>
        <w:jc w:val="both"/>
        <w:rPr>
          <w:rFonts w:ascii="Times New Roman" w:eastAsia="Times New Roman" w:hAnsi="Times New Roman"/>
          <w:sz w:val="28"/>
          <w:szCs w:val="28"/>
          <w:lang w:eastAsia="ru-RU"/>
        </w:rPr>
      </w:pPr>
      <w:r w:rsidRPr="00812A4E">
        <w:rPr>
          <w:rFonts w:ascii="Times New Roman" w:eastAsia="Times New Roman" w:hAnsi="Times New Roman"/>
          <w:sz w:val="28"/>
          <w:szCs w:val="28"/>
          <w:lang w:eastAsia="ru-RU"/>
        </w:rPr>
        <w:t>г) по заявлению заявителя регистрация в федеральной государственной информационной системе «Единая система идентификац</w:t>
      </w:r>
      <w:proofErr w:type="gramStart"/>
      <w:r w:rsidRPr="00812A4E">
        <w:rPr>
          <w:rFonts w:ascii="Times New Roman" w:eastAsia="Times New Roman" w:hAnsi="Times New Roman"/>
          <w:sz w:val="28"/>
          <w:szCs w:val="28"/>
          <w:lang w:eastAsia="ru-RU"/>
        </w:rPr>
        <w:t>ии и ау</w:t>
      </w:r>
      <w:proofErr w:type="gramEnd"/>
      <w:r w:rsidRPr="00812A4E">
        <w:rPr>
          <w:rFonts w:ascii="Times New Roman" w:eastAsia="Times New Roman" w:hAnsi="Times New Roman"/>
          <w:sz w:val="28"/>
          <w:szCs w:val="28"/>
          <w:lang w:eastAsia="ru-RU"/>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B12224" w:rsidRPr="00B73F83" w:rsidRDefault="00B12224" w:rsidP="00B12224">
      <w:pPr>
        <w:spacing w:after="0" w:line="240" w:lineRule="auto"/>
        <w:ind w:firstLine="709"/>
        <w:jc w:val="both"/>
        <w:rPr>
          <w:rFonts w:ascii="Times New Roman" w:eastAsia="Times New Roman" w:hAnsi="Times New Roman"/>
          <w:sz w:val="28"/>
          <w:szCs w:val="28"/>
          <w:lang w:eastAsia="ru-RU"/>
        </w:rPr>
      </w:pPr>
    </w:p>
    <w:p w:rsidR="00B12224" w:rsidRPr="00B73F83" w:rsidRDefault="00B12224" w:rsidP="00B12224">
      <w:pPr>
        <w:shd w:val="clear" w:color="auto" w:fill="FFFFFF"/>
        <w:tabs>
          <w:tab w:val="left" w:pos="1134"/>
        </w:tabs>
        <w:suppressAutoHyphens/>
        <w:spacing w:after="0" w:line="240" w:lineRule="auto"/>
        <w:ind w:firstLine="709"/>
        <w:jc w:val="both"/>
        <w:rPr>
          <w:rFonts w:ascii="Times New Roman" w:hAnsi="Times New Roman"/>
          <w:b/>
          <w:sz w:val="28"/>
          <w:szCs w:val="28"/>
          <w:lang w:eastAsia="ru-RU"/>
        </w:rPr>
      </w:pPr>
    </w:p>
    <w:p w:rsidR="00B12224" w:rsidRPr="00B73F83" w:rsidRDefault="00B12224" w:rsidP="00B12224">
      <w:pPr>
        <w:widowControl w:val="0"/>
        <w:tabs>
          <w:tab w:val="left" w:pos="1134"/>
        </w:tabs>
        <w:autoSpaceDE w:val="0"/>
        <w:autoSpaceDN w:val="0"/>
        <w:adjustRightInd w:val="0"/>
        <w:spacing w:after="0" w:line="240" w:lineRule="auto"/>
        <w:ind w:firstLine="709"/>
        <w:jc w:val="center"/>
        <w:outlineLvl w:val="1"/>
        <w:rPr>
          <w:rFonts w:ascii="Times New Roman" w:hAnsi="Times New Roman"/>
          <w:b/>
          <w:sz w:val="28"/>
          <w:szCs w:val="28"/>
          <w:lang w:eastAsia="ru-RU"/>
        </w:rPr>
      </w:pPr>
      <w:r w:rsidRPr="00B73F83">
        <w:rPr>
          <w:rFonts w:ascii="Times New Roman" w:hAnsi="Times New Roman"/>
          <w:b/>
          <w:sz w:val="28"/>
          <w:szCs w:val="28"/>
          <w:lang w:val="en-US" w:eastAsia="ru-RU"/>
        </w:rPr>
        <w:t>III</w:t>
      </w:r>
      <w:r w:rsidRPr="00B73F83">
        <w:rPr>
          <w:rFonts w:ascii="Times New Roman" w:hAnsi="Times New Roman"/>
          <w:b/>
          <w:sz w:val="28"/>
          <w:szCs w:val="28"/>
          <w:lang w:eastAsia="ru-RU"/>
        </w:rPr>
        <w:t xml:space="preserve">. </w:t>
      </w:r>
      <w:r w:rsidRPr="00B73F83">
        <w:rPr>
          <w:rFonts w:ascii="Times New Roman" w:hAnsi="Times New Roman"/>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B12224" w:rsidRPr="00B73F83" w:rsidRDefault="00B12224" w:rsidP="00B12224">
      <w:pPr>
        <w:widowControl w:val="0"/>
        <w:autoSpaceDE w:val="0"/>
        <w:autoSpaceDN w:val="0"/>
        <w:adjustRightInd w:val="0"/>
        <w:spacing w:after="0" w:line="240" w:lineRule="auto"/>
        <w:ind w:firstLine="709"/>
        <w:jc w:val="center"/>
        <w:rPr>
          <w:rFonts w:ascii="Times New Roman" w:hAnsi="Times New Roman"/>
          <w:sz w:val="28"/>
          <w:szCs w:val="28"/>
        </w:rPr>
      </w:pPr>
      <w:bookmarkStart w:id="184" w:name="Par279"/>
      <w:bookmarkEnd w:id="184"/>
    </w:p>
    <w:p w:rsidR="00B12224" w:rsidRPr="00B251BF" w:rsidRDefault="00B12224" w:rsidP="00B12224">
      <w:pPr>
        <w:widowControl w:val="0"/>
        <w:autoSpaceDE w:val="0"/>
        <w:autoSpaceDN w:val="0"/>
        <w:adjustRightInd w:val="0"/>
        <w:spacing w:after="0" w:line="240" w:lineRule="auto"/>
        <w:ind w:firstLine="709"/>
        <w:jc w:val="both"/>
        <w:rPr>
          <w:rFonts w:ascii="Times New Roman" w:hAnsi="Times New Roman"/>
          <w:sz w:val="28"/>
          <w:szCs w:val="28"/>
        </w:rPr>
      </w:pPr>
      <w:r w:rsidRPr="00B73F83">
        <w:rPr>
          <w:rFonts w:ascii="Times New Roman" w:hAnsi="Times New Roman"/>
          <w:sz w:val="28"/>
          <w:szCs w:val="28"/>
        </w:rPr>
        <w:t xml:space="preserve">3.1. </w:t>
      </w:r>
      <w:r w:rsidRPr="00B251BF">
        <w:rPr>
          <w:rFonts w:ascii="Times New Roman" w:hAnsi="Times New Roman"/>
          <w:sz w:val="28"/>
          <w:szCs w:val="28"/>
        </w:rPr>
        <w:t xml:space="preserve">Предоставление </w:t>
      </w:r>
      <w:r w:rsidRPr="00B251BF">
        <w:rPr>
          <w:rFonts w:ascii="Times New Roman" w:eastAsia="Times New Roman" w:hAnsi="Times New Roman"/>
          <w:sz w:val="28"/>
          <w:szCs w:val="28"/>
          <w:lang w:eastAsia="ru-RU"/>
        </w:rPr>
        <w:t>муниципальной</w:t>
      </w:r>
      <w:r w:rsidRPr="00B251BF">
        <w:rPr>
          <w:rFonts w:ascii="Times New Roman" w:hAnsi="Times New Roman"/>
          <w:sz w:val="28"/>
          <w:szCs w:val="28"/>
        </w:rPr>
        <w:t xml:space="preserve"> услуги включает следующие административные процедуры:</w:t>
      </w:r>
    </w:p>
    <w:p w:rsidR="00B12224" w:rsidRPr="00B251BF" w:rsidRDefault="00B12224" w:rsidP="00B12224">
      <w:pPr>
        <w:widowControl w:val="0"/>
        <w:autoSpaceDE w:val="0"/>
        <w:autoSpaceDN w:val="0"/>
        <w:adjustRightInd w:val="0"/>
        <w:spacing w:after="0" w:line="240" w:lineRule="auto"/>
        <w:ind w:firstLine="709"/>
        <w:jc w:val="both"/>
        <w:rPr>
          <w:rFonts w:ascii="Times New Roman" w:hAnsi="Times New Roman"/>
          <w:sz w:val="28"/>
          <w:szCs w:val="28"/>
        </w:rPr>
      </w:pPr>
      <w:r w:rsidRPr="00B251BF">
        <w:rPr>
          <w:rFonts w:ascii="Times New Roman" w:hAnsi="Times New Roman"/>
          <w:sz w:val="28"/>
          <w:szCs w:val="28"/>
        </w:rPr>
        <w:t xml:space="preserve">1) прием и регистрация запроса и иных документов для предоставления </w:t>
      </w:r>
      <w:r w:rsidRPr="00B251BF">
        <w:rPr>
          <w:rFonts w:ascii="Times New Roman" w:eastAsia="Times New Roman" w:hAnsi="Times New Roman"/>
          <w:sz w:val="28"/>
          <w:szCs w:val="28"/>
          <w:lang w:eastAsia="ru-RU"/>
        </w:rPr>
        <w:t>муниципальной</w:t>
      </w:r>
      <w:r w:rsidRPr="00B251BF">
        <w:rPr>
          <w:rFonts w:ascii="Times New Roman" w:hAnsi="Times New Roman"/>
          <w:sz w:val="28"/>
          <w:szCs w:val="28"/>
        </w:rPr>
        <w:t xml:space="preserve"> услуги; </w:t>
      </w:r>
    </w:p>
    <w:p w:rsidR="00B12224" w:rsidRPr="00B251BF" w:rsidRDefault="00B12224" w:rsidP="00B12224">
      <w:pPr>
        <w:widowControl w:val="0"/>
        <w:autoSpaceDE w:val="0"/>
        <w:autoSpaceDN w:val="0"/>
        <w:adjustRightInd w:val="0"/>
        <w:spacing w:after="0" w:line="240" w:lineRule="auto"/>
        <w:ind w:firstLine="709"/>
        <w:jc w:val="both"/>
        <w:rPr>
          <w:rFonts w:ascii="Times New Roman" w:hAnsi="Times New Roman"/>
          <w:sz w:val="28"/>
          <w:szCs w:val="28"/>
        </w:rPr>
      </w:pPr>
      <w:r w:rsidRPr="00B251BF">
        <w:rPr>
          <w:rFonts w:ascii="Times New Roman" w:hAnsi="Times New Roman"/>
          <w:sz w:val="28"/>
          <w:szCs w:val="28"/>
        </w:rPr>
        <w:t xml:space="preserve">2) </w:t>
      </w:r>
      <w:r w:rsidRPr="00B251BF">
        <w:rPr>
          <w:rFonts w:ascii="Times New Roman" w:hAnsi="Times New Roman"/>
          <w:sz w:val="28"/>
          <w:szCs w:val="28"/>
          <w:lang w:eastAsia="ru-RU"/>
        </w:rPr>
        <w:t>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B12224" w:rsidRPr="00B251BF" w:rsidRDefault="00B12224" w:rsidP="00B12224">
      <w:pPr>
        <w:widowControl w:val="0"/>
        <w:autoSpaceDE w:val="0"/>
        <w:autoSpaceDN w:val="0"/>
        <w:adjustRightInd w:val="0"/>
        <w:spacing w:after="0" w:line="240" w:lineRule="auto"/>
        <w:ind w:firstLine="709"/>
        <w:jc w:val="both"/>
        <w:rPr>
          <w:rFonts w:ascii="Times New Roman" w:hAnsi="Times New Roman"/>
          <w:sz w:val="28"/>
          <w:szCs w:val="28"/>
        </w:rPr>
      </w:pPr>
      <w:r w:rsidRPr="00B251BF">
        <w:rPr>
          <w:rFonts w:ascii="Times New Roman" w:hAnsi="Times New Roman"/>
          <w:sz w:val="28"/>
          <w:szCs w:val="28"/>
        </w:rPr>
        <w:t xml:space="preserve">3) принятие решения о предоставлении (решения об отказе в предоставлении) </w:t>
      </w:r>
      <w:r w:rsidRPr="00B251BF">
        <w:rPr>
          <w:rFonts w:ascii="Times New Roman" w:eastAsia="Times New Roman" w:hAnsi="Times New Roman"/>
          <w:sz w:val="28"/>
          <w:szCs w:val="28"/>
          <w:lang w:eastAsia="ru-RU"/>
        </w:rPr>
        <w:t>муниципальной</w:t>
      </w:r>
      <w:r w:rsidRPr="00B251BF">
        <w:rPr>
          <w:rFonts w:ascii="Times New Roman" w:hAnsi="Times New Roman"/>
          <w:sz w:val="28"/>
          <w:szCs w:val="28"/>
        </w:rPr>
        <w:t xml:space="preserve"> услуги;</w:t>
      </w:r>
    </w:p>
    <w:p w:rsidR="00B12224" w:rsidRDefault="00B12224" w:rsidP="00B12224">
      <w:pPr>
        <w:pStyle w:val="ConsPlusNormal"/>
        <w:ind w:firstLine="709"/>
        <w:jc w:val="both"/>
        <w:rPr>
          <w:rFonts w:ascii="Times New Roman" w:eastAsia="Times New Roman" w:hAnsi="Times New Roman" w:cs="Times New Roman"/>
          <w:sz w:val="28"/>
          <w:szCs w:val="28"/>
        </w:rPr>
      </w:pPr>
      <w:r w:rsidRPr="00B251BF">
        <w:rPr>
          <w:rFonts w:ascii="Times New Roman" w:hAnsi="Times New Roman" w:cs="Times New Roman"/>
          <w:sz w:val="28"/>
          <w:szCs w:val="28"/>
        </w:rPr>
        <w:t xml:space="preserve">4) </w:t>
      </w:r>
      <w:r w:rsidRPr="00B251BF">
        <w:rPr>
          <w:rFonts w:ascii="Times New Roman" w:eastAsia="Times New Roman" w:hAnsi="Times New Roman" w:cs="Times New Roman"/>
          <w:sz w:val="28"/>
          <w:szCs w:val="28"/>
        </w:rPr>
        <w:t>уведомление заявителя о принятом решении, выдача заявителю результата предоставления муниципальной услуги</w:t>
      </w:r>
      <w:r>
        <w:rPr>
          <w:rFonts w:ascii="Times New Roman" w:eastAsia="Times New Roman" w:hAnsi="Times New Roman" w:cs="Times New Roman"/>
          <w:sz w:val="28"/>
          <w:szCs w:val="28"/>
        </w:rPr>
        <w:t>.</w:t>
      </w:r>
    </w:p>
    <w:p w:rsidR="00B12224" w:rsidRPr="00B251BF" w:rsidRDefault="00B12224" w:rsidP="00B12224">
      <w:pPr>
        <w:pStyle w:val="ConsPlusNormal"/>
        <w:ind w:firstLine="709"/>
        <w:jc w:val="both"/>
        <w:rPr>
          <w:rFonts w:ascii="Times New Roman" w:eastAsia="Times New Roman" w:hAnsi="Times New Roman" w:cs="Times New Roman"/>
          <w:sz w:val="28"/>
          <w:szCs w:val="28"/>
        </w:rPr>
      </w:pPr>
      <w:r w:rsidRPr="00B251BF">
        <w:rPr>
          <w:rFonts w:ascii="Times New Roman" w:eastAsia="Times New Roman" w:hAnsi="Times New Roman" w:cs="Times New Roman"/>
          <w:sz w:val="28"/>
          <w:szCs w:val="28"/>
        </w:rPr>
        <w:t>3.2. Предоставление в установленном порядке информации заявителям и обеспечение доступа заявителей к сведениям о муниципальной услуге указано в пункте 1.8 настоящего Административного регламента.</w:t>
      </w:r>
    </w:p>
    <w:bookmarkStart w:id="185" w:name="Par288"/>
    <w:bookmarkEnd w:id="185"/>
    <w:p w:rsidR="00B12224" w:rsidRDefault="00025A54" w:rsidP="00B12224">
      <w:pPr>
        <w:widowControl w:val="0"/>
        <w:autoSpaceDE w:val="0"/>
        <w:autoSpaceDN w:val="0"/>
        <w:adjustRightInd w:val="0"/>
        <w:spacing w:after="0" w:line="240" w:lineRule="auto"/>
        <w:ind w:firstLine="709"/>
        <w:jc w:val="both"/>
        <w:rPr>
          <w:rFonts w:ascii="Times New Roman" w:hAnsi="Times New Roman"/>
          <w:sz w:val="28"/>
          <w:szCs w:val="28"/>
        </w:rPr>
      </w:pPr>
      <w:r w:rsidRPr="00025A54">
        <w:rPr>
          <w:rFonts w:asciiTheme="minorHAnsi" w:hAnsiTheme="minorHAnsi" w:cstheme="minorBidi"/>
        </w:rPr>
        <w:fldChar w:fldCharType="begin"/>
      </w:r>
      <w:r w:rsidR="00B12224" w:rsidRPr="00B251BF">
        <w:instrText xml:space="preserve"> HYPERLINK \l "Par1004" </w:instrText>
      </w:r>
      <w:r w:rsidRPr="00025A54">
        <w:rPr>
          <w:rFonts w:asciiTheme="minorHAnsi" w:hAnsiTheme="minorHAnsi" w:cstheme="minorBidi"/>
        </w:rPr>
        <w:fldChar w:fldCharType="separate"/>
      </w:r>
      <w:r w:rsidR="00B12224" w:rsidRPr="00B251BF">
        <w:rPr>
          <w:rFonts w:ascii="Times New Roman" w:hAnsi="Times New Roman"/>
          <w:sz w:val="28"/>
          <w:szCs w:val="28"/>
        </w:rPr>
        <w:t>Блок-схема</w:t>
      </w:r>
      <w:r w:rsidRPr="00B251BF">
        <w:rPr>
          <w:rFonts w:ascii="Times New Roman" w:hAnsi="Times New Roman"/>
          <w:sz w:val="28"/>
          <w:szCs w:val="28"/>
        </w:rPr>
        <w:fldChar w:fldCharType="end"/>
      </w:r>
      <w:r w:rsidR="00B12224" w:rsidRPr="00B251BF">
        <w:rPr>
          <w:rFonts w:ascii="Times New Roman" w:hAnsi="Times New Roman"/>
          <w:sz w:val="28"/>
          <w:szCs w:val="28"/>
        </w:rPr>
        <w:t xml:space="preserve"> последовательности административных процедур при предоставлении </w:t>
      </w:r>
      <w:r w:rsidR="00B12224" w:rsidRPr="00B251BF">
        <w:rPr>
          <w:rFonts w:ascii="Times New Roman" w:eastAsia="Times New Roman" w:hAnsi="Times New Roman"/>
          <w:sz w:val="28"/>
          <w:szCs w:val="28"/>
          <w:lang w:eastAsia="ru-RU"/>
        </w:rPr>
        <w:t>муниципальной</w:t>
      </w:r>
      <w:r w:rsidR="00B12224" w:rsidRPr="00B251BF">
        <w:rPr>
          <w:rFonts w:ascii="Times New Roman" w:hAnsi="Times New Roman"/>
          <w:sz w:val="28"/>
          <w:szCs w:val="28"/>
        </w:rPr>
        <w:t xml:space="preserve"> услуги приводится в приложении №</w:t>
      </w:r>
      <w:r w:rsidR="00B12224">
        <w:rPr>
          <w:rFonts w:ascii="Times New Roman" w:hAnsi="Times New Roman"/>
          <w:sz w:val="28"/>
          <w:szCs w:val="28"/>
        </w:rPr>
        <w:t xml:space="preserve"> 4</w:t>
      </w:r>
      <w:r w:rsidR="00B12224" w:rsidRPr="00B251BF">
        <w:rPr>
          <w:rFonts w:ascii="Times New Roman" w:hAnsi="Times New Roman"/>
          <w:sz w:val="28"/>
          <w:szCs w:val="28"/>
        </w:rPr>
        <w:t xml:space="preserve"> к настоящему Административному регламенту. </w:t>
      </w:r>
    </w:p>
    <w:p w:rsidR="00B12224" w:rsidRPr="00B73F83" w:rsidRDefault="00B12224" w:rsidP="00B12224">
      <w:pPr>
        <w:widowControl w:val="0"/>
        <w:autoSpaceDE w:val="0"/>
        <w:autoSpaceDN w:val="0"/>
        <w:adjustRightInd w:val="0"/>
        <w:spacing w:after="0" w:line="240" w:lineRule="auto"/>
        <w:ind w:firstLine="709"/>
        <w:jc w:val="both"/>
        <w:rPr>
          <w:rFonts w:ascii="Times New Roman" w:hAnsi="Times New Roman"/>
          <w:sz w:val="28"/>
          <w:szCs w:val="28"/>
        </w:rPr>
      </w:pPr>
    </w:p>
    <w:p w:rsidR="00B12224" w:rsidRPr="00B73F83" w:rsidRDefault="00B12224" w:rsidP="00B12224">
      <w:pPr>
        <w:widowControl w:val="0"/>
        <w:autoSpaceDE w:val="0"/>
        <w:autoSpaceDN w:val="0"/>
        <w:adjustRightInd w:val="0"/>
        <w:spacing w:after="0" w:line="240" w:lineRule="auto"/>
        <w:ind w:firstLine="709"/>
        <w:jc w:val="center"/>
        <w:outlineLvl w:val="3"/>
        <w:rPr>
          <w:rFonts w:ascii="Times New Roman" w:hAnsi="Times New Roman"/>
          <w:b/>
          <w:sz w:val="28"/>
          <w:szCs w:val="28"/>
        </w:rPr>
      </w:pPr>
      <w:bookmarkStart w:id="186" w:name="Par293"/>
      <w:bookmarkEnd w:id="186"/>
      <w:r w:rsidRPr="00B73F83">
        <w:rPr>
          <w:rFonts w:ascii="Times New Roman" w:hAnsi="Times New Roman"/>
          <w:b/>
          <w:sz w:val="28"/>
          <w:szCs w:val="28"/>
        </w:rPr>
        <w:t>Прием</w:t>
      </w:r>
      <w:r w:rsidRPr="00B73F83">
        <w:rPr>
          <w:sz w:val="28"/>
          <w:szCs w:val="28"/>
        </w:rPr>
        <w:t xml:space="preserve"> </w:t>
      </w:r>
      <w:r w:rsidRPr="00B73F83">
        <w:rPr>
          <w:rFonts w:ascii="Times New Roman" w:hAnsi="Times New Roman"/>
          <w:b/>
          <w:sz w:val="28"/>
          <w:szCs w:val="28"/>
        </w:rPr>
        <w:t>и регистрация запроса и иных документов для предоставления муниципальной услуги</w:t>
      </w:r>
    </w:p>
    <w:p w:rsidR="00B12224" w:rsidRPr="00B73F83" w:rsidRDefault="00B12224" w:rsidP="00B12224">
      <w:pPr>
        <w:widowControl w:val="0"/>
        <w:autoSpaceDE w:val="0"/>
        <w:autoSpaceDN w:val="0"/>
        <w:adjustRightInd w:val="0"/>
        <w:spacing w:after="0" w:line="240" w:lineRule="auto"/>
        <w:ind w:firstLine="709"/>
        <w:jc w:val="center"/>
        <w:outlineLvl w:val="3"/>
        <w:rPr>
          <w:rFonts w:ascii="Times New Roman" w:hAnsi="Times New Roman"/>
          <w:sz w:val="28"/>
          <w:szCs w:val="28"/>
        </w:rPr>
      </w:pPr>
    </w:p>
    <w:p w:rsidR="00B12224" w:rsidRPr="00B73F83" w:rsidRDefault="00B12224" w:rsidP="00B12224">
      <w:pPr>
        <w:widowControl w:val="0"/>
        <w:autoSpaceDE w:val="0"/>
        <w:autoSpaceDN w:val="0"/>
        <w:adjustRightInd w:val="0"/>
        <w:spacing w:after="0" w:line="240" w:lineRule="auto"/>
        <w:ind w:firstLine="709"/>
        <w:jc w:val="both"/>
        <w:rPr>
          <w:rFonts w:ascii="Times New Roman" w:hAnsi="Times New Roman"/>
          <w:sz w:val="28"/>
          <w:szCs w:val="28"/>
        </w:rPr>
      </w:pPr>
      <w:r w:rsidRPr="00B73F83">
        <w:rPr>
          <w:rFonts w:ascii="Times New Roman" w:hAnsi="Times New Roman"/>
          <w:sz w:val="28"/>
          <w:szCs w:val="28"/>
        </w:rPr>
        <w:t xml:space="preserve">3.3. Основанием для начала административной процедуры является поступление от заявителя заявления на предоставлении </w:t>
      </w:r>
      <w:r w:rsidRPr="00B73F83">
        <w:rPr>
          <w:rFonts w:ascii="Times New Roman" w:eastAsia="Times New Roman" w:hAnsi="Times New Roman"/>
          <w:sz w:val="28"/>
          <w:szCs w:val="28"/>
          <w:lang w:eastAsia="ru-RU"/>
        </w:rPr>
        <w:t>муниципальной</w:t>
      </w:r>
      <w:r w:rsidRPr="00B73F83">
        <w:rPr>
          <w:rFonts w:ascii="Times New Roman" w:hAnsi="Times New Roman"/>
          <w:sz w:val="28"/>
          <w:szCs w:val="28"/>
        </w:rPr>
        <w:t xml:space="preserve"> услуги в </w:t>
      </w:r>
      <w:ins w:id="187" w:author="Пользователь" w:date="2017-05-10T21:14:00Z">
        <w:r w:rsidRPr="00B73F83">
          <w:rPr>
            <w:rFonts w:ascii="Times New Roman" w:hAnsi="Times New Roman"/>
            <w:sz w:val="28"/>
            <w:szCs w:val="28"/>
          </w:rPr>
          <w:t>Администрацию</w:t>
        </w:r>
      </w:ins>
      <w:r w:rsidRPr="00B73F83">
        <w:rPr>
          <w:rFonts w:ascii="Times New Roman" w:hAnsi="Times New Roman"/>
          <w:sz w:val="28"/>
          <w:szCs w:val="28"/>
        </w:rPr>
        <w:t>, МФЦ.</w:t>
      </w:r>
    </w:p>
    <w:p w:rsidR="00B12224" w:rsidRPr="00B73F83" w:rsidRDefault="00B12224" w:rsidP="00B12224">
      <w:pPr>
        <w:widowControl w:val="0"/>
        <w:autoSpaceDE w:val="0"/>
        <w:autoSpaceDN w:val="0"/>
        <w:adjustRightInd w:val="0"/>
        <w:spacing w:after="0" w:line="240" w:lineRule="auto"/>
        <w:ind w:firstLine="709"/>
        <w:jc w:val="both"/>
        <w:rPr>
          <w:rFonts w:ascii="Times New Roman" w:hAnsi="Times New Roman"/>
          <w:sz w:val="28"/>
          <w:szCs w:val="28"/>
        </w:rPr>
      </w:pPr>
      <w:r w:rsidRPr="00B73F83">
        <w:rPr>
          <w:rFonts w:ascii="Times New Roman" w:hAnsi="Times New Roman"/>
          <w:sz w:val="28"/>
          <w:szCs w:val="28"/>
        </w:rPr>
        <w:t>1) Очная форма подачи документов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запрос и документы, указанные в пункте 2.6 настоящего Административного регламента в бумажном виде, то есть документы установленной формы, сформированные на бумажном носителе.</w:t>
      </w:r>
    </w:p>
    <w:p w:rsidR="00B12224" w:rsidRPr="00B73F83" w:rsidRDefault="00B12224" w:rsidP="00B12224">
      <w:pPr>
        <w:widowControl w:val="0"/>
        <w:autoSpaceDE w:val="0"/>
        <w:autoSpaceDN w:val="0"/>
        <w:adjustRightInd w:val="0"/>
        <w:spacing w:after="0" w:line="240" w:lineRule="auto"/>
        <w:ind w:firstLine="709"/>
        <w:jc w:val="both"/>
        <w:rPr>
          <w:rFonts w:ascii="Times New Roman" w:hAnsi="Times New Roman"/>
          <w:sz w:val="28"/>
          <w:szCs w:val="28"/>
        </w:rPr>
      </w:pPr>
      <w:r w:rsidRPr="00B73F83">
        <w:rPr>
          <w:rFonts w:ascii="Times New Roman" w:hAnsi="Times New Roman"/>
          <w:sz w:val="28"/>
          <w:szCs w:val="28"/>
        </w:rPr>
        <w:t>В МФЦ предусмотрена только очная форма подачи документов.</w:t>
      </w:r>
    </w:p>
    <w:p w:rsidR="00B12224" w:rsidRPr="00B73F83" w:rsidRDefault="00B12224" w:rsidP="00B12224">
      <w:pPr>
        <w:widowControl w:val="0"/>
        <w:autoSpaceDE w:val="0"/>
        <w:autoSpaceDN w:val="0"/>
        <w:adjustRightInd w:val="0"/>
        <w:spacing w:after="0" w:line="240" w:lineRule="auto"/>
        <w:ind w:firstLine="709"/>
        <w:jc w:val="both"/>
        <w:rPr>
          <w:rFonts w:ascii="Times New Roman" w:hAnsi="Times New Roman"/>
          <w:sz w:val="28"/>
          <w:szCs w:val="28"/>
        </w:rPr>
      </w:pPr>
      <w:r w:rsidRPr="00B73F83">
        <w:rPr>
          <w:rFonts w:ascii="Times New Roman" w:hAnsi="Times New Roman"/>
          <w:sz w:val="28"/>
          <w:szCs w:val="28"/>
        </w:rPr>
        <w:t xml:space="preserve">При очной форме подачи документов заявление о предоставлении </w:t>
      </w:r>
      <w:r w:rsidRPr="00B73F83">
        <w:rPr>
          <w:rFonts w:ascii="Times New Roman" w:eastAsia="Times New Roman" w:hAnsi="Times New Roman"/>
          <w:sz w:val="28"/>
          <w:szCs w:val="28"/>
          <w:lang w:eastAsia="ru-RU"/>
        </w:rPr>
        <w:t>муниципальной</w:t>
      </w:r>
      <w:r w:rsidRPr="00B73F83">
        <w:rPr>
          <w:rFonts w:ascii="Times New Roman" w:hAnsi="Times New Roman"/>
          <w:sz w:val="28"/>
          <w:szCs w:val="28"/>
        </w:rPr>
        <w:t xml:space="preserve"> услуги может быть </w:t>
      </w:r>
      <w:proofErr w:type="gramStart"/>
      <w:r w:rsidRPr="00B73F83">
        <w:rPr>
          <w:rFonts w:ascii="Times New Roman" w:hAnsi="Times New Roman"/>
          <w:sz w:val="28"/>
          <w:szCs w:val="28"/>
        </w:rPr>
        <w:t>оформлен</w:t>
      </w:r>
      <w:proofErr w:type="gramEnd"/>
      <w:r w:rsidRPr="00B73F83">
        <w:rPr>
          <w:rFonts w:ascii="Times New Roman" w:hAnsi="Times New Roman"/>
          <w:sz w:val="28"/>
          <w:szCs w:val="28"/>
        </w:rPr>
        <w:t xml:space="preserve"> заявителем в ходе приема в </w:t>
      </w:r>
      <w:ins w:id="188" w:author="Пользователь" w:date="2017-05-10T21:14:00Z">
        <w:r w:rsidRPr="00B73F83">
          <w:rPr>
            <w:rFonts w:ascii="Times New Roman" w:hAnsi="Times New Roman"/>
            <w:sz w:val="28"/>
            <w:szCs w:val="28"/>
          </w:rPr>
          <w:t>Администрации,</w:t>
        </w:r>
      </w:ins>
      <w:r w:rsidRPr="00B73F83">
        <w:rPr>
          <w:rFonts w:ascii="Times New Roman" w:hAnsi="Times New Roman"/>
          <w:sz w:val="28"/>
          <w:szCs w:val="28"/>
        </w:rPr>
        <w:t xml:space="preserve"> МФЦ либо оформлен заранее.  </w:t>
      </w:r>
    </w:p>
    <w:p w:rsidR="00B12224" w:rsidRPr="00B73F83" w:rsidRDefault="00B12224" w:rsidP="00B12224">
      <w:pPr>
        <w:widowControl w:val="0"/>
        <w:autoSpaceDE w:val="0"/>
        <w:autoSpaceDN w:val="0"/>
        <w:adjustRightInd w:val="0"/>
        <w:spacing w:after="0" w:line="240" w:lineRule="auto"/>
        <w:ind w:firstLine="709"/>
        <w:jc w:val="both"/>
        <w:rPr>
          <w:rFonts w:ascii="Times New Roman" w:hAnsi="Times New Roman"/>
          <w:sz w:val="28"/>
          <w:szCs w:val="28"/>
        </w:rPr>
      </w:pPr>
      <w:r w:rsidRPr="00B73F83">
        <w:rPr>
          <w:rFonts w:ascii="Times New Roman" w:hAnsi="Times New Roman"/>
          <w:sz w:val="28"/>
          <w:szCs w:val="28"/>
        </w:rPr>
        <w:t xml:space="preserve">По просьбе обратившегося лица заявление может быть оформлено специалистом </w:t>
      </w:r>
      <w:ins w:id="189" w:author="Пользователь" w:date="2017-05-10T21:14:00Z">
        <w:r w:rsidRPr="00B73F83">
          <w:rPr>
            <w:rFonts w:ascii="Times New Roman" w:hAnsi="Times New Roman"/>
            <w:sz w:val="28"/>
            <w:szCs w:val="28"/>
          </w:rPr>
          <w:t>Администрации</w:t>
        </w:r>
      </w:ins>
      <w:r w:rsidRPr="00B73F83">
        <w:rPr>
          <w:rFonts w:ascii="Times New Roman" w:hAnsi="Times New Roman"/>
          <w:sz w:val="28"/>
          <w:szCs w:val="28"/>
        </w:rPr>
        <w:t>,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B12224" w:rsidRPr="00B73F83" w:rsidRDefault="00B12224" w:rsidP="00B12224">
      <w:pPr>
        <w:widowControl w:val="0"/>
        <w:autoSpaceDE w:val="0"/>
        <w:autoSpaceDN w:val="0"/>
        <w:adjustRightInd w:val="0"/>
        <w:spacing w:after="0" w:line="240" w:lineRule="auto"/>
        <w:ind w:firstLine="709"/>
        <w:jc w:val="both"/>
        <w:rPr>
          <w:rFonts w:ascii="Times New Roman" w:hAnsi="Times New Roman"/>
          <w:sz w:val="28"/>
          <w:szCs w:val="28"/>
        </w:rPr>
      </w:pPr>
      <w:r w:rsidRPr="00B73F83">
        <w:rPr>
          <w:rFonts w:ascii="Times New Roman" w:hAnsi="Times New Roman"/>
          <w:sz w:val="28"/>
          <w:szCs w:val="28"/>
        </w:rPr>
        <w:t xml:space="preserve">Специалист </w:t>
      </w:r>
      <w:ins w:id="190" w:author="Пользователь" w:date="2017-05-10T21:15:00Z">
        <w:r w:rsidRPr="00B73F83">
          <w:rPr>
            <w:rFonts w:ascii="Times New Roman" w:hAnsi="Times New Roman"/>
            <w:sz w:val="28"/>
            <w:szCs w:val="28"/>
          </w:rPr>
          <w:t>Администрации</w:t>
        </w:r>
      </w:ins>
      <w:r w:rsidRPr="00B73F83">
        <w:rPr>
          <w:rFonts w:ascii="Times New Roman" w:hAnsi="Times New Roman"/>
          <w:sz w:val="28"/>
          <w:szCs w:val="28"/>
        </w:rPr>
        <w:t>, МФЦ, ответственный за прием документов, осуществляет следующие действия в ходе приема заявителя:</w:t>
      </w:r>
    </w:p>
    <w:p w:rsidR="00B12224" w:rsidRPr="00B73F83" w:rsidRDefault="00B12224" w:rsidP="00B12224">
      <w:pPr>
        <w:widowControl w:val="0"/>
        <w:autoSpaceDE w:val="0"/>
        <w:autoSpaceDN w:val="0"/>
        <w:adjustRightInd w:val="0"/>
        <w:spacing w:after="0" w:line="240" w:lineRule="auto"/>
        <w:ind w:firstLine="709"/>
        <w:jc w:val="both"/>
        <w:rPr>
          <w:rFonts w:ascii="Times New Roman" w:hAnsi="Times New Roman"/>
          <w:sz w:val="28"/>
          <w:szCs w:val="28"/>
        </w:rPr>
      </w:pPr>
      <w:r w:rsidRPr="00B73F83">
        <w:rPr>
          <w:rFonts w:ascii="Times New Roman" w:hAnsi="Times New Roman"/>
          <w:sz w:val="28"/>
          <w:szCs w:val="28"/>
        </w:rPr>
        <w:t>а) устанавливает предмет обращения, проверяет документ, удостоверяющий личность;</w:t>
      </w:r>
    </w:p>
    <w:p w:rsidR="00B12224" w:rsidRPr="00B73F83" w:rsidRDefault="00B12224" w:rsidP="00B12224">
      <w:pPr>
        <w:widowControl w:val="0"/>
        <w:autoSpaceDE w:val="0"/>
        <w:autoSpaceDN w:val="0"/>
        <w:adjustRightInd w:val="0"/>
        <w:spacing w:after="0" w:line="240" w:lineRule="auto"/>
        <w:ind w:firstLine="709"/>
        <w:jc w:val="both"/>
        <w:rPr>
          <w:rFonts w:ascii="Times New Roman" w:hAnsi="Times New Roman"/>
          <w:sz w:val="28"/>
          <w:szCs w:val="28"/>
        </w:rPr>
      </w:pPr>
      <w:r w:rsidRPr="00B73F83">
        <w:rPr>
          <w:rFonts w:ascii="Times New Roman" w:hAnsi="Times New Roman"/>
          <w:sz w:val="28"/>
          <w:szCs w:val="28"/>
        </w:rPr>
        <w:t>б) проверяет полномочия заявителя;</w:t>
      </w:r>
    </w:p>
    <w:p w:rsidR="00B12224" w:rsidRPr="00B73F83" w:rsidRDefault="00B12224" w:rsidP="00B12224">
      <w:pPr>
        <w:widowControl w:val="0"/>
        <w:autoSpaceDE w:val="0"/>
        <w:autoSpaceDN w:val="0"/>
        <w:adjustRightInd w:val="0"/>
        <w:spacing w:after="0" w:line="240" w:lineRule="auto"/>
        <w:ind w:firstLine="709"/>
        <w:jc w:val="both"/>
        <w:rPr>
          <w:rFonts w:ascii="Times New Roman" w:hAnsi="Times New Roman"/>
          <w:sz w:val="28"/>
          <w:szCs w:val="28"/>
        </w:rPr>
      </w:pPr>
      <w:r w:rsidRPr="00B73F83">
        <w:rPr>
          <w:rFonts w:ascii="Times New Roman" w:hAnsi="Times New Roman"/>
          <w:sz w:val="28"/>
          <w:szCs w:val="28"/>
        </w:rPr>
        <w:t xml:space="preserve">в) проверяет наличие всех документов, необходимых для предоставления </w:t>
      </w:r>
      <w:r w:rsidRPr="00B73F83">
        <w:rPr>
          <w:rFonts w:ascii="Times New Roman" w:eastAsia="Times New Roman" w:hAnsi="Times New Roman"/>
          <w:sz w:val="28"/>
          <w:szCs w:val="28"/>
          <w:lang w:eastAsia="ru-RU"/>
        </w:rPr>
        <w:t>муниципальной</w:t>
      </w:r>
      <w:r w:rsidRPr="00B73F83">
        <w:rPr>
          <w:rFonts w:ascii="Times New Roman" w:hAnsi="Times New Roman"/>
          <w:sz w:val="28"/>
          <w:szCs w:val="28"/>
        </w:rPr>
        <w:t xml:space="preserve"> услуги, которые заявитель обязан предоставить самостоятельно в соответствии с пунктом 2.6 настоящего Административного регламента; </w:t>
      </w:r>
    </w:p>
    <w:p w:rsidR="00B12224" w:rsidRPr="00B73F83" w:rsidRDefault="00B12224" w:rsidP="00B12224">
      <w:pPr>
        <w:widowControl w:val="0"/>
        <w:autoSpaceDE w:val="0"/>
        <w:autoSpaceDN w:val="0"/>
        <w:adjustRightInd w:val="0"/>
        <w:spacing w:after="0" w:line="240" w:lineRule="auto"/>
        <w:ind w:firstLine="709"/>
        <w:jc w:val="both"/>
        <w:rPr>
          <w:rFonts w:ascii="Times New Roman" w:hAnsi="Times New Roman"/>
          <w:sz w:val="28"/>
          <w:szCs w:val="28"/>
        </w:rPr>
      </w:pPr>
      <w:r w:rsidRPr="00B73F83">
        <w:rPr>
          <w:rFonts w:ascii="Times New Roman" w:hAnsi="Times New Roman"/>
          <w:sz w:val="28"/>
          <w:szCs w:val="28"/>
        </w:rPr>
        <w:t xml:space="preserve">г) проверяет соответствие представленных </w:t>
      </w:r>
      <w:proofErr w:type="gramStart"/>
      <w:r w:rsidRPr="00B73F83">
        <w:rPr>
          <w:rFonts w:ascii="Times New Roman" w:hAnsi="Times New Roman"/>
          <w:sz w:val="28"/>
          <w:szCs w:val="28"/>
        </w:rPr>
        <w:t>документов</w:t>
      </w:r>
      <w:proofErr w:type="gramEnd"/>
      <w:r w:rsidRPr="00B73F83">
        <w:rPr>
          <w:rFonts w:ascii="Times New Roman" w:hAnsi="Times New Roman"/>
          <w:sz w:val="28"/>
          <w:szCs w:val="28"/>
        </w:rPr>
        <w:t xml:space="preserve"> требованиям</w:t>
      </w:r>
      <w:r w:rsidRPr="00B73F83">
        <w:rPr>
          <w:rFonts w:ascii="Times New Roman" w:eastAsia="Times New Roman" w:hAnsi="Times New Roman" w:cs="Arial"/>
          <w:sz w:val="28"/>
          <w:szCs w:val="28"/>
          <w:lang w:eastAsia="ru-RU"/>
        </w:rPr>
        <w:t xml:space="preserve"> </w:t>
      </w:r>
      <w:r w:rsidRPr="00B73F83">
        <w:rPr>
          <w:rFonts w:ascii="Times New Roman" w:hAnsi="Times New Roman"/>
          <w:sz w:val="28"/>
          <w:szCs w:val="28"/>
        </w:rPr>
        <w:t>удостоверяясь, что:</w:t>
      </w:r>
    </w:p>
    <w:p w:rsidR="00B12224" w:rsidRPr="00B73F83" w:rsidRDefault="00B12224" w:rsidP="00B12224">
      <w:pPr>
        <w:widowControl w:val="0"/>
        <w:autoSpaceDE w:val="0"/>
        <w:autoSpaceDN w:val="0"/>
        <w:adjustRightInd w:val="0"/>
        <w:spacing w:after="0" w:line="240" w:lineRule="auto"/>
        <w:ind w:firstLine="709"/>
        <w:jc w:val="both"/>
        <w:rPr>
          <w:rFonts w:ascii="Times New Roman" w:hAnsi="Times New Roman"/>
          <w:sz w:val="28"/>
          <w:szCs w:val="28"/>
        </w:rPr>
      </w:pPr>
      <w:r w:rsidRPr="00B73F83">
        <w:rPr>
          <w:rFonts w:ascii="Times New Roman" w:hAnsi="Times New Roman"/>
          <w:sz w:val="28"/>
          <w:szCs w:val="28"/>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B12224" w:rsidRPr="00B73F83" w:rsidRDefault="00B12224" w:rsidP="00B12224">
      <w:pPr>
        <w:widowControl w:val="0"/>
        <w:autoSpaceDE w:val="0"/>
        <w:autoSpaceDN w:val="0"/>
        <w:adjustRightInd w:val="0"/>
        <w:spacing w:after="0" w:line="240" w:lineRule="auto"/>
        <w:ind w:firstLine="709"/>
        <w:jc w:val="both"/>
        <w:rPr>
          <w:rFonts w:ascii="Times New Roman" w:hAnsi="Times New Roman"/>
          <w:sz w:val="28"/>
          <w:szCs w:val="28"/>
        </w:rPr>
      </w:pPr>
      <w:r w:rsidRPr="00B73F83">
        <w:rPr>
          <w:rFonts w:ascii="Times New Roman" w:hAnsi="Times New Roman"/>
          <w:sz w:val="28"/>
          <w:szCs w:val="28"/>
        </w:rPr>
        <w:t>- тексты документов написаны разборчиво, наименования юридических лиц - без сокращения, с указанием их мест нахождения;</w:t>
      </w:r>
    </w:p>
    <w:p w:rsidR="00B12224" w:rsidRPr="00B73F83" w:rsidRDefault="00B12224" w:rsidP="00B12224">
      <w:pPr>
        <w:widowControl w:val="0"/>
        <w:autoSpaceDE w:val="0"/>
        <w:autoSpaceDN w:val="0"/>
        <w:adjustRightInd w:val="0"/>
        <w:spacing w:after="0" w:line="240" w:lineRule="auto"/>
        <w:ind w:firstLine="709"/>
        <w:jc w:val="both"/>
        <w:rPr>
          <w:rFonts w:ascii="Times New Roman" w:hAnsi="Times New Roman"/>
          <w:sz w:val="28"/>
          <w:szCs w:val="28"/>
        </w:rPr>
      </w:pPr>
      <w:r w:rsidRPr="00B73F83">
        <w:rPr>
          <w:rFonts w:ascii="Times New Roman" w:hAnsi="Times New Roman"/>
          <w:sz w:val="28"/>
          <w:szCs w:val="28"/>
        </w:rPr>
        <w:t>- фамилии, имена и отчества физических лиц, контактные телефоны, адреса их мест жительства написаны полностью;</w:t>
      </w:r>
    </w:p>
    <w:p w:rsidR="00B12224" w:rsidRPr="00B73F83" w:rsidRDefault="00B12224" w:rsidP="00B12224">
      <w:pPr>
        <w:widowControl w:val="0"/>
        <w:autoSpaceDE w:val="0"/>
        <w:autoSpaceDN w:val="0"/>
        <w:adjustRightInd w:val="0"/>
        <w:spacing w:after="0" w:line="240" w:lineRule="auto"/>
        <w:ind w:firstLine="709"/>
        <w:jc w:val="both"/>
        <w:rPr>
          <w:rFonts w:ascii="Times New Roman" w:hAnsi="Times New Roman"/>
          <w:sz w:val="28"/>
          <w:szCs w:val="28"/>
        </w:rPr>
      </w:pPr>
      <w:r w:rsidRPr="00B73F83">
        <w:rPr>
          <w:rFonts w:ascii="Times New Roman" w:hAnsi="Times New Roman"/>
          <w:sz w:val="28"/>
          <w:szCs w:val="28"/>
        </w:rPr>
        <w:t>- в документах нет подчисток, приписок, зачеркнутых слов и иных неоговоренных исправлений;</w:t>
      </w:r>
    </w:p>
    <w:p w:rsidR="00B12224" w:rsidRPr="00B73F83" w:rsidRDefault="00B12224" w:rsidP="00B12224">
      <w:pPr>
        <w:widowControl w:val="0"/>
        <w:autoSpaceDE w:val="0"/>
        <w:autoSpaceDN w:val="0"/>
        <w:adjustRightInd w:val="0"/>
        <w:spacing w:after="0" w:line="240" w:lineRule="auto"/>
        <w:ind w:firstLine="709"/>
        <w:jc w:val="both"/>
        <w:rPr>
          <w:rFonts w:ascii="Times New Roman" w:hAnsi="Times New Roman"/>
          <w:sz w:val="28"/>
          <w:szCs w:val="28"/>
        </w:rPr>
      </w:pPr>
      <w:r w:rsidRPr="00B73F83">
        <w:rPr>
          <w:rFonts w:ascii="Times New Roman" w:hAnsi="Times New Roman"/>
          <w:sz w:val="28"/>
          <w:szCs w:val="28"/>
        </w:rPr>
        <w:t>- документы не исполнены карандашом;</w:t>
      </w:r>
    </w:p>
    <w:p w:rsidR="00B12224" w:rsidRPr="00B73F83" w:rsidRDefault="00B12224" w:rsidP="00B12224">
      <w:pPr>
        <w:widowControl w:val="0"/>
        <w:autoSpaceDE w:val="0"/>
        <w:autoSpaceDN w:val="0"/>
        <w:adjustRightInd w:val="0"/>
        <w:spacing w:after="0" w:line="240" w:lineRule="auto"/>
        <w:ind w:firstLine="709"/>
        <w:jc w:val="both"/>
        <w:rPr>
          <w:rFonts w:ascii="Times New Roman" w:hAnsi="Times New Roman"/>
          <w:sz w:val="28"/>
          <w:szCs w:val="28"/>
        </w:rPr>
      </w:pPr>
      <w:r w:rsidRPr="00B73F83">
        <w:rPr>
          <w:rFonts w:ascii="Times New Roman" w:hAnsi="Times New Roman"/>
          <w:sz w:val="28"/>
          <w:szCs w:val="28"/>
        </w:rPr>
        <w:t>- документы не имеют серьезных повреждений, наличие которых не позволяет однозначно истолковать их содержание;</w:t>
      </w:r>
    </w:p>
    <w:p w:rsidR="00B12224" w:rsidRPr="00B73F83" w:rsidRDefault="00B12224" w:rsidP="00B12224">
      <w:pPr>
        <w:widowControl w:val="0"/>
        <w:autoSpaceDE w:val="0"/>
        <w:autoSpaceDN w:val="0"/>
        <w:adjustRightInd w:val="0"/>
        <w:spacing w:after="0" w:line="240" w:lineRule="auto"/>
        <w:ind w:firstLine="709"/>
        <w:jc w:val="both"/>
        <w:rPr>
          <w:rFonts w:ascii="Times New Roman" w:hAnsi="Times New Roman"/>
          <w:sz w:val="28"/>
          <w:szCs w:val="28"/>
        </w:rPr>
      </w:pPr>
      <w:proofErr w:type="spellStart"/>
      <w:r w:rsidRPr="00B73F83">
        <w:rPr>
          <w:rFonts w:ascii="Times New Roman" w:hAnsi="Times New Roman"/>
          <w:sz w:val="28"/>
          <w:szCs w:val="28"/>
        </w:rPr>
        <w:t>д</w:t>
      </w:r>
      <w:proofErr w:type="spellEnd"/>
      <w:r w:rsidRPr="00B73F83">
        <w:rPr>
          <w:rFonts w:ascii="Times New Roman" w:hAnsi="Times New Roman"/>
          <w:sz w:val="28"/>
          <w:szCs w:val="28"/>
        </w:rPr>
        <w:t>) принимает решение о приеме у заявителя представленных документов;</w:t>
      </w:r>
    </w:p>
    <w:p w:rsidR="00B12224" w:rsidRPr="00B73F83" w:rsidRDefault="00B12224" w:rsidP="00B12224">
      <w:pPr>
        <w:widowControl w:val="0"/>
        <w:tabs>
          <w:tab w:val="left" w:pos="1932"/>
        </w:tabs>
        <w:autoSpaceDE w:val="0"/>
        <w:autoSpaceDN w:val="0"/>
        <w:adjustRightInd w:val="0"/>
        <w:spacing w:after="0" w:line="240" w:lineRule="auto"/>
        <w:ind w:firstLine="709"/>
        <w:jc w:val="both"/>
        <w:rPr>
          <w:rFonts w:ascii="Times New Roman" w:hAnsi="Times New Roman"/>
          <w:sz w:val="28"/>
          <w:szCs w:val="28"/>
        </w:rPr>
      </w:pPr>
      <w:r w:rsidRPr="00B73F83">
        <w:rPr>
          <w:rFonts w:ascii="Times New Roman" w:hAnsi="Times New Roman"/>
          <w:sz w:val="28"/>
          <w:szCs w:val="28"/>
        </w:rPr>
        <w:t>е) регистрирует заявление и представленные документы под индивидуальным порядковым номером в день их поступления;</w:t>
      </w:r>
    </w:p>
    <w:p w:rsidR="00B12224" w:rsidRPr="00B73F83" w:rsidRDefault="00B12224" w:rsidP="00B12224">
      <w:pPr>
        <w:widowControl w:val="0"/>
        <w:autoSpaceDE w:val="0"/>
        <w:autoSpaceDN w:val="0"/>
        <w:adjustRightInd w:val="0"/>
        <w:spacing w:after="0" w:line="240" w:lineRule="auto"/>
        <w:ind w:firstLine="709"/>
        <w:jc w:val="both"/>
        <w:rPr>
          <w:rFonts w:ascii="Times New Roman" w:hAnsi="Times New Roman"/>
          <w:sz w:val="28"/>
          <w:szCs w:val="28"/>
        </w:rPr>
      </w:pPr>
      <w:r w:rsidRPr="00B73F83">
        <w:rPr>
          <w:rFonts w:ascii="Times New Roman" w:hAnsi="Times New Roman"/>
          <w:sz w:val="28"/>
          <w:szCs w:val="28"/>
        </w:rPr>
        <w:t>ж) выдает заявителю расписку с описью представленных документов и указанием даты их принятия, подтверждающую принятие документов.</w:t>
      </w:r>
    </w:p>
    <w:p w:rsidR="00B12224" w:rsidRPr="00B73F83" w:rsidRDefault="00B12224" w:rsidP="00B12224">
      <w:pPr>
        <w:widowControl w:val="0"/>
        <w:autoSpaceDE w:val="0"/>
        <w:autoSpaceDN w:val="0"/>
        <w:adjustRightInd w:val="0"/>
        <w:spacing w:after="0" w:line="240" w:lineRule="auto"/>
        <w:ind w:firstLine="709"/>
        <w:jc w:val="both"/>
        <w:rPr>
          <w:rFonts w:ascii="Times New Roman" w:hAnsi="Times New Roman"/>
          <w:sz w:val="28"/>
          <w:szCs w:val="28"/>
        </w:rPr>
      </w:pPr>
      <w:r w:rsidRPr="00B73F83">
        <w:rPr>
          <w:rFonts w:ascii="Times New Roman" w:hAnsi="Times New Roman"/>
          <w:sz w:val="28"/>
          <w:szCs w:val="28"/>
        </w:rPr>
        <w:t xml:space="preserve">При необходимости специалист </w:t>
      </w:r>
      <w:ins w:id="191" w:author="Пользователь" w:date="2017-05-10T21:15:00Z">
        <w:r w:rsidRPr="00B73F83">
          <w:rPr>
            <w:rFonts w:ascii="Times New Roman" w:hAnsi="Times New Roman"/>
            <w:sz w:val="28"/>
            <w:szCs w:val="28"/>
          </w:rPr>
          <w:t>Администрации</w:t>
        </w:r>
      </w:ins>
      <w:r w:rsidRPr="00B73F83">
        <w:rPr>
          <w:rFonts w:ascii="Times New Roman" w:hAnsi="Times New Roman"/>
          <w:sz w:val="28"/>
          <w:szCs w:val="28"/>
        </w:rPr>
        <w:t>, МФЦ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B12224" w:rsidRPr="00B73F83" w:rsidRDefault="00B12224" w:rsidP="00B12224">
      <w:pPr>
        <w:widowControl w:val="0"/>
        <w:autoSpaceDE w:val="0"/>
        <w:autoSpaceDN w:val="0"/>
        <w:adjustRightInd w:val="0"/>
        <w:spacing w:after="0" w:line="240" w:lineRule="auto"/>
        <w:ind w:firstLine="709"/>
        <w:jc w:val="both"/>
        <w:rPr>
          <w:rFonts w:ascii="Times New Roman" w:hAnsi="Times New Roman"/>
          <w:sz w:val="28"/>
          <w:szCs w:val="28"/>
        </w:rPr>
      </w:pPr>
      <w:r w:rsidRPr="00B73F83">
        <w:rPr>
          <w:rFonts w:ascii="Times New Roman" w:hAnsi="Times New Roman"/>
          <w:sz w:val="28"/>
          <w:szCs w:val="28"/>
        </w:rPr>
        <w:t xml:space="preserve">При отсутствии у заявителя заполненного заявления или неправильном его заполнении специалист </w:t>
      </w:r>
      <w:ins w:id="192" w:author="Пользователь" w:date="2017-05-10T21:15:00Z">
        <w:r w:rsidRPr="00B73F83">
          <w:rPr>
            <w:rFonts w:ascii="Times New Roman" w:hAnsi="Times New Roman"/>
            <w:sz w:val="28"/>
            <w:szCs w:val="28"/>
          </w:rPr>
          <w:t>Администрации</w:t>
        </w:r>
      </w:ins>
      <w:r w:rsidRPr="00B73F83">
        <w:rPr>
          <w:rFonts w:ascii="Times New Roman" w:hAnsi="Times New Roman"/>
          <w:sz w:val="28"/>
          <w:szCs w:val="28"/>
        </w:rPr>
        <w:t xml:space="preserve">, МФЦ, ответственный за прием документов, помогает заявителю заполнить заявление. </w:t>
      </w:r>
    </w:p>
    <w:p w:rsidR="00B12224" w:rsidRPr="00B73F83" w:rsidRDefault="00B12224" w:rsidP="00B12224">
      <w:pPr>
        <w:widowControl w:val="0"/>
        <w:autoSpaceDE w:val="0"/>
        <w:autoSpaceDN w:val="0"/>
        <w:adjustRightInd w:val="0"/>
        <w:spacing w:after="0" w:line="240" w:lineRule="auto"/>
        <w:ind w:firstLine="709"/>
        <w:jc w:val="both"/>
        <w:rPr>
          <w:rFonts w:ascii="Times New Roman" w:hAnsi="Times New Roman"/>
          <w:sz w:val="28"/>
          <w:szCs w:val="28"/>
        </w:rPr>
      </w:pPr>
      <w:r w:rsidRPr="00B73F83">
        <w:rPr>
          <w:rFonts w:ascii="Times New Roman" w:hAnsi="Times New Roman"/>
          <w:sz w:val="28"/>
          <w:szCs w:val="28"/>
        </w:rPr>
        <w:t>Длительность осуществления всех необходимых действий не может превышать 15 минут.</w:t>
      </w:r>
    </w:p>
    <w:p w:rsidR="00B12224" w:rsidRPr="00B251BF" w:rsidRDefault="00B12224" w:rsidP="00B12224">
      <w:pPr>
        <w:widowControl w:val="0"/>
        <w:autoSpaceDE w:val="0"/>
        <w:autoSpaceDN w:val="0"/>
        <w:adjustRightInd w:val="0"/>
        <w:spacing w:after="0" w:line="240" w:lineRule="auto"/>
        <w:ind w:firstLine="709"/>
        <w:jc w:val="both"/>
        <w:rPr>
          <w:rFonts w:ascii="Times New Roman" w:hAnsi="Times New Roman"/>
          <w:sz w:val="28"/>
          <w:szCs w:val="28"/>
        </w:rPr>
      </w:pPr>
      <w:r w:rsidRPr="00B73F83">
        <w:rPr>
          <w:rFonts w:ascii="Times New Roman" w:hAnsi="Times New Roman"/>
          <w:sz w:val="28"/>
          <w:szCs w:val="28"/>
        </w:rPr>
        <w:t xml:space="preserve">2) </w:t>
      </w:r>
      <w:r w:rsidRPr="00B251BF">
        <w:rPr>
          <w:rFonts w:ascii="Times New Roman" w:hAnsi="Times New Roman"/>
          <w:sz w:val="28"/>
          <w:szCs w:val="28"/>
        </w:rPr>
        <w:t xml:space="preserve">Заочная форма подачи документов – направление </w:t>
      </w:r>
      <w:r>
        <w:rPr>
          <w:rFonts w:ascii="Times New Roman" w:hAnsi="Times New Roman"/>
          <w:sz w:val="28"/>
          <w:szCs w:val="28"/>
        </w:rPr>
        <w:t>заявления</w:t>
      </w:r>
      <w:r w:rsidRPr="00B251BF">
        <w:rPr>
          <w:rFonts w:ascii="Times New Roman" w:hAnsi="Times New Roman"/>
          <w:sz w:val="28"/>
          <w:szCs w:val="28"/>
        </w:rPr>
        <w:t xml:space="preserve"> о предоставлении </w:t>
      </w:r>
      <w:r w:rsidRPr="00B251BF">
        <w:rPr>
          <w:rFonts w:ascii="Times New Roman" w:eastAsia="Times New Roman" w:hAnsi="Times New Roman"/>
          <w:sz w:val="28"/>
          <w:szCs w:val="28"/>
          <w:lang w:eastAsia="ru-RU"/>
        </w:rPr>
        <w:t>муниципальной</w:t>
      </w:r>
      <w:r w:rsidRPr="00B251BF">
        <w:rPr>
          <w:rFonts w:ascii="Times New Roman" w:hAnsi="Times New Roman"/>
          <w:sz w:val="28"/>
          <w:szCs w:val="28"/>
        </w:rPr>
        <w:t xml:space="preserve"> услуги и иных документов через организацию почтовой связи, иную организацию, осуществляющую доставку корреспонденции, через Портал государственных и муниципальных услуг (функций) Республики Коми и (или) Единый портал государственных и муниципальных услуг (функций).</w:t>
      </w:r>
    </w:p>
    <w:p w:rsidR="00B12224" w:rsidRPr="00B73F83" w:rsidRDefault="00B12224" w:rsidP="00B12224">
      <w:pPr>
        <w:widowControl w:val="0"/>
        <w:autoSpaceDE w:val="0"/>
        <w:autoSpaceDN w:val="0"/>
        <w:adjustRightInd w:val="0"/>
        <w:spacing w:after="0" w:line="240" w:lineRule="auto"/>
        <w:ind w:firstLine="709"/>
        <w:jc w:val="both"/>
        <w:rPr>
          <w:rFonts w:ascii="Times New Roman" w:hAnsi="Times New Roman"/>
          <w:sz w:val="28"/>
          <w:szCs w:val="28"/>
        </w:rPr>
      </w:pPr>
      <w:r w:rsidRPr="00B73F83">
        <w:rPr>
          <w:rFonts w:ascii="Times New Roman" w:hAnsi="Times New Roman"/>
          <w:sz w:val="28"/>
          <w:szCs w:val="28"/>
        </w:rPr>
        <w:t>При заочной форме подачи документов заявитель может направить заявление и документы, указанные в пункте 2.6 настоящего Административного регламента:</w:t>
      </w:r>
    </w:p>
    <w:p w:rsidR="00B12224" w:rsidRDefault="00B12224" w:rsidP="00B12224">
      <w:pPr>
        <w:widowControl w:val="0"/>
        <w:autoSpaceDE w:val="0"/>
        <w:autoSpaceDN w:val="0"/>
        <w:adjustRightInd w:val="0"/>
        <w:spacing w:after="0" w:line="240" w:lineRule="auto"/>
        <w:ind w:firstLine="709"/>
        <w:jc w:val="both"/>
        <w:rPr>
          <w:rFonts w:ascii="Times New Roman" w:hAnsi="Times New Roman"/>
          <w:sz w:val="28"/>
          <w:szCs w:val="28"/>
        </w:rPr>
      </w:pPr>
      <w:r w:rsidRPr="00B73F83">
        <w:rPr>
          <w:rFonts w:ascii="Times New Roman" w:hAnsi="Times New Roman"/>
          <w:sz w:val="28"/>
          <w:szCs w:val="28"/>
        </w:rPr>
        <w:t xml:space="preserve">- в виде оригинала заявления и копий документов на бумажном носителе через организацию почтовой связи, иную организацию, осуществляющую доставку корреспонденции. </w:t>
      </w:r>
      <w:proofErr w:type="gramStart"/>
      <w:r w:rsidRPr="00B73F83">
        <w:rPr>
          <w:rFonts w:ascii="Times New Roman" w:hAnsi="Times New Roman"/>
          <w:sz w:val="28"/>
          <w:szCs w:val="28"/>
        </w:rPr>
        <w:t xml:space="preserve">В данном случае удостоверение верности копий документов осуществляется в порядке, установленном федеральным законодательством, днем регистрации запроса является день поступления запроса и документов в </w:t>
      </w:r>
      <w:ins w:id="193" w:author="Пользователь" w:date="2017-05-10T21:16:00Z">
        <w:r w:rsidRPr="00B73F83">
          <w:rPr>
            <w:rFonts w:ascii="Times New Roman" w:hAnsi="Times New Roman"/>
            <w:sz w:val="28"/>
            <w:szCs w:val="28"/>
          </w:rPr>
          <w:t>Администрацию</w:t>
        </w:r>
      </w:ins>
      <w:r w:rsidRPr="00B73F83">
        <w:rPr>
          <w:rFonts w:ascii="Times New Roman" w:hAnsi="Times New Roman"/>
          <w:sz w:val="28"/>
          <w:szCs w:val="28"/>
        </w:rPr>
        <w:t>.</w:t>
      </w:r>
      <w:proofErr w:type="gramEnd"/>
    </w:p>
    <w:p w:rsidR="00B12224" w:rsidRPr="00B251BF" w:rsidRDefault="00B12224" w:rsidP="00B12224">
      <w:pPr>
        <w:widowControl w:val="0"/>
        <w:autoSpaceDE w:val="0"/>
        <w:autoSpaceDN w:val="0"/>
        <w:adjustRightInd w:val="0"/>
        <w:spacing w:after="0" w:line="240" w:lineRule="auto"/>
        <w:ind w:firstLine="709"/>
        <w:jc w:val="both"/>
        <w:rPr>
          <w:rFonts w:ascii="Times New Roman" w:hAnsi="Times New Roman"/>
          <w:sz w:val="28"/>
          <w:szCs w:val="28"/>
        </w:rPr>
      </w:pPr>
      <w:r w:rsidRPr="00B251BF">
        <w:rPr>
          <w:rFonts w:ascii="Times New Roman" w:hAnsi="Times New Roman"/>
          <w:sz w:val="28"/>
          <w:szCs w:val="28"/>
        </w:rPr>
        <w:t xml:space="preserve">- </w:t>
      </w:r>
      <w:proofErr w:type="gramStart"/>
      <w:r w:rsidRPr="00B251BF">
        <w:rPr>
          <w:rFonts w:ascii="Times New Roman" w:hAnsi="Times New Roman"/>
          <w:sz w:val="28"/>
          <w:szCs w:val="28"/>
        </w:rPr>
        <w:t>в</w:t>
      </w:r>
      <w:proofErr w:type="gramEnd"/>
      <w:r>
        <w:rPr>
          <w:rFonts w:ascii="Times New Roman" w:hAnsi="Times New Roman"/>
          <w:sz w:val="28"/>
          <w:szCs w:val="28"/>
        </w:rPr>
        <w:t xml:space="preserve"> </w:t>
      </w:r>
      <w:r w:rsidRPr="00B251BF">
        <w:rPr>
          <w:rFonts w:ascii="Times New Roman" w:hAnsi="Times New Roman"/>
          <w:sz w:val="28"/>
          <w:szCs w:val="28"/>
        </w:rPr>
        <w:t xml:space="preserve">электроном виде посредством отправки интерактивной формы запроса, подписанного соответствующим типом электронной подписи, с приложением электронных образов необходимых документов через личный кабинет Портала государственных и муниципальных услуг (функций) Республики Коми и (или) Единого портала государственных и муниципальных услуг (функций). </w:t>
      </w:r>
    </w:p>
    <w:p w:rsidR="00B12224" w:rsidRPr="00B251BF" w:rsidRDefault="00B12224" w:rsidP="00B12224">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B251BF">
        <w:rPr>
          <w:rFonts w:ascii="Times New Roman" w:hAnsi="Times New Roman"/>
          <w:sz w:val="28"/>
          <w:szCs w:val="28"/>
        </w:rPr>
        <w:t>При направлении документов через Портал государственных и муниципальных услуг (функций) Республики Коми и  (или) Единый портал государственных и муниципальных услуг (функций) днем получения запроса на предоставление муниципальной услуги является день регистрации запроса на Портале государственных и муниципальных услуг (функций) Республики Коми и (или) Едином портале государственных и муниципальных услуг (функций).</w:t>
      </w:r>
      <w:proofErr w:type="gramEnd"/>
    </w:p>
    <w:p w:rsidR="00B12224" w:rsidRPr="00B73F83" w:rsidRDefault="00B12224" w:rsidP="00B12224">
      <w:pPr>
        <w:widowControl w:val="0"/>
        <w:autoSpaceDE w:val="0"/>
        <w:autoSpaceDN w:val="0"/>
        <w:adjustRightInd w:val="0"/>
        <w:spacing w:after="0" w:line="240" w:lineRule="auto"/>
        <w:ind w:firstLine="709"/>
        <w:jc w:val="both"/>
        <w:rPr>
          <w:rFonts w:ascii="Times New Roman" w:hAnsi="Times New Roman"/>
          <w:sz w:val="28"/>
          <w:szCs w:val="28"/>
        </w:rPr>
      </w:pPr>
      <w:r w:rsidRPr="00B73F83">
        <w:rPr>
          <w:rFonts w:ascii="Times New Roman" w:hAnsi="Times New Roman"/>
          <w:sz w:val="28"/>
          <w:szCs w:val="28"/>
        </w:rPr>
        <w:t xml:space="preserve">Если заявитель обратился заочно, специалист </w:t>
      </w:r>
      <w:ins w:id="194" w:author="Пользователь" w:date="2017-05-10T21:16:00Z">
        <w:r w:rsidRPr="00B73F83">
          <w:rPr>
            <w:rFonts w:ascii="Times New Roman" w:hAnsi="Times New Roman"/>
            <w:sz w:val="28"/>
            <w:szCs w:val="28"/>
          </w:rPr>
          <w:t>Администрации</w:t>
        </w:r>
      </w:ins>
      <w:r w:rsidRPr="00B73F83">
        <w:rPr>
          <w:rFonts w:ascii="Times New Roman" w:hAnsi="Times New Roman"/>
          <w:sz w:val="28"/>
          <w:szCs w:val="28"/>
        </w:rPr>
        <w:t>, ответственный за прием документов:</w:t>
      </w:r>
    </w:p>
    <w:p w:rsidR="00B12224" w:rsidRPr="00B73F83" w:rsidRDefault="00B12224" w:rsidP="00B12224">
      <w:pPr>
        <w:widowControl w:val="0"/>
        <w:autoSpaceDE w:val="0"/>
        <w:autoSpaceDN w:val="0"/>
        <w:adjustRightInd w:val="0"/>
        <w:spacing w:after="0" w:line="240" w:lineRule="auto"/>
        <w:ind w:firstLine="709"/>
        <w:jc w:val="both"/>
        <w:rPr>
          <w:rFonts w:ascii="Times New Roman" w:hAnsi="Times New Roman"/>
          <w:sz w:val="28"/>
          <w:szCs w:val="28"/>
        </w:rPr>
      </w:pPr>
      <w:r w:rsidRPr="00B73F83">
        <w:rPr>
          <w:rFonts w:ascii="Times New Roman" w:hAnsi="Times New Roman"/>
          <w:sz w:val="28"/>
          <w:szCs w:val="28"/>
        </w:rPr>
        <w:t>а) устанавливает предмет обращения, проверяет документ, удостоверяющий личность;</w:t>
      </w:r>
    </w:p>
    <w:p w:rsidR="00B12224" w:rsidRPr="00B73F83" w:rsidRDefault="00B12224" w:rsidP="00B12224">
      <w:pPr>
        <w:widowControl w:val="0"/>
        <w:autoSpaceDE w:val="0"/>
        <w:autoSpaceDN w:val="0"/>
        <w:adjustRightInd w:val="0"/>
        <w:spacing w:after="0" w:line="240" w:lineRule="auto"/>
        <w:ind w:firstLine="709"/>
        <w:jc w:val="both"/>
        <w:rPr>
          <w:rFonts w:ascii="Times New Roman" w:hAnsi="Times New Roman"/>
          <w:sz w:val="28"/>
          <w:szCs w:val="28"/>
        </w:rPr>
      </w:pPr>
      <w:r w:rsidRPr="00B73F83">
        <w:rPr>
          <w:rFonts w:ascii="Times New Roman" w:hAnsi="Times New Roman"/>
          <w:sz w:val="28"/>
          <w:szCs w:val="28"/>
        </w:rPr>
        <w:t>б) проверяет полномочия заявителя;</w:t>
      </w:r>
    </w:p>
    <w:p w:rsidR="00B12224" w:rsidRPr="00B73F83" w:rsidRDefault="00B12224" w:rsidP="00B12224">
      <w:pPr>
        <w:widowControl w:val="0"/>
        <w:autoSpaceDE w:val="0"/>
        <w:autoSpaceDN w:val="0"/>
        <w:adjustRightInd w:val="0"/>
        <w:spacing w:after="0" w:line="240" w:lineRule="auto"/>
        <w:ind w:firstLine="709"/>
        <w:jc w:val="both"/>
        <w:rPr>
          <w:rFonts w:ascii="Times New Roman" w:hAnsi="Times New Roman"/>
          <w:sz w:val="28"/>
          <w:szCs w:val="28"/>
        </w:rPr>
      </w:pPr>
      <w:r w:rsidRPr="00B73F83">
        <w:rPr>
          <w:rFonts w:ascii="Times New Roman" w:hAnsi="Times New Roman"/>
          <w:sz w:val="28"/>
          <w:szCs w:val="28"/>
        </w:rPr>
        <w:t>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w:t>
      </w:r>
    </w:p>
    <w:p w:rsidR="00B12224" w:rsidRPr="00B73F83" w:rsidRDefault="00B12224" w:rsidP="00B12224">
      <w:pPr>
        <w:widowControl w:val="0"/>
        <w:autoSpaceDE w:val="0"/>
        <w:autoSpaceDN w:val="0"/>
        <w:adjustRightInd w:val="0"/>
        <w:spacing w:after="0" w:line="240" w:lineRule="auto"/>
        <w:ind w:firstLine="709"/>
        <w:jc w:val="both"/>
        <w:rPr>
          <w:rFonts w:ascii="Times New Roman" w:hAnsi="Times New Roman"/>
          <w:sz w:val="28"/>
          <w:szCs w:val="28"/>
        </w:rPr>
      </w:pPr>
      <w:r w:rsidRPr="00B73F83">
        <w:rPr>
          <w:rFonts w:ascii="Times New Roman" w:hAnsi="Times New Roman"/>
          <w:sz w:val="28"/>
          <w:szCs w:val="28"/>
        </w:rPr>
        <w:t xml:space="preserve">г) проверяет соответствие представленных </w:t>
      </w:r>
      <w:proofErr w:type="gramStart"/>
      <w:r w:rsidRPr="00B73F83">
        <w:rPr>
          <w:rFonts w:ascii="Times New Roman" w:hAnsi="Times New Roman"/>
          <w:sz w:val="28"/>
          <w:szCs w:val="28"/>
        </w:rPr>
        <w:t>документов</w:t>
      </w:r>
      <w:proofErr w:type="gramEnd"/>
      <w:r w:rsidRPr="00B73F83">
        <w:rPr>
          <w:rFonts w:ascii="Times New Roman" w:hAnsi="Times New Roman"/>
          <w:sz w:val="28"/>
          <w:szCs w:val="28"/>
        </w:rPr>
        <w:t xml:space="preserve"> требованиям</w:t>
      </w:r>
      <w:r w:rsidRPr="00B73F83">
        <w:rPr>
          <w:rFonts w:ascii="Times New Roman" w:eastAsia="Times New Roman" w:hAnsi="Times New Roman" w:cs="Arial"/>
          <w:sz w:val="28"/>
          <w:szCs w:val="28"/>
          <w:lang w:eastAsia="ru-RU"/>
        </w:rPr>
        <w:t xml:space="preserve"> </w:t>
      </w:r>
      <w:r w:rsidRPr="00B73F83">
        <w:rPr>
          <w:rFonts w:ascii="Times New Roman" w:hAnsi="Times New Roman"/>
          <w:sz w:val="28"/>
          <w:szCs w:val="28"/>
        </w:rPr>
        <w:t>удостоверяясь, что:</w:t>
      </w:r>
    </w:p>
    <w:p w:rsidR="00B12224" w:rsidRPr="00B73F83" w:rsidRDefault="00B12224" w:rsidP="00B12224">
      <w:pPr>
        <w:widowControl w:val="0"/>
        <w:autoSpaceDE w:val="0"/>
        <w:autoSpaceDN w:val="0"/>
        <w:adjustRightInd w:val="0"/>
        <w:spacing w:after="0" w:line="240" w:lineRule="auto"/>
        <w:ind w:firstLine="709"/>
        <w:jc w:val="both"/>
        <w:rPr>
          <w:rFonts w:ascii="Times New Roman" w:hAnsi="Times New Roman"/>
          <w:sz w:val="28"/>
          <w:szCs w:val="28"/>
        </w:rPr>
      </w:pPr>
      <w:r w:rsidRPr="00B73F83">
        <w:rPr>
          <w:rFonts w:ascii="Times New Roman" w:hAnsi="Times New Roman"/>
          <w:sz w:val="28"/>
          <w:szCs w:val="28"/>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B12224" w:rsidRPr="00B73F83" w:rsidRDefault="00B12224" w:rsidP="00B12224">
      <w:pPr>
        <w:widowControl w:val="0"/>
        <w:autoSpaceDE w:val="0"/>
        <w:autoSpaceDN w:val="0"/>
        <w:adjustRightInd w:val="0"/>
        <w:spacing w:after="0" w:line="240" w:lineRule="auto"/>
        <w:ind w:firstLine="709"/>
        <w:jc w:val="both"/>
        <w:rPr>
          <w:rFonts w:ascii="Times New Roman" w:hAnsi="Times New Roman"/>
          <w:sz w:val="28"/>
          <w:szCs w:val="28"/>
        </w:rPr>
      </w:pPr>
      <w:r w:rsidRPr="00B73F83">
        <w:rPr>
          <w:rFonts w:ascii="Times New Roman" w:hAnsi="Times New Roman"/>
          <w:sz w:val="28"/>
          <w:szCs w:val="28"/>
        </w:rPr>
        <w:t>- тексты документов написаны разборчиво, наименования юридических лиц - без сокращения, с указанием их мест нахождения;</w:t>
      </w:r>
    </w:p>
    <w:p w:rsidR="00B12224" w:rsidRPr="00B73F83" w:rsidRDefault="00B12224" w:rsidP="00B12224">
      <w:pPr>
        <w:widowControl w:val="0"/>
        <w:autoSpaceDE w:val="0"/>
        <w:autoSpaceDN w:val="0"/>
        <w:adjustRightInd w:val="0"/>
        <w:spacing w:after="0" w:line="240" w:lineRule="auto"/>
        <w:ind w:firstLine="709"/>
        <w:jc w:val="both"/>
        <w:rPr>
          <w:rFonts w:ascii="Times New Roman" w:hAnsi="Times New Roman"/>
          <w:sz w:val="28"/>
          <w:szCs w:val="28"/>
        </w:rPr>
      </w:pPr>
      <w:r w:rsidRPr="00B73F83">
        <w:rPr>
          <w:rFonts w:ascii="Times New Roman" w:hAnsi="Times New Roman"/>
          <w:sz w:val="28"/>
          <w:szCs w:val="28"/>
        </w:rPr>
        <w:t>- фамилии, имена и отчества физических лиц, контактные телефоны, адреса их мест жительства написаны полностью;</w:t>
      </w:r>
    </w:p>
    <w:p w:rsidR="00B12224" w:rsidRPr="00B73F83" w:rsidRDefault="00B12224" w:rsidP="00B12224">
      <w:pPr>
        <w:widowControl w:val="0"/>
        <w:autoSpaceDE w:val="0"/>
        <w:autoSpaceDN w:val="0"/>
        <w:adjustRightInd w:val="0"/>
        <w:spacing w:after="0" w:line="240" w:lineRule="auto"/>
        <w:ind w:firstLine="709"/>
        <w:jc w:val="both"/>
        <w:rPr>
          <w:rFonts w:ascii="Times New Roman" w:hAnsi="Times New Roman"/>
          <w:sz w:val="28"/>
          <w:szCs w:val="28"/>
        </w:rPr>
      </w:pPr>
      <w:r w:rsidRPr="00B73F83">
        <w:rPr>
          <w:rFonts w:ascii="Times New Roman" w:hAnsi="Times New Roman"/>
          <w:sz w:val="28"/>
          <w:szCs w:val="28"/>
        </w:rPr>
        <w:t>- в документах нет подчисток, приписок, зачеркнутых слов и иных неоговоренных исправлений;</w:t>
      </w:r>
    </w:p>
    <w:p w:rsidR="00B12224" w:rsidRPr="00B73F83" w:rsidRDefault="00B12224" w:rsidP="00B12224">
      <w:pPr>
        <w:widowControl w:val="0"/>
        <w:autoSpaceDE w:val="0"/>
        <w:autoSpaceDN w:val="0"/>
        <w:adjustRightInd w:val="0"/>
        <w:spacing w:after="0" w:line="240" w:lineRule="auto"/>
        <w:ind w:firstLine="709"/>
        <w:jc w:val="both"/>
        <w:rPr>
          <w:rFonts w:ascii="Times New Roman" w:hAnsi="Times New Roman"/>
          <w:sz w:val="28"/>
          <w:szCs w:val="28"/>
        </w:rPr>
      </w:pPr>
      <w:r w:rsidRPr="00B73F83">
        <w:rPr>
          <w:rFonts w:ascii="Times New Roman" w:hAnsi="Times New Roman"/>
          <w:sz w:val="28"/>
          <w:szCs w:val="28"/>
        </w:rPr>
        <w:t>- документы не исполнены карандашом;</w:t>
      </w:r>
    </w:p>
    <w:p w:rsidR="00B12224" w:rsidRPr="00B73F83" w:rsidRDefault="00B12224" w:rsidP="00B12224">
      <w:pPr>
        <w:widowControl w:val="0"/>
        <w:autoSpaceDE w:val="0"/>
        <w:autoSpaceDN w:val="0"/>
        <w:adjustRightInd w:val="0"/>
        <w:spacing w:after="0" w:line="240" w:lineRule="auto"/>
        <w:ind w:firstLine="709"/>
        <w:jc w:val="both"/>
        <w:rPr>
          <w:rFonts w:ascii="Times New Roman" w:hAnsi="Times New Roman"/>
          <w:sz w:val="28"/>
          <w:szCs w:val="28"/>
        </w:rPr>
      </w:pPr>
      <w:r w:rsidRPr="00B73F83">
        <w:rPr>
          <w:rFonts w:ascii="Times New Roman" w:hAnsi="Times New Roman"/>
          <w:sz w:val="28"/>
          <w:szCs w:val="28"/>
        </w:rPr>
        <w:t>- документы не имеют серьезных повреждений, наличие которых не позволяет однозначно истолковать их содержание;</w:t>
      </w:r>
    </w:p>
    <w:p w:rsidR="00B12224" w:rsidRPr="00B73F83" w:rsidRDefault="00B12224" w:rsidP="00B12224">
      <w:pPr>
        <w:widowControl w:val="0"/>
        <w:autoSpaceDE w:val="0"/>
        <w:autoSpaceDN w:val="0"/>
        <w:adjustRightInd w:val="0"/>
        <w:spacing w:after="0" w:line="240" w:lineRule="auto"/>
        <w:ind w:firstLine="709"/>
        <w:jc w:val="both"/>
        <w:rPr>
          <w:rFonts w:ascii="Times New Roman" w:hAnsi="Times New Roman"/>
          <w:sz w:val="28"/>
          <w:szCs w:val="28"/>
        </w:rPr>
      </w:pPr>
      <w:proofErr w:type="spellStart"/>
      <w:r w:rsidRPr="00B73F83">
        <w:rPr>
          <w:rFonts w:ascii="Times New Roman" w:hAnsi="Times New Roman"/>
          <w:sz w:val="28"/>
          <w:szCs w:val="28"/>
        </w:rPr>
        <w:t>д</w:t>
      </w:r>
      <w:proofErr w:type="spellEnd"/>
      <w:r w:rsidRPr="00B73F83">
        <w:rPr>
          <w:rFonts w:ascii="Times New Roman" w:hAnsi="Times New Roman"/>
          <w:sz w:val="28"/>
          <w:szCs w:val="28"/>
        </w:rPr>
        <w:t>) принимает решение о приеме у заявителя представленных документов.</w:t>
      </w:r>
    </w:p>
    <w:p w:rsidR="00B12224" w:rsidRPr="00B73F83" w:rsidRDefault="00B12224" w:rsidP="00B12224">
      <w:pPr>
        <w:widowControl w:val="0"/>
        <w:tabs>
          <w:tab w:val="left" w:pos="1932"/>
        </w:tabs>
        <w:autoSpaceDE w:val="0"/>
        <w:autoSpaceDN w:val="0"/>
        <w:adjustRightInd w:val="0"/>
        <w:spacing w:after="0" w:line="240" w:lineRule="auto"/>
        <w:ind w:firstLine="709"/>
        <w:jc w:val="both"/>
        <w:rPr>
          <w:rFonts w:ascii="Times New Roman" w:hAnsi="Times New Roman"/>
          <w:sz w:val="28"/>
          <w:szCs w:val="28"/>
        </w:rPr>
      </w:pPr>
      <w:r w:rsidRPr="00B73F83">
        <w:rPr>
          <w:rFonts w:ascii="Times New Roman" w:hAnsi="Times New Roman"/>
          <w:sz w:val="28"/>
          <w:szCs w:val="28"/>
        </w:rPr>
        <w:t>е) регистрирует запрос и представленные документы под индивидуальным порядковым номером в день их поступления.</w:t>
      </w:r>
    </w:p>
    <w:p w:rsidR="00B12224" w:rsidRPr="00B73F83" w:rsidRDefault="00B12224" w:rsidP="00B12224">
      <w:pPr>
        <w:widowControl w:val="0"/>
        <w:autoSpaceDE w:val="0"/>
        <w:autoSpaceDN w:val="0"/>
        <w:adjustRightInd w:val="0"/>
        <w:spacing w:after="0" w:line="240" w:lineRule="auto"/>
        <w:ind w:firstLine="709"/>
        <w:jc w:val="both"/>
        <w:rPr>
          <w:rFonts w:ascii="Times New Roman" w:hAnsi="Times New Roman"/>
          <w:sz w:val="28"/>
          <w:szCs w:val="28"/>
        </w:rPr>
      </w:pPr>
      <w:r w:rsidRPr="00B73F83">
        <w:rPr>
          <w:rFonts w:ascii="Times New Roman" w:hAnsi="Times New Roman"/>
          <w:sz w:val="28"/>
          <w:szCs w:val="28"/>
        </w:rPr>
        <w:t>ж) выдает заявителю расписку с описью представленных документов и указанием даты их принятия, подтверждающую принятие документов.</w:t>
      </w:r>
    </w:p>
    <w:p w:rsidR="00B12224" w:rsidRPr="00B73F83" w:rsidRDefault="00B12224" w:rsidP="00B12224">
      <w:pPr>
        <w:widowControl w:val="0"/>
        <w:autoSpaceDE w:val="0"/>
        <w:autoSpaceDN w:val="0"/>
        <w:adjustRightInd w:val="0"/>
        <w:spacing w:after="0" w:line="240" w:lineRule="auto"/>
        <w:ind w:firstLine="709"/>
        <w:jc w:val="both"/>
        <w:rPr>
          <w:rFonts w:ascii="Times New Roman" w:hAnsi="Times New Roman"/>
          <w:sz w:val="28"/>
          <w:szCs w:val="28"/>
        </w:rPr>
      </w:pPr>
      <w:r w:rsidRPr="00B73F83">
        <w:rPr>
          <w:rFonts w:ascii="Times New Roman" w:hAnsi="Times New Roman"/>
          <w:sz w:val="28"/>
          <w:szCs w:val="28"/>
        </w:rPr>
        <w:t>Уведомление о приеме документов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w:t>
      </w:r>
    </w:p>
    <w:p w:rsidR="00B12224" w:rsidRPr="00B73F83" w:rsidRDefault="00B12224" w:rsidP="00B12224">
      <w:pPr>
        <w:widowControl w:val="0"/>
        <w:autoSpaceDE w:val="0"/>
        <w:autoSpaceDN w:val="0"/>
        <w:adjustRightInd w:val="0"/>
        <w:spacing w:after="0" w:line="240" w:lineRule="auto"/>
        <w:ind w:firstLine="709"/>
        <w:jc w:val="both"/>
        <w:rPr>
          <w:rFonts w:ascii="Times New Roman" w:hAnsi="Times New Roman"/>
          <w:sz w:val="28"/>
          <w:szCs w:val="28"/>
        </w:rPr>
      </w:pPr>
      <w:r w:rsidRPr="00B73F83">
        <w:rPr>
          <w:rFonts w:ascii="Times New Roman" w:hAnsi="Times New Roman"/>
          <w:sz w:val="28"/>
          <w:szCs w:val="28"/>
        </w:rPr>
        <w:t>3.3.1. Критерием принятия решения о приеме документов либо решения об отказе в приеме документов является наличие запроса и прилагаемых к нему документов.</w:t>
      </w:r>
    </w:p>
    <w:p w:rsidR="00B12224" w:rsidRPr="00B73F83" w:rsidRDefault="00B12224" w:rsidP="00B12224">
      <w:pPr>
        <w:widowControl w:val="0"/>
        <w:autoSpaceDE w:val="0"/>
        <w:autoSpaceDN w:val="0"/>
        <w:adjustRightInd w:val="0"/>
        <w:spacing w:after="0" w:line="240" w:lineRule="auto"/>
        <w:ind w:firstLine="709"/>
        <w:jc w:val="both"/>
        <w:rPr>
          <w:rFonts w:ascii="Times New Roman" w:hAnsi="Times New Roman"/>
          <w:sz w:val="28"/>
          <w:szCs w:val="28"/>
        </w:rPr>
      </w:pPr>
      <w:r w:rsidRPr="00B73F83">
        <w:rPr>
          <w:rFonts w:ascii="Times New Roman" w:hAnsi="Times New Roman"/>
          <w:sz w:val="28"/>
          <w:szCs w:val="28"/>
        </w:rPr>
        <w:t xml:space="preserve">3.3.2. Максимальный срок исполнения административной процедуры составляет 3 </w:t>
      </w:r>
      <w:proofErr w:type="gramStart"/>
      <w:r w:rsidRPr="00B73F83">
        <w:rPr>
          <w:rFonts w:ascii="Times New Roman" w:hAnsi="Times New Roman"/>
          <w:sz w:val="28"/>
          <w:szCs w:val="28"/>
        </w:rPr>
        <w:t>календарных</w:t>
      </w:r>
      <w:proofErr w:type="gramEnd"/>
      <w:r w:rsidRPr="00B73F83">
        <w:rPr>
          <w:rFonts w:ascii="Times New Roman" w:hAnsi="Times New Roman"/>
          <w:sz w:val="28"/>
          <w:szCs w:val="28"/>
        </w:rPr>
        <w:t xml:space="preserve"> дня</w:t>
      </w:r>
      <w:r w:rsidRPr="00B73F83">
        <w:rPr>
          <w:rFonts w:ascii="Times New Roman" w:hAnsi="Times New Roman"/>
          <w:i/>
          <w:sz w:val="28"/>
          <w:szCs w:val="28"/>
        </w:rPr>
        <w:t xml:space="preserve"> </w:t>
      </w:r>
      <w:r w:rsidRPr="00B73F83">
        <w:rPr>
          <w:rFonts w:ascii="Times New Roman" w:hAnsi="Times New Roman"/>
          <w:sz w:val="28"/>
          <w:szCs w:val="28"/>
        </w:rPr>
        <w:t xml:space="preserve">со дня поступления запроса от заявителя о предоставлении </w:t>
      </w:r>
      <w:r w:rsidRPr="00B73F83">
        <w:rPr>
          <w:rFonts w:ascii="Times New Roman" w:eastAsia="Times New Roman" w:hAnsi="Times New Roman"/>
          <w:sz w:val="28"/>
          <w:szCs w:val="28"/>
          <w:lang w:eastAsia="ru-RU"/>
        </w:rPr>
        <w:t>муниципальной</w:t>
      </w:r>
      <w:r w:rsidRPr="00B73F83">
        <w:rPr>
          <w:rFonts w:ascii="Times New Roman" w:hAnsi="Times New Roman"/>
          <w:sz w:val="28"/>
          <w:szCs w:val="28"/>
        </w:rPr>
        <w:t xml:space="preserve"> услуги. </w:t>
      </w:r>
    </w:p>
    <w:p w:rsidR="00B12224" w:rsidRPr="00B73F83" w:rsidRDefault="00B12224" w:rsidP="00B12224">
      <w:pPr>
        <w:widowControl w:val="0"/>
        <w:autoSpaceDE w:val="0"/>
        <w:autoSpaceDN w:val="0"/>
        <w:adjustRightInd w:val="0"/>
        <w:spacing w:after="0" w:line="240" w:lineRule="auto"/>
        <w:ind w:firstLine="709"/>
        <w:jc w:val="both"/>
        <w:rPr>
          <w:rFonts w:ascii="Times New Roman" w:hAnsi="Times New Roman"/>
          <w:sz w:val="28"/>
          <w:szCs w:val="28"/>
        </w:rPr>
      </w:pPr>
      <w:r w:rsidRPr="00B73F83">
        <w:rPr>
          <w:rFonts w:ascii="Times New Roman" w:hAnsi="Times New Roman"/>
          <w:sz w:val="28"/>
          <w:szCs w:val="28"/>
        </w:rPr>
        <w:t xml:space="preserve">3.3.3. </w:t>
      </w:r>
      <w:proofErr w:type="gramStart"/>
      <w:r w:rsidRPr="00B73F83">
        <w:rPr>
          <w:rFonts w:ascii="Times New Roman" w:hAnsi="Times New Roman"/>
          <w:sz w:val="28"/>
          <w:szCs w:val="28"/>
        </w:rPr>
        <w:t xml:space="preserve">Результатом административной процедуры является прием и регистрация в </w:t>
      </w:r>
      <w:ins w:id="195" w:author="Пользователь" w:date="2017-05-10T21:17:00Z">
        <w:r w:rsidRPr="00B73F83">
          <w:rPr>
            <w:rFonts w:ascii="Times New Roman" w:hAnsi="Times New Roman"/>
            <w:sz w:val="28"/>
            <w:szCs w:val="28"/>
          </w:rPr>
          <w:t>Администрации</w:t>
        </w:r>
      </w:ins>
      <w:r w:rsidRPr="00B73F83">
        <w:rPr>
          <w:rFonts w:ascii="Times New Roman" w:hAnsi="Times New Roman"/>
          <w:sz w:val="28"/>
          <w:szCs w:val="28"/>
        </w:rPr>
        <w:t>, МФЦ запроса и документов, представленных заявителем, их передача специалисту О</w:t>
      </w:r>
      <w:ins w:id="196" w:author="Пользователь" w:date="2017-05-10T21:17:00Z">
        <w:r w:rsidRPr="00B73F83">
          <w:rPr>
            <w:rFonts w:ascii="Times New Roman" w:hAnsi="Times New Roman"/>
            <w:sz w:val="28"/>
            <w:szCs w:val="28"/>
          </w:rPr>
          <w:t>тдела</w:t>
        </w:r>
      </w:ins>
      <w:r w:rsidRPr="00B73F83">
        <w:rPr>
          <w:rFonts w:ascii="Times New Roman" w:hAnsi="Times New Roman"/>
          <w:sz w:val="28"/>
          <w:szCs w:val="28"/>
        </w:rPr>
        <w:t xml:space="preserve">, ответственному за принятие решений о предоставлении </w:t>
      </w:r>
      <w:r w:rsidRPr="00B73F83">
        <w:rPr>
          <w:rFonts w:ascii="Times New Roman" w:eastAsia="Times New Roman" w:hAnsi="Times New Roman"/>
          <w:sz w:val="28"/>
          <w:szCs w:val="28"/>
          <w:lang w:eastAsia="ru-RU"/>
        </w:rPr>
        <w:t>муниципальной</w:t>
      </w:r>
      <w:r w:rsidRPr="00B73F83">
        <w:rPr>
          <w:rFonts w:ascii="Times New Roman" w:hAnsi="Times New Roman"/>
          <w:sz w:val="28"/>
          <w:szCs w:val="28"/>
        </w:rPr>
        <w:t xml:space="preserve"> услуги</w:t>
      </w:r>
      <w:r>
        <w:rPr>
          <w:rFonts w:ascii="Times New Roman" w:hAnsi="Times New Roman"/>
          <w:sz w:val="28"/>
          <w:szCs w:val="28"/>
        </w:rPr>
        <w:t>.</w:t>
      </w:r>
      <w:proofErr w:type="gramEnd"/>
    </w:p>
    <w:p w:rsidR="00B12224" w:rsidRPr="00B73F83" w:rsidRDefault="00B12224" w:rsidP="00B1222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73F83">
        <w:rPr>
          <w:rFonts w:ascii="Times New Roman" w:hAnsi="Times New Roman"/>
          <w:sz w:val="28"/>
          <w:szCs w:val="28"/>
        </w:rPr>
        <w:t xml:space="preserve">Результат административной процедуры фиксируется в системе документооборота </w:t>
      </w:r>
      <w:ins w:id="197" w:author="Пользователь" w:date="2017-05-10T21:19:00Z">
        <w:r w:rsidRPr="00B73F83">
          <w:rPr>
            <w:rFonts w:ascii="Times New Roman" w:hAnsi="Times New Roman"/>
            <w:sz w:val="28"/>
            <w:szCs w:val="28"/>
          </w:rPr>
          <w:t>специалистом</w:t>
        </w:r>
      </w:ins>
      <w:ins w:id="198" w:author="Пользователь" w:date="2017-05-10T21:22:00Z">
        <w:r w:rsidRPr="00B73F83">
          <w:rPr>
            <w:rFonts w:ascii="Times New Roman" w:hAnsi="Times New Roman"/>
            <w:sz w:val="28"/>
            <w:szCs w:val="28"/>
          </w:rPr>
          <w:t xml:space="preserve"> Администрации</w:t>
        </w:r>
      </w:ins>
    </w:p>
    <w:p w:rsidR="00B12224" w:rsidRPr="00B73F83" w:rsidRDefault="00B12224" w:rsidP="00B12224">
      <w:pPr>
        <w:widowControl w:val="0"/>
        <w:autoSpaceDE w:val="0"/>
        <w:autoSpaceDN w:val="0"/>
        <w:adjustRightInd w:val="0"/>
        <w:spacing w:after="0" w:line="240" w:lineRule="auto"/>
        <w:ind w:firstLine="709"/>
        <w:jc w:val="both"/>
        <w:outlineLvl w:val="3"/>
        <w:rPr>
          <w:rFonts w:ascii="Times New Roman" w:hAnsi="Times New Roman"/>
          <w:sz w:val="28"/>
          <w:szCs w:val="28"/>
        </w:rPr>
      </w:pPr>
    </w:p>
    <w:p w:rsidR="00B12224" w:rsidRPr="00B251BF" w:rsidRDefault="00B12224" w:rsidP="00B12224">
      <w:pPr>
        <w:autoSpaceDE w:val="0"/>
        <w:autoSpaceDN w:val="0"/>
        <w:adjustRightInd w:val="0"/>
        <w:spacing w:after="0" w:line="240" w:lineRule="auto"/>
        <w:jc w:val="center"/>
        <w:rPr>
          <w:rFonts w:ascii="Times New Roman" w:eastAsia="Times New Roman" w:hAnsi="Times New Roman"/>
          <w:b/>
          <w:sz w:val="28"/>
          <w:szCs w:val="28"/>
          <w:lang w:eastAsia="ru-RU"/>
        </w:rPr>
      </w:pPr>
      <w:r w:rsidRPr="00B251BF">
        <w:rPr>
          <w:rFonts w:ascii="Times New Roman" w:eastAsia="Times New Roman" w:hAnsi="Times New Roman"/>
          <w:b/>
          <w:sz w:val="28"/>
          <w:szCs w:val="28"/>
          <w:lang w:eastAsia="ru-RU"/>
        </w:rPr>
        <w:t xml:space="preserve">Направление специалистом межведомственных запросов </w:t>
      </w:r>
    </w:p>
    <w:p w:rsidR="00B12224" w:rsidRPr="00B251BF" w:rsidRDefault="00B12224" w:rsidP="00B12224">
      <w:pPr>
        <w:autoSpaceDE w:val="0"/>
        <w:autoSpaceDN w:val="0"/>
        <w:adjustRightInd w:val="0"/>
        <w:spacing w:after="0" w:line="240" w:lineRule="auto"/>
        <w:jc w:val="center"/>
        <w:rPr>
          <w:rFonts w:ascii="Times New Roman" w:eastAsia="Times New Roman" w:hAnsi="Times New Roman"/>
          <w:b/>
          <w:sz w:val="28"/>
          <w:szCs w:val="28"/>
          <w:lang w:eastAsia="ru-RU"/>
        </w:rPr>
      </w:pPr>
      <w:r w:rsidRPr="00B251BF">
        <w:rPr>
          <w:rFonts w:ascii="Times New Roman" w:eastAsia="Times New Roman" w:hAnsi="Times New Roman"/>
          <w:b/>
          <w:sz w:val="28"/>
          <w:szCs w:val="28"/>
          <w:lang w:eastAsia="ru-RU"/>
        </w:rPr>
        <w:t>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B12224" w:rsidRPr="00590FB3" w:rsidRDefault="00B12224" w:rsidP="00B12224">
      <w:pPr>
        <w:autoSpaceDE w:val="0"/>
        <w:autoSpaceDN w:val="0"/>
        <w:adjustRightInd w:val="0"/>
        <w:spacing w:after="0" w:line="240" w:lineRule="auto"/>
        <w:jc w:val="center"/>
        <w:rPr>
          <w:rFonts w:ascii="Times New Roman" w:hAnsi="Times New Roman"/>
          <w:b/>
          <w:sz w:val="28"/>
          <w:szCs w:val="28"/>
          <w:lang w:eastAsia="ru-RU"/>
        </w:rPr>
      </w:pPr>
    </w:p>
    <w:p w:rsidR="00B12224" w:rsidRPr="00B251BF" w:rsidRDefault="00B12224" w:rsidP="00B12224">
      <w:pPr>
        <w:autoSpaceDE w:val="0"/>
        <w:autoSpaceDN w:val="0"/>
        <w:adjustRightInd w:val="0"/>
        <w:spacing w:after="0" w:line="240" w:lineRule="auto"/>
        <w:ind w:firstLine="709"/>
        <w:jc w:val="both"/>
        <w:rPr>
          <w:rFonts w:ascii="Times New Roman" w:hAnsi="Times New Roman"/>
          <w:sz w:val="28"/>
          <w:szCs w:val="28"/>
        </w:rPr>
      </w:pPr>
      <w:r w:rsidRPr="00590FB3">
        <w:rPr>
          <w:rFonts w:ascii="Times New Roman" w:hAnsi="Times New Roman"/>
          <w:sz w:val="28"/>
          <w:szCs w:val="28"/>
        </w:rPr>
        <w:t xml:space="preserve">3.4. </w:t>
      </w:r>
      <w:proofErr w:type="gramStart"/>
      <w:r w:rsidRPr="00590FB3">
        <w:rPr>
          <w:rFonts w:ascii="Times New Roman" w:hAnsi="Times New Roman"/>
          <w:sz w:val="28"/>
          <w:szCs w:val="28"/>
        </w:rPr>
        <w:t xml:space="preserve">Основанием для начала административной процедуры является </w:t>
      </w:r>
      <w:r w:rsidRPr="00590FB3">
        <w:rPr>
          <w:rFonts w:ascii="Times New Roman" w:hAnsi="Times New Roman"/>
          <w:sz w:val="28"/>
          <w:szCs w:val="28"/>
          <w:lang w:eastAsia="ru-RU"/>
        </w:rPr>
        <w:t>получение специалистом О</w:t>
      </w:r>
      <w:r>
        <w:rPr>
          <w:rFonts w:ascii="Times New Roman" w:hAnsi="Times New Roman"/>
          <w:sz w:val="28"/>
          <w:szCs w:val="28"/>
          <w:lang w:eastAsia="ru-RU"/>
        </w:rPr>
        <w:t>тдела</w:t>
      </w:r>
      <w:r w:rsidRPr="00590FB3">
        <w:rPr>
          <w:rFonts w:ascii="Times New Roman" w:hAnsi="Times New Roman"/>
          <w:sz w:val="28"/>
          <w:szCs w:val="28"/>
          <w:lang w:eastAsia="ru-RU"/>
        </w:rPr>
        <w:t>, МФЦ,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2.10 настоящего Административного регламента (</w:t>
      </w:r>
      <w:r w:rsidRPr="00590FB3">
        <w:rPr>
          <w:rFonts w:ascii="Times New Roman" w:hAnsi="Times New Roman"/>
          <w:sz w:val="28"/>
          <w:szCs w:val="28"/>
        </w:rPr>
        <w:t>в случае, если заявитель не представил документы, указанные в пункте 2.10 настоящего</w:t>
      </w:r>
      <w:r w:rsidRPr="00B251BF">
        <w:rPr>
          <w:rFonts w:ascii="Times New Roman" w:hAnsi="Times New Roman"/>
          <w:sz w:val="28"/>
          <w:szCs w:val="28"/>
        </w:rPr>
        <w:t xml:space="preserve"> Административного регламента по собственной инициативе</w:t>
      </w:r>
      <w:r w:rsidRPr="00B251BF">
        <w:rPr>
          <w:rFonts w:ascii="Times New Roman" w:hAnsi="Times New Roman"/>
          <w:sz w:val="28"/>
          <w:szCs w:val="28"/>
          <w:lang w:eastAsia="ru-RU"/>
        </w:rPr>
        <w:t>)</w:t>
      </w:r>
      <w:r w:rsidRPr="00B251BF">
        <w:rPr>
          <w:rFonts w:ascii="Times New Roman" w:hAnsi="Times New Roman"/>
          <w:sz w:val="28"/>
          <w:szCs w:val="28"/>
        </w:rPr>
        <w:t>.</w:t>
      </w:r>
      <w:proofErr w:type="gramEnd"/>
    </w:p>
    <w:p w:rsidR="00B12224" w:rsidRPr="00B251BF" w:rsidRDefault="00B12224" w:rsidP="00B1222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251BF">
        <w:rPr>
          <w:rFonts w:ascii="Times New Roman" w:hAnsi="Times New Roman"/>
          <w:sz w:val="28"/>
          <w:szCs w:val="28"/>
          <w:lang w:eastAsia="ru-RU"/>
        </w:rPr>
        <w:t xml:space="preserve"> Специалист О</w:t>
      </w:r>
      <w:r>
        <w:rPr>
          <w:rFonts w:ascii="Times New Roman" w:hAnsi="Times New Roman"/>
          <w:sz w:val="28"/>
          <w:szCs w:val="28"/>
          <w:lang w:eastAsia="ru-RU"/>
        </w:rPr>
        <w:t>тдела</w:t>
      </w:r>
      <w:r w:rsidRPr="00B251BF">
        <w:rPr>
          <w:rFonts w:ascii="Times New Roman" w:hAnsi="Times New Roman"/>
          <w:sz w:val="28"/>
          <w:szCs w:val="28"/>
          <w:lang w:eastAsia="ru-RU"/>
        </w:rPr>
        <w:t>, МФЦ, ответственный за межведомственное взаимодействие, не позднее дня, следующего за днем поступления запроса:</w:t>
      </w:r>
    </w:p>
    <w:p w:rsidR="00B12224" w:rsidRPr="00B251BF" w:rsidRDefault="00B12224" w:rsidP="00B1222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251BF">
        <w:rPr>
          <w:rFonts w:ascii="Times New Roman" w:hAnsi="Times New Roman"/>
          <w:sz w:val="28"/>
          <w:szCs w:val="28"/>
          <w:lang w:eastAsia="ru-RU"/>
        </w:rPr>
        <w:t xml:space="preserve">- оформляет межведомственные запросы; </w:t>
      </w:r>
    </w:p>
    <w:p w:rsidR="00B12224" w:rsidRPr="00B251BF" w:rsidRDefault="00B12224" w:rsidP="00B1222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251BF">
        <w:rPr>
          <w:rFonts w:ascii="Times New Roman" w:hAnsi="Times New Roman"/>
          <w:sz w:val="28"/>
          <w:szCs w:val="28"/>
          <w:lang w:eastAsia="ru-RU"/>
        </w:rPr>
        <w:t xml:space="preserve">-подписывает оформленный межведомственный запрос у руководителя </w:t>
      </w:r>
      <w:r>
        <w:rPr>
          <w:rFonts w:ascii="Times New Roman" w:hAnsi="Times New Roman"/>
          <w:sz w:val="28"/>
          <w:szCs w:val="28"/>
          <w:lang w:eastAsia="ru-RU"/>
        </w:rPr>
        <w:t>Администрации</w:t>
      </w:r>
      <w:r w:rsidRPr="00B251BF">
        <w:rPr>
          <w:rFonts w:ascii="Times New Roman" w:hAnsi="Times New Roman"/>
          <w:sz w:val="28"/>
          <w:szCs w:val="28"/>
          <w:lang w:eastAsia="ru-RU"/>
        </w:rPr>
        <w:t>, МФЦ;</w:t>
      </w:r>
    </w:p>
    <w:p w:rsidR="00B12224" w:rsidRPr="00B251BF" w:rsidRDefault="00B12224" w:rsidP="00B1222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251BF">
        <w:rPr>
          <w:rFonts w:ascii="Times New Roman" w:hAnsi="Times New Roman"/>
          <w:sz w:val="28"/>
          <w:szCs w:val="28"/>
          <w:lang w:eastAsia="ru-RU"/>
        </w:rPr>
        <w:t>- регистрирует межведомственный запрос в соответствующем реестре;</w:t>
      </w:r>
    </w:p>
    <w:p w:rsidR="00B12224" w:rsidRPr="00B251BF" w:rsidRDefault="00B12224" w:rsidP="00B1222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251BF">
        <w:rPr>
          <w:rFonts w:ascii="Times New Roman" w:hAnsi="Times New Roman"/>
          <w:sz w:val="28"/>
          <w:szCs w:val="28"/>
          <w:lang w:eastAsia="ru-RU"/>
        </w:rPr>
        <w:t>- направляет межведомственный запрос в соответствующий орган или организацию.</w:t>
      </w:r>
    </w:p>
    <w:p w:rsidR="00B12224" w:rsidRPr="00B251BF" w:rsidRDefault="00B12224" w:rsidP="00B1222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251BF">
        <w:rPr>
          <w:rFonts w:ascii="Times New Roman" w:hAnsi="Times New Roman"/>
          <w:sz w:val="28"/>
          <w:szCs w:val="28"/>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B12224" w:rsidRPr="00B251BF" w:rsidRDefault="00B12224" w:rsidP="00B1222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251BF">
        <w:rPr>
          <w:rFonts w:ascii="Times New Roman" w:hAnsi="Times New Roman"/>
          <w:sz w:val="28"/>
          <w:szCs w:val="28"/>
          <w:lang w:eastAsia="ru-RU"/>
        </w:rPr>
        <w:t xml:space="preserve">Направление запросов, </w:t>
      </w:r>
      <w:proofErr w:type="gramStart"/>
      <w:r w:rsidRPr="00B251BF">
        <w:rPr>
          <w:rFonts w:ascii="Times New Roman" w:hAnsi="Times New Roman"/>
          <w:sz w:val="28"/>
          <w:szCs w:val="28"/>
          <w:lang w:eastAsia="ru-RU"/>
        </w:rPr>
        <w:t>контроль за</w:t>
      </w:r>
      <w:proofErr w:type="gramEnd"/>
      <w:r w:rsidRPr="00B251BF">
        <w:rPr>
          <w:rFonts w:ascii="Times New Roman" w:hAnsi="Times New Roman"/>
          <w:sz w:val="28"/>
          <w:szCs w:val="28"/>
          <w:lang w:eastAsia="ru-RU"/>
        </w:rPr>
        <w:t xml:space="preserve"> получением ответов на запросы и своевременной передачей указанных ответов в </w:t>
      </w:r>
      <w:r>
        <w:rPr>
          <w:rFonts w:ascii="Times New Roman" w:hAnsi="Times New Roman"/>
          <w:sz w:val="28"/>
          <w:szCs w:val="28"/>
          <w:lang w:eastAsia="ru-RU"/>
        </w:rPr>
        <w:t>Администрацию</w:t>
      </w:r>
      <w:r w:rsidRPr="00B251BF">
        <w:rPr>
          <w:rFonts w:ascii="Times New Roman" w:hAnsi="Times New Roman"/>
          <w:sz w:val="28"/>
          <w:szCs w:val="28"/>
          <w:lang w:eastAsia="ru-RU"/>
        </w:rPr>
        <w:t xml:space="preserve"> осуществляет специалист О</w:t>
      </w:r>
      <w:r>
        <w:rPr>
          <w:rFonts w:ascii="Times New Roman" w:hAnsi="Times New Roman"/>
          <w:sz w:val="28"/>
          <w:szCs w:val="28"/>
          <w:lang w:eastAsia="ru-RU"/>
        </w:rPr>
        <w:t>тдела</w:t>
      </w:r>
      <w:r w:rsidRPr="00B251BF">
        <w:rPr>
          <w:rFonts w:ascii="Times New Roman" w:hAnsi="Times New Roman"/>
          <w:sz w:val="28"/>
          <w:szCs w:val="28"/>
          <w:lang w:eastAsia="ru-RU"/>
        </w:rPr>
        <w:t>, МФЦ, ответственный за межведомственное взаимодействие.</w:t>
      </w:r>
    </w:p>
    <w:p w:rsidR="00B12224" w:rsidRPr="00B251BF" w:rsidRDefault="00B12224" w:rsidP="00B1222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251BF">
        <w:rPr>
          <w:rFonts w:ascii="Times New Roman" w:hAnsi="Times New Roman"/>
          <w:sz w:val="28"/>
          <w:szCs w:val="28"/>
          <w:lang w:eastAsia="ru-RU"/>
        </w:rPr>
        <w:t>В день получения всех требуемых ответов на межведомственные запросы специалист О</w:t>
      </w:r>
      <w:r>
        <w:rPr>
          <w:rFonts w:ascii="Times New Roman" w:hAnsi="Times New Roman"/>
          <w:sz w:val="28"/>
          <w:szCs w:val="28"/>
          <w:lang w:eastAsia="ru-RU"/>
        </w:rPr>
        <w:t>тдела</w:t>
      </w:r>
      <w:r w:rsidRPr="00B251BF">
        <w:rPr>
          <w:rFonts w:ascii="Times New Roman" w:hAnsi="Times New Roman"/>
          <w:sz w:val="28"/>
          <w:szCs w:val="28"/>
          <w:lang w:eastAsia="ru-RU"/>
        </w:rPr>
        <w:t>, МФЦ, ответственный за межведомственное взаимодействие, передает зарегистрированные ответы и запросы вместе с представленными заявителем документами в О</w:t>
      </w:r>
      <w:r>
        <w:rPr>
          <w:rFonts w:ascii="Times New Roman" w:hAnsi="Times New Roman"/>
          <w:sz w:val="28"/>
          <w:szCs w:val="28"/>
          <w:lang w:eastAsia="ru-RU"/>
        </w:rPr>
        <w:t>тдел</w:t>
      </w:r>
      <w:r w:rsidRPr="00B251BF">
        <w:rPr>
          <w:rFonts w:ascii="Times New Roman" w:hAnsi="Times New Roman"/>
          <w:sz w:val="28"/>
          <w:szCs w:val="28"/>
          <w:lang w:eastAsia="ru-RU"/>
        </w:rPr>
        <w:t xml:space="preserve"> для принятия решения о предоставлении услуги.</w:t>
      </w:r>
    </w:p>
    <w:p w:rsidR="00B12224" w:rsidRPr="00B251BF" w:rsidRDefault="00B12224" w:rsidP="00B1222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251BF">
        <w:rPr>
          <w:rFonts w:ascii="Times New Roman" w:hAnsi="Times New Roman"/>
          <w:sz w:val="28"/>
          <w:szCs w:val="28"/>
          <w:lang w:eastAsia="ru-RU"/>
        </w:rPr>
        <w:t>3.4.1. Критерием принятия решения о направлении межведомственного запроса является отсутствие документов, необходимых для предоставления муниципальной услуги, указанных в пункте 2.10 настоящего Административного регламента.</w:t>
      </w:r>
    </w:p>
    <w:p w:rsidR="00B12224" w:rsidRPr="00B251BF" w:rsidRDefault="00B12224" w:rsidP="00B1222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251BF">
        <w:rPr>
          <w:rFonts w:ascii="Times New Roman" w:hAnsi="Times New Roman"/>
          <w:sz w:val="28"/>
          <w:szCs w:val="28"/>
          <w:lang w:eastAsia="ru-RU"/>
        </w:rPr>
        <w:t xml:space="preserve">3.4.2. </w:t>
      </w:r>
      <w:r w:rsidRPr="003F7E0B">
        <w:rPr>
          <w:rFonts w:ascii="Times New Roman" w:hAnsi="Times New Roman"/>
          <w:sz w:val="28"/>
          <w:szCs w:val="28"/>
          <w:lang w:eastAsia="ru-RU"/>
        </w:rPr>
        <w:t xml:space="preserve">Максимальный срок исполнения административной процедуры составляет </w:t>
      </w:r>
      <w:r w:rsidRPr="00197896">
        <w:rPr>
          <w:rFonts w:ascii="Times New Roman" w:hAnsi="Times New Roman"/>
          <w:sz w:val="28"/>
          <w:szCs w:val="28"/>
          <w:lang w:eastAsia="ru-RU"/>
        </w:rPr>
        <w:t>5</w:t>
      </w:r>
      <w:r w:rsidRPr="00501FC6">
        <w:rPr>
          <w:rFonts w:ascii="Times New Roman" w:hAnsi="Times New Roman"/>
          <w:sz w:val="28"/>
          <w:szCs w:val="28"/>
          <w:lang w:eastAsia="ru-RU"/>
        </w:rPr>
        <w:t xml:space="preserve"> рабочих д</w:t>
      </w:r>
      <w:r w:rsidRPr="00197896">
        <w:rPr>
          <w:rFonts w:ascii="Times New Roman" w:hAnsi="Times New Roman"/>
          <w:sz w:val="28"/>
          <w:szCs w:val="28"/>
          <w:lang w:eastAsia="ru-RU"/>
        </w:rPr>
        <w:t>ней</w:t>
      </w:r>
      <w:r>
        <w:rPr>
          <w:rFonts w:ascii="Times New Roman" w:hAnsi="Times New Roman"/>
          <w:sz w:val="28"/>
          <w:szCs w:val="28"/>
          <w:lang w:eastAsia="ru-RU"/>
        </w:rPr>
        <w:t xml:space="preserve"> </w:t>
      </w:r>
      <w:r w:rsidRPr="003F7E0B">
        <w:rPr>
          <w:rFonts w:ascii="Times New Roman" w:hAnsi="Times New Roman"/>
          <w:sz w:val="28"/>
          <w:szCs w:val="28"/>
          <w:lang w:eastAsia="ru-RU"/>
        </w:rPr>
        <w:t>со дня получения специалистом О</w:t>
      </w:r>
      <w:r>
        <w:rPr>
          <w:rFonts w:ascii="Times New Roman" w:hAnsi="Times New Roman"/>
          <w:sz w:val="28"/>
          <w:szCs w:val="28"/>
          <w:lang w:eastAsia="ru-RU"/>
        </w:rPr>
        <w:t>тдела</w:t>
      </w:r>
      <w:r w:rsidRPr="003F7E0B">
        <w:rPr>
          <w:rFonts w:ascii="Times New Roman" w:hAnsi="Times New Roman"/>
          <w:sz w:val="28"/>
          <w:szCs w:val="28"/>
          <w:lang w:eastAsia="ru-RU"/>
        </w:rPr>
        <w:t>, МФЦ, ответственным за межведомственное взаимодействие, документов и информации для направления межведомственных запросов.</w:t>
      </w:r>
    </w:p>
    <w:p w:rsidR="00B12224" w:rsidRDefault="00B12224" w:rsidP="00B1222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251BF">
        <w:rPr>
          <w:rFonts w:ascii="Times New Roman" w:hAnsi="Times New Roman"/>
          <w:sz w:val="28"/>
          <w:szCs w:val="28"/>
          <w:lang w:eastAsia="ru-RU"/>
        </w:rPr>
        <w:t>3.4.3. Результатом исполнения административной процедуры является получение документов, и их направление в О</w:t>
      </w:r>
      <w:r>
        <w:rPr>
          <w:rFonts w:ascii="Times New Roman" w:hAnsi="Times New Roman"/>
          <w:sz w:val="28"/>
          <w:szCs w:val="28"/>
          <w:lang w:eastAsia="ru-RU"/>
        </w:rPr>
        <w:t>тдел</w:t>
      </w:r>
      <w:r w:rsidRPr="00B251BF">
        <w:rPr>
          <w:rFonts w:ascii="Times New Roman" w:hAnsi="Times New Roman"/>
          <w:sz w:val="28"/>
          <w:szCs w:val="28"/>
          <w:lang w:eastAsia="ru-RU"/>
        </w:rPr>
        <w:t xml:space="preserve"> для принятия решения о предоставлении муниципальной услуги. </w:t>
      </w:r>
    </w:p>
    <w:p w:rsidR="00B12224" w:rsidRPr="00B73F83" w:rsidRDefault="00B12224" w:rsidP="00B12224">
      <w:pPr>
        <w:widowControl w:val="0"/>
        <w:autoSpaceDE w:val="0"/>
        <w:autoSpaceDN w:val="0"/>
        <w:adjustRightInd w:val="0"/>
        <w:spacing w:after="0" w:line="240" w:lineRule="auto"/>
        <w:ind w:firstLine="709"/>
        <w:jc w:val="both"/>
        <w:outlineLvl w:val="1"/>
        <w:rPr>
          <w:rFonts w:ascii="Times New Roman" w:hAnsi="Times New Roman"/>
          <w:sz w:val="28"/>
          <w:szCs w:val="28"/>
        </w:rPr>
      </w:pPr>
      <w:r w:rsidRPr="00B73F83">
        <w:rPr>
          <w:rFonts w:ascii="Times New Roman" w:hAnsi="Times New Roman"/>
          <w:sz w:val="28"/>
          <w:szCs w:val="28"/>
        </w:rPr>
        <w:t>Способом фиксации результата административной процедуры является регистрация Решения в</w:t>
      </w:r>
      <w:r>
        <w:rPr>
          <w:rFonts w:ascii="Times New Roman" w:hAnsi="Times New Roman"/>
          <w:sz w:val="28"/>
          <w:szCs w:val="28"/>
        </w:rPr>
        <w:t xml:space="preserve"> журнале исходящей документации, в реестре внутренних почтовых отправлений.</w:t>
      </w:r>
    </w:p>
    <w:p w:rsidR="00B12224" w:rsidRPr="00590FB3" w:rsidRDefault="00B12224" w:rsidP="00B12224">
      <w:pPr>
        <w:widowControl w:val="0"/>
        <w:autoSpaceDE w:val="0"/>
        <w:autoSpaceDN w:val="0"/>
        <w:adjustRightInd w:val="0"/>
        <w:spacing w:after="0" w:line="240" w:lineRule="auto"/>
        <w:ind w:firstLine="709"/>
        <w:jc w:val="center"/>
        <w:outlineLvl w:val="3"/>
        <w:rPr>
          <w:rFonts w:ascii="Times New Roman" w:hAnsi="Times New Roman"/>
          <w:b/>
          <w:color w:val="FF0000"/>
          <w:sz w:val="28"/>
          <w:szCs w:val="28"/>
        </w:rPr>
      </w:pPr>
    </w:p>
    <w:p w:rsidR="00B12224" w:rsidRPr="00B73F83" w:rsidRDefault="00B12224" w:rsidP="00B12224">
      <w:pPr>
        <w:widowControl w:val="0"/>
        <w:autoSpaceDE w:val="0"/>
        <w:autoSpaceDN w:val="0"/>
        <w:adjustRightInd w:val="0"/>
        <w:spacing w:after="0" w:line="240" w:lineRule="auto"/>
        <w:ind w:firstLine="709"/>
        <w:jc w:val="both"/>
        <w:rPr>
          <w:rFonts w:ascii="Times New Roman" w:hAnsi="Times New Roman"/>
          <w:sz w:val="28"/>
          <w:szCs w:val="28"/>
        </w:rPr>
      </w:pPr>
    </w:p>
    <w:p w:rsidR="00B12224" w:rsidRDefault="00B12224" w:rsidP="00B12224">
      <w:pPr>
        <w:widowControl w:val="0"/>
        <w:autoSpaceDE w:val="0"/>
        <w:autoSpaceDN w:val="0"/>
        <w:adjustRightInd w:val="0"/>
        <w:spacing w:after="0" w:line="240" w:lineRule="auto"/>
        <w:ind w:firstLine="709"/>
        <w:jc w:val="center"/>
        <w:outlineLvl w:val="3"/>
        <w:rPr>
          <w:rFonts w:ascii="Times New Roman" w:hAnsi="Times New Roman"/>
          <w:b/>
          <w:sz w:val="28"/>
          <w:szCs w:val="28"/>
        </w:rPr>
      </w:pPr>
    </w:p>
    <w:p w:rsidR="00B12224" w:rsidRDefault="00B12224" w:rsidP="00B12224">
      <w:pPr>
        <w:widowControl w:val="0"/>
        <w:autoSpaceDE w:val="0"/>
        <w:autoSpaceDN w:val="0"/>
        <w:adjustRightInd w:val="0"/>
        <w:spacing w:after="0" w:line="240" w:lineRule="auto"/>
        <w:ind w:firstLine="709"/>
        <w:jc w:val="center"/>
        <w:outlineLvl w:val="3"/>
        <w:rPr>
          <w:rFonts w:ascii="Times New Roman" w:hAnsi="Times New Roman"/>
          <w:b/>
          <w:sz w:val="28"/>
          <w:szCs w:val="28"/>
        </w:rPr>
      </w:pPr>
    </w:p>
    <w:p w:rsidR="00B12224" w:rsidRDefault="00B12224" w:rsidP="00B12224">
      <w:pPr>
        <w:widowControl w:val="0"/>
        <w:autoSpaceDE w:val="0"/>
        <w:autoSpaceDN w:val="0"/>
        <w:adjustRightInd w:val="0"/>
        <w:spacing w:after="0" w:line="240" w:lineRule="auto"/>
        <w:ind w:firstLine="709"/>
        <w:jc w:val="center"/>
        <w:outlineLvl w:val="3"/>
        <w:rPr>
          <w:rFonts w:ascii="Times New Roman" w:hAnsi="Times New Roman"/>
          <w:b/>
          <w:sz w:val="28"/>
          <w:szCs w:val="28"/>
        </w:rPr>
      </w:pPr>
    </w:p>
    <w:p w:rsidR="00B12224" w:rsidRDefault="00B12224" w:rsidP="00B12224">
      <w:pPr>
        <w:widowControl w:val="0"/>
        <w:autoSpaceDE w:val="0"/>
        <w:autoSpaceDN w:val="0"/>
        <w:adjustRightInd w:val="0"/>
        <w:spacing w:after="0" w:line="240" w:lineRule="auto"/>
        <w:ind w:firstLine="709"/>
        <w:jc w:val="center"/>
        <w:outlineLvl w:val="3"/>
        <w:rPr>
          <w:rFonts w:ascii="Times New Roman" w:hAnsi="Times New Roman"/>
          <w:b/>
          <w:sz w:val="28"/>
          <w:szCs w:val="28"/>
        </w:rPr>
      </w:pPr>
    </w:p>
    <w:p w:rsidR="00B12224" w:rsidRDefault="00B12224" w:rsidP="00B12224">
      <w:pPr>
        <w:widowControl w:val="0"/>
        <w:autoSpaceDE w:val="0"/>
        <w:autoSpaceDN w:val="0"/>
        <w:adjustRightInd w:val="0"/>
        <w:spacing w:after="0" w:line="240" w:lineRule="auto"/>
        <w:ind w:firstLine="709"/>
        <w:jc w:val="center"/>
        <w:outlineLvl w:val="3"/>
        <w:rPr>
          <w:rFonts w:ascii="Times New Roman" w:hAnsi="Times New Roman"/>
          <w:b/>
          <w:sz w:val="28"/>
          <w:szCs w:val="28"/>
        </w:rPr>
      </w:pPr>
    </w:p>
    <w:p w:rsidR="00B12224" w:rsidRDefault="00B12224" w:rsidP="00B12224">
      <w:pPr>
        <w:widowControl w:val="0"/>
        <w:autoSpaceDE w:val="0"/>
        <w:autoSpaceDN w:val="0"/>
        <w:adjustRightInd w:val="0"/>
        <w:spacing w:after="0" w:line="240" w:lineRule="auto"/>
        <w:ind w:firstLine="709"/>
        <w:jc w:val="center"/>
        <w:outlineLvl w:val="3"/>
        <w:rPr>
          <w:rFonts w:ascii="Times New Roman" w:hAnsi="Times New Roman"/>
          <w:b/>
          <w:sz w:val="28"/>
          <w:szCs w:val="28"/>
        </w:rPr>
      </w:pPr>
    </w:p>
    <w:p w:rsidR="00B12224" w:rsidRPr="00B251BF" w:rsidRDefault="00B12224" w:rsidP="00B12224">
      <w:pPr>
        <w:widowControl w:val="0"/>
        <w:autoSpaceDE w:val="0"/>
        <w:autoSpaceDN w:val="0"/>
        <w:adjustRightInd w:val="0"/>
        <w:spacing w:after="0" w:line="240" w:lineRule="auto"/>
        <w:ind w:firstLine="709"/>
        <w:jc w:val="center"/>
        <w:outlineLvl w:val="3"/>
        <w:rPr>
          <w:rFonts w:ascii="Times New Roman" w:hAnsi="Times New Roman"/>
          <w:b/>
          <w:sz w:val="28"/>
          <w:szCs w:val="28"/>
        </w:rPr>
      </w:pPr>
      <w:r w:rsidRPr="00B251BF">
        <w:rPr>
          <w:rFonts w:ascii="Times New Roman" w:hAnsi="Times New Roman"/>
          <w:b/>
          <w:sz w:val="28"/>
          <w:szCs w:val="28"/>
        </w:rPr>
        <w:t>Принятие решения о предоставлении</w:t>
      </w:r>
      <w:r>
        <w:rPr>
          <w:rFonts w:ascii="Times New Roman" w:hAnsi="Times New Roman"/>
          <w:b/>
          <w:sz w:val="28"/>
          <w:szCs w:val="28"/>
        </w:rPr>
        <w:t xml:space="preserve"> </w:t>
      </w:r>
      <w:r w:rsidRPr="00A53D1B">
        <w:rPr>
          <w:rFonts w:ascii="Times New Roman" w:hAnsi="Times New Roman"/>
          <w:b/>
          <w:sz w:val="28"/>
          <w:szCs w:val="28"/>
        </w:rPr>
        <w:t>(</w:t>
      </w:r>
      <w:r>
        <w:rPr>
          <w:rFonts w:ascii="Times New Roman" w:hAnsi="Times New Roman"/>
          <w:b/>
          <w:sz w:val="28"/>
          <w:szCs w:val="28"/>
        </w:rPr>
        <w:t xml:space="preserve">об отказе в предоставлении) </w:t>
      </w:r>
      <w:r w:rsidRPr="00B251BF">
        <w:rPr>
          <w:rFonts w:ascii="Times New Roman" w:hAnsi="Times New Roman"/>
          <w:b/>
          <w:sz w:val="28"/>
          <w:szCs w:val="28"/>
          <w:lang w:eastAsia="ru-RU"/>
        </w:rPr>
        <w:t>муниципальной</w:t>
      </w:r>
      <w:r w:rsidRPr="00B251BF">
        <w:rPr>
          <w:rFonts w:ascii="Times New Roman" w:hAnsi="Times New Roman"/>
          <w:b/>
          <w:sz w:val="28"/>
          <w:szCs w:val="28"/>
        </w:rPr>
        <w:t xml:space="preserve"> услуги</w:t>
      </w:r>
    </w:p>
    <w:p w:rsidR="00B12224" w:rsidRPr="00B251BF" w:rsidRDefault="00B12224" w:rsidP="00B12224">
      <w:pPr>
        <w:widowControl w:val="0"/>
        <w:autoSpaceDE w:val="0"/>
        <w:autoSpaceDN w:val="0"/>
        <w:adjustRightInd w:val="0"/>
        <w:spacing w:after="0" w:line="240" w:lineRule="auto"/>
        <w:ind w:firstLine="709"/>
        <w:jc w:val="both"/>
        <w:rPr>
          <w:rFonts w:ascii="Times New Roman" w:hAnsi="Times New Roman"/>
          <w:sz w:val="28"/>
          <w:szCs w:val="28"/>
        </w:rPr>
      </w:pPr>
    </w:p>
    <w:p w:rsidR="00B12224" w:rsidRPr="00B251BF" w:rsidRDefault="00B12224" w:rsidP="00B12224">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rPr>
        <w:t>3.5</w:t>
      </w:r>
      <w:r w:rsidRPr="00B251BF">
        <w:rPr>
          <w:rFonts w:ascii="Times New Roman" w:hAnsi="Times New Roman"/>
          <w:sz w:val="28"/>
          <w:szCs w:val="28"/>
        </w:rPr>
        <w:t xml:space="preserve">. </w:t>
      </w:r>
      <w:r w:rsidRPr="00B251BF">
        <w:rPr>
          <w:rFonts w:ascii="Times New Roman" w:eastAsiaTheme="minorEastAsia" w:hAnsi="Times New Roman"/>
          <w:sz w:val="28"/>
          <w:szCs w:val="28"/>
          <w:lang w:eastAsia="ru-RU"/>
        </w:rPr>
        <w:t xml:space="preserve">Основанием для начала административной процедуры является наличие в </w:t>
      </w:r>
      <w:r>
        <w:rPr>
          <w:rFonts w:ascii="Times New Roman" w:eastAsiaTheme="minorEastAsia" w:hAnsi="Times New Roman"/>
          <w:sz w:val="28"/>
          <w:szCs w:val="28"/>
          <w:lang w:eastAsia="ru-RU"/>
        </w:rPr>
        <w:t>Администрации</w:t>
      </w:r>
      <w:r w:rsidRPr="00B251BF">
        <w:rPr>
          <w:rFonts w:ascii="Times New Roman" w:eastAsiaTheme="minorEastAsia" w:hAnsi="Times New Roman"/>
          <w:sz w:val="28"/>
          <w:szCs w:val="28"/>
          <w:lang w:eastAsia="ru-RU"/>
        </w:rPr>
        <w:t xml:space="preserve"> зарегистрированных документов, указанных </w:t>
      </w:r>
      <w:r w:rsidRPr="008B183A">
        <w:rPr>
          <w:rFonts w:ascii="Times New Roman" w:eastAsiaTheme="minorEastAsia" w:hAnsi="Times New Roman"/>
          <w:sz w:val="28"/>
          <w:szCs w:val="28"/>
          <w:lang w:eastAsia="ru-RU"/>
        </w:rPr>
        <w:t xml:space="preserve">в </w:t>
      </w:r>
      <w:r w:rsidRPr="008B183A">
        <w:rPr>
          <w:rFonts w:ascii="Times New Roman" w:hAnsi="Times New Roman"/>
          <w:sz w:val="28"/>
          <w:szCs w:val="28"/>
        </w:rPr>
        <w:t xml:space="preserve">пункте </w:t>
      </w:r>
      <w:r w:rsidRPr="008B183A">
        <w:rPr>
          <w:rFonts w:ascii="Times New Roman" w:eastAsiaTheme="minorEastAsia" w:hAnsi="Times New Roman"/>
          <w:sz w:val="28"/>
          <w:szCs w:val="28"/>
          <w:lang w:eastAsia="ru-RU"/>
        </w:rPr>
        <w:t>2.</w:t>
      </w:r>
      <w:r>
        <w:rPr>
          <w:rFonts w:ascii="Times New Roman" w:eastAsiaTheme="minorEastAsia" w:hAnsi="Times New Roman"/>
          <w:sz w:val="28"/>
          <w:szCs w:val="28"/>
          <w:lang w:eastAsia="ru-RU"/>
        </w:rPr>
        <w:t xml:space="preserve">10 </w:t>
      </w:r>
      <w:r w:rsidRPr="00B251BF">
        <w:rPr>
          <w:rFonts w:ascii="Times New Roman" w:eastAsiaTheme="minorEastAsia" w:hAnsi="Times New Roman"/>
          <w:sz w:val="28"/>
          <w:szCs w:val="28"/>
          <w:lang w:eastAsia="ru-RU"/>
        </w:rPr>
        <w:t>настоящег</w:t>
      </w:r>
      <w:r>
        <w:rPr>
          <w:rFonts w:ascii="Times New Roman" w:eastAsiaTheme="minorEastAsia" w:hAnsi="Times New Roman"/>
          <w:sz w:val="28"/>
          <w:szCs w:val="28"/>
          <w:lang w:eastAsia="ru-RU"/>
        </w:rPr>
        <w:t>о Административного регламента.</w:t>
      </w:r>
      <w:r w:rsidRPr="00B251BF">
        <w:rPr>
          <w:rFonts w:ascii="Times New Roman" w:hAnsi="Times New Roman"/>
          <w:sz w:val="28"/>
          <w:szCs w:val="28"/>
          <w:lang w:eastAsia="ru-RU"/>
        </w:rPr>
        <w:t xml:space="preserve"> При рассмотрении комплекта документов для предоставления муниципальной услуги специалист </w:t>
      </w:r>
      <w:r>
        <w:rPr>
          <w:rFonts w:ascii="Times New Roman" w:hAnsi="Times New Roman"/>
          <w:sz w:val="28"/>
          <w:szCs w:val="28"/>
          <w:lang w:eastAsia="ru-RU"/>
        </w:rPr>
        <w:t>Администрации</w:t>
      </w:r>
      <w:r w:rsidRPr="00B251BF">
        <w:rPr>
          <w:rFonts w:ascii="Times New Roman" w:hAnsi="Times New Roman"/>
          <w:sz w:val="28"/>
          <w:szCs w:val="28"/>
          <w:lang w:eastAsia="ru-RU"/>
        </w:rPr>
        <w:t xml:space="preserve">: </w:t>
      </w:r>
    </w:p>
    <w:p w:rsidR="00B12224" w:rsidRPr="00B251BF" w:rsidRDefault="00B12224" w:rsidP="00B1222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251BF">
        <w:rPr>
          <w:rFonts w:ascii="Times New Roman" w:hAnsi="Times New Roman"/>
          <w:sz w:val="28"/>
          <w:szCs w:val="28"/>
          <w:lang w:eastAsia="ru-RU"/>
        </w:rPr>
        <w:t xml:space="preserve">- определяет соответствие представленных документов требованиям, установленным в пунктах 2.6 и 2.10 </w:t>
      </w:r>
      <w:r>
        <w:rPr>
          <w:rFonts w:ascii="Times New Roman" w:hAnsi="Times New Roman"/>
          <w:sz w:val="28"/>
          <w:szCs w:val="28"/>
          <w:lang w:eastAsia="ru-RU"/>
        </w:rPr>
        <w:t xml:space="preserve">настоящего </w:t>
      </w:r>
      <w:r w:rsidRPr="00B251BF">
        <w:rPr>
          <w:rFonts w:ascii="Times New Roman" w:hAnsi="Times New Roman"/>
          <w:sz w:val="28"/>
          <w:szCs w:val="28"/>
          <w:lang w:eastAsia="ru-RU"/>
        </w:rPr>
        <w:t>Административного регламента;</w:t>
      </w:r>
    </w:p>
    <w:p w:rsidR="00B12224" w:rsidRPr="00B251BF" w:rsidRDefault="00B12224" w:rsidP="00B1222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251BF">
        <w:rPr>
          <w:rFonts w:ascii="Times New Roman" w:hAnsi="Times New Roman"/>
          <w:sz w:val="28"/>
          <w:szCs w:val="28"/>
          <w:lang w:eastAsia="ru-RU"/>
        </w:rPr>
        <w:t xml:space="preserve">-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w:t>
      </w:r>
      <w:r>
        <w:rPr>
          <w:rFonts w:ascii="Times New Roman" w:hAnsi="Times New Roman"/>
          <w:sz w:val="28"/>
          <w:szCs w:val="28"/>
          <w:lang w:eastAsia="ru-RU"/>
        </w:rPr>
        <w:t>Администрацией</w:t>
      </w:r>
      <w:r w:rsidRPr="00B251BF">
        <w:rPr>
          <w:rFonts w:ascii="Times New Roman" w:hAnsi="Times New Roman"/>
          <w:sz w:val="28"/>
          <w:szCs w:val="28"/>
          <w:lang w:eastAsia="ru-RU"/>
        </w:rPr>
        <w:t xml:space="preserve"> муниципальной услуги; </w:t>
      </w:r>
    </w:p>
    <w:p w:rsidR="00B12224" w:rsidRPr="00B251BF" w:rsidRDefault="00B12224" w:rsidP="00B1222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251BF">
        <w:rPr>
          <w:rFonts w:ascii="Times New Roman" w:hAnsi="Times New Roman"/>
          <w:sz w:val="28"/>
          <w:szCs w:val="28"/>
          <w:lang w:eastAsia="ru-RU"/>
        </w:rPr>
        <w:t xml:space="preserve">- устанавливает факт отсутствия или наличия оснований для отказа в предоставлении муниципальной услуги, предусмотренных пунктом 2.14 </w:t>
      </w:r>
      <w:r>
        <w:rPr>
          <w:rFonts w:ascii="Times New Roman" w:hAnsi="Times New Roman"/>
          <w:sz w:val="28"/>
          <w:szCs w:val="28"/>
          <w:lang w:eastAsia="ru-RU"/>
        </w:rPr>
        <w:t xml:space="preserve">настоящего </w:t>
      </w:r>
      <w:r w:rsidRPr="00B251BF">
        <w:rPr>
          <w:rFonts w:ascii="Times New Roman" w:hAnsi="Times New Roman"/>
          <w:sz w:val="28"/>
          <w:szCs w:val="28"/>
          <w:lang w:eastAsia="ru-RU"/>
        </w:rPr>
        <w:t xml:space="preserve">Административного регламента.  </w:t>
      </w:r>
    </w:p>
    <w:p w:rsidR="00B12224" w:rsidRDefault="00B12224" w:rsidP="00B12224">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w:t>
      </w:r>
      <w:r w:rsidRPr="00B251BF">
        <w:rPr>
          <w:rFonts w:ascii="Times New Roman" w:hAnsi="Times New Roman"/>
          <w:sz w:val="28"/>
          <w:szCs w:val="28"/>
          <w:lang w:eastAsia="ru-RU"/>
        </w:rPr>
        <w:t xml:space="preserve">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2.14 настоящего Административного регламента. </w:t>
      </w:r>
    </w:p>
    <w:p w:rsidR="00B12224" w:rsidRPr="00B251BF" w:rsidRDefault="00B12224" w:rsidP="00B1222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251BF">
        <w:rPr>
          <w:rFonts w:ascii="Times New Roman" w:hAnsi="Times New Roman"/>
          <w:sz w:val="28"/>
          <w:szCs w:val="28"/>
          <w:lang w:eastAsia="ru-RU"/>
        </w:rPr>
        <w:t>Специалист О</w:t>
      </w:r>
      <w:r>
        <w:rPr>
          <w:rFonts w:ascii="Times New Roman" w:hAnsi="Times New Roman"/>
          <w:sz w:val="28"/>
          <w:szCs w:val="28"/>
          <w:lang w:eastAsia="ru-RU"/>
        </w:rPr>
        <w:t>тдела</w:t>
      </w:r>
      <w:r w:rsidRPr="00B251BF">
        <w:rPr>
          <w:rFonts w:ascii="Times New Roman" w:hAnsi="Times New Roman"/>
          <w:sz w:val="28"/>
          <w:szCs w:val="28"/>
          <w:lang w:eastAsia="ru-RU"/>
        </w:rPr>
        <w:t xml:space="preserve"> в течени</w:t>
      </w:r>
      <w:proofErr w:type="gramStart"/>
      <w:r w:rsidRPr="00B251BF">
        <w:rPr>
          <w:rFonts w:ascii="Times New Roman" w:hAnsi="Times New Roman"/>
          <w:sz w:val="28"/>
          <w:szCs w:val="28"/>
          <w:lang w:eastAsia="ru-RU"/>
        </w:rPr>
        <w:t>и</w:t>
      </w:r>
      <w:proofErr w:type="gramEnd"/>
      <w:r w:rsidRPr="00B251BF">
        <w:rPr>
          <w:rFonts w:ascii="Times New Roman" w:hAnsi="Times New Roman"/>
          <w:sz w:val="28"/>
          <w:szCs w:val="28"/>
          <w:lang w:eastAsia="ru-RU"/>
        </w:rPr>
        <w:t xml:space="preserve"> </w:t>
      </w:r>
      <w:r>
        <w:rPr>
          <w:rFonts w:ascii="Times New Roman" w:hAnsi="Times New Roman"/>
          <w:sz w:val="28"/>
          <w:szCs w:val="28"/>
          <w:lang w:eastAsia="ru-RU"/>
        </w:rPr>
        <w:t>14 рабочих дней</w:t>
      </w:r>
      <w:r w:rsidRPr="00B251BF">
        <w:rPr>
          <w:rFonts w:ascii="Times New Roman" w:hAnsi="Times New Roman"/>
          <w:sz w:val="28"/>
          <w:szCs w:val="28"/>
          <w:lang w:eastAsia="ru-RU"/>
        </w:rPr>
        <w:t xml:space="preserve"> по результатам проверки готовит один из следующих документов:</w:t>
      </w:r>
    </w:p>
    <w:p w:rsidR="00B12224" w:rsidRPr="00B251BF" w:rsidRDefault="00B12224" w:rsidP="00B1222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251BF">
        <w:rPr>
          <w:rFonts w:ascii="Times New Roman" w:hAnsi="Times New Roman"/>
          <w:sz w:val="28"/>
          <w:szCs w:val="28"/>
          <w:lang w:eastAsia="ru-RU"/>
        </w:rPr>
        <w:t xml:space="preserve">- проект решения о предоставлении муниципальной услуги; </w:t>
      </w:r>
    </w:p>
    <w:p w:rsidR="00B12224" w:rsidRPr="00B251BF" w:rsidRDefault="00B12224" w:rsidP="00B1222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251BF">
        <w:rPr>
          <w:rFonts w:ascii="Times New Roman" w:hAnsi="Times New Roman"/>
          <w:sz w:val="28"/>
          <w:szCs w:val="28"/>
          <w:lang w:eastAsia="ru-RU"/>
        </w:rPr>
        <w:t xml:space="preserve">- проект решения об отказе в предоставлении муниципальной услуги (в случае наличия оснований, предусмотренных пунктом 2.14 настоящего Административного регламента).  </w:t>
      </w:r>
    </w:p>
    <w:p w:rsidR="00B12224" w:rsidRPr="00B251BF" w:rsidRDefault="00B12224" w:rsidP="00B1222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251BF">
        <w:rPr>
          <w:rFonts w:ascii="Times New Roman" w:hAnsi="Times New Roman"/>
          <w:sz w:val="28"/>
          <w:szCs w:val="28"/>
          <w:lang w:eastAsia="ru-RU"/>
        </w:rPr>
        <w:t>Специалист О</w:t>
      </w:r>
      <w:r>
        <w:rPr>
          <w:rFonts w:ascii="Times New Roman" w:hAnsi="Times New Roman"/>
          <w:sz w:val="28"/>
          <w:szCs w:val="28"/>
          <w:lang w:eastAsia="ru-RU"/>
        </w:rPr>
        <w:t>тдела</w:t>
      </w:r>
      <w:r w:rsidRPr="00B251BF">
        <w:rPr>
          <w:rFonts w:ascii="Times New Roman" w:hAnsi="Times New Roman"/>
          <w:sz w:val="28"/>
          <w:szCs w:val="28"/>
          <w:lang w:eastAsia="ru-RU"/>
        </w:rPr>
        <w:t xml:space="preserve">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w:t>
      </w:r>
      <w:proofErr w:type="gramStart"/>
      <w:r w:rsidRPr="00B251BF">
        <w:rPr>
          <w:rFonts w:ascii="Times New Roman" w:hAnsi="Times New Roman"/>
          <w:sz w:val="28"/>
          <w:szCs w:val="28"/>
          <w:lang w:eastAsia="ru-RU"/>
        </w:rPr>
        <w:t>и</w:t>
      </w:r>
      <w:proofErr w:type="gramEnd"/>
      <w:r w:rsidRPr="00B251BF">
        <w:rPr>
          <w:rFonts w:ascii="Times New Roman" w:hAnsi="Times New Roman"/>
          <w:sz w:val="28"/>
          <w:szCs w:val="28"/>
          <w:lang w:eastAsia="ru-RU"/>
        </w:rPr>
        <w:t xml:space="preserve"> </w:t>
      </w:r>
      <w:r>
        <w:rPr>
          <w:rFonts w:ascii="Times New Roman" w:hAnsi="Times New Roman"/>
          <w:sz w:val="28"/>
          <w:szCs w:val="28"/>
          <w:lang w:eastAsia="ru-RU"/>
        </w:rPr>
        <w:t>1 рабочего дня</w:t>
      </w:r>
      <w:r w:rsidRPr="00B251BF">
        <w:rPr>
          <w:rFonts w:ascii="Times New Roman" w:hAnsi="Times New Roman"/>
          <w:sz w:val="28"/>
          <w:szCs w:val="28"/>
          <w:lang w:eastAsia="ru-RU"/>
        </w:rPr>
        <w:t xml:space="preserve">. </w:t>
      </w:r>
    </w:p>
    <w:p w:rsidR="00B12224" w:rsidRPr="00B251BF" w:rsidRDefault="00B12224" w:rsidP="00B12224">
      <w:pPr>
        <w:widowControl w:val="0"/>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B251BF">
        <w:rPr>
          <w:rFonts w:ascii="Times New Roman" w:hAnsi="Times New Roman"/>
          <w:sz w:val="28"/>
          <w:szCs w:val="28"/>
          <w:lang w:eastAsia="ru-RU"/>
        </w:rPr>
        <w:t xml:space="preserve">Руководитель </w:t>
      </w:r>
      <w:r>
        <w:rPr>
          <w:rFonts w:ascii="Times New Roman" w:hAnsi="Times New Roman"/>
          <w:sz w:val="28"/>
          <w:szCs w:val="28"/>
          <w:lang w:eastAsia="ru-RU"/>
        </w:rPr>
        <w:t>Администрации</w:t>
      </w:r>
      <w:r w:rsidRPr="00B251BF">
        <w:rPr>
          <w:rFonts w:ascii="Times New Roman" w:hAnsi="Times New Roman"/>
          <w:sz w:val="28"/>
          <w:szCs w:val="28"/>
          <w:lang w:eastAsia="ru-RU"/>
        </w:rPr>
        <w:t xml:space="preserve"> подписывает проект решения о предоставлении муниципальной услуги (решения об отказе в предоставлении муниципальной услуги) в течение </w:t>
      </w:r>
      <w:r>
        <w:rPr>
          <w:rFonts w:ascii="Times New Roman" w:hAnsi="Times New Roman"/>
          <w:sz w:val="28"/>
          <w:szCs w:val="28"/>
          <w:lang w:eastAsia="ru-RU"/>
        </w:rPr>
        <w:t>1 рабочего дня</w:t>
      </w:r>
      <w:r w:rsidRPr="00B251BF">
        <w:rPr>
          <w:rFonts w:ascii="Times New Roman" w:hAnsi="Times New Roman"/>
          <w:sz w:val="28"/>
          <w:szCs w:val="28"/>
          <w:lang w:eastAsia="ru-RU"/>
        </w:rPr>
        <w:t xml:space="preserve"> со дня его получения.  </w:t>
      </w:r>
      <w:proofErr w:type="gramEnd"/>
    </w:p>
    <w:p w:rsidR="00B12224" w:rsidRPr="00B251BF" w:rsidRDefault="00B12224" w:rsidP="00B1222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251BF">
        <w:rPr>
          <w:rFonts w:ascii="Times New Roman" w:hAnsi="Times New Roman"/>
          <w:sz w:val="28"/>
          <w:szCs w:val="28"/>
          <w:lang w:eastAsia="ru-RU"/>
        </w:rPr>
        <w:t>Специалист О</w:t>
      </w:r>
      <w:r>
        <w:rPr>
          <w:rFonts w:ascii="Times New Roman" w:hAnsi="Times New Roman"/>
          <w:sz w:val="28"/>
          <w:szCs w:val="28"/>
          <w:lang w:eastAsia="ru-RU"/>
        </w:rPr>
        <w:t>тдела</w:t>
      </w:r>
      <w:r w:rsidRPr="00B251BF">
        <w:rPr>
          <w:rFonts w:ascii="Times New Roman" w:hAnsi="Times New Roman"/>
          <w:sz w:val="28"/>
          <w:szCs w:val="28"/>
          <w:lang w:eastAsia="ru-RU"/>
        </w:rPr>
        <w:t xml:space="preserve"> направляет подписанное руководителем </w:t>
      </w:r>
      <w:r>
        <w:rPr>
          <w:rFonts w:ascii="Times New Roman" w:hAnsi="Times New Roman"/>
          <w:sz w:val="28"/>
          <w:szCs w:val="28"/>
          <w:lang w:eastAsia="ru-RU"/>
        </w:rPr>
        <w:t>Администрации</w:t>
      </w:r>
      <w:r w:rsidRPr="00B251BF">
        <w:rPr>
          <w:rFonts w:ascii="Times New Roman" w:hAnsi="Times New Roman"/>
          <w:sz w:val="28"/>
          <w:szCs w:val="28"/>
          <w:lang w:eastAsia="ru-RU"/>
        </w:rPr>
        <w:t xml:space="preserve"> решение сотруднику </w:t>
      </w:r>
      <w:r>
        <w:rPr>
          <w:rFonts w:ascii="Times New Roman" w:hAnsi="Times New Roman"/>
          <w:sz w:val="28"/>
          <w:szCs w:val="28"/>
          <w:lang w:eastAsia="ru-RU"/>
        </w:rPr>
        <w:t>Администрации</w:t>
      </w:r>
      <w:r w:rsidRPr="00B251BF">
        <w:rPr>
          <w:rFonts w:ascii="Times New Roman" w:hAnsi="Times New Roman"/>
          <w:sz w:val="28"/>
          <w:szCs w:val="28"/>
          <w:lang w:eastAsia="ru-RU"/>
        </w:rPr>
        <w:t>, МФЦ, ответственному за выдачу результата предоставления услуги, для выдачи его заявителю.</w:t>
      </w:r>
    </w:p>
    <w:p w:rsidR="00B12224" w:rsidRPr="00B251BF" w:rsidRDefault="00B12224" w:rsidP="00B12224">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3.5</w:t>
      </w:r>
      <w:r w:rsidRPr="00B251BF">
        <w:rPr>
          <w:rFonts w:ascii="Times New Roman" w:hAnsi="Times New Roman"/>
          <w:sz w:val="28"/>
          <w:szCs w:val="28"/>
          <w:lang w:eastAsia="ru-RU"/>
        </w:rPr>
        <w:t>.1. Критерием принятия решения</w:t>
      </w:r>
      <w:r w:rsidRPr="00B251BF">
        <w:rPr>
          <w:rFonts w:ascii="Times New Roman" w:hAnsi="Times New Roman"/>
          <w:sz w:val="28"/>
          <w:szCs w:val="28"/>
        </w:rPr>
        <w:t xml:space="preserve"> о предоставлении</w:t>
      </w:r>
      <w:r>
        <w:rPr>
          <w:rFonts w:ascii="Times New Roman" w:hAnsi="Times New Roman"/>
          <w:sz w:val="28"/>
          <w:szCs w:val="28"/>
        </w:rPr>
        <w:t xml:space="preserve"> </w:t>
      </w:r>
      <w:r w:rsidRPr="00B251BF">
        <w:rPr>
          <w:rFonts w:ascii="Times New Roman" w:hAnsi="Times New Roman"/>
          <w:sz w:val="28"/>
          <w:szCs w:val="28"/>
          <w:lang w:eastAsia="ru-RU"/>
        </w:rPr>
        <w:t>муниципальной</w:t>
      </w:r>
      <w:r w:rsidRPr="00B251BF">
        <w:rPr>
          <w:rFonts w:ascii="Times New Roman" w:hAnsi="Times New Roman"/>
          <w:sz w:val="28"/>
          <w:szCs w:val="28"/>
        </w:rPr>
        <w:t xml:space="preserve"> услуги</w:t>
      </w:r>
      <w:r>
        <w:rPr>
          <w:rFonts w:ascii="Times New Roman" w:hAnsi="Times New Roman"/>
          <w:sz w:val="28"/>
          <w:szCs w:val="28"/>
        </w:rPr>
        <w:t xml:space="preserve"> </w:t>
      </w:r>
      <w:r w:rsidRPr="00B251BF">
        <w:rPr>
          <w:rFonts w:ascii="Times New Roman" w:hAnsi="Times New Roman"/>
          <w:sz w:val="28"/>
          <w:szCs w:val="28"/>
          <w:lang w:eastAsia="ru-RU"/>
        </w:rPr>
        <w:t xml:space="preserve">является </w:t>
      </w:r>
      <w:r w:rsidRPr="001B0F0B">
        <w:rPr>
          <w:rFonts w:ascii="Times New Roman" w:hAnsi="Times New Roman"/>
          <w:sz w:val="28"/>
          <w:szCs w:val="28"/>
          <w:lang w:eastAsia="ru-RU"/>
        </w:rPr>
        <w:t>наличие зарегистрированных заявления и прилагаемых к нему документов</w:t>
      </w:r>
      <w:r w:rsidRPr="00B251BF">
        <w:rPr>
          <w:rFonts w:ascii="Times New Roman" w:hAnsi="Times New Roman"/>
          <w:sz w:val="28"/>
          <w:szCs w:val="28"/>
          <w:lang w:eastAsia="ru-RU"/>
        </w:rPr>
        <w:t xml:space="preserve">. </w:t>
      </w:r>
    </w:p>
    <w:p w:rsidR="00B12224" w:rsidRPr="00B251BF" w:rsidRDefault="00B12224" w:rsidP="00B12224">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3.5</w:t>
      </w:r>
      <w:r w:rsidRPr="00B251BF">
        <w:rPr>
          <w:rFonts w:ascii="Times New Roman" w:hAnsi="Times New Roman"/>
          <w:sz w:val="28"/>
          <w:szCs w:val="28"/>
          <w:lang w:eastAsia="ru-RU"/>
        </w:rPr>
        <w:t xml:space="preserve">.2. Максимальный срок исполнения административной процедуры составляет не более </w:t>
      </w:r>
      <w:r>
        <w:rPr>
          <w:rFonts w:ascii="Times New Roman" w:hAnsi="Times New Roman"/>
          <w:sz w:val="28"/>
          <w:szCs w:val="28"/>
          <w:lang w:eastAsia="ru-RU"/>
        </w:rPr>
        <w:t xml:space="preserve">9 рабочих дней </w:t>
      </w:r>
      <w:r w:rsidRPr="00B251BF">
        <w:rPr>
          <w:rFonts w:ascii="Times New Roman" w:hAnsi="Times New Roman"/>
          <w:sz w:val="28"/>
          <w:szCs w:val="28"/>
          <w:lang w:eastAsia="ru-RU"/>
        </w:rPr>
        <w:t xml:space="preserve">со дня получения из </w:t>
      </w:r>
      <w:r>
        <w:rPr>
          <w:rFonts w:ascii="Times New Roman" w:hAnsi="Times New Roman"/>
          <w:sz w:val="28"/>
          <w:szCs w:val="28"/>
          <w:lang w:eastAsia="ru-RU"/>
        </w:rPr>
        <w:t>Администрации</w:t>
      </w:r>
      <w:r w:rsidRPr="00B251BF">
        <w:rPr>
          <w:rFonts w:ascii="Times New Roman" w:hAnsi="Times New Roman"/>
          <w:sz w:val="28"/>
          <w:szCs w:val="28"/>
          <w:lang w:eastAsia="ru-RU"/>
        </w:rPr>
        <w:t>, МФЦ полного комплекта документов, необходимых для предоставления муниципальной услуги</w:t>
      </w:r>
      <w:r w:rsidRPr="00B251BF">
        <w:rPr>
          <w:rFonts w:ascii="Times New Roman" w:eastAsia="Times New Roman" w:hAnsi="Times New Roman"/>
          <w:sz w:val="28"/>
          <w:szCs w:val="28"/>
          <w:lang w:eastAsia="ru-RU"/>
        </w:rPr>
        <w:t xml:space="preserve">.  </w:t>
      </w:r>
    </w:p>
    <w:p w:rsidR="00B12224" w:rsidRPr="00B251BF" w:rsidRDefault="00B12224" w:rsidP="00B12224">
      <w:pPr>
        <w:widowControl w:val="0"/>
        <w:autoSpaceDE w:val="0"/>
        <w:autoSpaceDN w:val="0"/>
        <w:adjustRightInd w:val="0"/>
        <w:spacing w:after="0" w:line="240" w:lineRule="auto"/>
        <w:ind w:firstLine="709"/>
        <w:jc w:val="both"/>
        <w:rPr>
          <w:rFonts w:ascii="Times New Roman" w:eastAsia="Times New Roman" w:hAnsi="Times New Roman"/>
          <w:bCs/>
          <w:iCs/>
          <w:sz w:val="28"/>
          <w:szCs w:val="28"/>
          <w:lang w:eastAsia="ru-RU"/>
        </w:rPr>
      </w:pPr>
      <w:r>
        <w:rPr>
          <w:rFonts w:ascii="Times New Roman" w:eastAsia="Times New Roman" w:hAnsi="Times New Roman"/>
          <w:bCs/>
          <w:iCs/>
          <w:sz w:val="28"/>
          <w:szCs w:val="28"/>
          <w:lang w:eastAsia="ru-RU"/>
        </w:rPr>
        <w:t>3.5</w:t>
      </w:r>
      <w:r w:rsidRPr="00B251BF">
        <w:rPr>
          <w:rFonts w:ascii="Times New Roman" w:eastAsia="Times New Roman" w:hAnsi="Times New Roman"/>
          <w:bCs/>
          <w:iCs/>
          <w:sz w:val="28"/>
          <w:szCs w:val="28"/>
          <w:lang w:eastAsia="ru-RU"/>
        </w:rPr>
        <w:t xml:space="preserve">.3. </w:t>
      </w:r>
      <w:proofErr w:type="gramStart"/>
      <w:r w:rsidRPr="00B251BF">
        <w:rPr>
          <w:rFonts w:ascii="Times New Roman" w:eastAsia="Times New Roman" w:hAnsi="Times New Roman"/>
          <w:bCs/>
          <w:iCs/>
          <w:sz w:val="28"/>
          <w:szCs w:val="28"/>
          <w:lang w:eastAsia="ru-RU"/>
        </w:rPr>
        <w:t xml:space="preserve">Результатом административной процедуры является принятие решения о предоставлении </w:t>
      </w:r>
      <w:r w:rsidRPr="00B251BF">
        <w:rPr>
          <w:rFonts w:ascii="Times New Roman" w:hAnsi="Times New Roman"/>
          <w:sz w:val="28"/>
          <w:szCs w:val="28"/>
          <w:lang w:eastAsia="ru-RU"/>
        </w:rPr>
        <w:t>муниципальной</w:t>
      </w:r>
      <w:r w:rsidRPr="00B251BF">
        <w:rPr>
          <w:rFonts w:ascii="Times New Roman" w:eastAsia="Times New Roman" w:hAnsi="Times New Roman"/>
          <w:bCs/>
          <w:iCs/>
          <w:sz w:val="28"/>
          <w:szCs w:val="28"/>
          <w:lang w:eastAsia="ru-RU"/>
        </w:rPr>
        <w:t xml:space="preserve"> услуги (либо решения об отказе в предоставлении </w:t>
      </w:r>
      <w:r w:rsidRPr="00B251BF">
        <w:rPr>
          <w:rFonts w:ascii="Times New Roman" w:hAnsi="Times New Roman"/>
          <w:sz w:val="28"/>
          <w:szCs w:val="28"/>
          <w:lang w:eastAsia="ru-RU"/>
        </w:rPr>
        <w:t>муниципальной</w:t>
      </w:r>
      <w:r w:rsidRPr="00B251BF">
        <w:rPr>
          <w:rFonts w:ascii="Times New Roman" w:eastAsia="Times New Roman" w:hAnsi="Times New Roman"/>
          <w:bCs/>
          <w:iCs/>
          <w:sz w:val="28"/>
          <w:szCs w:val="28"/>
          <w:lang w:eastAsia="ru-RU"/>
        </w:rPr>
        <w:t xml:space="preserve"> услуги) и передача принятого решения о предоставлении </w:t>
      </w:r>
      <w:r w:rsidRPr="00B251BF">
        <w:rPr>
          <w:rFonts w:ascii="Times New Roman" w:hAnsi="Times New Roman"/>
          <w:sz w:val="28"/>
          <w:szCs w:val="28"/>
          <w:lang w:eastAsia="ru-RU"/>
        </w:rPr>
        <w:t>муниципальной</w:t>
      </w:r>
      <w:r w:rsidRPr="00B251BF">
        <w:rPr>
          <w:rFonts w:ascii="Times New Roman" w:eastAsia="Times New Roman" w:hAnsi="Times New Roman"/>
          <w:bCs/>
          <w:iCs/>
          <w:sz w:val="28"/>
          <w:szCs w:val="28"/>
          <w:lang w:eastAsia="ru-RU"/>
        </w:rPr>
        <w:t xml:space="preserve"> услуги (либо решения об отказе в предоставлении </w:t>
      </w:r>
      <w:r w:rsidRPr="00B251BF">
        <w:rPr>
          <w:rFonts w:ascii="Times New Roman" w:hAnsi="Times New Roman"/>
          <w:sz w:val="28"/>
          <w:szCs w:val="28"/>
          <w:lang w:eastAsia="ru-RU"/>
        </w:rPr>
        <w:t>муниципальной</w:t>
      </w:r>
      <w:r w:rsidRPr="00B251BF">
        <w:rPr>
          <w:rFonts w:ascii="Times New Roman" w:eastAsia="Times New Roman" w:hAnsi="Times New Roman"/>
          <w:bCs/>
          <w:iCs/>
          <w:sz w:val="28"/>
          <w:szCs w:val="28"/>
          <w:lang w:eastAsia="ru-RU"/>
        </w:rPr>
        <w:t xml:space="preserve"> услуги) сотруднику </w:t>
      </w:r>
      <w:r>
        <w:rPr>
          <w:rFonts w:ascii="Times New Roman" w:eastAsia="Times New Roman" w:hAnsi="Times New Roman"/>
          <w:bCs/>
          <w:iCs/>
          <w:sz w:val="28"/>
          <w:szCs w:val="28"/>
          <w:lang w:eastAsia="ru-RU"/>
        </w:rPr>
        <w:t>Администрации</w:t>
      </w:r>
      <w:r w:rsidRPr="00B251BF">
        <w:rPr>
          <w:rFonts w:ascii="Times New Roman" w:eastAsia="Times New Roman" w:hAnsi="Times New Roman"/>
          <w:bCs/>
          <w:iCs/>
          <w:sz w:val="28"/>
          <w:szCs w:val="28"/>
          <w:lang w:eastAsia="ru-RU"/>
        </w:rPr>
        <w:t xml:space="preserve">, МФЦ, ответственному за выдачу результата предоставления услуги, для выдачи его заявителю. </w:t>
      </w:r>
      <w:proofErr w:type="gramEnd"/>
    </w:p>
    <w:p w:rsidR="00B12224" w:rsidRPr="00B251BF" w:rsidRDefault="00B12224" w:rsidP="00B12224">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251BF">
        <w:rPr>
          <w:rFonts w:ascii="Times New Roman" w:eastAsia="Times New Roman" w:hAnsi="Times New Roman"/>
          <w:sz w:val="28"/>
          <w:szCs w:val="28"/>
          <w:lang w:eastAsia="ru-RU"/>
        </w:rPr>
        <w:t>Результат административной процедуры фиксируется в системе электронного документооборота</w:t>
      </w:r>
      <w:r>
        <w:rPr>
          <w:rFonts w:ascii="Times New Roman" w:eastAsia="Times New Roman" w:hAnsi="Times New Roman"/>
          <w:sz w:val="28"/>
          <w:szCs w:val="28"/>
          <w:lang w:eastAsia="ru-RU"/>
        </w:rPr>
        <w:t xml:space="preserve"> специалистом Администрации.</w:t>
      </w:r>
    </w:p>
    <w:p w:rsidR="00B12224" w:rsidRPr="00B73F83" w:rsidRDefault="00B12224" w:rsidP="00B12224">
      <w:pPr>
        <w:widowControl w:val="0"/>
        <w:autoSpaceDE w:val="0"/>
        <w:autoSpaceDN w:val="0"/>
        <w:adjustRightInd w:val="0"/>
        <w:spacing w:after="0" w:line="240" w:lineRule="auto"/>
        <w:ind w:firstLine="709"/>
        <w:jc w:val="center"/>
        <w:rPr>
          <w:rFonts w:ascii="Times New Roman" w:eastAsia="Times New Roman" w:hAnsi="Times New Roman"/>
          <w:sz w:val="28"/>
          <w:szCs w:val="28"/>
        </w:rPr>
      </w:pPr>
    </w:p>
    <w:p w:rsidR="00B12224" w:rsidRPr="00B73F83" w:rsidRDefault="00B12224" w:rsidP="00B12224">
      <w:pPr>
        <w:widowControl w:val="0"/>
        <w:autoSpaceDE w:val="0"/>
        <w:autoSpaceDN w:val="0"/>
        <w:adjustRightInd w:val="0"/>
        <w:spacing w:after="0" w:line="240" w:lineRule="auto"/>
        <w:ind w:firstLine="709"/>
        <w:jc w:val="center"/>
        <w:rPr>
          <w:rFonts w:ascii="Times New Roman" w:eastAsia="Times New Roman" w:hAnsi="Times New Roman"/>
          <w:b/>
          <w:sz w:val="28"/>
          <w:szCs w:val="28"/>
        </w:rPr>
      </w:pPr>
      <w:r w:rsidRPr="00B73F83">
        <w:rPr>
          <w:rFonts w:ascii="Times New Roman" w:eastAsia="Times New Roman" w:hAnsi="Times New Roman"/>
          <w:b/>
          <w:sz w:val="28"/>
          <w:szCs w:val="28"/>
          <w:lang w:eastAsia="ru-RU"/>
        </w:rPr>
        <w:t>Уведомление заявителя о принятом решении</w:t>
      </w:r>
      <w:r w:rsidRPr="00B73F83">
        <w:rPr>
          <w:rFonts w:ascii="Times New Roman" w:eastAsia="Times New Roman" w:hAnsi="Times New Roman"/>
          <w:b/>
          <w:sz w:val="28"/>
          <w:szCs w:val="28"/>
        </w:rPr>
        <w:t>, выдача заявителю результата предоставления муниципальной услуги</w:t>
      </w:r>
    </w:p>
    <w:p w:rsidR="00B12224" w:rsidRPr="00B73F83" w:rsidRDefault="00B12224" w:rsidP="00B12224">
      <w:pPr>
        <w:widowControl w:val="0"/>
        <w:autoSpaceDE w:val="0"/>
        <w:autoSpaceDN w:val="0"/>
        <w:adjustRightInd w:val="0"/>
        <w:spacing w:after="0" w:line="240" w:lineRule="auto"/>
        <w:ind w:firstLine="709"/>
        <w:jc w:val="center"/>
        <w:rPr>
          <w:rFonts w:ascii="Times New Roman" w:eastAsia="Times New Roman" w:hAnsi="Times New Roman"/>
          <w:b/>
          <w:sz w:val="28"/>
          <w:szCs w:val="28"/>
        </w:rPr>
      </w:pPr>
      <w:r w:rsidRPr="00B73F83">
        <w:rPr>
          <w:rFonts w:ascii="Times New Roman" w:eastAsia="Times New Roman" w:hAnsi="Times New Roman"/>
          <w:b/>
          <w:sz w:val="28"/>
          <w:szCs w:val="28"/>
        </w:rPr>
        <w:t xml:space="preserve"> </w:t>
      </w:r>
    </w:p>
    <w:p w:rsidR="00B12224" w:rsidRPr="00B251BF" w:rsidRDefault="00B12224" w:rsidP="00B12224">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rPr>
        <w:t>3.6</w:t>
      </w:r>
      <w:r w:rsidRPr="00B251BF">
        <w:rPr>
          <w:rFonts w:ascii="Times New Roman" w:eastAsia="Times New Roman" w:hAnsi="Times New Roman"/>
          <w:sz w:val="28"/>
          <w:szCs w:val="28"/>
        </w:rPr>
        <w:t xml:space="preserve">. </w:t>
      </w:r>
      <w:r w:rsidRPr="00B251BF">
        <w:rPr>
          <w:rFonts w:ascii="Times New Roman" w:eastAsia="Times New Roman" w:hAnsi="Times New Roman"/>
          <w:sz w:val="28"/>
          <w:szCs w:val="28"/>
          <w:lang w:eastAsia="ru-RU"/>
        </w:rPr>
        <w:t xml:space="preserve">Основанием для начала исполнения административной процедуры является поступление сотруднику </w:t>
      </w:r>
      <w:r>
        <w:rPr>
          <w:rFonts w:ascii="Times New Roman" w:eastAsia="Times New Roman" w:hAnsi="Times New Roman"/>
          <w:sz w:val="28"/>
          <w:szCs w:val="28"/>
          <w:lang w:eastAsia="ru-RU"/>
        </w:rPr>
        <w:t>Администрации</w:t>
      </w:r>
      <w:r w:rsidRPr="00B251BF">
        <w:rPr>
          <w:rFonts w:ascii="Times New Roman" w:eastAsia="Times New Roman" w:hAnsi="Times New Roman"/>
          <w:sz w:val="28"/>
          <w:szCs w:val="28"/>
          <w:lang w:eastAsia="ru-RU"/>
        </w:rPr>
        <w:t>, МФЦ, ответственному за выдачу результата предоставления услуги, решения о предоставлении</w:t>
      </w:r>
      <w:r>
        <w:rPr>
          <w:rFonts w:ascii="Times New Roman" w:eastAsia="Times New Roman" w:hAnsi="Times New Roman"/>
          <w:sz w:val="28"/>
          <w:szCs w:val="28"/>
          <w:lang w:eastAsia="ru-RU"/>
        </w:rPr>
        <w:t xml:space="preserve"> </w:t>
      </w:r>
      <w:r w:rsidRPr="00B251BF">
        <w:rPr>
          <w:rFonts w:ascii="Times New Roman" w:hAnsi="Times New Roman"/>
          <w:sz w:val="28"/>
          <w:szCs w:val="28"/>
          <w:lang w:eastAsia="ru-RU"/>
        </w:rPr>
        <w:t>муниципальной</w:t>
      </w:r>
      <w:r w:rsidRPr="00B251BF">
        <w:rPr>
          <w:rFonts w:ascii="Times New Roman" w:eastAsia="Times New Roman" w:hAnsi="Times New Roman"/>
          <w:sz w:val="28"/>
          <w:szCs w:val="28"/>
          <w:lang w:eastAsia="ru-RU"/>
        </w:rPr>
        <w:t xml:space="preserve"> услуги (далее - Решение). </w:t>
      </w:r>
    </w:p>
    <w:p w:rsidR="00B12224" w:rsidRPr="00B251BF" w:rsidRDefault="00B12224" w:rsidP="00B12224">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251BF">
        <w:rPr>
          <w:rFonts w:ascii="Times New Roman" w:eastAsia="Times New Roman" w:hAnsi="Times New Roman"/>
          <w:sz w:val="28"/>
          <w:szCs w:val="28"/>
          <w:lang w:eastAsia="ru-RU"/>
        </w:rPr>
        <w:t xml:space="preserve">Административная процедура </w:t>
      </w:r>
      <w:r>
        <w:rPr>
          <w:rFonts w:ascii="Times New Roman" w:eastAsia="Times New Roman" w:hAnsi="Times New Roman"/>
          <w:sz w:val="28"/>
          <w:szCs w:val="28"/>
          <w:lang w:eastAsia="ru-RU"/>
        </w:rPr>
        <w:t>исполняется сотрудником Администрации</w:t>
      </w:r>
      <w:r w:rsidRPr="00B251BF">
        <w:rPr>
          <w:rFonts w:ascii="Times New Roman" w:eastAsia="Times New Roman" w:hAnsi="Times New Roman"/>
          <w:sz w:val="28"/>
          <w:szCs w:val="28"/>
          <w:lang w:eastAsia="ru-RU"/>
        </w:rPr>
        <w:t>, МФЦ, ответственным за выдачу Решения.</w:t>
      </w:r>
    </w:p>
    <w:p w:rsidR="00B12224" w:rsidRPr="00B251BF" w:rsidRDefault="00B12224" w:rsidP="00B12224">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251BF">
        <w:rPr>
          <w:rFonts w:ascii="Times New Roman" w:eastAsia="Times New Roman" w:hAnsi="Times New Roman"/>
          <w:sz w:val="28"/>
          <w:szCs w:val="28"/>
          <w:lang w:eastAsia="ru-RU"/>
        </w:rPr>
        <w:t xml:space="preserve">При поступлении Решения сотрудник </w:t>
      </w:r>
      <w:r>
        <w:rPr>
          <w:rFonts w:ascii="Times New Roman" w:eastAsia="Times New Roman" w:hAnsi="Times New Roman"/>
          <w:sz w:val="28"/>
          <w:szCs w:val="28"/>
          <w:lang w:eastAsia="ru-RU"/>
        </w:rPr>
        <w:t>Администрации</w:t>
      </w:r>
      <w:r w:rsidRPr="00B251BF">
        <w:rPr>
          <w:rFonts w:ascii="Times New Roman" w:eastAsia="Times New Roman" w:hAnsi="Times New Roman"/>
          <w:sz w:val="28"/>
          <w:szCs w:val="28"/>
          <w:lang w:eastAsia="ru-RU"/>
        </w:rPr>
        <w:t>, МФЦ, ответственный за его выдачу, информирует заявителя о наличии принятого решения и согласует способ получения гражданином данного Решения.</w:t>
      </w:r>
    </w:p>
    <w:p w:rsidR="00B12224" w:rsidRPr="00B251BF" w:rsidRDefault="00B12224" w:rsidP="00B12224">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251BF">
        <w:rPr>
          <w:rFonts w:ascii="Times New Roman" w:eastAsia="Times New Roman" w:hAnsi="Times New Roman"/>
          <w:sz w:val="28"/>
          <w:szCs w:val="28"/>
          <w:lang w:eastAsia="ru-RU"/>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B12224" w:rsidRPr="00B251BF" w:rsidRDefault="00B12224" w:rsidP="00B12224">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B251BF">
        <w:rPr>
          <w:rFonts w:ascii="Times New Roman" w:eastAsia="Times New Roman" w:hAnsi="Times New Roman"/>
          <w:sz w:val="28"/>
          <w:szCs w:val="28"/>
          <w:lang w:eastAsia="ru-RU"/>
        </w:rPr>
        <w:t>Если заявитель обратился за предоставлением услуги через Портал государственных и муниципальных услуг (функций) Республики Коми и (или) Единый портал государственных и муниципальных услуг (функций), то информирование осуществляется также через Портал государственных и муниципальных услуг (функций) Республики Коми и (или) Единый портал государственных и муниципальных услуг (функций).</w:t>
      </w:r>
      <w:proofErr w:type="gramEnd"/>
    </w:p>
    <w:p w:rsidR="00B12224" w:rsidRPr="00B251BF" w:rsidRDefault="00B12224" w:rsidP="00B12224">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251BF">
        <w:rPr>
          <w:rFonts w:ascii="Times New Roman" w:eastAsia="Times New Roman" w:hAnsi="Times New Roman"/>
          <w:sz w:val="28"/>
          <w:szCs w:val="28"/>
          <w:lang w:eastAsia="ru-RU"/>
        </w:rPr>
        <w:t xml:space="preserve">Выдачу Решения осуществляет сотрудник </w:t>
      </w:r>
      <w:r>
        <w:rPr>
          <w:rFonts w:ascii="Times New Roman" w:eastAsia="Times New Roman" w:hAnsi="Times New Roman"/>
          <w:sz w:val="28"/>
          <w:szCs w:val="28"/>
          <w:lang w:eastAsia="ru-RU"/>
        </w:rPr>
        <w:t>Администрации</w:t>
      </w:r>
      <w:r w:rsidRPr="00B251BF">
        <w:rPr>
          <w:rFonts w:ascii="Times New Roman" w:eastAsia="Times New Roman" w:hAnsi="Times New Roman"/>
          <w:sz w:val="28"/>
          <w:szCs w:val="28"/>
          <w:lang w:eastAsia="ru-RU"/>
        </w:rPr>
        <w:t>, МФЦ, ответственный за выдачу Решения,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w:t>
      </w:r>
    </w:p>
    <w:p w:rsidR="00B12224" w:rsidRPr="00B251BF" w:rsidRDefault="00B12224" w:rsidP="00B12224">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251BF">
        <w:rPr>
          <w:rFonts w:ascii="Times New Roman" w:eastAsia="Times New Roman" w:hAnsi="Times New Roman"/>
          <w:sz w:val="28"/>
          <w:szCs w:val="28"/>
          <w:lang w:eastAsia="ru-RU"/>
        </w:rPr>
        <w:t xml:space="preserve">В случае невозможности информирования специалист </w:t>
      </w:r>
      <w:r>
        <w:rPr>
          <w:rFonts w:ascii="Times New Roman" w:eastAsia="Times New Roman" w:hAnsi="Times New Roman"/>
          <w:sz w:val="28"/>
          <w:szCs w:val="28"/>
          <w:lang w:eastAsia="ru-RU"/>
        </w:rPr>
        <w:t>Администрации</w:t>
      </w:r>
      <w:r w:rsidRPr="00B251BF">
        <w:rPr>
          <w:rFonts w:ascii="Times New Roman" w:eastAsia="Times New Roman" w:hAnsi="Times New Roman"/>
          <w:sz w:val="28"/>
          <w:szCs w:val="28"/>
          <w:lang w:eastAsia="ru-RU"/>
        </w:rPr>
        <w:t>, МФЦ, ответственный за выдачу результата предоставления услуги, направляет заявителю  Решение через организацию почтовой связи заказным письмом с уведомлением.</w:t>
      </w:r>
    </w:p>
    <w:p w:rsidR="00B12224" w:rsidRPr="00B251BF" w:rsidRDefault="00B12224" w:rsidP="00B12224">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3.6</w:t>
      </w:r>
      <w:r w:rsidRPr="00B251BF">
        <w:rPr>
          <w:rFonts w:ascii="Times New Roman" w:eastAsia="Times New Roman" w:hAnsi="Times New Roman"/>
          <w:sz w:val="28"/>
          <w:szCs w:val="28"/>
          <w:lang w:eastAsia="ru-RU"/>
        </w:rPr>
        <w:t xml:space="preserve">.1. </w:t>
      </w:r>
      <w:proofErr w:type="gramStart"/>
      <w:r w:rsidRPr="00B251BF">
        <w:rPr>
          <w:rFonts w:ascii="Times New Roman" w:hAnsi="Times New Roman"/>
          <w:sz w:val="28"/>
          <w:szCs w:val="28"/>
          <w:lang w:eastAsia="ru-RU"/>
        </w:rPr>
        <w:t xml:space="preserve">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  </w:t>
      </w:r>
      <w:proofErr w:type="gramEnd"/>
    </w:p>
    <w:p w:rsidR="00B12224" w:rsidRPr="00B251BF" w:rsidRDefault="00B12224" w:rsidP="00B12224">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3.6</w:t>
      </w:r>
      <w:r w:rsidRPr="00B251BF">
        <w:rPr>
          <w:rFonts w:ascii="Times New Roman" w:eastAsia="Times New Roman" w:hAnsi="Times New Roman"/>
          <w:sz w:val="28"/>
          <w:szCs w:val="28"/>
          <w:lang w:eastAsia="ru-RU"/>
        </w:rPr>
        <w:t xml:space="preserve">.2. Максимальный срок исполнения административной процедуры составляет </w:t>
      </w:r>
      <w:r w:rsidRPr="000C3998">
        <w:rPr>
          <w:rFonts w:ascii="Times New Roman" w:hAnsi="Times New Roman"/>
          <w:sz w:val="28"/>
          <w:szCs w:val="28"/>
          <w:lang w:eastAsia="ru-RU"/>
        </w:rPr>
        <w:t>3 рабочих дня</w:t>
      </w:r>
      <w:r>
        <w:rPr>
          <w:rFonts w:ascii="Times New Roman" w:hAnsi="Times New Roman"/>
          <w:sz w:val="28"/>
          <w:szCs w:val="28"/>
          <w:lang w:eastAsia="ru-RU"/>
        </w:rPr>
        <w:t xml:space="preserve"> </w:t>
      </w:r>
      <w:r w:rsidRPr="00B251BF">
        <w:rPr>
          <w:rFonts w:ascii="Times New Roman" w:eastAsia="Times New Roman" w:hAnsi="Times New Roman"/>
          <w:sz w:val="28"/>
          <w:szCs w:val="28"/>
          <w:lang w:eastAsia="ru-RU"/>
        </w:rPr>
        <w:t xml:space="preserve">со дня поступления Решения сотруднику </w:t>
      </w:r>
      <w:r>
        <w:rPr>
          <w:rFonts w:ascii="Times New Roman" w:eastAsia="Times New Roman" w:hAnsi="Times New Roman"/>
          <w:sz w:val="28"/>
          <w:szCs w:val="28"/>
          <w:lang w:eastAsia="ru-RU"/>
        </w:rPr>
        <w:t>Администрации</w:t>
      </w:r>
      <w:r w:rsidRPr="00B251BF">
        <w:rPr>
          <w:rFonts w:ascii="Times New Roman" w:eastAsia="Times New Roman" w:hAnsi="Times New Roman"/>
          <w:sz w:val="28"/>
          <w:szCs w:val="28"/>
          <w:lang w:eastAsia="ru-RU"/>
        </w:rPr>
        <w:t>, МФЦ,</w:t>
      </w:r>
      <w:r w:rsidRPr="00B251BF">
        <w:rPr>
          <w:rFonts w:ascii="Times New Roman" w:eastAsia="Times New Roman" w:hAnsi="Times New Roman"/>
          <w:i/>
          <w:iCs/>
          <w:sz w:val="28"/>
          <w:szCs w:val="28"/>
          <w:lang w:eastAsia="ru-RU"/>
        </w:rPr>
        <w:t> </w:t>
      </w:r>
      <w:r w:rsidRPr="00B251BF">
        <w:rPr>
          <w:rFonts w:ascii="Times New Roman" w:eastAsia="Times New Roman" w:hAnsi="Times New Roman"/>
          <w:sz w:val="28"/>
          <w:szCs w:val="28"/>
          <w:lang w:eastAsia="ru-RU"/>
        </w:rPr>
        <w:t>ответственному за его выдачу. </w:t>
      </w:r>
    </w:p>
    <w:p w:rsidR="00B12224" w:rsidRPr="00B251BF" w:rsidRDefault="00B12224" w:rsidP="00B12224">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eastAsia="Times New Roman" w:hAnsi="Times New Roman"/>
          <w:sz w:val="28"/>
          <w:szCs w:val="28"/>
          <w:lang w:eastAsia="ru-RU"/>
        </w:rPr>
        <w:t>3.6</w:t>
      </w:r>
      <w:r w:rsidRPr="00B251BF">
        <w:rPr>
          <w:rFonts w:ascii="Times New Roman" w:eastAsia="Times New Roman" w:hAnsi="Times New Roman"/>
          <w:sz w:val="28"/>
          <w:szCs w:val="28"/>
          <w:lang w:eastAsia="ru-RU"/>
        </w:rPr>
        <w:t xml:space="preserve">.3. Результатом исполнения административной процедуры является уведомление заявителя о принятом Решении и (или) выдача заявителю </w:t>
      </w:r>
      <w:r w:rsidRPr="00B251BF">
        <w:rPr>
          <w:rFonts w:ascii="Times New Roman" w:hAnsi="Times New Roman"/>
          <w:sz w:val="28"/>
          <w:szCs w:val="28"/>
          <w:lang w:eastAsia="ru-RU"/>
        </w:rPr>
        <w:t>Решения.</w:t>
      </w:r>
    </w:p>
    <w:p w:rsidR="00B12224" w:rsidRPr="00B73F83" w:rsidRDefault="00B12224" w:rsidP="00B12224">
      <w:pPr>
        <w:widowControl w:val="0"/>
        <w:autoSpaceDE w:val="0"/>
        <w:autoSpaceDN w:val="0"/>
        <w:adjustRightInd w:val="0"/>
        <w:spacing w:after="0" w:line="240" w:lineRule="auto"/>
        <w:ind w:firstLine="709"/>
        <w:jc w:val="both"/>
        <w:outlineLvl w:val="1"/>
        <w:rPr>
          <w:rFonts w:ascii="Times New Roman" w:hAnsi="Times New Roman"/>
          <w:sz w:val="28"/>
          <w:szCs w:val="28"/>
        </w:rPr>
      </w:pPr>
      <w:r w:rsidRPr="00B73F83">
        <w:rPr>
          <w:rFonts w:ascii="Times New Roman" w:hAnsi="Times New Roman"/>
          <w:sz w:val="28"/>
          <w:szCs w:val="28"/>
        </w:rPr>
        <w:t>Способом фиксации результата административной процедуры является регистрация Решения в</w:t>
      </w:r>
      <w:r>
        <w:rPr>
          <w:rFonts w:ascii="Times New Roman" w:hAnsi="Times New Roman"/>
          <w:sz w:val="28"/>
          <w:szCs w:val="28"/>
        </w:rPr>
        <w:t xml:space="preserve"> журнале исходящей документации, в реестре внутренних почтовых отправлений.</w:t>
      </w:r>
    </w:p>
    <w:p w:rsidR="00B12224" w:rsidRPr="00B73F83" w:rsidRDefault="00B12224" w:rsidP="00B12224">
      <w:pPr>
        <w:widowControl w:val="0"/>
        <w:autoSpaceDE w:val="0"/>
        <w:autoSpaceDN w:val="0"/>
        <w:adjustRightInd w:val="0"/>
        <w:spacing w:after="0" w:line="240" w:lineRule="auto"/>
        <w:ind w:firstLine="709"/>
        <w:jc w:val="both"/>
        <w:outlineLvl w:val="1"/>
        <w:rPr>
          <w:rFonts w:ascii="Times New Roman" w:hAnsi="Times New Roman"/>
          <w:sz w:val="28"/>
          <w:szCs w:val="28"/>
        </w:rPr>
      </w:pPr>
    </w:p>
    <w:p w:rsidR="00B12224" w:rsidRPr="00B73F83" w:rsidRDefault="00B12224" w:rsidP="00B12224">
      <w:pPr>
        <w:widowControl w:val="0"/>
        <w:autoSpaceDE w:val="0"/>
        <w:autoSpaceDN w:val="0"/>
        <w:adjustRightInd w:val="0"/>
        <w:spacing w:after="0" w:line="240" w:lineRule="auto"/>
        <w:jc w:val="center"/>
        <w:outlineLvl w:val="0"/>
        <w:rPr>
          <w:rFonts w:ascii="Times New Roman" w:eastAsia="Times New Roman" w:hAnsi="Times New Roman"/>
          <w:b/>
          <w:sz w:val="28"/>
          <w:szCs w:val="28"/>
          <w:lang w:eastAsia="ru-RU"/>
        </w:rPr>
      </w:pPr>
      <w:r w:rsidRPr="00B73F83">
        <w:rPr>
          <w:rFonts w:ascii="Times New Roman" w:eastAsia="Times New Roman" w:hAnsi="Times New Roman"/>
          <w:b/>
          <w:sz w:val="28"/>
          <w:szCs w:val="28"/>
          <w:lang w:eastAsia="ru-RU"/>
        </w:rPr>
        <w:t xml:space="preserve">Исправление опечаток и (или) ошибок, допущенных в документах, выданных в результате предоставления муниципальной услуги </w:t>
      </w:r>
    </w:p>
    <w:p w:rsidR="00B12224" w:rsidRPr="00B73F83" w:rsidRDefault="00B12224" w:rsidP="00B12224">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p w:rsidR="00B12224" w:rsidRPr="00B73F83" w:rsidRDefault="00B12224" w:rsidP="00B12224">
      <w:pPr>
        <w:widowControl w:val="0"/>
        <w:autoSpaceDE w:val="0"/>
        <w:autoSpaceDN w:val="0"/>
        <w:adjustRightInd w:val="0"/>
        <w:spacing w:after="0" w:line="240" w:lineRule="auto"/>
        <w:ind w:firstLine="709"/>
        <w:jc w:val="both"/>
        <w:rPr>
          <w:rFonts w:ascii="Times New Roman" w:hAnsi="Times New Roman"/>
          <w:sz w:val="28"/>
          <w:szCs w:val="28"/>
        </w:rPr>
      </w:pPr>
      <w:r w:rsidRPr="00B73F83">
        <w:rPr>
          <w:rFonts w:ascii="Times New Roman" w:eastAsia="Times New Roman" w:hAnsi="Times New Roman"/>
          <w:sz w:val="28"/>
          <w:szCs w:val="28"/>
          <w:lang w:eastAsia="ru-RU"/>
        </w:rPr>
        <w:t>3.</w:t>
      </w:r>
      <w:r>
        <w:rPr>
          <w:rFonts w:ascii="Times New Roman" w:eastAsia="Times New Roman" w:hAnsi="Times New Roman"/>
          <w:sz w:val="28"/>
          <w:szCs w:val="28"/>
          <w:lang w:eastAsia="ru-RU"/>
        </w:rPr>
        <w:t>7</w:t>
      </w:r>
      <w:r w:rsidRPr="00B73F83">
        <w:rPr>
          <w:rFonts w:ascii="Times New Roman" w:eastAsia="Times New Roman" w:hAnsi="Times New Roman"/>
          <w:sz w:val="28"/>
          <w:szCs w:val="28"/>
          <w:lang w:eastAsia="ru-RU"/>
        </w:rPr>
        <w:t xml:space="preserve">. </w:t>
      </w:r>
      <w:proofErr w:type="gramStart"/>
      <w:r w:rsidRPr="00B73F83">
        <w:rPr>
          <w:rFonts w:ascii="Times New Roman" w:eastAsia="Times New Roman" w:hAnsi="Times New Roman"/>
          <w:sz w:val="28"/>
          <w:szCs w:val="28"/>
          <w:lang w:eastAsia="ru-RU"/>
        </w:rPr>
        <w:t>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А</w:t>
      </w:r>
      <w:ins w:id="199" w:author="adm" w:date="2017-05-12T09:41:00Z">
        <w:r w:rsidRPr="00B73F83">
          <w:rPr>
            <w:rFonts w:ascii="Times New Roman" w:hAnsi="Times New Roman"/>
            <w:sz w:val="28"/>
            <w:szCs w:val="28"/>
          </w:rPr>
          <w:t xml:space="preserve">дминистрацию </w:t>
        </w:r>
      </w:ins>
      <w:r w:rsidRPr="00B73F83">
        <w:rPr>
          <w:rFonts w:ascii="Times New Roman" w:eastAsia="Times New Roman" w:hAnsi="Times New Roman"/>
          <w:sz w:val="28"/>
          <w:szCs w:val="28"/>
          <w:lang w:eastAsia="ru-RU"/>
        </w:rPr>
        <w:t>с заявлением об исправлении допущенных опечаток и ошибок в выданных в результате предоставления муниципальной услуги документах.</w:t>
      </w:r>
      <w:proofErr w:type="gramEnd"/>
    </w:p>
    <w:p w:rsidR="00B12224" w:rsidRPr="00B73F83" w:rsidRDefault="00B12224" w:rsidP="00B12224">
      <w:pPr>
        <w:widowControl w:val="0"/>
        <w:autoSpaceDE w:val="0"/>
        <w:autoSpaceDN w:val="0"/>
        <w:adjustRightInd w:val="0"/>
        <w:spacing w:after="0" w:line="240" w:lineRule="auto"/>
        <w:ind w:firstLine="709"/>
        <w:jc w:val="both"/>
        <w:rPr>
          <w:rFonts w:ascii="Times New Roman" w:hAnsi="Times New Roman"/>
          <w:sz w:val="28"/>
          <w:szCs w:val="28"/>
        </w:rPr>
      </w:pPr>
      <w:r w:rsidRPr="00B73F83">
        <w:rPr>
          <w:rFonts w:ascii="Times New Roman" w:hAnsi="Times New Roman"/>
          <w:sz w:val="28"/>
          <w:szCs w:val="28"/>
        </w:rPr>
        <w:t>3.</w:t>
      </w:r>
      <w:r>
        <w:rPr>
          <w:rFonts w:ascii="Times New Roman" w:hAnsi="Times New Roman"/>
          <w:sz w:val="28"/>
          <w:szCs w:val="28"/>
        </w:rPr>
        <w:t>7</w:t>
      </w:r>
      <w:r w:rsidRPr="00B73F83">
        <w:rPr>
          <w:rFonts w:ascii="Times New Roman" w:hAnsi="Times New Roman"/>
          <w:sz w:val="28"/>
          <w:szCs w:val="28"/>
        </w:rPr>
        <w:t xml:space="preserve">.1. </w:t>
      </w:r>
      <w:proofErr w:type="gramStart"/>
      <w:r w:rsidRPr="00B73F83">
        <w:rPr>
          <w:rFonts w:ascii="Times New Roman" w:hAnsi="Times New Roman"/>
          <w:sz w:val="28"/>
          <w:szCs w:val="28"/>
        </w:rPr>
        <w:t xml:space="preserve">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w:t>
      </w:r>
      <w:ins w:id="200" w:author="adm" w:date="2017-05-12T10:15:00Z">
        <w:r w:rsidRPr="00B73F83">
          <w:rPr>
            <w:rFonts w:ascii="Times New Roman" w:hAnsi="Times New Roman"/>
            <w:sz w:val="28"/>
            <w:szCs w:val="28"/>
          </w:rPr>
          <w:t>Администрацию</w:t>
        </w:r>
      </w:ins>
      <w:r w:rsidRPr="00B73F83">
        <w:rPr>
          <w:rFonts w:ascii="Times New Roman" w:hAnsi="Times New Roman"/>
          <w:sz w:val="28"/>
          <w:szCs w:val="28"/>
        </w:rPr>
        <w:t xml:space="preserve">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roofErr w:type="gramEnd"/>
    </w:p>
    <w:p w:rsidR="00B12224" w:rsidRPr="00B73F83" w:rsidRDefault="00B12224" w:rsidP="00B12224">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3.7</w:t>
      </w:r>
      <w:r w:rsidRPr="00B73F83">
        <w:rPr>
          <w:rFonts w:ascii="Times New Roman" w:eastAsia="Times New Roman" w:hAnsi="Times New Roman"/>
          <w:sz w:val="28"/>
          <w:szCs w:val="28"/>
          <w:lang w:eastAsia="ru-RU"/>
        </w:rPr>
        <w:t>.2.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B12224" w:rsidRPr="00B73F83" w:rsidRDefault="00B12224" w:rsidP="00964692">
      <w:pPr>
        <w:widowControl w:val="0"/>
        <w:numPr>
          <w:ilvl w:val="0"/>
          <w:numId w:val="7"/>
        </w:numPr>
        <w:autoSpaceDE w:val="0"/>
        <w:autoSpaceDN w:val="0"/>
        <w:adjustRightInd w:val="0"/>
        <w:spacing w:after="0" w:line="240" w:lineRule="auto"/>
        <w:jc w:val="both"/>
        <w:rPr>
          <w:rFonts w:ascii="Times New Roman" w:eastAsia="Times New Roman" w:hAnsi="Times New Roman"/>
          <w:sz w:val="28"/>
          <w:szCs w:val="28"/>
          <w:lang w:eastAsia="ru-RU"/>
        </w:rPr>
      </w:pPr>
      <w:r w:rsidRPr="00B73F83">
        <w:rPr>
          <w:rFonts w:ascii="Times New Roman" w:eastAsia="Times New Roman" w:hAnsi="Times New Roman"/>
          <w:sz w:val="28"/>
          <w:szCs w:val="28"/>
          <w:lang w:eastAsia="ru-RU"/>
        </w:rPr>
        <w:t xml:space="preserve">лично (заявителем представляются оригиналы документов с опечатками и (или) ошибками, специалистом </w:t>
      </w:r>
      <w:ins w:id="201" w:author="adm" w:date="2017-05-12T10:17:00Z">
        <w:r w:rsidRPr="00B73F83">
          <w:rPr>
            <w:rFonts w:ascii="Times New Roman" w:eastAsia="Times New Roman" w:hAnsi="Times New Roman"/>
            <w:sz w:val="28"/>
            <w:szCs w:val="28"/>
            <w:lang w:eastAsia="ru-RU"/>
          </w:rPr>
          <w:t xml:space="preserve">Администрации </w:t>
        </w:r>
      </w:ins>
      <w:r w:rsidRPr="00B73F83">
        <w:rPr>
          <w:rFonts w:ascii="Times New Roman" w:eastAsia="Times New Roman" w:hAnsi="Times New Roman"/>
          <w:sz w:val="28"/>
          <w:szCs w:val="28"/>
          <w:lang w:eastAsia="ru-RU"/>
        </w:rPr>
        <w:t>делаются копии этих документов);</w:t>
      </w:r>
    </w:p>
    <w:p w:rsidR="00B12224" w:rsidRPr="00B73F83" w:rsidRDefault="00B12224" w:rsidP="00964692">
      <w:pPr>
        <w:widowControl w:val="0"/>
        <w:numPr>
          <w:ilvl w:val="0"/>
          <w:numId w:val="7"/>
        </w:numPr>
        <w:autoSpaceDE w:val="0"/>
        <w:autoSpaceDN w:val="0"/>
        <w:adjustRightInd w:val="0"/>
        <w:spacing w:after="0" w:line="240" w:lineRule="auto"/>
        <w:jc w:val="both"/>
        <w:rPr>
          <w:rFonts w:ascii="Times New Roman" w:eastAsia="Times New Roman" w:hAnsi="Times New Roman"/>
          <w:sz w:val="28"/>
          <w:szCs w:val="28"/>
          <w:lang w:eastAsia="ru-RU"/>
        </w:rPr>
      </w:pPr>
      <w:r w:rsidRPr="00B73F83">
        <w:rPr>
          <w:rFonts w:ascii="Times New Roman" w:eastAsia="Times New Roman" w:hAnsi="Times New Roman"/>
          <w:sz w:val="28"/>
          <w:szCs w:val="28"/>
          <w:lang w:eastAsia="ru-RU"/>
        </w:rPr>
        <w:t>через организацию почтовой связи (заявителем направляются копии документов с опечатками и (или) ошибками).</w:t>
      </w:r>
    </w:p>
    <w:p w:rsidR="00B12224" w:rsidRPr="00B73F83" w:rsidRDefault="00B12224" w:rsidP="00B12224">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73F83">
        <w:rPr>
          <w:rFonts w:ascii="Times New Roman" w:eastAsia="Times New Roman" w:hAnsi="Times New Roman"/>
          <w:sz w:val="28"/>
          <w:szCs w:val="28"/>
          <w:lang w:eastAsia="ru-RU"/>
        </w:rPr>
        <w:t>Прием и регистрация заявления об исправлении опечаток и (или) ошибок осуществляется в соответствии с пунктом 3.3 настоящего Административного регламента</w:t>
      </w:r>
      <w:r>
        <w:rPr>
          <w:rFonts w:ascii="Times New Roman" w:eastAsia="Times New Roman" w:hAnsi="Times New Roman"/>
          <w:sz w:val="28"/>
          <w:szCs w:val="28"/>
          <w:lang w:eastAsia="ru-RU"/>
        </w:rPr>
        <w:t>.</w:t>
      </w:r>
    </w:p>
    <w:p w:rsidR="00025A54" w:rsidRPr="00025A54" w:rsidRDefault="00B12224" w:rsidP="00025A54">
      <w:pPr>
        <w:autoSpaceDE w:val="0"/>
        <w:autoSpaceDN w:val="0"/>
        <w:adjustRightInd w:val="0"/>
        <w:spacing w:after="0" w:line="240" w:lineRule="auto"/>
        <w:ind w:firstLine="709"/>
        <w:jc w:val="both"/>
        <w:rPr>
          <w:rFonts w:ascii="Times New Roman" w:eastAsia="Times New Roman" w:hAnsi="Times New Roman"/>
          <w:color w:val="C00000"/>
          <w:sz w:val="28"/>
          <w:szCs w:val="28"/>
          <w:lang w:eastAsia="ru-RU"/>
          <w:rPrChange w:id="202" w:author="adm" w:date="2017-05-12T11:28:00Z">
            <w:rPr>
              <w:rFonts w:ascii="Times New Roman" w:eastAsia="Times New Roman" w:hAnsi="Times New Roman"/>
              <w:i/>
              <w:sz w:val="28"/>
              <w:szCs w:val="28"/>
              <w:lang w:eastAsia="ru-RU"/>
            </w:rPr>
          </w:rPrChange>
        </w:rPr>
        <w:pPrChange w:id="203" w:author="adm" w:date="2017-05-12T10:24:00Z">
          <w:pPr>
            <w:widowControl w:val="0"/>
            <w:autoSpaceDE w:val="0"/>
            <w:autoSpaceDN w:val="0"/>
            <w:adjustRightInd w:val="0"/>
            <w:spacing w:after="0" w:line="240" w:lineRule="auto"/>
            <w:ind w:firstLine="709"/>
            <w:jc w:val="both"/>
          </w:pPr>
        </w:pPrChange>
      </w:pPr>
      <w:r>
        <w:rPr>
          <w:rFonts w:ascii="Times New Roman" w:eastAsia="Times New Roman" w:hAnsi="Times New Roman"/>
          <w:sz w:val="28"/>
          <w:szCs w:val="28"/>
          <w:lang w:eastAsia="ru-RU"/>
        </w:rPr>
        <w:t>3.7</w:t>
      </w:r>
      <w:r w:rsidRPr="00B73F83">
        <w:rPr>
          <w:rFonts w:ascii="Times New Roman" w:eastAsia="Times New Roman" w:hAnsi="Times New Roman"/>
          <w:sz w:val="28"/>
          <w:szCs w:val="28"/>
          <w:lang w:eastAsia="ru-RU"/>
        </w:rPr>
        <w:t>.3.</w:t>
      </w:r>
      <w:r w:rsidR="00025A54" w:rsidRPr="00025A54">
        <w:rPr>
          <w:rFonts w:ascii="Times New Roman" w:eastAsia="Times New Roman" w:hAnsi="Times New Roman"/>
          <w:i/>
          <w:color w:val="C00000"/>
          <w:sz w:val="28"/>
          <w:szCs w:val="28"/>
          <w:lang w:eastAsia="ru-RU"/>
          <w:rPrChange w:id="204" w:author="adm" w:date="2017-05-12T10:19:00Z">
            <w:rPr>
              <w:rFonts w:ascii="Times New Roman" w:eastAsia="Times New Roman" w:hAnsi="Times New Roman"/>
              <w:i/>
              <w:sz w:val="28"/>
              <w:szCs w:val="28"/>
              <w:lang w:eastAsia="ru-RU"/>
            </w:rPr>
          </w:rPrChange>
        </w:rPr>
        <w:t xml:space="preserve"> </w:t>
      </w:r>
      <w:proofErr w:type="gramStart"/>
      <w:ins w:id="205" w:author="adm" w:date="2017-05-12T10:24:00Z">
        <w:r w:rsidRPr="00B73F83">
          <w:rPr>
            <w:rFonts w:ascii="Times New Roman" w:hAnsi="Times New Roman"/>
            <w:sz w:val="28"/>
            <w:szCs w:val="28"/>
          </w:rPr>
          <w:t xml:space="preserve">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w:t>
        </w:r>
        <w:r w:rsidR="00025A54" w:rsidRPr="00025A54">
          <w:rPr>
            <w:rFonts w:ascii="Times New Roman" w:hAnsi="Times New Roman"/>
            <w:sz w:val="28"/>
            <w:szCs w:val="28"/>
            <w:rPrChange w:id="206" w:author="adm" w:date="2017-05-12T11:28:00Z">
              <w:rPr>
                <w:rFonts w:ascii="Times New Roman" w:hAnsi="Times New Roman"/>
                <w:color w:val="FF0000"/>
                <w:sz w:val="28"/>
                <w:szCs w:val="28"/>
              </w:rPr>
            </w:rPrChange>
          </w:rPr>
          <w:t xml:space="preserve">документах, составляет 2 рабочих дня со дня поступления в </w:t>
        </w:r>
      </w:ins>
      <w:ins w:id="207" w:author="adm" w:date="2017-05-12T11:28:00Z">
        <w:r w:rsidR="00025A54" w:rsidRPr="00025A54">
          <w:rPr>
            <w:rFonts w:ascii="Times New Roman" w:hAnsi="Times New Roman"/>
            <w:sz w:val="28"/>
            <w:szCs w:val="28"/>
            <w:rPrChange w:id="208" w:author="adm" w:date="2017-05-12T11:28:00Z">
              <w:rPr>
                <w:rFonts w:ascii="Times New Roman" w:hAnsi="Times New Roman"/>
                <w:color w:val="FF0000"/>
                <w:sz w:val="28"/>
                <w:szCs w:val="28"/>
              </w:rPr>
            </w:rPrChange>
          </w:rPr>
          <w:t>Администрацию</w:t>
        </w:r>
      </w:ins>
      <w:ins w:id="209" w:author="adm" w:date="2017-05-12T10:24:00Z">
        <w:r w:rsidR="00025A54" w:rsidRPr="00025A54">
          <w:rPr>
            <w:rFonts w:ascii="Times New Roman" w:hAnsi="Times New Roman"/>
            <w:sz w:val="28"/>
            <w:szCs w:val="28"/>
            <w:rPrChange w:id="210" w:author="adm" w:date="2017-05-12T11:28:00Z">
              <w:rPr>
                <w:rFonts w:ascii="Times New Roman" w:hAnsi="Times New Roman"/>
                <w:color w:val="FF0000"/>
                <w:sz w:val="28"/>
                <w:szCs w:val="28"/>
              </w:rPr>
            </w:rPrChange>
          </w:rPr>
          <w:t xml:space="preserve"> указанного заявления</w:t>
        </w:r>
      </w:ins>
      <w:r w:rsidRPr="00B73F83">
        <w:rPr>
          <w:rFonts w:ascii="Times New Roman" w:hAnsi="Times New Roman"/>
          <w:sz w:val="28"/>
          <w:szCs w:val="28"/>
        </w:rPr>
        <w:t>.</w:t>
      </w:r>
      <w:proofErr w:type="gramEnd"/>
    </w:p>
    <w:p w:rsidR="00B12224" w:rsidRPr="00B73F83" w:rsidRDefault="00B12224" w:rsidP="00B12224">
      <w:pPr>
        <w:spacing w:after="0" w:line="252" w:lineRule="auto"/>
        <w:ind w:firstLine="709"/>
        <w:contextualSpacing/>
        <w:jc w:val="both"/>
        <w:rPr>
          <w:rFonts w:ascii="Times New Roman" w:eastAsia="Times New Roman" w:hAnsi="Times New Roman"/>
          <w:sz w:val="28"/>
          <w:szCs w:val="28"/>
          <w:lang w:eastAsia="ru-RU"/>
        </w:rPr>
      </w:pPr>
      <w:r w:rsidRPr="00B73F83">
        <w:rPr>
          <w:rFonts w:ascii="Times New Roman" w:eastAsia="Times New Roman" w:hAnsi="Times New Roman"/>
          <w:sz w:val="28"/>
          <w:szCs w:val="28"/>
          <w:lang w:eastAsia="ru-RU"/>
        </w:rPr>
        <w:t xml:space="preserve">По результатам рассмотрения заявления об исправлении опечаток и (или) ошибок специалист Отдела </w:t>
      </w:r>
      <w:del w:id="211" w:author="adm" w:date="2017-05-12T10:20:00Z">
        <w:r w:rsidRPr="00B73F83">
          <w:rPr>
            <w:rFonts w:ascii="Times New Roman" w:eastAsia="Times New Roman" w:hAnsi="Times New Roman"/>
            <w:sz w:val="28"/>
            <w:szCs w:val="28"/>
            <w:lang w:eastAsia="ru-RU"/>
          </w:rPr>
          <w:delText xml:space="preserve"> в течение </w:delText>
        </w:r>
      </w:del>
      <w:ins w:id="212" w:author="adm" w:date="2017-05-12T10:20:00Z">
        <w:r w:rsidR="00025A54" w:rsidRPr="00025A54">
          <w:rPr>
            <w:rFonts w:ascii="Times New Roman" w:eastAsia="Times New Roman" w:hAnsi="Times New Roman"/>
            <w:sz w:val="28"/>
            <w:szCs w:val="28"/>
            <w:lang w:eastAsia="ru-RU"/>
            <w:rPrChange w:id="213" w:author="adm" w:date="2017-05-12T11:41:00Z">
              <w:rPr>
                <w:rFonts w:ascii="Times New Roman" w:eastAsia="Times New Roman" w:hAnsi="Times New Roman"/>
                <w:color w:val="C00000"/>
                <w:sz w:val="28"/>
                <w:szCs w:val="28"/>
                <w:lang w:eastAsia="ru-RU"/>
              </w:rPr>
            </w:rPrChange>
          </w:rPr>
          <w:t>в течение 2 рабочих дней</w:t>
        </w:r>
      </w:ins>
      <w:r w:rsidRPr="00B73F83">
        <w:rPr>
          <w:rFonts w:ascii="Times New Roman" w:eastAsia="Times New Roman" w:hAnsi="Times New Roman"/>
          <w:sz w:val="28"/>
          <w:szCs w:val="28"/>
          <w:lang w:eastAsia="ru-RU"/>
        </w:rPr>
        <w:t>:</w:t>
      </w:r>
    </w:p>
    <w:p w:rsidR="00B12224" w:rsidRPr="00B73F83" w:rsidRDefault="00B12224" w:rsidP="00964692">
      <w:pPr>
        <w:numPr>
          <w:ilvl w:val="0"/>
          <w:numId w:val="10"/>
        </w:numPr>
        <w:spacing w:after="0" w:line="252" w:lineRule="auto"/>
        <w:contextualSpacing/>
        <w:jc w:val="both"/>
        <w:rPr>
          <w:rFonts w:ascii="Times New Roman" w:eastAsia="Times New Roman" w:hAnsi="Times New Roman"/>
          <w:sz w:val="28"/>
          <w:szCs w:val="28"/>
          <w:lang w:eastAsia="ru-RU"/>
        </w:rPr>
      </w:pPr>
      <w:r w:rsidRPr="00B73F83">
        <w:rPr>
          <w:rFonts w:ascii="Times New Roman" w:eastAsia="Times New Roman" w:hAnsi="Times New Roman"/>
          <w:sz w:val="28"/>
          <w:szCs w:val="28"/>
          <w:lang w:eastAsia="ru-RU"/>
        </w:rPr>
        <w:t xml:space="preserve">принимает решение об исправлении опечаток и (или) ошибок, </w:t>
      </w:r>
      <w:r w:rsidRPr="00B73F83">
        <w:rPr>
          <w:rFonts w:ascii="Times New Roman" w:hAnsi="Times New Roman"/>
          <w:sz w:val="28"/>
          <w:szCs w:val="28"/>
        </w:rPr>
        <w:t>допущенных в документах, выданных в результате предоставления муниципальной услуги,</w:t>
      </w:r>
      <w:r w:rsidRPr="00B73F83">
        <w:rPr>
          <w:rFonts w:ascii="Times New Roman" w:eastAsia="Times New Roman" w:hAnsi="Times New Roman"/>
          <w:sz w:val="28"/>
          <w:szCs w:val="28"/>
          <w:lang w:eastAsia="ru-RU"/>
        </w:rPr>
        <w:t xml:space="preserve">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B12224" w:rsidRPr="00B73F83" w:rsidRDefault="00B12224" w:rsidP="00964692">
      <w:pPr>
        <w:numPr>
          <w:ilvl w:val="0"/>
          <w:numId w:val="10"/>
        </w:numPr>
        <w:spacing w:after="0" w:line="252" w:lineRule="auto"/>
        <w:contextualSpacing/>
        <w:jc w:val="both"/>
        <w:rPr>
          <w:rFonts w:ascii="Times New Roman" w:eastAsia="Times New Roman" w:hAnsi="Times New Roman"/>
          <w:sz w:val="28"/>
          <w:szCs w:val="28"/>
          <w:lang w:eastAsia="ru-RU"/>
        </w:rPr>
      </w:pPr>
      <w:r w:rsidRPr="00B73F83">
        <w:rPr>
          <w:rFonts w:ascii="Times New Roman" w:eastAsia="Times New Roman" w:hAnsi="Times New Roman"/>
          <w:sz w:val="28"/>
          <w:szCs w:val="28"/>
          <w:lang w:eastAsia="ru-RU"/>
        </w:rPr>
        <w:t xml:space="preserve">принимает решение об отсутствии необходимости исправления опечаток и (или) ошибок, </w:t>
      </w:r>
      <w:r w:rsidRPr="00B73F83">
        <w:rPr>
          <w:rFonts w:ascii="Times New Roman" w:hAnsi="Times New Roman"/>
          <w:sz w:val="28"/>
          <w:szCs w:val="28"/>
        </w:rPr>
        <w:t>допущенных в документах, выданных в результате предоставления муниципальной услуги,</w:t>
      </w:r>
      <w:r w:rsidRPr="00B73F83">
        <w:rPr>
          <w:rFonts w:ascii="Times New Roman" w:eastAsia="Times New Roman" w:hAnsi="Times New Roman"/>
          <w:sz w:val="28"/>
          <w:szCs w:val="28"/>
          <w:lang w:eastAsia="ru-RU"/>
        </w:rPr>
        <w:t xml:space="preserve"> и готовит мотивированный отказ в исправлении </w:t>
      </w:r>
      <w:r w:rsidRPr="00B73F83">
        <w:rPr>
          <w:rFonts w:ascii="Times New Roman" w:hAnsi="Times New Roman"/>
          <w:sz w:val="28"/>
          <w:szCs w:val="28"/>
        </w:rPr>
        <w:t>опечаток и (или) ошибок, допущенных в документах, выданных в результате предоставления муниципальной услуги</w:t>
      </w:r>
      <w:r w:rsidRPr="00B73F83">
        <w:rPr>
          <w:rFonts w:ascii="Times New Roman" w:eastAsia="Times New Roman" w:hAnsi="Times New Roman"/>
          <w:sz w:val="28"/>
          <w:szCs w:val="28"/>
          <w:lang w:eastAsia="ru-RU"/>
        </w:rPr>
        <w:t>.</w:t>
      </w:r>
    </w:p>
    <w:p w:rsidR="00B12224" w:rsidRPr="00B73F83" w:rsidRDefault="00B12224" w:rsidP="00B12224">
      <w:pPr>
        <w:spacing w:after="0" w:line="252" w:lineRule="auto"/>
        <w:ind w:firstLine="709"/>
        <w:contextualSpacing/>
        <w:jc w:val="both"/>
        <w:rPr>
          <w:rFonts w:ascii="Times New Roman" w:eastAsia="Times New Roman" w:hAnsi="Times New Roman"/>
          <w:sz w:val="28"/>
          <w:szCs w:val="28"/>
          <w:lang w:eastAsia="ru-RU"/>
        </w:rPr>
      </w:pPr>
      <w:r w:rsidRPr="00B73F83">
        <w:rPr>
          <w:rFonts w:ascii="Times New Roman" w:eastAsia="Times New Roman" w:hAnsi="Times New Roman"/>
          <w:sz w:val="28"/>
          <w:szCs w:val="28"/>
          <w:lang w:eastAsia="ru-RU"/>
        </w:rPr>
        <w:t xml:space="preserve">Исправление опечаток и (или) ошибок, </w:t>
      </w:r>
      <w:r w:rsidRPr="00B73F83">
        <w:rPr>
          <w:rFonts w:ascii="Times New Roman" w:hAnsi="Times New Roman"/>
          <w:sz w:val="28"/>
          <w:szCs w:val="28"/>
        </w:rPr>
        <w:t xml:space="preserve">допущенных в документах, выданных в результате предоставления муниципальной услуги, осуществляется </w:t>
      </w:r>
      <w:ins w:id="214" w:author="adm" w:date="2017-05-12T10:25:00Z">
        <w:r w:rsidRPr="00B73F83">
          <w:rPr>
            <w:rFonts w:ascii="Times New Roman" w:eastAsia="Times New Roman" w:hAnsi="Times New Roman"/>
            <w:sz w:val="28"/>
            <w:szCs w:val="28"/>
            <w:lang w:eastAsia="ru-RU"/>
          </w:rPr>
          <w:t>специалистом Отдела в течение 2 рабочих дней.</w:t>
        </w:r>
      </w:ins>
    </w:p>
    <w:p w:rsidR="00B12224" w:rsidRPr="00B73F83" w:rsidRDefault="00B12224" w:rsidP="00B12224">
      <w:pPr>
        <w:spacing w:after="0" w:line="252" w:lineRule="auto"/>
        <w:ind w:firstLine="709"/>
        <w:contextualSpacing/>
        <w:jc w:val="both"/>
        <w:rPr>
          <w:rFonts w:ascii="Times New Roman" w:eastAsia="Times New Roman" w:hAnsi="Times New Roman"/>
          <w:sz w:val="28"/>
          <w:szCs w:val="28"/>
          <w:lang w:eastAsia="ru-RU"/>
        </w:rPr>
      </w:pPr>
      <w:r w:rsidRPr="00B73F83">
        <w:rPr>
          <w:rFonts w:ascii="Times New Roman" w:eastAsia="Times New Roman" w:hAnsi="Times New Roman"/>
          <w:sz w:val="28"/>
          <w:szCs w:val="28"/>
          <w:lang w:eastAsia="ru-RU"/>
        </w:rPr>
        <w:t>При исправлении опечаток и (или) ошибок</w:t>
      </w:r>
      <w:r w:rsidRPr="00B73F83">
        <w:rPr>
          <w:rFonts w:ascii="Times New Roman" w:hAnsi="Times New Roman"/>
          <w:sz w:val="28"/>
          <w:szCs w:val="28"/>
        </w:rPr>
        <w:t>, допущенных в документах, выданных в результате предоставления муниципальной услуги,</w:t>
      </w:r>
      <w:r w:rsidRPr="00B73F83">
        <w:rPr>
          <w:rFonts w:ascii="Times New Roman" w:eastAsia="Times New Roman" w:hAnsi="Times New Roman"/>
          <w:sz w:val="28"/>
          <w:szCs w:val="28"/>
          <w:lang w:eastAsia="ru-RU"/>
        </w:rPr>
        <w:t xml:space="preserve"> не допускается:</w:t>
      </w:r>
    </w:p>
    <w:p w:rsidR="00B12224" w:rsidRPr="00B73F83" w:rsidRDefault="00B12224" w:rsidP="00964692">
      <w:pPr>
        <w:numPr>
          <w:ilvl w:val="0"/>
          <w:numId w:val="8"/>
        </w:numPr>
        <w:spacing w:after="0" w:line="252" w:lineRule="auto"/>
        <w:contextualSpacing/>
        <w:jc w:val="both"/>
        <w:rPr>
          <w:rFonts w:ascii="Times New Roman" w:eastAsia="Times New Roman" w:hAnsi="Times New Roman"/>
          <w:sz w:val="28"/>
          <w:szCs w:val="28"/>
          <w:lang w:eastAsia="ru-RU"/>
        </w:rPr>
      </w:pPr>
      <w:r w:rsidRPr="00B73F83">
        <w:rPr>
          <w:rFonts w:ascii="Times New Roman" w:eastAsia="Times New Roman" w:hAnsi="Times New Roman"/>
          <w:sz w:val="28"/>
          <w:szCs w:val="28"/>
          <w:lang w:eastAsia="ru-RU"/>
        </w:rPr>
        <w:t>изменение содержания документов, являющихся результатом предоставления муниципальной услуги;</w:t>
      </w:r>
    </w:p>
    <w:p w:rsidR="00B12224" w:rsidRPr="00B73F83" w:rsidRDefault="00B12224" w:rsidP="00964692">
      <w:pPr>
        <w:numPr>
          <w:ilvl w:val="0"/>
          <w:numId w:val="8"/>
        </w:numPr>
        <w:spacing w:after="0" w:line="252" w:lineRule="auto"/>
        <w:contextualSpacing/>
        <w:jc w:val="both"/>
        <w:rPr>
          <w:rFonts w:ascii="Times New Roman" w:eastAsia="Times New Roman" w:hAnsi="Times New Roman"/>
          <w:sz w:val="28"/>
          <w:szCs w:val="28"/>
          <w:lang w:eastAsia="ru-RU"/>
        </w:rPr>
      </w:pPr>
      <w:r w:rsidRPr="00B73F83">
        <w:rPr>
          <w:rFonts w:ascii="Times New Roman" w:eastAsia="Times New Roman" w:hAnsi="Times New Roman"/>
          <w:sz w:val="28"/>
          <w:szCs w:val="28"/>
          <w:lang w:eastAsia="ru-RU"/>
        </w:rPr>
        <w:t>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B12224" w:rsidRPr="00B73F83" w:rsidRDefault="00B12224" w:rsidP="00B12224">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3.7</w:t>
      </w:r>
      <w:r w:rsidRPr="00B73F83">
        <w:rPr>
          <w:rFonts w:ascii="Times New Roman" w:hAnsi="Times New Roman"/>
          <w:sz w:val="28"/>
          <w:szCs w:val="28"/>
          <w:lang w:eastAsia="ru-RU"/>
        </w:rPr>
        <w:t>.4. Критерием принятия решения</w:t>
      </w:r>
      <w:r w:rsidRPr="00B73F83">
        <w:rPr>
          <w:rFonts w:ascii="Times New Roman" w:eastAsia="Times New Roman" w:hAnsi="Times New Roman"/>
          <w:sz w:val="28"/>
          <w:szCs w:val="28"/>
          <w:lang w:eastAsia="ru-RU"/>
        </w:rPr>
        <w:t xml:space="preserve"> об исправлении опечаток и (или) ошибок </w:t>
      </w:r>
      <w:r w:rsidRPr="00B73F83">
        <w:rPr>
          <w:rFonts w:ascii="Times New Roman" w:hAnsi="Times New Roman"/>
          <w:sz w:val="28"/>
          <w:szCs w:val="28"/>
          <w:lang w:eastAsia="ru-RU"/>
        </w:rPr>
        <w:t xml:space="preserve">является наличие </w:t>
      </w:r>
      <w:r w:rsidRPr="00B73F83">
        <w:rPr>
          <w:rFonts w:ascii="Times New Roman" w:eastAsia="Times New Roman" w:hAnsi="Times New Roman"/>
          <w:sz w:val="28"/>
          <w:szCs w:val="28"/>
          <w:lang w:eastAsia="ru-RU"/>
        </w:rPr>
        <w:t>опечаток и (или) ошибок, допущенных в документах, являющихся результатом предоставления муниципальной услуги</w:t>
      </w:r>
      <w:r w:rsidRPr="00B73F83">
        <w:rPr>
          <w:rFonts w:ascii="Times New Roman" w:hAnsi="Times New Roman"/>
          <w:sz w:val="28"/>
          <w:szCs w:val="28"/>
          <w:lang w:eastAsia="ru-RU"/>
        </w:rPr>
        <w:t xml:space="preserve">. </w:t>
      </w:r>
    </w:p>
    <w:p w:rsidR="00B12224" w:rsidRPr="00B73F83" w:rsidRDefault="00B12224" w:rsidP="00B12224">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hAnsi="Times New Roman"/>
          <w:sz w:val="28"/>
          <w:szCs w:val="28"/>
          <w:lang w:eastAsia="ru-RU"/>
        </w:rPr>
        <w:t>3.7</w:t>
      </w:r>
      <w:r w:rsidRPr="00B73F83">
        <w:rPr>
          <w:rFonts w:ascii="Times New Roman" w:hAnsi="Times New Roman"/>
          <w:sz w:val="28"/>
          <w:szCs w:val="28"/>
          <w:lang w:eastAsia="ru-RU"/>
        </w:rPr>
        <w:t xml:space="preserve">.5. Максимальный срок исполнения административной процедуры составляет не более </w:t>
      </w:r>
      <w:ins w:id="215" w:author="adm" w:date="2017-05-12T10:27:00Z">
        <w:r w:rsidRPr="00B73F83">
          <w:rPr>
            <w:rFonts w:ascii="Times New Roman" w:hAnsi="Times New Roman"/>
            <w:sz w:val="28"/>
            <w:szCs w:val="28"/>
            <w:lang w:eastAsia="ru-RU"/>
          </w:rPr>
          <w:t>2 рабочих дн</w:t>
        </w:r>
      </w:ins>
      <w:ins w:id="216" w:author="adm" w:date="2017-05-12T11:39:00Z">
        <w:r w:rsidRPr="00B73F83">
          <w:rPr>
            <w:rFonts w:ascii="Times New Roman" w:hAnsi="Times New Roman"/>
            <w:sz w:val="28"/>
            <w:szCs w:val="28"/>
            <w:lang w:eastAsia="ru-RU"/>
          </w:rPr>
          <w:t>ей</w:t>
        </w:r>
      </w:ins>
      <w:ins w:id="217" w:author="adm" w:date="2017-05-12T10:27:00Z">
        <w:r w:rsidRPr="00B73F83">
          <w:rPr>
            <w:rFonts w:ascii="Times New Roman" w:hAnsi="Times New Roman"/>
            <w:sz w:val="28"/>
            <w:szCs w:val="28"/>
            <w:lang w:eastAsia="ru-RU"/>
          </w:rPr>
          <w:t xml:space="preserve"> </w:t>
        </w:r>
      </w:ins>
      <w:r w:rsidRPr="00B73F83">
        <w:rPr>
          <w:rFonts w:ascii="Times New Roman" w:hAnsi="Times New Roman"/>
          <w:sz w:val="28"/>
          <w:szCs w:val="28"/>
          <w:lang w:eastAsia="ru-RU"/>
        </w:rPr>
        <w:t xml:space="preserve">со дня </w:t>
      </w:r>
      <w:r w:rsidRPr="00B73F83">
        <w:rPr>
          <w:rFonts w:ascii="Times New Roman" w:eastAsia="Times New Roman" w:hAnsi="Times New Roman"/>
          <w:sz w:val="28"/>
          <w:szCs w:val="28"/>
          <w:lang w:eastAsia="ru-RU"/>
        </w:rPr>
        <w:t xml:space="preserve">поступления в </w:t>
      </w:r>
      <w:ins w:id="218" w:author="adm" w:date="2017-05-12T10:27:00Z">
        <w:r w:rsidRPr="00B73F83">
          <w:rPr>
            <w:rFonts w:ascii="Times New Roman" w:eastAsia="Times New Roman" w:hAnsi="Times New Roman"/>
            <w:sz w:val="28"/>
            <w:szCs w:val="28"/>
            <w:lang w:eastAsia="ru-RU"/>
          </w:rPr>
          <w:t>Отдел</w:t>
        </w:r>
      </w:ins>
      <w:r w:rsidRPr="00B73F83">
        <w:rPr>
          <w:rFonts w:ascii="Times New Roman" w:eastAsia="Times New Roman" w:hAnsi="Times New Roman"/>
          <w:i/>
          <w:sz w:val="28"/>
          <w:szCs w:val="28"/>
          <w:lang w:eastAsia="ru-RU"/>
        </w:rPr>
        <w:t xml:space="preserve"> </w:t>
      </w:r>
      <w:r w:rsidRPr="00B73F83">
        <w:rPr>
          <w:rFonts w:ascii="Times New Roman" w:eastAsia="Times New Roman" w:hAnsi="Times New Roman"/>
          <w:sz w:val="28"/>
          <w:szCs w:val="28"/>
          <w:lang w:eastAsia="ru-RU"/>
        </w:rPr>
        <w:t>заявления об исправлении опечаток и (или) ошибок.</w:t>
      </w:r>
    </w:p>
    <w:p w:rsidR="00B12224" w:rsidRPr="00B73F83" w:rsidRDefault="00B12224" w:rsidP="00B12224">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3.7</w:t>
      </w:r>
      <w:r w:rsidRPr="00B73F83">
        <w:rPr>
          <w:rFonts w:ascii="Times New Roman" w:hAnsi="Times New Roman"/>
          <w:sz w:val="28"/>
          <w:szCs w:val="28"/>
          <w:lang w:eastAsia="ru-RU"/>
        </w:rPr>
        <w:t>.6. Результатом процедуры является:</w:t>
      </w:r>
    </w:p>
    <w:p w:rsidR="00B12224" w:rsidRPr="00B73F83" w:rsidRDefault="00B12224" w:rsidP="00964692">
      <w:pPr>
        <w:numPr>
          <w:ilvl w:val="0"/>
          <w:numId w:val="9"/>
        </w:numPr>
        <w:spacing w:after="0" w:line="252" w:lineRule="auto"/>
        <w:contextualSpacing/>
        <w:jc w:val="both"/>
        <w:rPr>
          <w:rFonts w:ascii="Times New Roman" w:eastAsia="Times New Roman" w:hAnsi="Times New Roman"/>
          <w:sz w:val="28"/>
          <w:szCs w:val="28"/>
          <w:lang w:eastAsia="ru-RU"/>
        </w:rPr>
      </w:pPr>
      <w:r w:rsidRPr="00B73F83">
        <w:rPr>
          <w:rFonts w:ascii="Times New Roman" w:eastAsia="Times New Roman" w:hAnsi="Times New Roman"/>
          <w:sz w:val="28"/>
          <w:szCs w:val="28"/>
          <w:lang w:eastAsia="ru-RU"/>
        </w:rPr>
        <w:t>исправленные документы, являющиеся результатом предоставления муниципальной услуги;</w:t>
      </w:r>
    </w:p>
    <w:p w:rsidR="00B12224" w:rsidRPr="00B73F83" w:rsidRDefault="00B12224" w:rsidP="00964692">
      <w:pPr>
        <w:numPr>
          <w:ilvl w:val="0"/>
          <w:numId w:val="11"/>
        </w:numPr>
        <w:spacing w:after="0" w:line="252" w:lineRule="auto"/>
        <w:contextualSpacing/>
        <w:jc w:val="both"/>
        <w:rPr>
          <w:rFonts w:ascii="Times New Roman" w:eastAsia="Times New Roman" w:hAnsi="Times New Roman"/>
          <w:sz w:val="28"/>
          <w:szCs w:val="28"/>
          <w:lang w:eastAsia="ru-RU"/>
        </w:rPr>
      </w:pPr>
      <w:r w:rsidRPr="00B73F83">
        <w:rPr>
          <w:rFonts w:ascii="Times New Roman" w:eastAsia="Times New Roman" w:hAnsi="Times New Roman"/>
          <w:sz w:val="28"/>
          <w:szCs w:val="28"/>
          <w:lang w:eastAsia="ru-RU"/>
        </w:rPr>
        <w:t xml:space="preserve">мотивированный отказ в исправлении </w:t>
      </w:r>
      <w:r w:rsidRPr="00B73F83">
        <w:rPr>
          <w:rFonts w:ascii="Times New Roman" w:hAnsi="Times New Roman"/>
          <w:sz w:val="28"/>
          <w:szCs w:val="28"/>
        </w:rPr>
        <w:t>опечаток и (или) ошибок, допущенных в документах, выданных в результате предоставления муниципальной услуги</w:t>
      </w:r>
      <w:r w:rsidRPr="00B73F83">
        <w:rPr>
          <w:rFonts w:ascii="Times New Roman" w:eastAsia="Times New Roman" w:hAnsi="Times New Roman"/>
          <w:sz w:val="28"/>
          <w:szCs w:val="28"/>
          <w:lang w:eastAsia="ru-RU"/>
        </w:rPr>
        <w:t>.</w:t>
      </w:r>
    </w:p>
    <w:p w:rsidR="00B12224" w:rsidRPr="00B73F83" w:rsidRDefault="00B12224" w:rsidP="00B1222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73F83">
        <w:rPr>
          <w:rFonts w:ascii="Times New Roman" w:eastAsia="Times New Roman" w:hAnsi="Times New Roman"/>
          <w:sz w:val="28"/>
          <w:szCs w:val="28"/>
          <w:lang w:eastAsia="ru-RU"/>
        </w:rPr>
        <w:t>Выдача заявителю исправленного документа производится в порядке, установленном пунктом 3.5 настоящего Регламента.</w:t>
      </w:r>
    </w:p>
    <w:p w:rsidR="00B12224" w:rsidRPr="00B73F83" w:rsidRDefault="00B12224" w:rsidP="00B12224">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3.7</w:t>
      </w:r>
      <w:r w:rsidRPr="00B73F83">
        <w:rPr>
          <w:rFonts w:ascii="Times New Roman" w:hAnsi="Times New Roman"/>
          <w:sz w:val="28"/>
          <w:szCs w:val="28"/>
          <w:lang w:eastAsia="ru-RU"/>
        </w:rPr>
        <w:t>.7. Способом фиксации результата процедуры является регистрация исправленного документа или принятого решения в ж</w:t>
      </w:r>
      <w:r>
        <w:rPr>
          <w:rFonts w:ascii="Times New Roman" w:hAnsi="Times New Roman"/>
          <w:sz w:val="28"/>
          <w:szCs w:val="28"/>
          <w:lang w:eastAsia="ru-RU"/>
        </w:rPr>
        <w:t>урнале исходящей документации, в реестре внутренних почтовых отправлений.</w:t>
      </w:r>
    </w:p>
    <w:p w:rsidR="00B12224" w:rsidRPr="00B73F83" w:rsidRDefault="00B12224" w:rsidP="00B12224">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BA5FBA" w:rsidRDefault="00BA5FBA" w:rsidP="00B12224">
      <w:pPr>
        <w:widowControl w:val="0"/>
        <w:autoSpaceDE w:val="0"/>
        <w:autoSpaceDN w:val="0"/>
        <w:adjustRightInd w:val="0"/>
        <w:spacing w:after="0" w:line="240" w:lineRule="auto"/>
        <w:ind w:firstLine="709"/>
        <w:jc w:val="center"/>
        <w:outlineLvl w:val="1"/>
        <w:rPr>
          <w:rFonts w:ascii="Times New Roman" w:hAnsi="Times New Roman"/>
          <w:b/>
          <w:sz w:val="28"/>
          <w:szCs w:val="28"/>
        </w:rPr>
      </w:pPr>
    </w:p>
    <w:p w:rsidR="00B12224" w:rsidRPr="00B73F83" w:rsidRDefault="00B12224" w:rsidP="00B12224">
      <w:pPr>
        <w:widowControl w:val="0"/>
        <w:autoSpaceDE w:val="0"/>
        <w:autoSpaceDN w:val="0"/>
        <w:adjustRightInd w:val="0"/>
        <w:spacing w:after="0" w:line="240" w:lineRule="auto"/>
        <w:ind w:firstLine="709"/>
        <w:jc w:val="center"/>
        <w:outlineLvl w:val="1"/>
        <w:rPr>
          <w:ins w:id="219" w:author="adm" w:date="2017-05-12T11:16:00Z"/>
          <w:rFonts w:ascii="Times New Roman" w:hAnsi="Times New Roman"/>
          <w:b/>
          <w:sz w:val="28"/>
          <w:szCs w:val="28"/>
        </w:rPr>
      </w:pPr>
      <w:ins w:id="220" w:author="adm" w:date="2017-05-12T11:16:00Z">
        <w:r w:rsidRPr="00B73F83">
          <w:rPr>
            <w:rFonts w:ascii="Times New Roman" w:hAnsi="Times New Roman"/>
            <w:b/>
            <w:sz w:val="28"/>
            <w:szCs w:val="28"/>
          </w:rPr>
          <w:t xml:space="preserve">IV. Формы </w:t>
        </w:r>
        <w:proofErr w:type="gramStart"/>
        <w:r w:rsidRPr="00B73F83">
          <w:rPr>
            <w:rFonts w:ascii="Times New Roman" w:hAnsi="Times New Roman"/>
            <w:b/>
            <w:sz w:val="28"/>
            <w:szCs w:val="28"/>
          </w:rPr>
          <w:t>контроля за</w:t>
        </w:r>
        <w:proofErr w:type="gramEnd"/>
        <w:r w:rsidRPr="00B73F83">
          <w:rPr>
            <w:rFonts w:ascii="Times New Roman" w:hAnsi="Times New Roman"/>
            <w:b/>
            <w:sz w:val="28"/>
            <w:szCs w:val="28"/>
          </w:rPr>
          <w:t xml:space="preserve"> исполнением</w:t>
        </w:r>
      </w:ins>
    </w:p>
    <w:p w:rsidR="00B12224" w:rsidRPr="00B73F83" w:rsidRDefault="00B12224" w:rsidP="00B12224">
      <w:pPr>
        <w:widowControl w:val="0"/>
        <w:autoSpaceDE w:val="0"/>
        <w:autoSpaceDN w:val="0"/>
        <w:adjustRightInd w:val="0"/>
        <w:spacing w:after="0" w:line="240" w:lineRule="auto"/>
        <w:ind w:firstLine="709"/>
        <w:jc w:val="center"/>
        <w:rPr>
          <w:ins w:id="221" w:author="adm" w:date="2017-05-12T11:16:00Z"/>
          <w:rFonts w:ascii="Times New Roman" w:hAnsi="Times New Roman"/>
          <w:b/>
          <w:sz w:val="28"/>
          <w:szCs w:val="28"/>
        </w:rPr>
      </w:pPr>
      <w:ins w:id="222" w:author="adm" w:date="2017-05-12T11:16:00Z">
        <w:r w:rsidRPr="00B73F83">
          <w:rPr>
            <w:rFonts w:ascii="Times New Roman" w:hAnsi="Times New Roman"/>
            <w:b/>
            <w:sz w:val="28"/>
            <w:szCs w:val="28"/>
          </w:rPr>
          <w:t>административного регламента</w:t>
        </w:r>
      </w:ins>
    </w:p>
    <w:p w:rsidR="00B12224" w:rsidRPr="00B73F83" w:rsidRDefault="00B12224" w:rsidP="00B12224">
      <w:pPr>
        <w:widowControl w:val="0"/>
        <w:autoSpaceDE w:val="0"/>
        <w:autoSpaceDN w:val="0"/>
        <w:adjustRightInd w:val="0"/>
        <w:spacing w:after="0" w:line="240" w:lineRule="auto"/>
        <w:ind w:firstLine="709"/>
        <w:jc w:val="both"/>
        <w:rPr>
          <w:ins w:id="223" w:author="adm" w:date="2017-05-12T11:16:00Z"/>
          <w:rFonts w:ascii="Times New Roman" w:hAnsi="Times New Roman"/>
          <w:sz w:val="28"/>
          <w:szCs w:val="28"/>
        </w:rPr>
      </w:pPr>
    </w:p>
    <w:p w:rsidR="00B12224" w:rsidRPr="00B73F83" w:rsidRDefault="00B12224" w:rsidP="00B12224">
      <w:pPr>
        <w:spacing w:after="0" w:line="240" w:lineRule="auto"/>
        <w:jc w:val="center"/>
        <w:rPr>
          <w:ins w:id="224" w:author="adm" w:date="2017-05-12T11:16:00Z"/>
          <w:rFonts w:ascii="Times New Roman" w:eastAsia="Times New Roman" w:hAnsi="Times New Roman"/>
          <w:sz w:val="28"/>
          <w:szCs w:val="28"/>
          <w:lang w:eastAsia="ru-RU"/>
        </w:rPr>
      </w:pPr>
      <w:proofErr w:type="gramStart"/>
      <w:ins w:id="225" w:author="adm" w:date="2017-05-12T11:16:00Z">
        <w:r w:rsidRPr="00B73F83">
          <w:rPr>
            <w:rFonts w:ascii="Times New Roman" w:eastAsia="Times New Roman" w:hAnsi="Times New Roman"/>
            <w:b/>
            <w:bCs/>
            <w:color w:val="000000"/>
            <w:sz w:val="28"/>
            <w:szCs w:val="28"/>
            <w:lang w:eastAsia="ru-RU"/>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B73F83">
          <w:rPr>
            <w:rFonts w:ascii="Times New Roman" w:eastAsia="Times New Roman" w:hAnsi="Times New Roman"/>
            <w:color w:val="000000"/>
            <w:sz w:val="28"/>
            <w:szCs w:val="28"/>
            <w:lang w:eastAsia="ru-RU"/>
          </w:rPr>
          <w:t>, </w:t>
        </w:r>
        <w:r w:rsidRPr="00B73F83">
          <w:rPr>
            <w:rFonts w:ascii="Times New Roman" w:eastAsia="Times New Roman" w:hAnsi="Times New Roman"/>
            <w:b/>
            <w:bCs/>
            <w:color w:val="000000"/>
            <w:sz w:val="28"/>
            <w:szCs w:val="28"/>
            <w:lang w:eastAsia="ru-RU"/>
          </w:rPr>
          <w:t>устанавливающих требования к предоставлению муниципальной услуги, а также принятием ими решений</w:t>
        </w:r>
        <w:proofErr w:type="gramEnd"/>
      </w:ins>
    </w:p>
    <w:p w:rsidR="00B12224" w:rsidRPr="00B73F83" w:rsidRDefault="00B12224" w:rsidP="00B12224">
      <w:pPr>
        <w:widowControl w:val="0"/>
        <w:autoSpaceDE w:val="0"/>
        <w:autoSpaceDN w:val="0"/>
        <w:adjustRightInd w:val="0"/>
        <w:spacing w:after="0" w:line="240" w:lineRule="auto"/>
        <w:ind w:firstLine="709"/>
        <w:jc w:val="both"/>
        <w:rPr>
          <w:ins w:id="226" w:author="adm" w:date="2017-05-12T11:16:00Z"/>
          <w:rFonts w:ascii="Times New Roman" w:hAnsi="Times New Roman"/>
          <w:sz w:val="28"/>
          <w:szCs w:val="28"/>
        </w:rPr>
      </w:pPr>
    </w:p>
    <w:p w:rsidR="00B12224" w:rsidRPr="00B73F83" w:rsidRDefault="00B12224" w:rsidP="00B12224">
      <w:pPr>
        <w:widowControl w:val="0"/>
        <w:autoSpaceDE w:val="0"/>
        <w:autoSpaceDN w:val="0"/>
        <w:adjustRightInd w:val="0"/>
        <w:spacing w:after="0" w:line="240" w:lineRule="auto"/>
        <w:ind w:firstLine="709"/>
        <w:jc w:val="both"/>
        <w:rPr>
          <w:ins w:id="227" w:author="adm" w:date="2017-05-12T11:16:00Z"/>
          <w:rFonts w:ascii="Times New Roman" w:hAnsi="Times New Roman"/>
          <w:sz w:val="28"/>
          <w:szCs w:val="28"/>
        </w:rPr>
      </w:pPr>
      <w:ins w:id="228" w:author="adm" w:date="2017-05-12T11:16:00Z">
        <w:r w:rsidRPr="00B73F83">
          <w:rPr>
            <w:rFonts w:ascii="Times New Roman" w:hAnsi="Times New Roman"/>
            <w:sz w:val="28"/>
            <w:szCs w:val="28"/>
          </w:rPr>
          <w:t xml:space="preserve">4.1. Текущий </w:t>
        </w:r>
        <w:proofErr w:type="gramStart"/>
        <w:r w:rsidRPr="00B73F83">
          <w:rPr>
            <w:rFonts w:ascii="Times New Roman" w:hAnsi="Times New Roman"/>
            <w:sz w:val="28"/>
            <w:szCs w:val="28"/>
          </w:rPr>
          <w:t>контроль за</w:t>
        </w:r>
        <w:proofErr w:type="gramEnd"/>
        <w:r w:rsidRPr="00B73F83">
          <w:rPr>
            <w:rFonts w:ascii="Times New Roman" w:hAnsi="Times New Roman"/>
            <w:sz w:val="28"/>
            <w:szCs w:val="28"/>
          </w:rPr>
          <w:t xml:space="preserve"> соблюдением и исполнением положений настоящего административного регламента и иных нормативных правовых актов, устанавливающих требования к предоставлению </w:t>
        </w:r>
        <w:r w:rsidRPr="00B73F83">
          <w:rPr>
            <w:rFonts w:ascii="Times New Roman" w:eastAsia="Times New Roman" w:hAnsi="Times New Roman"/>
            <w:sz w:val="28"/>
            <w:szCs w:val="28"/>
            <w:lang w:eastAsia="ru-RU"/>
          </w:rPr>
          <w:t xml:space="preserve">муниципальной </w:t>
        </w:r>
        <w:r w:rsidRPr="00B73F83">
          <w:rPr>
            <w:rFonts w:ascii="Times New Roman" w:hAnsi="Times New Roman"/>
            <w:sz w:val="28"/>
            <w:szCs w:val="28"/>
          </w:rPr>
          <w:t xml:space="preserve">услуги, осуществляется руководителем Администрации. </w:t>
        </w:r>
      </w:ins>
    </w:p>
    <w:p w:rsidR="00B12224" w:rsidRPr="00B73F83" w:rsidRDefault="00B12224" w:rsidP="00B12224">
      <w:pPr>
        <w:widowControl w:val="0"/>
        <w:autoSpaceDE w:val="0"/>
        <w:autoSpaceDN w:val="0"/>
        <w:adjustRightInd w:val="0"/>
        <w:spacing w:after="0" w:line="240" w:lineRule="auto"/>
        <w:ind w:firstLine="709"/>
        <w:jc w:val="both"/>
        <w:rPr>
          <w:ins w:id="229" w:author="adm" w:date="2017-05-12T11:16:00Z"/>
          <w:rFonts w:ascii="Times New Roman" w:eastAsia="Times New Roman" w:hAnsi="Times New Roman"/>
          <w:sz w:val="28"/>
          <w:szCs w:val="28"/>
          <w:lang w:eastAsia="ru-RU"/>
        </w:rPr>
      </w:pPr>
      <w:ins w:id="230" w:author="adm" w:date="2017-05-12T11:16:00Z">
        <w:r w:rsidRPr="00B73F83">
          <w:rPr>
            <w:rFonts w:ascii="Times New Roman" w:hAnsi="Times New Roman"/>
            <w:sz w:val="28"/>
            <w:szCs w:val="28"/>
          </w:rPr>
          <w:t xml:space="preserve">4.2. </w:t>
        </w:r>
        <w:proofErr w:type="gramStart"/>
        <w:r w:rsidRPr="00B73F83">
          <w:rPr>
            <w:rFonts w:ascii="Times New Roman" w:eastAsia="Times New Roman" w:hAnsi="Times New Roman"/>
            <w:sz w:val="28"/>
            <w:szCs w:val="28"/>
            <w:lang w:eastAsia="ru-RU"/>
          </w:rPr>
          <w:t>Контроль за деятельностью отдела строительства, архитектуры и градостроительства по предоставлению муниципальной услуги осуществляется заместителем руководителя Администрации, курирующим работу Отдела.</w:t>
        </w:r>
        <w:proofErr w:type="gramEnd"/>
      </w:ins>
    </w:p>
    <w:p w:rsidR="00B12224" w:rsidRPr="00B73F83" w:rsidRDefault="00B12224" w:rsidP="00B12224">
      <w:pPr>
        <w:widowControl w:val="0"/>
        <w:autoSpaceDE w:val="0"/>
        <w:autoSpaceDN w:val="0"/>
        <w:adjustRightInd w:val="0"/>
        <w:spacing w:after="0" w:line="240" w:lineRule="auto"/>
        <w:ind w:firstLine="709"/>
        <w:jc w:val="both"/>
        <w:rPr>
          <w:ins w:id="231" w:author="adm" w:date="2017-05-12T11:16:00Z"/>
          <w:rFonts w:ascii="Times New Roman" w:eastAsia="Times New Roman" w:hAnsi="Times New Roman"/>
          <w:sz w:val="28"/>
          <w:szCs w:val="28"/>
          <w:lang w:eastAsia="ru-RU"/>
        </w:rPr>
      </w:pPr>
      <w:proofErr w:type="gramStart"/>
      <w:ins w:id="232" w:author="adm" w:date="2017-05-12T11:16:00Z">
        <w:r w:rsidRPr="00B73F83">
          <w:rPr>
            <w:rFonts w:ascii="Times New Roman" w:eastAsia="Times New Roman" w:hAnsi="Times New Roman"/>
            <w:sz w:val="28"/>
            <w:szCs w:val="28"/>
            <w:lang w:eastAsia="ru-RU"/>
          </w:rPr>
          <w:t>Контроль за</w:t>
        </w:r>
        <w:proofErr w:type="gramEnd"/>
        <w:r w:rsidRPr="00B73F83">
          <w:rPr>
            <w:rFonts w:ascii="Times New Roman" w:eastAsia="Times New Roman" w:hAnsi="Times New Roman"/>
            <w:sz w:val="28"/>
            <w:szCs w:val="28"/>
            <w:lang w:eastAsia="ru-RU"/>
          </w:rPr>
          <w:t xml:space="preserve"> исполнением настоящего административного регламента сотрудниками МФЦ осуществляется руководителем МФЦ.</w:t>
        </w:r>
      </w:ins>
    </w:p>
    <w:p w:rsidR="00B12224" w:rsidRPr="00B73F83" w:rsidRDefault="00B12224" w:rsidP="00B12224">
      <w:pPr>
        <w:widowControl w:val="0"/>
        <w:autoSpaceDE w:val="0"/>
        <w:autoSpaceDN w:val="0"/>
        <w:adjustRightInd w:val="0"/>
        <w:spacing w:after="0" w:line="240" w:lineRule="auto"/>
        <w:ind w:firstLine="709"/>
        <w:jc w:val="both"/>
        <w:rPr>
          <w:ins w:id="233" w:author="adm" w:date="2017-05-12T11:16:00Z"/>
          <w:rFonts w:ascii="Times New Roman" w:hAnsi="Times New Roman"/>
          <w:sz w:val="28"/>
          <w:szCs w:val="28"/>
        </w:rPr>
      </w:pPr>
    </w:p>
    <w:p w:rsidR="00B12224" w:rsidRPr="00B73F83" w:rsidRDefault="00B12224" w:rsidP="00B12224">
      <w:pPr>
        <w:widowControl w:val="0"/>
        <w:autoSpaceDE w:val="0"/>
        <w:autoSpaceDN w:val="0"/>
        <w:adjustRightInd w:val="0"/>
        <w:spacing w:after="0" w:line="240" w:lineRule="auto"/>
        <w:jc w:val="center"/>
        <w:rPr>
          <w:ins w:id="234" w:author="adm" w:date="2017-05-12T11:16:00Z"/>
          <w:rFonts w:ascii="Times New Roman" w:eastAsia="Times New Roman" w:hAnsi="Times New Roman"/>
          <w:b/>
          <w:sz w:val="28"/>
          <w:szCs w:val="28"/>
          <w:lang w:eastAsia="ru-RU"/>
        </w:rPr>
      </w:pPr>
      <w:proofErr w:type="gramStart"/>
      <w:ins w:id="235" w:author="adm" w:date="2017-05-12T11:16:00Z">
        <w:r w:rsidRPr="00B73F83">
          <w:rPr>
            <w:rFonts w:ascii="Times New Roman" w:eastAsia="Times New Roman" w:hAnsi="Times New Roman"/>
            <w:b/>
            <w:sz w:val="28"/>
            <w:szCs w:val="28"/>
            <w:lang w:eastAsia="ru-RU"/>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roofErr w:type="gramEnd"/>
      </w:ins>
    </w:p>
    <w:p w:rsidR="00B12224" w:rsidRPr="00B73F83" w:rsidRDefault="00B12224" w:rsidP="00B12224">
      <w:pPr>
        <w:widowControl w:val="0"/>
        <w:autoSpaceDE w:val="0"/>
        <w:autoSpaceDN w:val="0"/>
        <w:adjustRightInd w:val="0"/>
        <w:spacing w:after="0" w:line="240" w:lineRule="auto"/>
        <w:ind w:firstLine="709"/>
        <w:jc w:val="both"/>
        <w:rPr>
          <w:ins w:id="236" w:author="adm" w:date="2017-05-12T11:16:00Z"/>
          <w:rFonts w:ascii="Times New Roman" w:hAnsi="Times New Roman"/>
          <w:sz w:val="28"/>
          <w:szCs w:val="28"/>
        </w:rPr>
      </w:pPr>
    </w:p>
    <w:p w:rsidR="00B12224" w:rsidRPr="00B73F83" w:rsidRDefault="00B12224" w:rsidP="00B12224">
      <w:pPr>
        <w:widowControl w:val="0"/>
        <w:autoSpaceDE w:val="0"/>
        <w:autoSpaceDN w:val="0"/>
        <w:adjustRightInd w:val="0"/>
        <w:spacing w:after="0" w:line="240" w:lineRule="auto"/>
        <w:ind w:firstLine="709"/>
        <w:jc w:val="both"/>
        <w:rPr>
          <w:ins w:id="237" w:author="adm" w:date="2017-05-12T11:16:00Z"/>
          <w:rFonts w:ascii="Times New Roman" w:hAnsi="Times New Roman"/>
          <w:sz w:val="28"/>
          <w:szCs w:val="28"/>
        </w:rPr>
      </w:pPr>
      <w:ins w:id="238" w:author="adm" w:date="2017-05-12T11:16:00Z">
        <w:r w:rsidRPr="00B73F83">
          <w:rPr>
            <w:rFonts w:ascii="Times New Roman" w:hAnsi="Times New Roman"/>
            <w:sz w:val="28"/>
            <w:szCs w:val="28"/>
          </w:rPr>
          <w:t xml:space="preserve">4.3. Контроль полноты и качества предоставления </w:t>
        </w:r>
        <w:r w:rsidRPr="00B73F83">
          <w:rPr>
            <w:rFonts w:ascii="Times New Roman" w:eastAsia="Times New Roman" w:hAnsi="Times New Roman"/>
            <w:sz w:val="28"/>
            <w:szCs w:val="28"/>
            <w:lang w:eastAsia="ru-RU"/>
          </w:rPr>
          <w:t>муниципальной</w:t>
        </w:r>
        <w:r w:rsidRPr="00B73F83">
          <w:rPr>
            <w:rFonts w:ascii="Times New Roman" w:hAnsi="Times New Roman"/>
            <w:sz w:val="28"/>
            <w:szCs w:val="28"/>
          </w:rPr>
          <w:t xml:space="preserve"> услуги осуществляется путем проведения плановых и внеплановых проверок.</w:t>
        </w:r>
      </w:ins>
    </w:p>
    <w:p w:rsidR="00B12224" w:rsidRPr="00B73F83" w:rsidRDefault="00B12224" w:rsidP="00B12224">
      <w:pPr>
        <w:widowControl w:val="0"/>
        <w:autoSpaceDE w:val="0"/>
        <w:autoSpaceDN w:val="0"/>
        <w:adjustRightInd w:val="0"/>
        <w:spacing w:after="0" w:line="240" w:lineRule="auto"/>
        <w:ind w:firstLine="709"/>
        <w:jc w:val="both"/>
        <w:rPr>
          <w:ins w:id="239" w:author="adm" w:date="2017-05-12T11:16:00Z"/>
          <w:rFonts w:ascii="Times New Roman" w:eastAsia="Times New Roman" w:hAnsi="Times New Roman"/>
          <w:sz w:val="28"/>
          <w:szCs w:val="28"/>
          <w:lang w:eastAsia="ru-RU"/>
        </w:rPr>
      </w:pPr>
      <w:ins w:id="240" w:author="adm" w:date="2017-05-12T11:16:00Z">
        <w:r w:rsidRPr="00B73F83">
          <w:rPr>
            <w:rFonts w:ascii="Times New Roman" w:eastAsia="Times New Roman" w:hAnsi="Times New Roman"/>
            <w:sz w:val="28"/>
            <w:szCs w:val="28"/>
            <w:lang w:eastAsia="ru-RU"/>
          </w:rPr>
          <w:t>Плановые проверки проводятся в соответствии с планом работы Администрации, но не реже 1 раза в 3 года.</w:t>
        </w:r>
      </w:ins>
    </w:p>
    <w:p w:rsidR="00B12224" w:rsidRPr="00B73F83" w:rsidRDefault="00B12224" w:rsidP="00B12224">
      <w:pPr>
        <w:widowControl w:val="0"/>
        <w:autoSpaceDE w:val="0"/>
        <w:autoSpaceDN w:val="0"/>
        <w:adjustRightInd w:val="0"/>
        <w:spacing w:after="0" w:line="240" w:lineRule="auto"/>
        <w:ind w:firstLine="709"/>
        <w:jc w:val="both"/>
        <w:rPr>
          <w:ins w:id="241" w:author="adm" w:date="2017-05-12T11:16:00Z"/>
          <w:rFonts w:ascii="Times New Roman" w:eastAsia="Times New Roman" w:hAnsi="Times New Roman"/>
          <w:sz w:val="28"/>
          <w:szCs w:val="28"/>
          <w:lang w:eastAsia="ru-RU"/>
        </w:rPr>
      </w:pPr>
      <w:ins w:id="242" w:author="adm" w:date="2017-05-12T11:16:00Z">
        <w:r w:rsidRPr="00B73F83">
          <w:rPr>
            <w:rFonts w:ascii="Times New Roman" w:eastAsia="Times New Roman" w:hAnsi="Times New Roman"/>
            <w:sz w:val="28"/>
            <w:szCs w:val="28"/>
            <w:lang w:eastAsia="ru-RU"/>
          </w:rPr>
          <w:t xml:space="preserve"> Внеплановые проверки проводятся в случае поступления в Администрацию обращений физических и юридических лиц с жалобами на нарушения их прав и законных интересов.</w:t>
        </w:r>
      </w:ins>
    </w:p>
    <w:p w:rsidR="00B12224" w:rsidRPr="00B73F83" w:rsidRDefault="00B12224" w:rsidP="00B12224">
      <w:pPr>
        <w:widowControl w:val="0"/>
        <w:autoSpaceDE w:val="0"/>
        <w:autoSpaceDN w:val="0"/>
        <w:adjustRightInd w:val="0"/>
        <w:spacing w:after="0" w:line="240" w:lineRule="auto"/>
        <w:ind w:firstLine="709"/>
        <w:jc w:val="both"/>
        <w:rPr>
          <w:ins w:id="243" w:author="adm" w:date="2017-05-12T11:16:00Z"/>
          <w:rFonts w:ascii="Times New Roman" w:hAnsi="Times New Roman"/>
          <w:sz w:val="28"/>
          <w:szCs w:val="28"/>
        </w:rPr>
      </w:pPr>
      <w:ins w:id="244" w:author="adm" w:date="2017-05-12T11:16:00Z">
        <w:r w:rsidRPr="00B73F83">
          <w:rPr>
            <w:rFonts w:ascii="Times New Roman" w:hAnsi="Times New Roman"/>
            <w:sz w:val="28"/>
            <w:szCs w:val="28"/>
          </w:rPr>
          <w:t>4.4. Внеплановые проверки проводятся в форме документарной проверки и (или) выездной проверки в порядке, установленном законодательством.</w:t>
        </w:r>
      </w:ins>
    </w:p>
    <w:p w:rsidR="00B12224" w:rsidRPr="00B73F83" w:rsidRDefault="00B12224" w:rsidP="00B12224">
      <w:pPr>
        <w:widowControl w:val="0"/>
        <w:autoSpaceDE w:val="0"/>
        <w:autoSpaceDN w:val="0"/>
        <w:adjustRightInd w:val="0"/>
        <w:spacing w:after="0" w:line="240" w:lineRule="auto"/>
        <w:ind w:firstLine="709"/>
        <w:jc w:val="both"/>
        <w:rPr>
          <w:ins w:id="245" w:author="adm" w:date="2017-05-12T11:16:00Z"/>
          <w:rFonts w:ascii="Times New Roman" w:hAnsi="Times New Roman"/>
          <w:sz w:val="28"/>
          <w:szCs w:val="28"/>
        </w:rPr>
      </w:pPr>
      <w:ins w:id="246" w:author="adm" w:date="2017-05-12T11:16:00Z">
        <w:r w:rsidRPr="00B73F83">
          <w:rPr>
            <w:rFonts w:ascii="Times New Roman" w:hAnsi="Times New Roman"/>
            <w:sz w:val="28"/>
            <w:szCs w:val="28"/>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ins>
    </w:p>
    <w:p w:rsidR="00B12224" w:rsidRPr="00B73F83" w:rsidRDefault="00B12224" w:rsidP="00B12224">
      <w:pPr>
        <w:widowControl w:val="0"/>
        <w:autoSpaceDE w:val="0"/>
        <w:autoSpaceDN w:val="0"/>
        <w:adjustRightInd w:val="0"/>
        <w:spacing w:after="0" w:line="240" w:lineRule="auto"/>
        <w:ind w:firstLine="709"/>
        <w:jc w:val="both"/>
        <w:rPr>
          <w:ins w:id="247" w:author="adm" w:date="2017-05-12T11:16:00Z"/>
          <w:rFonts w:ascii="Times New Roman" w:hAnsi="Times New Roman"/>
          <w:sz w:val="28"/>
          <w:szCs w:val="28"/>
        </w:rPr>
      </w:pPr>
      <w:ins w:id="248" w:author="adm" w:date="2017-05-12T11:16:00Z">
        <w:r w:rsidRPr="00B73F83">
          <w:rPr>
            <w:rFonts w:ascii="Times New Roman" w:hAnsi="Times New Roman"/>
            <w:sz w:val="28"/>
            <w:szCs w:val="28"/>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ins>
    </w:p>
    <w:p w:rsidR="00B12224" w:rsidRPr="00B73F83" w:rsidRDefault="00B12224" w:rsidP="00B12224">
      <w:pPr>
        <w:widowControl w:val="0"/>
        <w:autoSpaceDE w:val="0"/>
        <w:autoSpaceDN w:val="0"/>
        <w:adjustRightInd w:val="0"/>
        <w:spacing w:after="0" w:line="240" w:lineRule="auto"/>
        <w:ind w:firstLine="709"/>
        <w:jc w:val="center"/>
        <w:rPr>
          <w:ins w:id="249" w:author="adm" w:date="2017-05-12T11:16:00Z"/>
          <w:rFonts w:ascii="Times New Roman" w:hAnsi="Times New Roman"/>
          <w:sz w:val="28"/>
          <w:szCs w:val="28"/>
        </w:rPr>
      </w:pPr>
    </w:p>
    <w:p w:rsidR="00B12224" w:rsidRDefault="00B12224" w:rsidP="00B12224">
      <w:pPr>
        <w:widowControl w:val="0"/>
        <w:autoSpaceDE w:val="0"/>
        <w:autoSpaceDN w:val="0"/>
        <w:adjustRightInd w:val="0"/>
        <w:spacing w:after="0" w:line="240" w:lineRule="auto"/>
        <w:ind w:firstLine="709"/>
        <w:jc w:val="center"/>
        <w:outlineLvl w:val="2"/>
        <w:rPr>
          <w:rFonts w:ascii="Times New Roman" w:hAnsi="Times New Roman"/>
          <w:b/>
          <w:sz w:val="28"/>
          <w:szCs w:val="28"/>
        </w:rPr>
      </w:pPr>
    </w:p>
    <w:p w:rsidR="00B12224" w:rsidRPr="00B73F83" w:rsidRDefault="00B12224" w:rsidP="00B12224">
      <w:pPr>
        <w:widowControl w:val="0"/>
        <w:autoSpaceDE w:val="0"/>
        <w:autoSpaceDN w:val="0"/>
        <w:adjustRightInd w:val="0"/>
        <w:spacing w:after="0" w:line="240" w:lineRule="auto"/>
        <w:ind w:firstLine="709"/>
        <w:jc w:val="center"/>
        <w:outlineLvl w:val="2"/>
        <w:rPr>
          <w:ins w:id="250" w:author="adm" w:date="2017-05-12T11:16:00Z"/>
          <w:rFonts w:ascii="Times New Roman" w:hAnsi="Times New Roman"/>
          <w:b/>
          <w:sz w:val="28"/>
          <w:szCs w:val="28"/>
        </w:rPr>
      </w:pPr>
      <w:ins w:id="251" w:author="adm" w:date="2017-05-12T11:16:00Z">
        <w:r w:rsidRPr="00B73F83">
          <w:rPr>
            <w:rFonts w:ascii="Times New Roman" w:hAnsi="Times New Roman"/>
            <w:b/>
            <w:sz w:val="28"/>
            <w:szCs w:val="28"/>
          </w:rPr>
          <w:t>Ответственность должностных лиц за решения и действия (бездействие), принимаемые (осуществляемые) ими в ходе предоставления муниципальной услуги</w:t>
        </w:r>
      </w:ins>
    </w:p>
    <w:p w:rsidR="00B12224" w:rsidRPr="00B73F83" w:rsidRDefault="00B12224" w:rsidP="00B12224">
      <w:pPr>
        <w:widowControl w:val="0"/>
        <w:autoSpaceDE w:val="0"/>
        <w:autoSpaceDN w:val="0"/>
        <w:adjustRightInd w:val="0"/>
        <w:spacing w:after="0" w:line="240" w:lineRule="auto"/>
        <w:ind w:firstLine="709"/>
        <w:jc w:val="both"/>
        <w:rPr>
          <w:ins w:id="252" w:author="adm" w:date="2017-05-12T11:16:00Z"/>
          <w:rFonts w:ascii="Times New Roman" w:hAnsi="Times New Roman"/>
          <w:sz w:val="28"/>
          <w:szCs w:val="28"/>
        </w:rPr>
      </w:pPr>
    </w:p>
    <w:p w:rsidR="00B12224" w:rsidRPr="00B73F83" w:rsidRDefault="00B12224" w:rsidP="00B12224">
      <w:pPr>
        <w:widowControl w:val="0"/>
        <w:autoSpaceDE w:val="0"/>
        <w:autoSpaceDN w:val="0"/>
        <w:adjustRightInd w:val="0"/>
        <w:spacing w:after="0" w:line="240" w:lineRule="auto"/>
        <w:ind w:firstLine="709"/>
        <w:jc w:val="both"/>
        <w:rPr>
          <w:ins w:id="253" w:author="adm" w:date="2017-05-12T11:16:00Z"/>
          <w:rFonts w:ascii="Times New Roman" w:eastAsia="Times New Roman" w:hAnsi="Times New Roman"/>
          <w:sz w:val="28"/>
          <w:szCs w:val="28"/>
          <w:lang w:eastAsia="ru-RU"/>
        </w:rPr>
      </w:pPr>
      <w:ins w:id="254" w:author="adm" w:date="2017-05-12T11:16:00Z">
        <w:r w:rsidRPr="00B73F83">
          <w:rPr>
            <w:rFonts w:ascii="Times New Roman" w:hAnsi="Times New Roman"/>
            <w:sz w:val="28"/>
            <w:szCs w:val="28"/>
          </w:rPr>
          <w:t xml:space="preserve">4.6. Должностные лица, ответственные за предоставление </w:t>
        </w:r>
        <w:r w:rsidRPr="00B73F83">
          <w:rPr>
            <w:rFonts w:ascii="Times New Roman" w:eastAsia="Times New Roman" w:hAnsi="Times New Roman"/>
            <w:sz w:val="28"/>
            <w:szCs w:val="28"/>
            <w:lang w:eastAsia="ru-RU"/>
          </w:rPr>
          <w:t>муниципальной</w:t>
        </w:r>
        <w:r w:rsidRPr="00B73F83">
          <w:rPr>
            <w:rFonts w:ascii="Times New Roman" w:hAnsi="Times New Roman"/>
            <w:sz w:val="28"/>
            <w:szCs w:val="28"/>
          </w:rPr>
          <w:t xml:space="preserve"> услуги, несут</w:t>
        </w:r>
        <w:r w:rsidRPr="00B73F83">
          <w:rPr>
            <w:rFonts w:ascii="Times New Roman" w:eastAsia="Times New Roman" w:hAnsi="Times New Roman"/>
            <w:sz w:val="28"/>
            <w:szCs w:val="28"/>
            <w:lang w:eastAsia="ru-RU"/>
          </w:rPr>
          <w:t xml:space="preserve"> персональную ответственность за соблюдение порядка и сроков предоставления муниципальной услуги. </w:t>
        </w:r>
      </w:ins>
    </w:p>
    <w:p w:rsidR="00B12224" w:rsidRPr="00B73F83" w:rsidRDefault="00B12224" w:rsidP="00B12224">
      <w:pPr>
        <w:widowControl w:val="0"/>
        <w:autoSpaceDE w:val="0"/>
        <w:autoSpaceDN w:val="0"/>
        <w:adjustRightInd w:val="0"/>
        <w:spacing w:after="0" w:line="240" w:lineRule="auto"/>
        <w:ind w:firstLine="567"/>
        <w:jc w:val="both"/>
        <w:rPr>
          <w:ins w:id="255" w:author="adm" w:date="2017-05-12T11:16:00Z"/>
          <w:rFonts w:ascii="Times New Roman" w:hAnsi="Times New Roman"/>
          <w:sz w:val="28"/>
          <w:szCs w:val="28"/>
          <w:lang w:eastAsia="ru-RU"/>
        </w:rPr>
      </w:pPr>
      <w:ins w:id="256" w:author="adm" w:date="2017-05-12T11:16:00Z">
        <w:r w:rsidRPr="00B73F83">
          <w:rPr>
            <w:rFonts w:ascii="Times New Roman" w:hAnsi="Times New Roman"/>
            <w:sz w:val="28"/>
            <w:szCs w:val="28"/>
            <w:lang w:eastAsia="ru-RU"/>
          </w:rPr>
          <w:t>МФЦ и его работники несут ответственность, установленную законодательством Российской Федерации:</w:t>
        </w:r>
      </w:ins>
    </w:p>
    <w:p w:rsidR="00B12224" w:rsidRPr="00B73F83" w:rsidRDefault="00B12224" w:rsidP="00B12224">
      <w:pPr>
        <w:widowControl w:val="0"/>
        <w:autoSpaceDE w:val="0"/>
        <w:autoSpaceDN w:val="0"/>
        <w:adjustRightInd w:val="0"/>
        <w:spacing w:after="0" w:line="240" w:lineRule="auto"/>
        <w:ind w:firstLine="567"/>
        <w:jc w:val="both"/>
        <w:rPr>
          <w:ins w:id="257" w:author="adm" w:date="2017-05-12T11:16:00Z"/>
          <w:rFonts w:ascii="Times New Roman" w:hAnsi="Times New Roman"/>
          <w:sz w:val="28"/>
          <w:szCs w:val="28"/>
          <w:lang w:eastAsia="ru-RU"/>
        </w:rPr>
      </w:pPr>
      <w:ins w:id="258" w:author="adm" w:date="2017-05-12T11:16:00Z">
        <w:r w:rsidRPr="00B73F83">
          <w:rPr>
            <w:rFonts w:ascii="Times New Roman" w:hAnsi="Times New Roman"/>
            <w:sz w:val="28"/>
            <w:szCs w:val="28"/>
            <w:lang w:eastAsia="ru-RU"/>
          </w:rPr>
          <w:t>1) за полноту передаваемых Администрации запросов, иных документов, принятых от заявителя в МФЦ;</w:t>
        </w:r>
      </w:ins>
    </w:p>
    <w:p w:rsidR="00B12224" w:rsidRPr="00B73F83" w:rsidRDefault="00B12224" w:rsidP="00B12224">
      <w:pPr>
        <w:widowControl w:val="0"/>
        <w:autoSpaceDE w:val="0"/>
        <w:autoSpaceDN w:val="0"/>
        <w:adjustRightInd w:val="0"/>
        <w:spacing w:after="0" w:line="240" w:lineRule="auto"/>
        <w:ind w:firstLine="567"/>
        <w:jc w:val="both"/>
        <w:rPr>
          <w:ins w:id="259" w:author="adm" w:date="2017-05-12T11:16:00Z"/>
          <w:rFonts w:ascii="Times New Roman" w:hAnsi="Times New Roman"/>
          <w:sz w:val="28"/>
          <w:szCs w:val="28"/>
          <w:lang w:eastAsia="ru-RU"/>
        </w:rPr>
      </w:pPr>
      <w:ins w:id="260" w:author="adm" w:date="2017-05-12T11:16:00Z">
        <w:r w:rsidRPr="00B73F83">
          <w:rPr>
            <w:rFonts w:ascii="Times New Roman" w:hAnsi="Times New Roman"/>
            <w:sz w:val="28"/>
            <w:szCs w:val="28"/>
            <w:lang w:eastAsia="ru-RU"/>
          </w:rPr>
          <w:t>2) за своевременную передачу Администрации запросов, иных документов, принятых от заявителя, а также за своевременную выдачу заявителю документов, переданных в этих целях МФЦ Администрацией;</w:t>
        </w:r>
      </w:ins>
    </w:p>
    <w:p w:rsidR="00B12224" w:rsidRPr="00B73F83" w:rsidRDefault="00B12224" w:rsidP="00B12224">
      <w:pPr>
        <w:widowControl w:val="0"/>
        <w:autoSpaceDE w:val="0"/>
        <w:autoSpaceDN w:val="0"/>
        <w:adjustRightInd w:val="0"/>
        <w:spacing w:after="0" w:line="240" w:lineRule="auto"/>
        <w:ind w:firstLine="567"/>
        <w:jc w:val="both"/>
        <w:rPr>
          <w:ins w:id="261" w:author="adm" w:date="2017-05-12T11:16:00Z"/>
          <w:rFonts w:ascii="Times New Roman" w:hAnsi="Times New Roman"/>
          <w:sz w:val="28"/>
          <w:szCs w:val="28"/>
          <w:lang w:eastAsia="ru-RU"/>
        </w:rPr>
      </w:pPr>
      <w:ins w:id="262" w:author="adm" w:date="2017-05-12T11:16:00Z">
        <w:r w:rsidRPr="00B73F83">
          <w:rPr>
            <w:rFonts w:ascii="Times New Roman" w:hAnsi="Times New Roman"/>
            <w:sz w:val="28"/>
            <w:szCs w:val="28"/>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ins>
    </w:p>
    <w:p w:rsidR="00B12224" w:rsidRPr="00B73F83" w:rsidRDefault="00B12224" w:rsidP="00B12224">
      <w:pPr>
        <w:widowControl w:val="0"/>
        <w:autoSpaceDE w:val="0"/>
        <w:autoSpaceDN w:val="0"/>
        <w:adjustRightInd w:val="0"/>
        <w:spacing w:after="0" w:line="240" w:lineRule="auto"/>
        <w:ind w:firstLine="709"/>
        <w:jc w:val="both"/>
        <w:rPr>
          <w:ins w:id="263" w:author="adm" w:date="2017-05-12T11:16:00Z"/>
          <w:rFonts w:ascii="Times New Roman" w:eastAsia="Times New Roman" w:hAnsi="Times New Roman"/>
          <w:sz w:val="28"/>
          <w:szCs w:val="28"/>
          <w:lang w:eastAsia="ru-RU"/>
        </w:rPr>
      </w:pPr>
      <w:ins w:id="264" w:author="adm" w:date="2017-05-12T11:16:00Z">
        <w:r w:rsidRPr="00B73F83">
          <w:rPr>
            <w:rFonts w:ascii="Times New Roman" w:eastAsia="Times New Roman" w:hAnsi="Times New Roman"/>
            <w:sz w:val="28"/>
            <w:szCs w:val="28"/>
            <w:lang w:eastAsia="ru-RU"/>
          </w:rPr>
          <w:t>Жалоба на нарушение порядка предоставления муниципальной услуги МФЦ рассматривается Администрацией. При этом срок рассмотрения жалобы исчисляется со дня регистрации жалобы в Администрации.</w:t>
        </w:r>
      </w:ins>
    </w:p>
    <w:p w:rsidR="00B12224" w:rsidRPr="00B73F83" w:rsidRDefault="00B12224" w:rsidP="00B12224">
      <w:pPr>
        <w:widowControl w:val="0"/>
        <w:autoSpaceDE w:val="0"/>
        <w:autoSpaceDN w:val="0"/>
        <w:adjustRightInd w:val="0"/>
        <w:spacing w:after="0" w:line="240" w:lineRule="auto"/>
        <w:jc w:val="both"/>
        <w:rPr>
          <w:ins w:id="265" w:author="adm" w:date="2017-05-12T11:16:00Z"/>
          <w:rFonts w:ascii="Times New Roman" w:hAnsi="Times New Roman"/>
          <w:sz w:val="28"/>
          <w:szCs w:val="28"/>
        </w:rPr>
      </w:pPr>
    </w:p>
    <w:p w:rsidR="00B12224" w:rsidRPr="00B73F83" w:rsidRDefault="00B12224" w:rsidP="00B12224">
      <w:pPr>
        <w:widowControl w:val="0"/>
        <w:autoSpaceDE w:val="0"/>
        <w:autoSpaceDN w:val="0"/>
        <w:adjustRightInd w:val="0"/>
        <w:spacing w:after="0" w:line="240" w:lineRule="auto"/>
        <w:ind w:firstLine="709"/>
        <w:jc w:val="center"/>
        <w:outlineLvl w:val="2"/>
        <w:rPr>
          <w:ins w:id="266" w:author="adm" w:date="2017-05-12T11:16:00Z"/>
          <w:rFonts w:ascii="Times New Roman" w:hAnsi="Times New Roman"/>
          <w:b/>
          <w:sz w:val="28"/>
          <w:szCs w:val="28"/>
        </w:rPr>
      </w:pPr>
      <w:ins w:id="267" w:author="adm" w:date="2017-05-12T11:16:00Z">
        <w:r w:rsidRPr="00B73F83">
          <w:rPr>
            <w:rFonts w:ascii="Times New Roman" w:hAnsi="Times New Roman"/>
            <w:b/>
            <w:sz w:val="28"/>
            <w:szCs w:val="28"/>
          </w:rPr>
          <w:t>Положения, характеризующие требования к порядку и формам</w:t>
        </w:r>
      </w:ins>
    </w:p>
    <w:p w:rsidR="00B12224" w:rsidRPr="00B73F83" w:rsidRDefault="00B12224" w:rsidP="00B12224">
      <w:pPr>
        <w:widowControl w:val="0"/>
        <w:autoSpaceDE w:val="0"/>
        <w:autoSpaceDN w:val="0"/>
        <w:adjustRightInd w:val="0"/>
        <w:spacing w:after="0" w:line="240" w:lineRule="auto"/>
        <w:ind w:firstLine="709"/>
        <w:jc w:val="center"/>
        <w:rPr>
          <w:ins w:id="268" w:author="adm" w:date="2017-05-12T11:16:00Z"/>
          <w:rFonts w:ascii="Times New Roman" w:hAnsi="Times New Roman"/>
          <w:b/>
          <w:sz w:val="28"/>
          <w:szCs w:val="28"/>
        </w:rPr>
      </w:pPr>
      <w:proofErr w:type="gramStart"/>
      <w:ins w:id="269" w:author="adm" w:date="2017-05-12T11:16:00Z">
        <w:r w:rsidRPr="00B73F83">
          <w:rPr>
            <w:rFonts w:ascii="Times New Roman" w:hAnsi="Times New Roman"/>
            <w:b/>
            <w:sz w:val="28"/>
            <w:szCs w:val="28"/>
          </w:rPr>
          <w:t>контроля за</w:t>
        </w:r>
        <w:proofErr w:type="gramEnd"/>
        <w:r w:rsidRPr="00B73F83">
          <w:rPr>
            <w:rFonts w:ascii="Times New Roman" w:hAnsi="Times New Roman"/>
            <w:b/>
            <w:sz w:val="28"/>
            <w:szCs w:val="28"/>
          </w:rPr>
          <w:t xml:space="preserve"> предоставлением </w:t>
        </w:r>
        <w:r w:rsidRPr="00B73F83">
          <w:rPr>
            <w:rFonts w:ascii="Times New Roman" w:eastAsia="Times New Roman" w:hAnsi="Times New Roman"/>
            <w:b/>
            <w:sz w:val="28"/>
            <w:szCs w:val="28"/>
            <w:lang w:eastAsia="ru-RU"/>
          </w:rPr>
          <w:t>муниципальной</w:t>
        </w:r>
        <w:r w:rsidRPr="00B73F83">
          <w:rPr>
            <w:rFonts w:ascii="Times New Roman" w:hAnsi="Times New Roman"/>
            <w:b/>
            <w:sz w:val="28"/>
            <w:szCs w:val="28"/>
          </w:rPr>
          <w:t xml:space="preserve"> услуги</w:t>
        </w:r>
      </w:ins>
    </w:p>
    <w:p w:rsidR="00B12224" w:rsidRPr="00B73F83" w:rsidRDefault="00B12224" w:rsidP="00B12224">
      <w:pPr>
        <w:widowControl w:val="0"/>
        <w:autoSpaceDE w:val="0"/>
        <w:autoSpaceDN w:val="0"/>
        <w:adjustRightInd w:val="0"/>
        <w:spacing w:after="0" w:line="240" w:lineRule="auto"/>
        <w:ind w:firstLine="709"/>
        <w:jc w:val="center"/>
        <w:rPr>
          <w:ins w:id="270" w:author="adm" w:date="2017-05-12T11:16:00Z"/>
          <w:rFonts w:ascii="Times New Roman" w:hAnsi="Times New Roman"/>
          <w:b/>
          <w:sz w:val="28"/>
          <w:szCs w:val="28"/>
        </w:rPr>
      </w:pPr>
      <w:ins w:id="271" w:author="adm" w:date="2017-05-12T11:16:00Z">
        <w:r w:rsidRPr="00B73F83">
          <w:rPr>
            <w:rFonts w:ascii="Times New Roman" w:hAnsi="Times New Roman"/>
            <w:b/>
            <w:sz w:val="28"/>
            <w:szCs w:val="28"/>
          </w:rPr>
          <w:t>со стороны граждан, их объединений и организаций</w:t>
        </w:r>
      </w:ins>
    </w:p>
    <w:p w:rsidR="00B12224" w:rsidRPr="00B73F83" w:rsidRDefault="00B12224" w:rsidP="00B12224">
      <w:pPr>
        <w:widowControl w:val="0"/>
        <w:autoSpaceDE w:val="0"/>
        <w:autoSpaceDN w:val="0"/>
        <w:adjustRightInd w:val="0"/>
        <w:spacing w:after="0" w:line="240" w:lineRule="auto"/>
        <w:ind w:firstLine="709"/>
        <w:jc w:val="both"/>
        <w:rPr>
          <w:ins w:id="272" w:author="adm" w:date="2017-05-12T11:16:00Z"/>
          <w:rFonts w:ascii="Times New Roman" w:hAnsi="Times New Roman"/>
          <w:sz w:val="28"/>
          <w:szCs w:val="28"/>
        </w:rPr>
      </w:pPr>
    </w:p>
    <w:p w:rsidR="00B12224" w:rsidRPr="00B73F83" w:rsidRDefault="00B12224" w:rsidP="00B12224">
      <w:pPr>
        <w:widowControl w:val="0"/>
        <w:autoSpaceDE w:val="0"/>
        <w:autoSpaceDN w:val="0"/>
        <w:adjustRightInd w:val="0"/>
        <w:spacing w:after="0" w:line="240" w:lineRule="auto"/>
        <w:ind w:firstLine="709"/>
        <w:jc w:val="both"/>
        <w:rPr>
          <w:ins w:id="273" w:author="adm" w:date="2017-05-12T11:16:00Z"/>
          <w:rFonts w:ascii="Times New Roman" w:eastAsia="Times New Roman" w:hAnsi="Times New Roman"/>
          <w:sz w:val="28"/>
          <w:szCs w:val="28"/>
          <w:lang w:eastAsia="ru-RU"/>
        </w:rPr>
      </w:pPr>
      <w:ins w:id="274" w:author="adm" w:date="2017-05-12T11:16:00Z">
        <w:r w:rsidRPr="00B73F83">
          <w:rPr>
            <w:rFonts w:ascii="Times New Roman" w:hAnsi="Times New Roman"/>
            <w:sz w:val="28"/>
            <w:szCs w:val="28"/>
          </w:rPr>
          <w:t xml:space="preserve">4.7. </w:t>
        </w:r>
        <w:proofErr w:type="gramStart"/>
        <w:r w:rsidRPr="00B73F83">
          <w:rPr>
            <w:rFonts w:ascii="Times New Roman" w:eastAsia="Times New Roman" w:hAnsi="Times New Roman"/>
            <w:sz w:val="28"/>
            <w:szCs w:val="28"/>
            <w:lang w:eastAsia="ru-RU"/>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Администрации правовых актов Российской Федерации, а также положений настоящего Административного регламента.</w:t>
        </w:r>
        <w:proofErr w:type="gramEnd"/>
      </w:ins>
    </w:p>
    <w:p w:rsidR="00B12224" w:rsidRPr="00B73F83" w:rsidRDefault="00B12224" w:rsidP="00B12224">
      <w:pPr>
        <w:widowControl w:val="0"/>
        <w:autoSpaceDE w:val="0"/>
        <w:autoSpaceDN w:val="0"/>
        <w:adjustRightInd w:val="0"/>
        <w:spacing w:after="0" w:line="240" w:lineRule="auto"/>
        <w:ind w:firstLine="709"/>
        <w:jc w:val="both"/>
        <w:rPr>
          <w:ins w:id="275" w:author="adm" w:date="2017-05-12T11:16:00Z"/>
          <w:rFonts w:ascii="Times New Roman" w:eastAsia="Times New Roman" w:hAnsi="Times New Roman"/>
          <w:sz w:val="28"/>
          <w:szCs w:val="28"/>
          <w:lang w:eastAsia="ru-RU"/>
        </w:rPr>
      </w:pPr>
      <w:ins w:id="276" w:author="adm" w:date="2017-05-12T11:16:00Z">
        <w:r w:rsidRPr="00B73F83">
          <w:rPr>
            <w:rFonts w:ascii="Times New Roman" w:eastAsia="Times New Roman" w:hAnsi="Times New Roman"/>
            <w:sz w:val="28"/>
            <w:szCs w:val="28"/>
            <w:lang w:eastAsia="ru-RU"/>
          </w:rPr>
          <w:t>Проверка также может проводиться по конкретному обращению гражданина или организации.</w:t>
        </w:r>
      </w:ins>
    </w:p>
    <w:p w:rsidR="00B12224" w:rsidRPr="00B73F83" w:rsidRDefault="00B12224" w:rsidP="00B12224">
      <w:pPr>
        <w:widowControl w:val="0"/>
        <w:autoSpaceDE w:val="0"/>
        <w:autoSpaceDN w:val="0"/>
        <w:adjustRightInd w:val="0"/>
        <w:spacing w:after="0" w:line="240" w:lineRule="auto"/>
        <w:ind w:firstLine="709"/>
        <w:jc w:val="both"/>
        <w:rPr>
          <w:ins w:id="277" w:author="adm" w:date="2017-05-12T11:16:00Z"/>
          <w:rFonts w:ascii="Times New Roman" w:eastAsia="Times New Roman" w:hAnsi="Times New Roman"/>
          <w:sz w:val="28"/>
          <w:szCs w:val="28"/>
          <w:lang w:eastAsia="ru-RU"/>
        </w:rPr>
      </w:pPr>
      <w:ins w:id="278" w:author="adm" w:date="2017-05-12T11:16:00Z">
        <w:r w:rsidRPr="00B73F83">
          <w:rPr>
            <w:rFonts w:ascii="Times New Roman" w:eastAsia="Times New Roman" w:hAnsi="Times New Roman"/>
            <w:sz w:val="28"/>
            <w:szCs w:val="28"/>
            <w:lang w:eastAsia="ru-RU"/>
          </w:rPr>
          <w:t xml:space="preserve">4.8. </w:t>
        </w:r>
        <w:proofErr w:type="gramStart"/>
        <w:r w:rsidRPr="00B73F83">
          <w:rPr>
            <w:rFonts w:ascii="Times New Roman" w:eastAsia="Times New Roman" w:hAnsi="Times New Roman"/>
            <w:sz w:val="28"/>
            <w:szCs w:val="28"/>
            <w:lang w:eastAsia="ru-RU"/>
          </w:rPr>
          <w:t>При обращении граждан, их объединений и организаций к руководителю Администрации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roofErr w:type="gramEnd"/>
      </w:ins>
    </w:p>
    <w:p w:rsidR="00B12224" w:rsidRPr="00B73F83" w:rsidRDefault="00B12224" w:rsidP="00B12224">
      <w:pPr>
        <w:widowControl w:val="0"/>
        <w:autoSpaceDE w:val="0"/>
        <w:autoSpaceDN w:val="0"/>
        <w:adjustRightInd w:val="0"/>
        <w:spacing w:after="0" w:line="240" w:lineRule="auto"/>
        <w:ind w:firstLine="709"/>
        <w:jc w:val="both"/>
        <w:rPr>
          <w:ins w:id="279" w:author="adm" w:date="2017-05-12T11:16:00Z"/>
          <w:rFonts w:ascii="Times New Roman" w:hAnsi="Times New Roman"/>
          <w:sz w:val="28"/>
          <w:szCs w:val="28"/>
        </w:rPr>
      </w:pPr>
    </w:p>
    <w:p w:rsidR="00B12224" w:rsidRDefault="00B12224" w:rsidP="00B12224">
      <w:pPr>
        <w:widowControl w:val="0"/>
        <w:autoSpaceDE w:val="0"/>
        <w:autoSpaceDN w:val="0"/>
        <w:adjustRightInd w:val="0"/>
        <w:spacing w:after="0" w:line="240" w:lineRule="auto"/>
        <w:ind w:firstLine="709"/>
        <w:jc w:val="center"/>
        <w:outlineLvl w:val="1"/>
        <w:rPr>
          <w:rFonts w:ascii="Times New Roman" w:eastAsia="Times New Roman" w:hAnsi="Times New Roman" w:cs="Arial"/>
          <w:b/>
          <w:sz w:val="28"/>
          <w:szCs w:val="28"/>
          <w:lang w:eastAsia="ru-RU"/>
        </w:rPr>
      </w:pPr>
    </w:p>
    <w:p w:rsidR="00B12224" w:rsidRPr="00B73F83" w:rsidRDefault="00B12224" w:rsidP="00B12224">
      <w:pPr>
        <w:widowControl w:val="0"/>
        <w:autoSpaceDE w:val="0"/>
        <w:autoSpaceDN w:val="0"/>
        <w:adjustRightInd w:val="0"/>
        <w:spacing w:after="0" w:line="240" w:lineRule="auto"/>
        <w:ind w:firstLine="709"/>
        <w:jc w:val="center"/>
        <w:outlineLvl w:val="1"/>
        <w:rPr>
          <w:ins w:id="280" w:author="adm" w:date="2017-05-12T11:16:00Z"/>
          <w:rFonts w:ascii="Arial" w:eastAsia="Times New Roman" w:hAnsi="Arial" w:cs="Arial"/>
          <w:b/>
          <w:bCs/>
          <w:sz w:val="28"/>
          <w:szCs w:val="28"/>
          <w:lang w:eastAsia="ru-RU"/>
        </w:rPr>
      </w:pPr>
      <w:ins w:id="281" w:author="adm" w:date="2017-05-12T11:16:00Z">
        <w:r w:rsidRPr="00B73F83">
          <w:rPr>
            <w:rFonts w:ascii="Times New Roman" w:eastAsia="Times New Roman" w:hAnsi="Times New Roman" w:cs="Arial"/>
            <w:b/>
            <w:sz w:val="28"/>
            <w:szCs w:val="28"/>
            <w:lang w:val="en-US" w:eastAsia="ru-RU"/>
          </w:rPr>
          <w:t>V</w:t>
        </w:r>
        <w:r w:rsidRPr="00B73F83">
          <w:rPr>
            <w:rFonts w:ascii="Times New Roman" w:eastAsia="Times New Roman" w:hAnsi="Times New Roman" w:cs="Arial"/>
            <w:b/>
            <w:sz w:val="28"/>
            <w:szCs w:val="28"/>
            <w:lang w:eastAsia="ru-RU"/>
          </w:rPr>
          <w:t xml:space="preserve">. </w:t>
        </w:r>
        <w:r w:rsidRPr="00B73F83">
          <w:rPr>
            <w:rFonts w:ascii="Times New Roman" w:eastAsia="Times New Roman" w:hAnsi="Times New Roman"/>
            <w:b/>
            <w:bCs/>
            <w:sz w:val="28"/>
            <w:szCs w:val="28"/>
            <w:lang w:eastAsia="ru-RU"/>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ins>
    </w:p>
    <w:p w:rsidR="00B12224" w:rsidRPr="00B73F83" w:rsidRDefault="00B12224" w:rsidP="00B12224">
      <w:pPr>
        <w:autoSpaceDE w:val="0"/>
        <w:autoSpaceDN w:val="0"/>
        <w:adjustRightInd w:val="0"/>
        <w:spacing w:after="0" w:line="240" w:lineRule="auto"/>
        <w:ind w:firstLine="708"/>
        <w:jc w:val="center"/>
        <w:outlineLvl w:val="1"/>
        <w:rPr>
          <w:ins w:id="282" w:author="adm" w:date="2017-05-12T11:16:00Z"/>
          <w:rFonts w:ascii="Times New Roman" w:hAnsi="Times New Roman"/>
          <w:sz w:val="28"/>
          <w:szCs w:val="28"/>
        </w:rPr>
      </w:pPr>
    </w:p>
    <w:p w:rsidR="00B12224" w:rsidRPr="00B73F83" w:rsidRDefault="00B12224" w:rsidP="00B12224">
      <w:pPr>
        <w:widowControl w:val="0"/>
        <w:autoSpaceDE w:val="0"/>
        <w:autoSpaceDN w:val="0"/>
        <w:adjustRightInd w:val="0"/>
        <w:spacing w:after="0" w:line="240" w:lineRule="auto"/>
        <w:jc w:val="center"/>
        <w:rPr>
          <w:ins w:id="283" w:author="adm" w:date="2017-05-12T11:16:00Z"/>
          <w:rFonts w:ascii="Times New Roman" w:eastAsia="Times New Roman" w:hAnsi="Times New Roman"/>
          <w:b/>
          <w:sz w:val="28"/>
          <w:szCs w:val="28"/>
          <w:lang w:eastAsia="ru-RU"/>
        </w:rPr>
      </w:pPr>
      <w:ins w:id="284" w:author="adm" w:date="2017-05-12T11:16:00Z">
        <w:r w:rsidRPr="00B73F83">
          <w:rPr>
            <w:rFonts w:ascii="Times New Roman" w:eastAsia="Times New Roman" w:hAnsi="Times New Roman"/>
            <w:b/>
            <w:sz w:val="28"/>
            <w:szCs w:val="28"/>
            <w:lang w:eastAsia="ru-RU"/>
          </w:rPr>
          <w:t>Информация для заявителя о его праве подать жалобу на решение и (или) действие (бездействие) органа местного самоуправления Республики Коми и (или) его должностных лиц, муниципальных служащих Республики Коми при предоставлении муниципальной услуги</w:t>
        </w:r>
      </w:ins>
    </w:p>
    <w:p w:rsidR="00B12224" w:rsidRPr="00B73F83" w:rsidRDefault="00B12224" w:rsidP="00B12224">
      <w:pPr>
        <w:widowControl w:val="0"/>
        <w:autoSpaceDE w:val="0"/>
        <w:autoSpaceDN w:val="0"/>
        <w:adjustRightInd w:val="0"/>
        <w:spacing w:after="0" w:line="240" w:lineRule="auto"/>
        <w:jc w:val="both"/>
        <w:rPr>
          <w:ins w:id="285" w:author="adm" w:date="2017-05-12T11:16:00Z"/>
          <w:rFonts w:ascii="Times New Roman" w:eastAsia="Times New Roman" w:hAnsi="Times New Roman" w:cs="Arial"/>
          <w:sz w:val="28"/>
          <w:szCs w:val="28"/>
          <w:lang w:eastAsia="ru-RU"/>
        </w:rPr>
      </w:pPr>
    </w:p>
    <w:p w:rsidR="00B12224" w:rsidRPr="00B73F83" w:rsidRDefault="00B12224" w:rsidP="00B12224">
      <w:pPr>
        <w:widowControl w:val="0"/>
        <w:autoSpaceDE w:val="0"/>
        <w:autoSpaceDN w:val="0"/>
        <w:adjustRightInd w:val="0"/>
        <w:spacing w:after="0" w:line="240" w:lineRule="auto"/>
        <w:ind w:firstLine="709"/>
        <w:jc w:val="both"/>
        <w:rPr>
          <w:ins w:id="286" w:author="adm" w:date="2017-05-12T11:16:00Z"/>
          <w:rFonts w:ascii="Times New Roman" w:hAnsi="Times New Roman"/>
          <w:sz w:val="28"/>
          <w:szCs w:val="28"/>
          <w:lang w:eastAsia="ru-RU"/>
        </w:rPr>
      </w:pPr>
      <w:ins w:id="287" w:author="adm" w:date="2017-05-12T11:16:00Z">
        <w:r w:rsidRPr="00B73F83">
          <w:rPr>
            <w:rFonts w:ascii="Times New Roman" w:hAnsi="Times New Roman"/>
            <w:sz w:val="28"/>
            <w:szCs w:val="28"/>
            <w:lang w:eastAsia="ru-RU"/>
          </w:rPr>
          <w:t>5.1. Заявители имеют право на обжалование решений, принятых в ходе предоставления муниципальной услуги, действий или бездействия Администрации, должностных лиц Администрации либо муниципального служащего в досудебном порядке.</w:t>
        </w:r>
      </w:ins>
    </w:p>
    <w:p w:rsidR="00B12224" w:rsidRPr="00B73F83" w:rsidRDefault="00B12224" w:rsidP="00B12224">
      <w:pPr>
        <w:widowControl w:val="0"/>
        <w:autoSpaceDE w:val="0"/>
        <w:autoSpaceDN w:val="0"/>
        <w:adjustRightInd w:val="0"/>
        <w:spacing w:after="0" w:line="240" w:lineRule="auto"/>
        <w:ind w:firstLine="709"/>
        <w:jc w:val="both"/>
        <w:rPr>
          <w:ins w:id="288" w:author="adm" w:date="2017-05-12T11:16:00Z"/>
          <w:rFonts w:ascii="Times New Roman" w:hAnsi="Times New Roman"/>
          <w:sz w:val="28"/>
          <w:szCs w:val="28"/>
          <w:lang w:eastAsia="ru-RU"/>
        </w:rPr>
      </w:pPr>
    </w:p>
    <w:p w:rsidR="00B12224" w:rsidRPr="00B73F83" w:rsidRDefault="00B12224" w:rsidP="00B12224">
      <w:pPr>
        <w:widowControl w:val="0"/>
        <w:autoSpaceDE w:val="0"/>
        <w:autoSpaceDN w:val="0"/>
        <w:adjustRightInd w:val="0"/>
        <w:spacing w:after="0" w:line="240" w:lineRule="auto"/>
        <w:ind w:firstLine="709"/>
        <w:jc w:val="center"/>
        <w:rPr>
          <w:ins w:id="289" w:author="adm" w:date="2017-05-12T11:16:00Z"/>
          <w:rFonts w:ascii="Times New Roman" w:hAnsi="Times New Roman"/>
          <w:b/>
          <w:sz w:val="28"/>
          <w:szCs w:val="28"/>
          <w:lang w:eastAsia="ru-RU"/>
        </w:rPr>
      </w:pPr>
      <w:ins w:id="290" w:author="adm" w:date="2017-05-12T11:16:00Z">
        <w:r w:rsidRPr="00B73F83">
          <w:rPr>
            <w:rFonts w:ascii="Times New Roman" w:hAnsi="Times New Roman"/>
            <w:b/>
            <w:sz w:val="28"/>
            <w:szCs w:val="28"/>
            <w:lang w:eastAsia="ru-RU"/>
          </w:rPr>
          <w:t>Предмет жалобы</w:t>
        </w:r>
      </w:ins>
    </w:p>
    <w:p w:rsidR="00B12224" w:rsidRPr="00B73F83" w:rsidRDefault="00B12224" w:rsidP="00B12224">
      <w:pPr>
        <w:widowControl w:val="0"/>
        <w:autoSpaceDE w:val="0"/>
        <w:autoSpaceDN w:val="0"/>
        <w:adjustRightInd w:val="0"/>
        <w:spacing w:after="0" w:line="240" w:lineRule="auto"/>
        <w:ind w:firstLine="709"/>
        <w:jc w:val="center"/>
        <w:rPr>
          <w:ins w:id="291" w:author="adm" w:date="2017-05-12T11:16:00Z"/>
          <w:rFonts w:ascii="Times New Roman" w:hAnsi="Times New Roman"/>
          <w:b/>
          <w:sz w:val="28"/>
          <w:szCs w:val="28"/>
          <w:lang w:eastAsia="ru-RU"/>
        </w:rPr>
      </w:pPr>
    </w:p>
    <w:p w:rsidR="00B12224" w:rsidRPr="00B73F83" w:rsidRDefault="00B12224" w:rsidP="00B12224">
      <w:pPr>
        <w:widowControl w:val="0"/>
        <w:autoSpaceDE w:val="0"/>
        <w:autoSpaceDN w:val="0"/>
        <w:adjustRightInd w:val="0"/>
        <w:spacing w:after="0" w:line="240" w:lineRule="auto"/>
        <w:ind w:firstLine="709"/>
        <w:jc w:val="both"/>
        <w:rPr>
          <w:ins w:id="292" w:author="adm" w:date="2017-05-12T11:16:00Z"/>
          <w:rFonts w:ascii="Times New Roman" w:hAnsi="Times New Roman"/>
          <w:sz w:val="28"/>
          <w:szCs w:val="28"/>
          <w:lang w:eastAsia="ru-RU"/>
        </w:rPr>
      </w:pPr>
      <w:ins w:id="293" w:author="adm" w:date="2017-05-12T11:16:00Z">
        <w:r w:rsidRPr="00B73F83">
          <w:rPr>
            <w:rFonts w:ascii="Times New Roman" w:hAnsi="Times New Roman"/>
            <w:sz w:val="28"/>
            <w:szCs w:val="28"/>
            <w:lang w:eastAsia="ru-RU"/>
          </w:rPr>
          <w:t>5.2. Заявитель может обратиться с жалобой, в том числе в следующих случаях:</w:t>
        </w:r>
      </w:ins>
    </w:p>
    <w:p w:rsidR="00B12224" w:rsidRPr="00B73F83" w:rsidRDefault="00B12224" w:rsidP="00B12224">
      <w:pPr>
        <w:widowControl w:val="0"/>
        <w:autoSpaceDE w:val="0"/>
        <w:autoSpaceDN w:val="0"/>
        <w:adjustRightInd w:val="0"/>
        <w:spacing w:after="0" w:line="240" w:lineRule="auto"/>
        <w:ind w:firstLine="709"/>
        <w:jc w:val="both"/>
        <w:rPr>
          <w:ins w:id="294" w:author="adm" w:date="2017-05-12T11:16:00Z"/>
          <w:rFonts w:ascii="Times New Roman" w:hAnsi="Times New Roman"/>
          <w:sz w:val="28"/>
          <w:szCs w:val="28"/>
          <w:lang w:eastAsia="ru-RU"/>
        </w:rPr>
      </w:pPr>
      <w:ins w:id="295" w:author="adm" w:date="2017-05-12T11:16:00Z">
        <w:r w:rsidRPr="00B73F83">
          <w:rPr>
            <w:rFonts w:ascii="Times New Roman" w:hAnsi="Times New Roman"/>
            <w:sz w:val="28"/>
            <w:szCs w:val="28"/>
            <w:lang w:eastAsia="ru-RU"/>
          </w:rPr>
          <w:t xml:space="preserve">1) нарушение </w:t>
        </w:r>
        <w:proofErr w:type="gramStart"/>
        <w:r w:rsidRPr="00B73F83">
          <w:rPr>
            <w:rFonts w:ascii="Times New Roman" w:hAnsi="Times New Roman"/>
            <w:sz w:val="28"/>
            <w:szCs w:val="28"/>
            <w:lang w:eastAsia="ru-RU"/>
          </w:rPr>
          <w:t>срока регистрации запроса заявителя</w:t>
        </w:r>
        <w:proofErr w:type="gramEnd"/>
        <w:r w:rsidRPr="00B73F83">
          <w:rPr>
            <w:rFonts w:ascii="Times New Roman" w:hAnsi="Times New Roman"/>
            <w:sz w:val="28"/>
            <w:szCs w:val="28"/>
            <w:lang w:eastAsia="ru-RU"/>
          </w:rPr>
          <w:t xml:space="preserve"> о предоставлении муниципальной услуги;</w:t>
        </w:r>
      </w:ins>
    </w:p>
    <w:p w:rsidR="00B12224" w:rsidRPr="00B73F83" w:rsidRDefault="00B12224" w:rsidP="00B12224">
      <w:pPr>
        <w:widowControl w:val="0"/>
        <w:autoSpaceDE w:val="0"/>
        <w:autoSpaceDN w:val="0"/>
        <w:adjustRightInd w:val="0"/>
        <w:spacing w:after="0" w:line="240" w:lineRule="auto"/>
        <w:ind w:firstLine="709"/>
        <w:jc w:val="both"/>
        <w:rPr>
          <w:ins w:id="296" w:author="adm" w:date="2017-05-12T11:16:00Z"/>
          <w:rFonts w:ascii="Times New Roman" w:hAnsi="Times New Roman"/>
          <w:sz w:val="28"/>
          <w:szCs w:val="28"/>
          <w:lang w:eastAsia="ru-RU"/>
        </w:rPr>
      </w:pPr>
      <w:ins w:id="297" w:author="adm" w:date="2017-05-12T11:16:00Z">
        <w:r w:rsidRPr="00B73F83">
          <w:rPr>
            <w:rFonts w:ascii="Times New Roman" w:hAnsi="Times New Roman"/>
            <w:sz w:val="28"/>
            <w:szCs w:val="28"/>
            <w:lang w:eastAsia="ru-RU"/>
          </w:rPr>
          <w:t>2) нарушение срока предоставления муниципальной услуги;</w:t>
        </w:r>
      </w:ins>
    </w:p>
    <w:p w:rsidR="00B12224" w:rsidRPr="00B73F83" w:rsidRDefault="00B12224" w:rsidP="00B12224">
      <w:pPr>
        <w:widowControl w:val="0"/>
        <w:autoSpaceDE w:val="0"/>
        <w:autoSpaceDN w:val="0"/>
        <w:adjustRightInd w:val="0"/>
        <w:spacing w:after="0" w:line="240" w:lineRule="auto"/>
        <w:ind w:firstLine="709"/>
        <w:jc w:val="both"/>
        <w:rPr>
          <w:ins w:id="298" w:author="adm" w:date="2017-05-12T11:16:00Z"/>
          <w:rFonts w:ascii="Times New Roman" w:hAnsi="Times New Roman"/>
          <w:sz w:val="28"/>
          <w:szCs w:val="28"/>
          <w:lang w:eastAsia="ru-RU"/>
        </w:rPr>
      </w:pPr>
      <w:ins w:id="299" w:author="adm" w:date="2017-05-12T11:16:00Z">
        <w:r w:rsidRPr="00B73F83">
          <w:rPr>
            <w:rFonts w:ascii="Times New Roman" w:hAnsi="Times New Roman"/>
            <w:sz w:val="28"/>
            <w:szCs w:val="28"/>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ins>
    </w:p>
    <w:p w:rsidR="00B12224" w:rsidRPr="00B73F83" w:rsidRDefault="00B12224" w:rsidP="00B12224">
      <w:pPr>
        <w:widowControl w:val="0"/>
        <w:autoSpaceDE w:val="0"/>
        <w:autoSpaceDN w:val="0"/>
        <w:adjustRightInd w:val="0"/>
        <w:spacing w:after="0" w:line="240" w:lineRule="auto"/>
        <w:ind w:firstLine="709"/>
        <w:jc w:val="both"/>
        <w:rPr>
          <w:ins w:id="300" w:author="adm" w:date="2017-05-12T11:16:00Z"/>
          <w:rFonts w:ascii="Times New Roman" w:hAnsi="Times New Roman"/>
          <w:sz w:val="28"/>
          <w:szCs w:val="28"/>
          <w:lang w:eastAsia="ru-RU"/>
        </w:rPr>
      </w:pPr>
      <w:ins w:id="301" w:author="adm" w:date="2017-05-12T11:16:00Z">
        <w:r w:rsidRPr="00B73F83">
          <w:rPr>
            <w:rFonts w:ascii="Times New Roman" w:hAnsi="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ins>
    </w:p>
    <w:p w:rsidR="00B12224" w:rsidRPr="00B73F83" w:rsidRDefault="00B12224" w:rsidP="00B12224">
      <w:pPr>
        <w:widowControl w:val="0"/>
        <w:autoSpaceDE w:val="0"/>
        <w:autoSpaceDN w:val="0"/>
        <w:adjustRightInd w:val="0"/>
        <w:spacing w:after="0" w:line="240" w:lineRule="auto"/>
        <w:ind w:firstLine="709"/>
        <w:jc w:val="both"/>
        <w:rPr>
          <w:ins w:id="302" w:author="adm" w:date="2017-05-12T11:16:00Z"/>
          <w:rFonts w:ascii="Times New Roman" w:hAnsi="Times New Roman"/>
          <w:sz w:val="28"/>
          <w:szCs w:val="28"/>
          <w:lang w:eastAsia="ru-RU"/>
        </w:rPr>
      </w:pPr>
      <w:proofErr w:type="gramStart"/>
      <w:ins w:id="303" w:author="adm" w:date="2017-05-12T11:16:00Z">
        <w:r w:rsidRPr="00B73F83">
          <w:rPr>
            <w:rFonts w:ascii="Times New Roman" w:hAnsi="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муниципальными правовыми актами; </w:t>
        </w:r>
        <w:proofErr w:type="gramEnd"/>
      </w:ins>
    </w:p>
    <w:p w:rsidR="00B12224" w:rsidRPr="00B73F83" w:rsidRDefault="00B12224" w:rsidP="00B12224">
      <w:pPr>
        <w:widowControl w:val="0"/>
        <w:autoSpaceDE w:val="0"/>
        <w:autoSpaceDN w:val="0"/>
        <w:adjustRightInd w:val="0"/>
        <w:spacing w:after="0" w:line="240" w:lineRule="auto"/>
        <w:ind w:firstLine="709"/>
        <w:jc w:val="both"/>
        <w:rPr>
          <w:ins w:id="304" w:author="adm" w:date="2017-05-12T11:16:00Z"/>
          <w:rFonts w:ascii="Times New Roman" w:hAnsi="Times New Roman"/>
          <w:sz w:val="28"/>
          <w:szCs w:val="28"/>
          <w:lang w:eastAsia="ru-RU"/>
        </w:rPr>
      </w:pPr>
      <w:ins w:id="305" w:author="adm" w:date="2017-05-12T11:16:00Z">
        <w:r w:rsidRPr="00B73F83">
          <w:rPr>
            <w:rFonts w:ascii="Times New Roman" w:hAnsi="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ins>
    </w:p>
    <w:p w:rsidR="00B12224" w:rsidRPr="00B73F83" w:rsidRDefault="00B12224" w:rsidP="00B12224">
      <w:pPr>
        <w:widowControl w:val="0"/>
        <w:autoSpaceDE w:val="0"/>
        <w:autoSpaceDN w:val="0"/>
        <w:adjustRightInd w:val="0"/>
        <w:spacing w:after="0" w:line="240" w:lineRule="auto"/>
        <w:ind w:firstLine="709"/>
        <w:jc w:val="both"/>
        <w:rPr>
          <w:ins w:id="306" w:author="adm" w:date="2017-05-12T11:16:00Z"/>
          <w:rFonts w:ascii="Times New Roman" w:hAnsi="Times New Roman"/>
          <w:sz w:val="28"/>
          <w:szCs w:val="28"/>
          <w:lang w:eastAsia="ru-RU"/>
        </w:rPr>
      </w:pPr>
      <w:proofErr w:type="gramStart"/>
      <w:ins w:id="307" w:author="adm" w:date="2017-05-12T11:16:00Z">
        <w:r w:rsidRPr="00B73F83">
          <w:rPr>
            <w:rFonts w:ascii="Times New Roman" w:hAnsi="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ins>
    </w:p>
    <w:p w:rsidR="00B12224" w:rsidRPr="00B73F83" w:rsidRDefault="00B12224" w:rsidP="00B12224">
      <w:pPr>
        <w:widowControl w:val="0"/>
        <w:autoSpaceDE w:val="0"/>
        <w:autoSpaceDN w:val="0"/>
        <w:adjustRightInd w:val="0"/>
        <w:spacing w:after="0" w:line="240" w:lineRule="auto"/>
        <w:ind w:firstLine="709"/>
        <w:jc w:val="both"/>
        <w:rPr>
          <w:ins w:id="308" w:author="adm" w:date="2017-05-12T11:16:00Z"/>
          <w:rFonts w:ascii="Times New Roman" w:hAnsi="Times New Roman"/>
          <w:sz w:val="28"/>
          <w:szCs w:val="28"/>
          <w:lang w:eastAsia="ru-RU"/>
        </w:rPr>
      </w:pPr>
    </w:p>
    <w:p w:rsidR="00B12224" w:rsidRDefault="00B12224" w:rsidP="00B12224">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B12224" w:rsidRDefault="00B12224" w:rsidP="00B12224">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B12224" w:rsidRDefault="00B12224" w:rsidP="00B12224">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B12224" w:rsidRPr="00B73F83" w:rsidRDefault="00B12224" w:rsidP="00B12224">
      <w:pPr>
        <w:widowControl w:val="0"/>
        <w:autoSpaceDE w:val="0"/>
        <w:autoSpaceDN w:val="0"/>
        <w:adjustRightInd w:val="0"/>
        <w:spacing w:after="0" w:line="240" w:lineRule="auto"/>
        <w:ind w:firstLine="709"/>
        <w:jc w:val="center"/>
        <w:rPr>
          <w:ins w:id="309" w:author="adm" w:date="2017-05-12T11:16:00Z"/>
          <w:rFonts w:ascii="Times New Roman" w:hAnsi="Times New Roman"/>
          <w:b/>
          <w:bCs/>
          <w:sz w:val="28"/>
          <w:szCs w:val="28"/>
          <w:lang w:eastAsia="ru-RU"/>
        </w:rPr>
      </w:pPr>
      <w:ins w:id="310" w:author="adm" w:date="2017-05-12T11:16:00Z">
        <w:r w:rsidRPr="00B73F83">
          <w:rPr>
            <w:rFonts w:ascii="Times New Roman" w:hAnsi="Times New Roman"/>
            <w:b/>
            <w:sz w:val="28"/>
            <w:szCs w:val="28"/>
            <w:lang w:eastAsia="ru-RU"/>
          </w:rPr>
          <w:t>Орган</w:t>
        </w:r>
        <w:r w:rsidRPr="00B73F83">
          <w:rPr>
            <w:rFonts w:ascii="Times New Roman" w:hAnsi="Times New Roman"/>
            <w:b/>
            <w:bCs/>
            <w:sz w:val="28"/>
            <w:szCs w:val="28"/>
            <w:lang w:eastAsia="ru-RU"/>
          </w:rPr>
          <w:t>, предоставляющий муниципальную услугу</w:t>
        </w:r>
      </w:ins>
    </w:p>
    <w:p w:rsidR="00B12224" w:rsidRPr="00B73F83" w:rsidRDefault="00B12224" w:rsidP="00B12224">
      <w:pPr>
        <w:widowControl w:val="0"/>
        <w:autoSpaceDE w:val="0"/>
        <w:autoSpaceDN w:val="0"/>
        <w:adjustRightInd w:val="0"/>
        <w:spacing w:after="0" w:line="240" w:lineRule="auto"/>
        <w:ind w:firstLine="709"/>
        <w:jc w:val="center"/>
        <w:rPr>
          <w:ins w:id="311" w:author="adm" w:date="2017-05-12T11:16:00Z"/>
          <w:rFonts w:ascii="Times New Roman" w:hAnsi="Times New Roman"/>
          <w:b/>
          <w:sz w:val="28"/>
          <w:szCs w:val="28"/>
          <w:lang w:eastAsia="ru-RU"/>
        </w:rPr>
      </w:pPr>
      <w:ins w:id="312" w:author="adm" w:date="2017-05-12T11:16:00Z">
        <w:r w:rsidRPr="00B73F83">
          <w:rPr>
            <w:rFonts w:ascii="Times New Roman" w:hAnsi="Times New Roman"/>
            <w:b/>
            <w:sz w:val="28"/>
            <w:szCs w:val="28"/>
            <w:lang w:eastAsia="ru-RU"/>
          </w:rPr>
          <w:t>и уполномоченные на рассмотрение жалобы должностные лица, которым может быть направлена жалоба</w:t>
        </w:r>
      </w:ins>
    </w:p>
    <w:p w:rsidR="00B12224" w:rsidRPr="00B73F83" w:rsidRDefault="00B12224" w:rsidP="00B12224">
      <w:pPr>
        <w:widowControl w:val="0"/>
        <w:autoSpaceDE w:val="0"/>
        <w:autoSpaceDN w:val="0"/>
        <w:adjustRightInd w:val="0"/>
        <w:spacing w:after="0" w:line="240" w:lineRule="auto"/>
        <w:ind w:firstLine="709"/>
        <w:jc w:val="center"/>
        <w:rPr>
          <w:ins w:id="313" w:author="adm" w:date="2017-05-12T11:16:00Z"/>
          <w:rFonts w:ascii="Times New Roman" w:hAnsi="Times New Roman"/>
          <w:b/>
          <w:sz w:val="28"/>
          <w:szCs w:val="28"/>
          <w:lang w:eastAsia="ru-RU"/>
        </w:rPr>
      </w:pPr>
    </w:p>
    <w:p w:rsidR="00B12224" w:rsidRPr="00B73F83" w:rsidRDefault="00B12224" w:rsidP="00B12224">
      <w:pPr>
        <w:widowControl w:val="0"/>
        <w:autoSpaceDE w:val="0"/>
        <w:autoSpaceDN w:val="0"/>
        <w:adjustRightInd w:val="0"/>
        <w:spacing w:after="0" w:line="240" w:lineRule="auto"/>
        <w:ind w:firstLine="709"/>
        <w:jc w:val="both"/>
        <w:rPr>
          <w:ins w:id="314" w:author="adm" w:date="2017-05-12T11:16:00Z"/>
          <w:rFonts w:ascii="Times New Roman" w:hAnsi="Times New Roman"/>
          <w:sz w:val="28"/>
          <w:szCs w:val="28"/>
          <w:lang w:eastAsia="ru-RU"/>
        </w:rPr>
      </w:pPr>
      <w:ins w:id="315" w:author="adm" w:date="2017-05-12T11:16:00Z">
        <w:r w:rsidRPr="00B73F83">
          <w:rPr>
            <w:rFonts w:ascii="Times New Roman" w:hAnsi="Times New Roman"/>
            <w:sz w:val="28"/>
            <w:szCs w:val="28"/>
            <w:lang w:eastAsia="ru-RU"/>
          </w:rPr>
          <w:t xml:space="preserve">5.3. </w:t>
        </w:r>
        <w:r w:rsidRPr="00B73F83">
          <w:rPr>
            <w:rFonts w:ascii="Times New Roman" w:hAnsi="Times New Roman"/>
            <w:sz w:val="28"/>
            <w:szCs w:val="28"/>
          </w:rPr>
          <w:t>Жалоба подается в письменной форме на бумажном носителе, в электронной форме в Администрацию. Жалобы на решения, принятые руководителем Администрации, предоставляющ</w:t>
        </w:r>
      </w:ins>
      <w:r>
        <w:rPr>
          <w:rFonts w:ascii="Times New Roman" w:hAnsi="Times New Roman"/>
          <w:sz w:val="28"/>
          <w:szCs w:val="28"/>
        </w:rPr>
        <w:t>им</w:t>
      </w:r>
      <w:ins w:id="316" w:author="adm" w:date="2017-05-12T11:16:00Z">
        <w:r w:rsidRPr="00B73F83">
          <w:rPr>
            <w:rFonts w:ascii="Times New Roman" w:hAnsi="Times New Roman"/>
            <w:sz w:val="28"/>
            <w:szCs w:val="28"/>
          </w:rPr>
          <w:t xml:space="preserve"> муниципальную услугу, рассматриваются непосредственно руководителем Администрации, предоставляющ</w:t>
        </w:r>
      </w:ins>
      <w:r>
        <w:rPr>
          <w:rFonts w:ascii="Times New Roman" w:hAnsi="Times New Roman"/>
          <w:sz w:val="28"/>
          <w:szCs w:val="28"/>
        </w:rPr>
        <w:t>им</w:t>
      </w:r>
      <w:ins w:id="317" w:author="adm" w:date="2017-05-12T11:16:00Z">
        <w:r w:rsidRPr="00B73F83">
          <w:rPr>
            <w:rFonts w:ascii="Times New Roman" w:hAnsi="Times New Roman"/>
            <w:sz w:val="28"/>
            <w:szCs w:val="28"/>
          </w:rPr>
          <w:t xml:space="preserve"> муниципальную услугу.</w:t>
        </w:r>
      </w:ins>
    </w:p>
    <w:p w:rsidR="00B12224" w:rsidRPr="00B73F83" w:rsidRDefault="00B12224" w:rsidP="00B12224">
      <w:pPr>
        <w:autoSpaceDE w:val="0"/>
        <w:autoSpaceDN w:val="0"/>
        <w:adjustRightInd w:val="0"/>
        <w:spacing w:after="0" w:line="240" w:lineRule="auto"/>
        <w:ind w:firstLine="540"/>
        <w:jc w:val="both"/>
        <w:rPr>
          <w:ins w:id="318" w:author="adm" w:date="2017-05-12T11:16:00Z"/>
          <w:rFonts w:ascii="Times New Roman" w:hAnsi="Times New Roman"/>
          <w:sz w:val="28"/>
          <w:szCs w:val="28"/>
          <w:lang w:eastAsia="ru-RU"/>
        </w:rPr>
      </w:pPr>
    </w:p>
    <w:p w:rsidR="00B12224" w:rsidRPr="00B73F83" w:rsidRDefault="00B12224" w:rsidP="00B12224">
      <w:pPr>
        <w:widowControl w:val="0"/>
        <w:autoSpaceDE w:val="0"/>
        <w:autoSpaceDN w:val="0"/>
        <w:adjustRightInd w:val="0"/>
        <w:spacing w:after="0" w:line="240" w:lineRule="auto"/>
        <w:ind w:firstLine="709"/>
        <w:jc w:val="center"/>
        <w:rPr>
          <w:ins w:id="319" w:author="adm" w:date="2017-05-12T11:16:00Z"/>
          <w:rFonts w:ascii="Times New Roman" w:hAnsi="Times New Roman"/>
          <w:b/>
          <w:sz w:val="28"/>
          <w:szCs w:val="28"/>
          <w:lang w:eastAsia="ru-RU"/>
        </w:rPr>
      </w:pPr>
      <w:ins w:id="320" w:author="adm" w:date="2017-05-12T11:16:00Z">
        <w:r w:rsidRPr="00B73F83">
          <w:rPr>
            <w:rFonts w:ascii="Times New Roman" w:hAnsi="Times New Roman"/>
            <w:b/>
            <w:sz w:val="28"/>
            <w:szCs w:val="28"/>
            <w:lang w:eastAsia="ru-RU"/>
          </w:rPr>
          <w:t>Порядок подачи и рассмотрения жалобы</w:t>
        </w:r>
      </w:ins>
    </w:p>
    <w:p w:rsidR="00B12224" w:rsidRPr="00B73F83" w:rsidRDefault="00B12224" w:rsidP="00B12224">
      <w:pPr>
        <w:widowControl w:val="0"/>
        <w:autoSpaceDE w:val="0"/>
        <w:autoSpaceDN w:val="0"/>
        <w:adjustRightInd w:val="0"/>
        <w:spacing w:after="0" w:line="240" w:lineRule="auto"/>
        <w:ind w:firstLine="709"/>
        <w:jc w:val="both"/>
        <w:rPr>
          <w:ins w:id="321" w:author="adm" w:date="2017-05-12T11:16:00Z"/>
          <w:rFonts w:ascii="Times New Roman" w:hAnsi="Times New Roman"/>
          <w:sz w:val="28"/>
          <w:szCs w:val="28"/>
          <w:lang w:eastAsia="ru-RU"/>
        </w:rPr>
      </w:pPr>
    </w:p>
    <w:p w:rsidR="00B12224" w:rsidRPr="00B251BF" w:rsidRDefault="00B12224" w:rsidP="00B12224">
      <w:pPr>
        <w:widowControl w:val="0"/>
        <w:autoSpaceDE w:val="0"/>
        <w:autoSpaceDN w:val="0"/>
        <w:adjustRightInd w:val="0"/>
        <w:spacing w:after="0" w:line="240" w:lineRule="auto"/>
        <w:ind w:firstLine="709"/>
        <w:jc w:val="both"/>
        <w:rPr>
          <w:rFonts w:ascii="Times New Roman" w:hAnsi="Times New Roman"/>
          <w:sz w:val="28"/>
          <w:szCs w:val="28"/>
          <w:lang w:eastAsia="ru-RU"/>
        </w:rPr>
      </w:pPr>
      <w:ins w:id="322" w:author="adm" w:date="2017-05-12T11:16:00Z">
        <w:r w:rsidRPr="00B73F83">
          <w:rPr>
            <w:rFonts w:ascii="Times New Roman" w:hAnsi="Times New Roman"/>
            <w:sz w:val="28"/>
            <w:szCs w:val="28"/>
            <w:lang w:eastAsia="ru-RU"/>
          </w:rPr>
          <w:t xml:space="preserve">5.4. </w:t>
        </w:r>
      </w:ins>
      <w:proofErr w:type="gramStart"/>
      <w:r w:rsidRPr="00B251BF">
        <w:rPr>
          <w:rFonts w:ascii="Times New Roman" w:hAnsi="Times New Roman"/>
          <w:sz w:val="28"/>
          <w:szCs w:val="28"/>
          <w:lang w:eastAsia="ru-RU"/>
        </w:rPr>
        <w:t xml:space="preserve">Жалоба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предоставляющего муниципальную услугу, </w:t>
      </w:r>
      <w:r w:rsidRPr="008B20A5">
        <w:rPr>
          <w:rFonts w:ascii="Times New Roman" w:hAnsi="Times New Roman"/>
          <w:sz w:val="28"/>
          <w:szCs w:val="28"/>
          <w:lang w:eastAsia="ru-RU"/>
        </w:rPr>
        <w:t>Портал государственных и муниципальных услуг (функций) Республики Коми</w:t>
      </w:r>
      <w:r>
        <w:rPr>
          <w:rFonts w:ascii="Times New Roman" w:hAnsi="Times New Roman"/>
          <w:sz w:val="28"/>
          <w:szCs w:val="28"/>
          <w:lang w:eastAsia="ru-RU"/>
        </w:rPr>
        <w:t xml:space="preserve"> и (или)</w:t>
      </w:r>
      <w:r w:rsidRPr="008B20A5">
        <w:rPr>
          <w:rFonts w:ascii="Times New Roman" w:hAnsi="Times New Roman"/>
          <w:sz w:val="28"/>
          <w:szCs w:val="28"/>
          <w:lang w:eastAsia="ru-RU"/>
        </w:rPr>
        <w:t xml:space="preserve"> Единый портал государственных и муниципальных услуг (функций)</w:t>
      </w:r>
      <w:r w:rsidRPr="00B251BF">
        <w:rPr>
          <w:rFonts w:ascii="Times New Roman" w:hAnsi="Times New Roman"/>
          <w:sz w:val="28"/>
          <w:szCs w:val="28"/>
          <w:lang w:eastAsia="ru-RU"/>
        </w:rPr>
        <w:t>, а также может быть принята при личном приеме заявителя.</w:t>
      </w:r>
      <w:proofErr w:type="gramEnd"/>
    </w:p>
    <w:p w:rsidR="00B12224" w:rsidRPr="00B251BF" w:rsidRDefault="00B12224" w:rsidP="00B1222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251BF">
        <w:rPr>
          <w:rFonts w:ascii="Times New Roman" w:hAnsi="Times New Roman"/>
          <w:sz w:val="28"/>
          <w:szCs w:val="28"/>
          <w:lang w:eastAsia="ru-RU"/>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При подаче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 </w:t>
      </w:r>
    </w:p>
    <w:p w:rsidR="00B12224" w:rsidRDefault="00B12224" w:rsidP="00B12224">
      <w:pPr>
        <w:widowControl w:val="0"/>
        <w:autoSpaceDE w:val="0"/>
        <w:autoSpaceDN w:val="0"/>
        <w:adjustRightInd w:val="0"/>
        <w:spacing w:after="0" w:line="240" w:lineRule="auto"/>
        <w:ind w:firstLine="709"/>
        <w:jc w:val="both"/>
        <w:rPr>
          <w:rFonts w:ascii="Times New Roman" w:hAnsi="Times New Roman"/>
          <w:sz w:val="28"/>
          <w:szCs w:val="28"/>
          <w:lang w:eastAsia="ru-RU"/>
        </w:rPr>
      </w:pPr>
      <w:ins w:id="323" w:author="adm" w:date="2017-05-12T11:16:00Z">
        <w:r w:rsidRPr="00B73F83">
          <w:rPr>
            <w:rFonts w:ascii="Times New Roman" w:hAnsi="Times New Roman"/>
            <w:sz w:val="28"/>
            <w:szCs w:val="28"/>
            <w:lang w:eastAsia="ru-RU"/>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ins>
    </w:p>
    <w:p w:rsidR="00B12224" w:rsidRPr="00B73F83" w:rsidRDefault="00B12224" w:rsidP="00B12224">
      <w:pPr>
        <w:widowControl w:val="0"/>
        <w:autoSpaceDE w:val="0"/>
        <w:autoSpaceDN w:val="0"/>
        <w:adjustRightInd w:val="0"/>
        <w:spacing w:after="0" w:line="240" w:lineRule="auto"/>
        <w:ind w:firstLine="709"/>
        <w:jc w:val="both"/>
        <w:rPr>
          <w:ins w:id="324" w:author="adm" w:date="2017-05-12T11:16:00Z"/>
          <w:rFonts w:ascii="Times New Roman" w:hAnsi="Times New Roman"/>
          <w:sz w:val="28"/>
          <w:szCs w:val="28"/>
          <w:lang w:eastAsia="ru-RU"/>
        </w:rPr>
      </w:pPr>
      <w:ins w:id="325" w:author="adm" w:date="2017-05-12T11:16:00Z">
        <w:r w:rsidRPr="00B73F83">
          <w:rPr>
            <w:rFonts w:ascii="Times New Roman" w:hAnsi="Times New Roman"/>
            <w:sz w:val="28"/>
            <w:szCs w:val="28"/>
            <w:lang w:eastAsia="ru-RU"/>
          </w:rPr>
          <w:t>5.5. Жалоба должна содержать:</w:t>
        </w:r>
      </w:ins>
    </w:p>
    <w:p w:rsidR="00B12224" w:rsidRPr="00B73F83" w:rsidRDefault="00B12224" w:rsidP="00B12224">
      <w:pPr>
        <w:widowControl w:val="0"/>
        <w:autoSpaceDE w:val="0"/>
        <w:autoSpaceDN w:val="0"/>
        <w:adjustRightInd w:val="0"/>
        <w:spacing w:after="0" w:line="240" w:lineRule="auto"/>
        <w:ind w:firstLine="709"/>
        <w:jc w:val="both"/>
        <w:rPr>
          <w:ins w:id="326" w:author="adm" w:date="2017-05-12T11:16:00Z"/>
          <w:rFonts w:ascii="Times New Roman" w:hAnsi="Times New Roman"/>
          <w:sz w:val="28"/>
          <w:szCs w:val="28"/>
          <w:lang w:eastAsia="ru-RU"/>
        </w:rPr>
      </w:pPr>
      <w:ins w:id="327" w:author="adm" w:date="2017-05-12T11:16:00Z">
        <w:r w:rsidRPr="00B73F83">
          <w:rPr>
            <w:rFonts w:ascii="Times New Roman" w:hAnsi="Times New Roman"/>
            <w:sz w:val="28"/>
            <w:szCs w:val="28"/>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ins>
    </w:p>
    <w:p w:rsidR="00B12224" w:rsidRPr="00B73F83" w:rsidRDefault="00B12224" w:rsidP="00B12224">
      <w:pPr>
        <w:widowControl w:val="0"/>
        <w:autoSpaceDE w:val="0"/>
        <w:autoSpaceDN w:val="0"/>
        <w:adjustRightInd w:val="0"/>
        <w:spacing w:after="0" w:line="240" w:lineRule="auto"/>
        <w:ind w:firstLine="709"/>
        <w:jc w:val="both"/>
        <w:rPr>
          <w:ins w:id="328" w:author="adm" w:date="2017-05-12T11:16:00Z"/>
          <w:rFonts w:ascii="Times New Roman" w:hAnsi="Times New Roman"/>
          <w:sz w:val="28"/>
          <w:szCs w:val="28"/>
          <w:lang w:eastAsia="ru-RU"/>
        </w:rPr>
      </w:pPr>
      <w:proofErr w:type="gramStart"/>
      <w:ins w:id="329" w:author="adm" w:date="2017-05-12T11:16:00Z">
        <w:r w:rsidRPr="00B73F83">
          <w:rPr>
            <w:rFonts w:ascii="Times New Roman" w:hAnsi="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ins>
    </w:p>
    <w:p w:rsidR="00B12224" w:rsidRPr="00B73F83" w:rsidRDefault="00B12224" w:rsidP="00B12224">
      <w:pPr>
        <w:widowControl w:val="0"/>
        <w:autoSpaceDE w:val="0"/>
        <w:autoSpaceDN w:val="0"/>
        <w:adjustRightInd w:val="0"/>
        <w:spacing w:after="0" w:line="240" w:lineRule="auto"/>
        <w:ind w:firstLine="709"/>
        <w:jc w:val="both"/>
        <w:rPr>
          <w:ins w:id="330" w:author="adm" w:date="2017-05-12T11:16:00Z"/>
          <w:rFonts w:ascii="Times New Roman" w:hAnsi="Times New Roman"/>
          <w:sz w:val="28"/>
          <w:szCs w:val="28"/>
          <w:lang w:eastAsia="ru-RU"/>
        </w:rPr>
      </w:pPr>
      <w:ins w:id="331" w:author="adm" w:date="2017-05-12T11:16:00Z">
        <w:r w:rsidRPr="00B73F83">
          <w:rPr>
            <w:rFonts w:ascii="Times New Roman" w:hAnsi="Times New Roman"/>
            <w:sz w:val="28"/>
            <w:szCs w:val="28"/>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ins>
    </w:p>
    <w:p w:rsidR="00B12224" w:rsidRPr="00B73F83" w:rsidRDefault="00B12224" w:rsidP="00B12224">
      <w:pPr>
        <w:widowControl w:val="0"/>
        <w:autoSpaceDE w:val="0"/>
        <w:autoSpaceDN w:val="0"/>
        <w:adjustRightInd w:val="0"/>
        <w:spacing w:after="0" w:line="240" w:lineRule="auto"/>
        <w:ind w:firstLine="709"/>
        <w:jc w:val="both"/>
        <w:rPr>
          <w:ins w:id="332" w:author="adm" w:date="2017-05-12T11:16:00Z"/>
          <w:rFonts w:ascii="Times New Roman" w:hAnsi="Times New Roman"/>
          <w:sz w:val="28"/>
          <w:szCs w:val="28"/>
          <w:lang w:eastAsia="ru-RU"/>
        </w:rPr>
      </w:pPr>
      <w:ins w:id="333" w:author="adm" w:date="2017-05-12T11:16:00Z">
        <w:r w:rsidRPr="00B73F83">
          <w:rPr>
            <w:rFonts w:ascii="Times New Roman" w:hAnsi="Times New Roman"/>
            <w:sz w:val="28"/>
            <w:szCs w:val="28"/>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ins>
    </w:p>
    <w:p w:rsidR="00B12224" w:rsidRPr="00B73F83" w:rsidRDefault="00B12224" w:rsidP="00B12224">
      <w:pPr>
        <w:widowControl w:val="0"/>
        <w:autoSpaceDE w:val="0"/>
        <w:autoSpaceDN w:val="0"/>
        <w:adjustRightInd w:val="0"/>
        <w:spacing w:after="0" w:line="240" w:lineRule="auto"/>
        <w:ind w:firstLine="709"/>
        <w:jc w:val="both"/>
        <w:rPr>
          <w:ins w:id="334" w:author="adm" w:date="2017-05-12T11:16:00Z"/>
          <w:rFonts w:ascii="Times New Roman" w:hAnsi="Times New Roman"/>
          <w:sz w:val="28"/>
          <w:szCs w:val="28"/>
          <w:lang w:eastAsia="ru-RU"/>
        </w:rPr>
      </w:pPr>
      <w:ins w:id="335" w:author="adm" w:date="2017-05-12T11:16:00Z">
        <w:r w:rsidRPr="00B73F83">
          <w:rPr>
            <w:rFonts w:ascii="Times New Roman" w:hAnsi="Times New Roman"/>
            <w:sz w:val="28"/>
            <w:szCs w:val="28"/>
            <w:lang w:eastAsia="ru-RU"/>
          </w:rPr>
          <w:t xml:space="preserve">5.6.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w:t>
        </w:r>
        <w:proofErr w:type="gramStart"/>
        <w:r w:rsidRPr="00B73F83">
          <w:rPr>
            <w:rFonts w:ascii="Times New Roman" w:hAnsi="Times New Roman"/>
            <w:sz w:val="28"/>
            <w:szCs w:val="28"/>
            <w:lang w:eastAsia="ru-RU"/>
          </w:rPr>
          <w:t>представлена</w:t>
        </w:r>
        <w:proofErr w:type="gramEnd"/>
        <w:r w:rsidRPr="00B73F83">
          <w:rPr>
            <w:rFonts w:ascii="Times New Roman" w:hAnsi="Times New Roman"/>
            <w:sz w:val="28"/>
            <w:szCs w:val="28"/>
            <w:lang w:eastAsia="ru-RU"/>
          </w:rPr>
          <w:t>:</w:t>
        </w:r>
      </w:ins>
    </w:p>
    <w:p w:rsidR="00B12224" w:rsidRPr="00B73F83" w:rsidRDefault="00B12224" w:rsidP="00B12224">
      <w:pPr>
        <w:widowControl w:val="0"/>
        <w:autoSpaceDE w:val="0"/>
        <w:autoSpaceDN w:val="0"/>
        <w:adjustRightInd w:val="0"/>
        <w:spacing w:after="0" w:line="240" w:lineRule="auto"/>
        <w:ind w:firstLine="709"/>
        <w:jc w:val="both"/>
        <w:rPr>
          <w:ins w:id="336" w:author="adm" w:date="2017-05-12T11:16:00Z"/>
          <w:rFonts w:ascii="Times New Roman" w:hAnsi="Times New Roman"/>
          <w:sz w:val="28"/>
          <w:szCs w:val="28"/>
          <w:lang w:eastAsia="ru-RU"/>
        </w:rPr>
      </w:pPr>
      <w:ins w:id="337" w:author="adm" w:date="2017-05-12T11:16:00Z">
        <w:r w:rsidRPr="00B73F83">
          <w:rPr>
            <w:rFonts w:ascii="Times New Roman" w:hAnsi="Times New Roman"/>
            <w:sz w:val="28"/>
            <w:szCs w:val="28"/>
            <w:lang w:eastAsia="ru-RU"/>
          </w:rPr>
          <w:t>а) оформленная в соответствии с законодательством Российской Федерации доверенность (для физических лиц);</w:t>
        </w:r>
      </w:ins>
    </w:p>
    <w:p w:rsidR="00B12224" w:rsidRPr="00B73F83" w:rsidRDefault="00B12224" w:rsidP="00B12224">
      <w:pPr>
        <w:widowControl w:val="0"/>
        <w:autoSpaceDE w:val="0"/>
        <w:autoSpaceDN w:val="0"/>
        <w:adjustRightInd w:val="0"/>
        <w:spacing w:after="0" w:line="240" w:lineRule="auto"/>
        <w:ind w:firstLine="709"/>
        <w:jc w:val="both"/>
        <w:rPr>
          <w:ins w:id="338" w:author="adm" w:date="2017-05-12T11:16:00Z"/>
          <w:rFonts w:ascii="Times New Roman" w:hAnsi="Times New Roman"/>
          <w:sz w:val="28"/>
          <w:szCs w:val="28"/>
          <w:lang w:eastAsia="ru-RU"/>
        </w:rPr>
      </w:pPr>
      <w:ins w:id="339" w:author="adm" w:date="2017-05-12T11:16:00Z">
        <w:r w:rsidRPr="00B73F83">
          <w:rPr>
            <w:rFonts w:ascii="Times New Roman" w:hAnsi="Times New Roman"/>
            <w:sz w:val="28"/>
            <w:szCs w:val="28"/>
            <w:lang w:eastAsia="ru-RU"/>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ins>
    </w:p>
    <w:p w:rsidR="00B12224" w:rsidRPr="00B73F83" w:rsidRDefault="00B12224" w:rsidP="00B12224">
      <w:pPr>
        <w:widowControl w:val="0"/>
        <w:autoSpaceDE w:val="0"/>
        <w:autoSpaceDN w:val="0"/>
        <w:adjustRightInd w:val="0"/>
        <w:spacing w:after="0" w:line="240" w:lineRule="auto"/>
        <w:ind w:firstLine="709"/>
        <w:jc w:val="both"/>
        <w:rPr>
          <w:ins w:id="340" w:author="adm" w:date="2017-05-12T11:16:00Z"/>
          <w:rFonts w:ascii="Times New Roman" w:hAnsi="Times New Roman"/>
          <w:sz w:val="28"/>
          <w:szCs w:val="28"/>
          <w:lang w:eastAsia="ru-RU"/>
        </w:rPr>
      </w:pPr>
      <w:proofErr w:type="gramStart"/>
      <w:ins w:id="341" w:author="adm" w:date="2017-05-12T11:16:00Z">
        <w:r w:rsidRPr="00B73F83">
          <w:rPr>
            <w:rFonts w:ascii="Times New Roman" w:hAnsi="Times New Roman"/>
            <w:sz w:val="28"/>
            <w:szCs w:val="28"/>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roofErr w:type="gramEnd"/>
      </w:ins>
    </w:p>
    <w:p w:rsidR="00B12224" w:rsidRPr="00B73F83" w:rsidRDefault="00B12224" w:rsidP="00B12224">
      <w:pPr>
        <w:widowControl w:val="0"/>
        <w:autoSpaceDE w:val="0"/>
        <w:autoSpaceDN w:val="0"/>
        <w:adjustRightInd w:val="0"/>
        <w:spacing w:after="0" w:line="240" w:lineRule="auto"/>
        <w:ind w:firstLine="709"/>
        <w:jc w:val="both"/>
        <w:rPr>
          <w:ins w:id="342" w:author="adm" w:date="2017-05-12T11:16:00Z"/>
          <w:rFonts w:ascii="Times New Roman" w:hAnsi="Times New Roman"/>
          <w:sz w:val="28"/>
          <w:szCs w:val="28"/>
          <w:lang w:eastAsia="ru-RU"/>
        </w:rPr>
      </w:pPr>
      <w:ins w:id="343" w:author="adm" w:date="2017-05-12T11:16:00Z">
        <w:r w:rsidRPr="00B73F83">
          <w:rPr>
            <w:rFonts w:ascii="Times New Roman" w:hAnsi="Times New Roman"/>
            <w:sz w:val="28"/>
            <w:szCs w:val="28"/>
            <w:lang w:eastAsia="ru-RU"/>
          </w:rPr>
          <w:t>5.7. Регистрация жалобы осуществляется органом, предоставляющим муниципальную услугу, в журнале учета жалоб на решения и действия (бездействие) органа, предоставляющего муниципальную услугу, его должностных лиц и муниципальных служащих (далее - Журнал) в течение одного рабочего дня со дня ее поступления с присвоением ей регистрационного номера.</w:t>
        </w:r>
      </w:ins>
    </w:p>
    <w:p w:rsidR="00B12224" w:rsidRPr="00B73F83" w:rsidRDefault="00B12224" w:rsidP="00B12224">
      <w:pPr>
        <w:widowControl w:val="0"/>
        <w:autoSpaceDE w:val="0"/>
        <w:autoSpaceDN w:val="0"/>
        <w:adjustRightInd w:val="0"/>
        <w:spacing w:after="0" w:line="240" w:lineRule="auto"/>
        <w:ind w:firstLine="709"/>
        <w:jc w:val="both"/>
        <w:rPr>
          <w:ins w:id="344" w:author="adm" w:date="2017-05-12T11:16:00Z"/>
          <w:rFonts w:ascii="Times New Roman" w:hAnsi="Times New Roman"/>
          <w:sz w:val="28"/>
          <w:szCs w:val="28"/>
          <w:lang w:eastAsia="ru-RU"/>
        </w:rPr>
      </w:pPr>
      <w:proofErr w:type="gramStart"/>
      <w:ins w:id="345" w:author="adm" w:date="2017-05-12T11:16:00Z">
        <w:r w:rsidRPr="00B73F83">
          <w:rPr>
            <w:rFonts w:ascii="Times New Roman" w:hAnsi="Times New Roman"/>
            <w:sz w:val="28"/>
            <w:szCs w:val="28"/>
            <w:lang w:eastAsia="ru-RU"/>
          </w:rPr>
          <w:t>Ведение Журнала осуществляется по форме и в порядке, установленными правовым актом Администрации.</w:t>
        </w:r>
        <w:proofErr w:type="gramEnd"/>
      </w:ins>
    </w:p>
    <w:p w:rsidR="00B12224" w:rsidRPr="00B73F83" w:rsidRDefault="00B12224" w:rsidP="00B12224">
      <w:pPr>
        <w:widowControl w:val="0"/>
        <w:autoSpaceDE w:val="0"/>
        <w:autoSpaceDN w:val="0"/>
        <w:adjustRightInd w:val="0"/>
        <w:spacing w:after="0" w:line="240" w:lineRule="auto"/>
        <w:ind w:firstLine="709"/>
        <w:jc w:val="both"/>
        <w:rPr>
          <w:ins w:id="346" w:author="adm" w:date="2017-05-12T11:16:00Z"/>
          <w:rFonts w:ascii="Times New Roman" w:hAnsi="Times New Roman"/>
          <w:sz w:val="28"/>
          <w:szCs w:val="28"/>
          <w:lang w:eastAsia="ru-RU"/>
        </w:rPr>
      </w:pPr>
      <w:ins w:id="347" w:author="adm" w:date="2017-05-12T11:16:00Z">
        <w:r w:rsidRPr="00B73F83">
          <w:rPr>
            <w:rFonts w:ascii="Times New Roman" w:hAnsi="Times New Roman"/>
            <w:sz w:val="28"/>
            <w:szCs w:val="28"/>
            <w:lang w:eastAsia="ru-RU"/>
          </w:rPr>
          <w:t>5.8. При поступлении жалобы через МФЦ, обеспечивается ее передача по защищенной информационной системе или курьерской доставкой должностному лицу, наделенному полномочиями по рассмотрению жалоб в порядке и сроки, которые установлены соглашением о взаимодействии между МФЦ и Администрацией, но не позднее следующего рабочего дня со дня поступления жалобы.</w:t>
        </w:r>
      </w:ins>
    </w:p>
    <w:p w:rsidR="00B12224" w:rsidRPr="00B73F83" w:rsidRDefault="00B12224" w:rsidP="00B12224">
      <w:pPr>
        <w:widowControl w:val="0"/>
        <w:autoSpaceDE w:val="0"/>
        <w:autoSpaceDN w:val="0"/>
        <w:adjustRightInd w:val="0"/>
        <w:spacing w:after="0" w:line="240" w:lineRule="auto"/>
        <w:ind w:firstLine="709"/>
        <w:jc w:val="both"/>
        <w:rPr>
          <w:ins w:id="348" w:author="adm" w:date="2017-05-12T11:16:00Z"/>
          <w:rFonts w:ascii="Times New Roman" w:hAnsi="Times New Roman"/>
          <w:sz w:val="28"/>
          <w:szCs w:val="28"/>
          <w:lang w:eastAsia="ru-RU"/>
        </w:rPr>
      </w:pPr>
      <w:ins w:id="349" w:author="adm" w:date="2017-05-12T11:16:00Z">
        <w:r w:rsidRPr="00B73F83">
          <w:rPr>
            <w:rFonts w:ascii="Times New Roman" w:hAnsi="Times New Roman"/>
            <w:sz w:val="28"/>
            <w:szCs w:val="28"/>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ins>
    </w:p>
    <w:p w:rsidR="00B12224" w:rsidRPr="00B73F83" w:rsidRDefault="00B12224" w:rsidP="00B12224">
      <w:pPr>
        <w:widowControl w:val="0"/>
        <w:autoSpaceDE w:val="0"/>
        <w:autoSpaceDN w:val="0"/>
        <w:adjustRightInd w:val="0"/>
        <w:spacing w:after="0" w:line="240" w:lineRule="auto"/>
        <w:ind w:firstLine="709"/>
        <w:jc w:val="both"/>
        <w:rPr>
          <w:ins w:id="350" w:author="adm" w:date="2017-05-12T11:16:00Z"/>
          <w:rFonts w:ascii="Times New Roman" w:hAnsi="Times New Roman"/>
          <w:sz w:val="28"/>
          <w:szCs w:val="28"/>
          <w:lang w:eastAsia="ru-RU"/>
        </w:rPr>
      </w:pPr>
      <w:ins w:id="351" w:author="adm" w:date="2017-05-12T11:16:00Z">
        <w:r w:rsidRPr="00B73F83">
          <w:rPr>
            <w:rFonts w:ascii="Times New Roman" w:hAnsi="Times New Roman"/>
            <w:sz w:val="28"/>
            <w:szCs w:val="28"/>
            <w:lang w:eastAsia="ru-RU"/>
          </w:rPr>
          <w:t>- место, дата и время приема жалобы заявителя;</w:t>
        </w:r>
      </w:ins>
    </w:p>
    <w:p w:rsidR="00B12224" w:rsidRPr="00B73F83" w:rsidRDefault="00B12224" w:rsidP="00B12224">
      <w:pPr>
        <w:widowControl w:val="0"/>
        <w:autoSpaceDE w:val="0"/>
        <w:autoSpaceDN w:val="0"/>
        <w:adjustRightInd w:val="0"/>
        <w:spacing w:after="0" w:line="240" w:lineRule="auto"/>
        <w:ind w:firstLine="709"/>
        <w:jc w:val="both"/>
        <w:rPr>
          <w:ins w:id="352" w:author="adm" w:date="2017-05-12T11:16:00Z"/>
          <w:rFonts w:ascii="Times New Roman" w:hAnsi="Times New Roman"/>
          <w:sz w:val="28"/>
          <w:szCs w:val="28"/>
          <w:lang w:eastAsia="ru-RU"/>
        </w:rPr>
      </w:pPr>
      <w:ins w:id="353" w:author="adm" w:date="2017-05-12T11:16:00Z">
        <w:r w:rsidRPr="00B73F83">
          <w:rPr>
            <w:rFonts w:ascii="Times New Roman" w:hAnsi="Times New Roman"/>
            <w:sz w:val="28"/>
            <w:szCs w:val="28"/>
            <w:lang w:eastAsia="ru-RU"/>
          </w:rPr>
          <w:t>- фамилия, имя, отчество заявителя;</w:t>
        </w:r>
      </w:ins>
    </w:p>
    <w:p w:rsidR="00B12224" w:rsidRPr="00B73F83" w:rsidRDefault="00B12224" w:rsidP="00B12224">
      <w:pPr>
        <w:widowControl w:val="0"/>
        <w:autoSpaceDE w:val="0"/>
        <w:autoSpaceDN w:val="0"/>
        <w:adjustRightInd w:val="0"/>
        <w:spacing w:after="0" w:line="240" w:lineRule="auto"/>
        <w:ind w:firstLine="709"/>
        <w:jc w:val="both"/>
        <w:rPr>
          <w:ins w:id="354" w:author="adm" w:date="2017-05-12T11:16:00Z"/>
          <w:rFonts w:ascii="Times New Roman" w:hAnsi="Times New Roman"/>
          <w:sz w:val="28"/>
          <w:szCs w:val="28"/>
          <w:lang w:eastAsia="ru-RU"/>
        </w:rPr>
      </w:pPr>
      <w:ins w:id="355" w:author="adm" w:date="2017-05-12T11:16:00Z">
        <w:r w:rsidRPr="00B73F83">
          <w:rPr>
            <w:rFonts w:ascii="Times New Roman" w:hAnsi="Times New Roman"/>
            <w:sz w:val="28"/>
            <w:szCs w:val="28"/>
            <w:lang w:eastAsia="ru-RU"/>
          </w:rPr>
          <w:t>- перечень принятых документов от заявителя;</w:t>
        </w:r>
      </w:ins>
    </w:p>
    <w:p w:rsidR="00B12224" w:rsidRPr="00B73F83" w:rsidRDefault="00B12224" w:rsidP="00B12224">
      <w:pPr>
        <w:widowControl w:val="0"/>
        <w:autoSpaceDE w:val="0"/>
        <w:autoSpaceDN w:val="0"/>
        <w:adjustRightInd w:val="0"/>
        <w:spacing w:after="0" w:line="240" w:lineRule="auto"/>
        <w:ind w:firstLine="709"/>
        <w:jc w:val="both"/>
        <w:rPr>
          <w:ins w:id="356" w:author="adm" w:date="2017-05-12T11:16:00Z"/>
          <w:rFonts w:ascii="Times New Roman" w:hAnsi="Times New Roman"/>
          <w:sz w:val="28"/>
          <w:szCs w:val="28"/>
          <w:lang w:eastAsia="ru-RU"/>
        </w:rPr>
      </w:pPr>
      <w:ins w:id="357" w:author="adm" w:date="2017-05-12T11:16:00Z">
        <w:r w:rsidRPr="00B73F83">
          <w:rPr>
            <w:rFonts w:ascii="Times New Roman" w:hAnsi="Times New Roman"/>
            <w:sz w:val="28"/>
            <w:szCs w:val="28"/>
            <w:lang w:eastAsia="ru-RU"/>
          </w:rPr>
          <w:t>- фамилия, имя, отчество специалиста, принявшего жалобу;</w:t>
        </w:r>
      </w:ins>
    </w:p>
    <w:p w:rsidR="00B12224" w:rsidRPr="00B73F83" w:rsidRDefault="00B12224" w:rsidP="00B12224">
      <w:pPr>
        <w:widowControl w:val="0"/>
        <w:autoSpaceDE w:val="0"/>
        <w:autoSpaceDN w:val="0"/>
        <w:adjustRightInd w:val="0"/>
        <w:spacing w:after="0" w:line="240" w:lineRule="auto"/>
        <w:ind w:firstLine="709"/>
        <w:jc w:val="both"/>
        <w:rPr>
          <w:ins w:id="358" w:author="adm" w:date="2017-05-12T11:16:00Z"/>
          <w:rFonts w:ascii="Times New Roman" w:hAnsi="Times New Roman"/>
          <w:sz w:val="28"/>
          <w:szCs w:val="28"/>
          <w:lang w:eastAsia="ru-RU"/>
        </w:rPr>
      </w:pPr>
      <w:ins w:id="359" w:author="adm" w:date="2017-05-12T11:16:00Z">
        <w:r w:rsidRPr="00B73F83">
          <w:rPr>
            <w:rFonts w:ascii="Times New Roman" w:hAnsi="Times New Roman"/>
            <w:sz w:val="28"/>
            <w:szCs w:val="28"/>
            <w:lang w:eastAsia="ru-RU"/>
          </w:rPr>
          <w:t>- срок рассмотрения жалобы в соответствии с настоящим административным регламентом.</w:t>
        </w:r>
      </w:ins>
    </w:p>
    <w:p w:rsidR="00B12224" w:rsidRPr="00B73F83" w:rsidRDefault="00B12224" w:rsidP="00B12224">
      <w:pPr>
        <w:widowControl w:val="0"/>
        <w:autoSpaceDE w:val="0"/>
        <w:autoSpaceDN w:val="0"/>
        <w:adjustRightInd w:val="0"/>
        <w:spacing w:after="0" w:line="240" w:lineRule="auto"/>
        <w:ind w:firstLine="709"/>
        <w:jc w:val="both"/>
        <w:rPr>
          <w:ins w:id="360" w:author="adm" w:date="2017-05-12T11:16:00Z"/>
          <w:rFonts w:ascii="Times New Roman" w:hAnsi="Times New Roman"/>
          <w:sz w:val="28"/>
          <w:szCs w:val="28"/>
          <w:lang w:eastAsia="ru-RU"/>
        </w:rPr>
      </w:pPr>
      <w:ins w:id="361" w:author="adm" w:date="2017-05-12T11:16:00Z">
        <w:r w:rsidRPr="00B73F83">
          <w:rPr>
            <w:rFonts w:ascii="Times New Roman" w:hAnsi="Times New Roman"/>
            <w:sz w:val="28"/>
            <w:szCs w:val="28"/>
            <w:lang w:eastAsia="ru-RU"/>
          </w:rPr>
          <w:t xml:space="preserve">5.9. </w:t>
        </w:r>
        <w:proofErr w:type="gramStart"/>
        <w:r w:rsidRPr="00B73F83">
          <w:rPr>
            <w:rFonts w:ascii="Times New Roman" w:hAnsi="Times New Roman"/>
            <w:sz w:val="28"/>
            <w:szCs w:val="28"/>
            <w:lang w:eastAsia="ru-RU"/>
          </w:rPr>
          <w:t>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направляет жалобу в орган, предоставляющий муниципальную услугу и уполномоченный в соответствии с компетенцией на ее рассмотрение, и в письменной форме информирует заявителя о перенаправлении жалобы.</w:t>
        </w:r>
        <w:proofErr w:type="gramEnd"/>
      </w:ins>
    </w:p>
    <w:p w:rsidR="00B12224" w:rsidRPr="00B73F83" w:rsidRDefault="00B12224" w:rsidP="00B12224">
      <w:pPr>
        <w:widowControl w:val="0"/>
        <w:autoSpaceDE w:val="0"/>
        <w:autoSpaceDN w:val="0"/>
        <w:adjustRightInd w:val="0"/>
        <w:spacing w:after="0" w:line="240" w:lineRule="auto"/>
        <w:ind w:firstLine="709"/>
        <w:jc w:val="both"/>
        <w:rPr>
          <w:ins w:id="362" w:author="adm" w:date="2017-05-12T11:16:00Z"/>
          <w:rFonts w:ascii="Times New Roman" w:hAnsi="Times New Roman"/>
          <w:sz w:val="28"/>
          <w:szCs w:val="28"/>
          <w:lang w:eastAsia="ru-RU"/>
        </w:rPr>
      </w:pPr>
      <w:ins w:id="363" w:author="adm" w:date="2017-05-12T11:16:00Z">
        <w:r w:rsidRPr="00B73F83">
          <w:rPr>
            <w:rFonts w:ascii="Times New Roman" w:hAnsi="Times New Roman"/>
            <w:sz w:val="28"/>
            <w:szCs w:val="28"/>
            <w:lang w:eastAsia="ru-RU"/>
          </w:rPr>
          <w:t>При этом срок рассмотрения жалобы исчисляется со дня регистрации жалобы в уполномоченном на ее рассмотрение органе.</w:t>
        </w:r>
      </w:ins>
      <w:r>
        <w:rPr>
          <w:rFonts w:ascii="Times New Roman" w:hAnsi="Times New Roman"/>
          <w:sz w:val="28"/>
          <w:szCs w:val="28"/>
          <w:lang w:eastAsia="ru-RU"/>
        </w:rPr>
        <w:t xml:space="preserve"> Жалоба, поступившая в Администрацию, рассматривается в соответствии с Федеральным законом Российской Федерации от 02.05.2006 № 59-ФЗ.</w:t>
      </w:r>
    </w:p>
    <w:p w:rsidR="00B12224" w:rsidRPr="00B73F83" w:rsidRDefault="00B12224" w:rsidP="00B12224">
      <w:pPr>
        <w:widowControl w:val="0"/>
        <w:autoSpaceDE w:val="0"/>
        <w:autoSpaceDN w:val="0"/>
        <w:adjustRightInd w:val="0"/>
        <w:spacing w:after="0" w:line="240" w:lineRule="auto"/>
        <w:ind w:firstLine="709"/>
        <w:jc w:val="both"/>
        <w:rPr>
          <w:ins w:id="364" w:author="adm" w:date="2017-05-12T11:16:00Z"/>
          <w:rFonts w:ascii="Times New Roman" w:hAnsi="Times New Roman"/>
          <w:sz w:val="28"/>
          <w:szCs w:val="28"/>
          <w:lang w:eastAsia="ru-RU"/>
        </w:rPr>
      </w:pPr>
      <w:ins w:id="365" w:author="adm" w:date="2017-05-12T11:16:00Z">
        <w:r w:rsidRPr="00B73F83">
          <w:rPr>
            <w:rFonts w:ascii="Times New Roman" w:hAnsi="Times New Roman"/>
            <w:sz w:val="28"/>
            <w:szCs w:val="28"/>
            <w:lang w:eastAsia="ru-RU"/>
          </w:rPr>
          <w:t xml:space="preserve">5.10. </w:t>
        </w:r>
        <w:proofErr w:type="gramStart"/>
        <w:r w:rsidRPr="00B73F83">
          <w:rPr>
            <w:rFonts w:ascii="Times New Roman" w:hAnsi="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(не позднее 1 рабочего дня со дня установления указанных обстоятельств) направляются должностным лицом Администрации в органы прокуратуры.</w:t>
        </w:r>
        <w:proofErr w:type="gramEnd"/>
      </w:ins>
    </w:p>
    <w:p w:rsidR="00B12224" w:rsidRPr="00B73F83" w:rsidRDefault="00B12224" w:rsidP="00B12224">
      <w:pPr>
        <w:widowControl w:val="0"/>
        <w:autoSpaceDE w:val="0"/>
        <w:autoSpaceDN w:val="0"/>
        <w:adjustRightInd w:val="0"/>
        <w:spacing w:after="0" w:line="240" w:lineRule="auto"/>
        <w:ind w:firstLine="709"/>
        <w:jc w:val="both"/>
        <w:rPr>
          <w:ins w:id="366" w:author="adm" w:date="2017-05-12T11:16:00Z"/>
          <w:rFonts w:ascii="Times New Roman" w:hAnsi="Times New Roman"/>
          <w:sz w:val="28"/>
          <w:szCs w:val="28"/>
          <w:lang w:eastAsia="ru-RU"/>
        </w:rPr>
      </w:pPr>
    </w:p>
    <w:p w:rsidR="00B12224" w:rsidRDefault="00B12224" w:rsidP="00B12224">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B12224" w:rsidRPr="00B73F83" w:rsidRDefault="00B12224" w:rsidP="00964692">
      <w:pPr>
        <w:widowControl w:val="0"/>
        <w:numPr>
          <w:ilvl w:val="0"/>
          <w:numId w:val="5"/>
        </w:numPr>
        <w:autoSpaceDE w:val="0"/>
        <w:autoSpaceDN w:val="0"/>
        <w:adjustRightInd w:val="0"/>
        <w:spacing w:after="0" w:line="240" w:lineRule="auto"/>
        <w:ind w:left="0" w:firstLine="709"/>
        <w:jc w:val="center"/>
        <w:rPr>
          <w:ins w:id="367" w:author="adm" w:date="2017-05-12T11:16:00Z"/>
          <w:rFonts w:ascii="Times New Roman" w:hAnsi="Times New Roman"/>
          <w:b/>
          <w:sz w:val="28"/>
          <w:szCs w:val="28"/>
          <w:lang w:eastAsia="ru-RU"/>
        </w:rPr>
      </w:pPr>
      <w:ins w:id="368" w:author="adm" w:date="2017-05-12T11:16:00Z">
        <w:r w:rsidRPr="00B73F83">
          <w:rPr>
            <w:rFonts w:ascii="Times New Roman" w:hAnsi="Times New Roman"/>
            <w:b/>
            <w:sz w:val="28"/>
            <w:szCs w:val="28"/>
            <w:lang w:eastAsia="ru-RU"/>
          </w:rPr>
          <w:t>Сроки рассмотрения жалоб</w:t>
        </w:r>
      </w:ins>
    </w:p>
    <w:p w:rsidR="00B12224" w:rsidRPr="00B73F83" w:rsidRDefault="00B12224" w:rsidP="00964692">
      <w:pPr>
        <w:widowControl w:val="0"/>
        <w:numPr>
          <w:ilvl w:val="0"/>
          <w:numId w:val="5"/>
        </w:numPr>
        <w:autoSpaceDE w:val="0"/>
        <w:autoSpaceDN w:val="0"/>
        <w:adjustRightInd w:val="0"/>
        <w:spacing w:after="0" w:line="240" w:lineRule="auto"/>
        <w:ind w:left="0" w:firstLine="709"/>
        <w:jc w:val="center"/>
        <w:rPr>
          <w:ins w:id="369" w:author="adm" w:date="2017-05-12T11:16:00Z"/>
          <w:rFonts w:ascii="Times New Roman" w:hAnsi="Times New Roman"/>
          <w:b/>
          <w:sz w:val="28"/>
          <w:szCs w:val="28"/>
          <w:lang w:eastAsia="ru-RU"/>
        </w:rPr>
      </w:pPr>
    </w:p>
    <w:p w:rsidR="00B12224" w:rsidRPr="00B73F83" w:rsidRDefault="00B12224" w:rsidP="00964692">
      <w:pPr>
        <w:widowControl w:val="0"/>
        <w:numPr>
          <w:ilvl w:val="0"/>
          <w:numId w:val="5"/>
        </w:numPr>
        <w:autoSpaceDE w:val="0"/>
        <w:autoSpaceDN w:val="0"/>
        <w:adjustRightInd w:val="0"/>
        <w:spacing w:after="0" w:line="240" w:lineRule="auto"/>
        <w:ind w:left="0" w:firstLine="709"/>
        <w:jc w:val="both"/>
        <w:rPr>
          <w:ins w:id="370" w:author="adm" w:date="2017-05-12T11:16:00Z"/>
          <w:rFonts w:ascii="Times New Roman" w:hAnsi="Times New Roman"/>
          <w:sz w:val="28"/>
          <w:szCs w:val="28"/>
          <w:lang w:eastAsia="ru-RU"/>
        </w:rPr>
      </w:pPr>
      <w:ins w:id="371" w:author="adm" w:date="2017-05-12T11:16:00Z">
        <w:r w:rsidRPr="00B73F83">
          <w:rPr>
            <w:rFonts w:ascii="Times New Roman" w:hAnsi="Times New Roman"/>
            <w:sz w:val="28"/>
            <w:szCs w:val="28"/>
            <w:lang w:eastAsia="ru-RU"/>
          </w:rPr>
          <w:t xml:space="preserve">5.11. </w:t>
        </w:r>
        <w:proofErr w:type="gramStart"/>
        <w:r w:rsidRPr="00B73F83">
          <w:rPr>
            <w:rFonts w:ascii="Times New Roman" w:hAnsi="Times New Roman"/>
            <w:sz w:val="28"/>
            <w:szCs w:val="28"/>
            <w:lang w:eastAsia="ru-RU"/>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органа, предоставляющего муниципальную услугу, его должностного лица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w:t>
        </w:r>
        <w:proofErr w:type="gramEnd"/>
        <w:r w:rsidRPr="00B73F83">
          <w:rPr>
            <w:rFonts w:ascii="Times New Roman" w:hAnsi="Times New Roman"/>
            <w:sz w:val="28"/>
            <w:szCs w:val="28"/>
            <w:lang w:eastAsia="ru-RU"/>
          </w:rPr>
          <w:t xml:space="preserve"> 5 рабочих дней со дня ее регистрации. </w:t>
        </w:r>
      </w:ins>
    </w:p>
    <w:p w:rsidR="00B12224" w:rsidRPr="00B73F83" w:rsidRDefault="00B12224" w:rsidP="00964692">
      <w:pPr>
        <w:widowControl w:val="0"/>
        <w:numPr>
          <w:ilvl w:val="0"/>
          <w:numId w:val="5"/>
        </w:numPr>
        <w:autoSpaceDE w:val="0"/>
        <w:autoSpaceDN w:val="0"/>
        <w:adjustRightInd w:val="0"/>
        <w:spacing w:after="0" w:line="240" w:lineRule="auto"/>
        <w:ind w:left="0" w:firstLine="709"/>
        <w:jc w:val="both"/>
        <w:rPr>
          <w:ins w:id="372" w:author="adm" w:date="2017-05-12T11:16:00Z"/>
          <w:rFonts w:ascii="Times New Roman" w:hAnsi="Times New Roman"/>
          <w:sz w:val="28"/>
          <w:szCs w:val="28"/>
          <w:lang w:eastAsia="ru-RU"/>
        </w:rPr>
      </w:pPr>
      <w:proofErr w:type="gramStart"/>
      <w:ins w:id="373" w:author="adm" w:date="2017-05-12T11:16:00Z">
        <w:r w:rsidRPr="00B73F83">
          <w:rPr>
            <w:rFonts w:ascii="Times New Roman" w:hAnsi="Times New Roman"/>
            <w:sz w:val="28"/>
            <w:szCs w:val="28"/>
            <w:lang w:eastAsia="ru-RU"/>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roofErr w:type="gramEnd"/>
      </w:ins>
    </w:p>
    <w:p w:rsidR="00B12224" w:rsidRPr="00B73F83" w:rsidRDefault="00B12224" w:rsidP="00964692">
      <w:pPr>
        <w:widowControl w:val="0"/>
        <w:numPr>
          <w:ilvl w:val="0"/>
          <w:numId w:val="5"/>
        </w:numPr>
        <w:autoSpaceDE w:val="0"/>
        <w:autoSpaceDN w:val="0"/>
        <w:adjustRightInd w:val="0"/>
        <w:spacing w:after="0" w:line="240" w:lineRule="auto"/>
        <w:ind w:left="0" w:firstLine="709"/>
        <w:jc w:val="both"/>
        <w:rPr>
          <w:ins w:id="374" w:author="adm" w:date="2017-05-12T11:16:00Z"/>
          <w:rFonts w:ascii="Times New Roman" w:hAnsi="Times New Roman"/>
          <w:sz w:val="28"/>
          <w:szCs w:val="28"/>
          <w:lang w:eastAsia="ru-RU"/>
        </w:rPr>
      </w:pPr>
    </w:p>
    <w:p w:rsidR="00B12224" w:rsidRPr="00B73F83" w:rsidRDefault="00B12224" w:rsidP="00964692">
      <w:pPr>
        <w:widowControl w:val="0"/>
        <w:numPr>
          <w:ilvl w:val="0"/>
          <w:numId w:val="5"/>
        </w:numPr>
        <w:autoSpaceDE w:val="0"/>
        <w:autoSpaceDN w:val="0"/>
        <w:adjustRightInd w:val="0"/>
        <w:spacing w:after="0" w:line="240" w:lineRule="auto"/>
        <w:ind w:left="0" w:firstLine="709"/>
        <w:jc w:val="center"/>
        <w:rPr>
          <w:ins w:id="375" w:author="adm" w:date="2017-05-12T11:16:00Z"/>
          <w:rFonts w:ascii="Times New Roman" w:hAnsi="Times New Roman"/>
          <w:b/>
          <w:sz w:val="28"/>
          <w:szCs w:val="28"/>
          <w:lang w:eastAsia="ru-RU"/>
        </w:rPr>
      </w:pPr>
      <w:ins w:id="376" w:author="adm" w:date="2017-05-12T11:16:00Z">
        <w:r w:rsidRPr="00B73F83">
          <w:rPr>
            <w:rFonts w:ascii="Times New Roman" w:hAnsi="Times New Roman"/>
            <w:b/>
            <w:sz w:val="28"/>
            <w:szCs w:val="28"/>
            <w:lang w:eastAsia="ru-RU"/>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ins>
    </w:p>
    <w:p w:rsidR="00B12224" w:rsidRPr="00B73F83" w:rsidRDefault="00B12224" w:rsidP="00964692">
      <w:pPr>
        <w:widowControl w:val="0"/>
        <w:numPr>
          <w:ilvl w:val="0"/>
          <w:numId w:val="5"/>
        </w:numPr>
        <w:autoSpaceDE w:val="0"/>
        <w:autoSpaceDN w:val="0"/>
        <w:adjustRightInd w:val="0"/>
        <w:spacing w:after="0" w:line="240" w:lineRule="auto"/>
        <w:ind w:left="0" w:firstLine="709"/>
        <w:jc w:val="center"/>
        <w:rPr>
          <w:ins w:id="377" w:author="adm" w:date="2017-05-12T11:16:00Z"/>
          <w:rFonts w:ascii="Times New Roman" w:hAnsi="Times New Roman"/>
          <w:b/>
          <w:sz w:val="28"/>
          <w:szCs w:val="28"/>
          <w:lang w:eastAsia="ru-RU"/>
        </w:rPr>
      </w:pPr>
    </w:p>
    <w:p w:rsidR="00B12224" w:rsidRPr="00B73F83" w:rsidRDefault="00B12224" w:rsidP="00964692">
      <w:pPr>
        <w:widowControl w:val="0"/>
        <w:numPr>
          <w:ilvl w:val="0"/>
          <w:numId w:val="5"/>
        </w:numPr>
        <w:autoSpaceDE w:val="0"/>
        <w:autoSpaceDN w:val="0"/>
        <w:adjustRightInd w:val="0"/>
        <w:spacing w:after="0" w:line="240" w:lineRule="auto"/>
        <w:ind w:left="0" w:firstLine="709"/>
        <w:jc w:val="both"/>
        <w:rPr>
          <w:ins w:id="378" w:author="adm" w:date="2017-05-12T11:16:00Z"/>
          <w:rFonts w:ascii="Times New Roman" w:hAnsi="Times New Roman"/>
          <w:sz w:val="28"/>
          <w:szCs w:val="28"/>
          <w:lang w:eastAsia="ru-RU"/>
        </w:rPr>
      </w:pPr>
      <w:ins w:id="379" w:author="adm" w:date="2017-05-12T11:16:00Z">
        <w:r w:rsidRPr="00B73F83">
          <w:rPr>
            <w:rFonts w:ascii="Times New Roman" w:hAnsi="Times New Roman"/>
            <w:sz w:val="28"/>
            <w:szCs w:val="28"/>
            <w:lang w:eastAsia="ru-RU"/>
          </w:rPr>
          <w:t>5.12. Основания для приостановления рассмотрения жалобы не предусмотрены.</w:t>
        </w:r>
      </w:ins>
    </w:p>
    <w:p w:rsidR="00B12224" w:rsidRPr="00B73F83" w:rsidRDefault="00B12224" w:rsidP="00964692">
      <w:pPr>
        <w:widowControl w:val="0"/>
        <w:numPr>
          <w:ilvl w:val="0"/>
          <w:numId w:val="5"/>
        </w:numPr>
        <w:autoSpaceDE w:val="0"/>
        <w:autoSpaceDN w:val="0"/>
        <w:adjustRightInd w:val="0"/>
        <w:spacing w:after="0" w:line="240" w:lineRule="auto"/>
        <w:ind w:left="0" w:firstLine="709"/>
        <w:jc w:val="both"/>
        <w:rPr>
          <w:ins w:id="380" w:author="adm" w:date="2017-05-12T11:16:00Z"/>
          <w:rFonts w:ascii="Times New Roman" w:hAnsi="Times New Roman"/>
          <w:sz w:val="28"/>
          <w:szCs w:val="28"/>
          <w:lang w:eastAsia="ru-RU"/>
        </w:rPr>
      </w:pPr>
    </w:p>
    <w:p w:rsidR="00B12224" w:rsidRPr="00B73F83" w:rsidRDefault="00B12224" w:rsidP="00964692">
      <w:pPr>
        <w:widowControl w:val="0"/>
        <w:numPr>
          <w:ilvl w:val="0"/>
          <w:numId w:val="5"/>
        </w:numPr>
        <w:autoSpaceDE w:val="0"/>
        <w:autoSpaceDN w:val="0"/>
        <w:adjustRightInd w:val="0"/>
        <w:spacing w:after="0" w:line="240" w:lineRule="auto"/>
        <w:ind w:left="0" w:firstLine="709"/>
        <w:jc w:val="center"/>
        <w:rPr>
          <w:ins w:id="381" w:author="adm" w:date="2017-05-12T11:16:00Z"/>
          <w:rFonts w:ascii="Times New Roman" w:hAnsi="Times New Roman"/>
          <w:b/>
          <w:sz w:val="28"/>
          <w:szCs w:val="28"/>
          <w:lang w:eastAsia="ru-RU"/>
        </w:rPr>
      </w:pPr>
      <w:ins w:id="382" w:author="adm" w:date="2017-05-12T11:16:00Z">
        <w:r w:rsidRPr="00B73F83">
          <w:rPr>
            <w:rFonts w:ascii="Times New Roman" w:hAnsi="Times New Roman"/>
            <w:b/>
            <w:sz w:val="28"/>
            <w:szCs w:val="28"/>
            <w:lang w:eastAsia="ru-RU"/>
          </w:rPr>
          <w:t>Результат рассмотрения жалобы</w:t>
        </w:r>
      </w:ins>
    </w:p>
    <w:p w:rsidR="00B12224" w:rsidRPr="00B73F83" w:rsidRDefault="00B12224" w:rsidP="00964692">
      <w:pPr>
        <w:widowControl w:val="0"/>
        <w:numPr>
          <w:ilvl w:val="0"/>
          <w:numId w:val="5"/>
        </w:numPr>
        <w:autoSpaceDE w:val="0"/>
        <w:autoSpaceDN w:val="0"/>
        <w:adjustRightInd w:val="0"/>
        <w:spacing w:after="0" w:line="240" w:lineRule="auto"/>
        <w:ind w:left="0" w:firstLine="709"/>
        <w:jc w:val="center"/>
        <w:rPr>
          <w:ins w:id="383" w:author="adm" w:date="2017-05-12T11:16:00Z"/>
          <w:rFonts w:ascii="Times New Roman" w:hAnsi="Times New Roman"/>
          <w:b/>
          <w:sz w:val="28"/>
          <w:szCs w:val="28"/>
          <w:lang w:eastAsia="ru-RU"/>
        </w:rPr>
      </w:pPr>
    </w:p>
    <w:p w:rsidR="00B12224" w:rsidRPr="00B73F83" w:rsidRDefault="00B12224" w:rsidP="00964692">
      <w:pPr>
        <w:widowControl w:val="0"/>
        <w:numPr>
          <w:ilvl w:val="0"/>
          <w:numId w:val="5"/>
        </w:numPr>
        <w:autoSpaceDE w:val="0"/>
        <w:autoSpaceDN w:val="0"/>
        <w:adjustRightInd w:val="0"/>
        <w:spacing w:after="0" w:line="240" w:lineRule="auto"/>
        <w:ind w:left="0" w:firstLine="709"/>
        <w:jc w:val="both"/>
        <w:rPr>
          <w:ins w:id="384" w:author="adm" w:date="2017-05-12T11:16:00Z"/>
          <w:rFonts w:ascii="Times New Roman" w:hAnsi="Times New Roman"/>
          <w:sz w:val="28"/>
          <w:szCs w:val="28"/>
          <w:lang w:eastAsia="ru-RU"/>
        </w:rPr>
      </w:pPr>
      <w:ins w:id="385" w:author="adm" w:date="2017-05-12T11:16:00Z">
        <w:r w:rsidRPr="00B73F83">
          <w:rPr>
            <w:rFonts w:ascii="Times New Roman" w:hAnsi="Times New Roman"/>
            <w:sz w:val="28"/>
            <w:szCs w:val="28"/>
            <w:lang w:eastAsia="ru-RU"/>
          </w:rPr>
          <w:t>5.13. По результатам рассмотрения жалобы Администрация принимает одно из следующих решений:</w:t>
        </w:r>
      </w:ins>
    </w:p>
    <w:p w:rsidR="00B12224" w:rsidRPr="00B73F83" w:rsidRDefault="00B12224" w:rsidP="00964692">
      <w:pPr>
        <w:widowControl w:val="0"/>
        <w:numPr>
          <w:ilvl w:val="0"/>
          <w:numId w:val="5"/>
        </w:numPr>
        <w:autoSpaceDE w:val="0"/>
        <w:autoSpaceDN w:val="0"/>
        <w:adjustRightInd w:val="0"/>
        <w:spacing w:after="0" w:line="240" w:lineRule="auto"/>
        <w:ind w:left="0" w:firstLine="709"/>
        <w:jc w:val="both"/>
        <w:rPr>
          <w:ins w:id="386" w:author="adm" w:date="2017-05-12T11:16:00Z"/>
          <w:rFonts w:ascii="Times New Roman" w:hAnsi="Times New Roman"/>
          <w:sz w:val="28"/>
          <w:szCs w:val="28"/>
          <w:lang w:eastAsia="ru-RU"/>
        </w:rPr>
      </w:pPr>
      <w:proofErr w:type="gramStart"/>
      <w:ins w:id="387" w:author="adm" w:date="2017-05-12T11:16:00Z">
        <w:r w:rsidRPr="00B73F83">
          <w:rPr>
            <w:rFonts w:ascii="Times New Roman" w:hAnsi="Times New Roman"/>
            <w:sz w:val="28"/>
            <w:szCs w:val="28"/>
            <w:lang w:eastAsia="ru-RU"/>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а также в иных формах;</w:t>
        </w:r>
        <w:proofErr w:type="gramEnd"/>
      </w:ins>
    </w:p>
    <w:p w:rsidR="00B12224" w:rsidRPr="00B73F83" w:rsidRDefault="00B12224" w:rsidP="00964692">
      <w:pPr>
        <w:widowControl w:val="0"/>
        <w:numPr>
          <w:ilvl w:val="0"/>
          <w:numId w:val="5"/>
        </w:numPr>
        <w:autoSpaceDE w:val="0"/>
        <w:autoSpaceDN w:val="0"/>
        <w:adjustRightInd w:val="0"/>
        <w:spacing w:after="0" w:line="240" w:lineRule="auto"/>
        <w:ind w:left="0" w:firstLine="709"/>
        <w:jc w:val="both"/>
        <w:rPr>
          <w:ins w:id="388" w:author="adm" w:date="2017-05-12T11:16:00Z"/>
          <w:rFonts w:ascii="Times New Roman" w:hAnsi="Times New Roman"/>
          <w:sz w:val="28"/>
          <w:szCs w:val="28"/>
          <w:lang w:eastAsia="ru-RU"/>
        </w:rPr>
      </w:pPr>
      <w:ins w:id="389" w:author="adm" w:date="2017-05-12T11:16:00Z">
        <w:r w:rsidRPr="00B73F83">
          <w:rPr>
            <w:rFonts w:ascii="Times New Roman" w:hAnsi="Times New Roman"/>
            <w:sz w:val="28"/>
            <w:szCs w:val="28"/>
            <w:lang w:eastAsia="ru-RU"/>
          </w:rPr>
          <w:t>2) отказывает в удовлетворении жалобы.</w:t>
        </w:r>
      </w:ins>
    </w:p>
    <w:p w:rsidR="00B12224" w:rsidRPr="00B73F83" w:rsidRDefault="00B12224" w:rsidP="00964692">
      <w:pPr>
        <w:widowControl w:val="0"/>
        <w:numPr>
          <w:ilvl w:val="0"/>
          <w:numId w:val="5"/>
        </w:numPr>
        <w:autoSpaceDE w:val="0"/>
        <w:autoSpaceDN w:val="0"/>
        <w:adjustRightInd w:val="0"/>
        <w:spacing w:after="0" w:line="240" w:lineRule="auto"/>
        <w:ind w:left="0" w:firstLine="709"/>
        <w:jc w:val="both"/>
        <w:rPr>
          <w:ins w:id="390" w:author="adm" w:date="2017-05-12T11:16:00Z"/>
          <w:rFonts w:ascii="Times New Roman" w:hAnsi="Times New Roman"/>
          <w:i/>
          <w:sz w:val="28"/>
          <w:szCs w:val="28"/>
          <w:lang w:eastAsia="ru-RU"/>
        </w:rPr>
      </w:pPr>
      <w:ins w:id="391" w:author="adm" w:date="2017-05-12T11:16:00Z">
        <w:r w:rsidRPr="00B73F83">
          <w:rPr>
            <w:rFonts w:ascii="Times New Roman" w:hAnsi="Times New Roman"/>
            <w:sz w:val="28"/>
            <w:szCs w:val="28"/>
            <w:lang w:eastAsia="ru-RU"/>
          </w:rPr>
          <w:t>Указанное решение принимается в форме акта Администрации</w:t>
        </w:r>
        <w:r w:rsidRPr="00B73F83">
          <w:rPr>
            <w:rFonts w:ascii="Times New Roman" w:hAnsi="Times New Roman"/>
            <w:i/>
            <w:sz w:val="28"/>
            <w:szCs w:val="28"/>
            <w:lang w:eastAsia="ru-RU"/>
          </w:rPr>
          <w:t>.</w:t>
        </w:r>
      </w:ins>
    </w:p>
    <w:p w:rsidR="00B12224" w:rsidRPr="00B73F83" w:rsidRDefault="00B12224" w:rsidP="00964692">
      <w:pPr>
        <w:widowControl w:val="0"/>
        <w:numPr>
          <w:ilvl w:val="0"/>
          <w:numId w:val="5"/>
        </w:numPr>
        <w:autoSpaceDE w:val="0"/>
        <w:autoSpaceDN w:val="0"/>
        <w:adjustRightInd w:val="0"/>
        <w:spacing w:after="0" w:line="240" w:lineRule="auto"/>
        <w:ind w:left="0" w:firstLine="709"/>
        <w:jc w:val="both"/>
        <w:rPr>
          <w:ins w:id="392" w:author="adm" w:date="2017-05-12T11:16:00Z"/>
          <w:rFonts w:ascii="Times New Roman" w:hAnsi="Times New Roman"/>
          <w:sz w:val="28"/>
          <w:szCs w:val="28"/>
          <w:lang w:eastAsia="ru-RU"/>
        </w:rPr>
      </w:pPr>
      <w:proofErr w:type="gramStart"/>
      <w:ins w:id="393" w:author="adm" w:date="2017-05-12T11:16:00Z">
        <w:r w:rsidRPr="00B73F83">
          <w:rPr>
            <w:rFonts w:ascii="Times New Roman" w:hAnsi="Times New Roman"/>
            <w:sz w:val="28"/>
            <w:szCs w:val="28"/>
            <w:lang w:eastAsia="ru-RU"/>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roofErr w:type="gramEnd"/>
      </w:ins>
    </w:p>
    <w:p w:rsidR="00B12224" w:rsidRPr="00B73F83" w:rsidRDefault="00B12224" w:rsidP="00964692">
      <w:pPr>
        <w:widowControl w:val="0"/>
        <w:numPr>
          <w:ilvl w:val="0"/>
          <w:numId w:val="5"/>
        </w:numPr>
        <w:autoSpaceDE w:val="0"/>
        <w:autoSpaceDN w:val="0"/>
        <w:adjustRightInd w:val="0"/>
        <w:spacing w:after="0" w:line="240" w:lineRule="auto"/>
        <w:ind w:left="0" w:firstLine="709"/>
        <w:jc w:val="both"/>
        <w:rPr>
          <w:ins w:id="394" w:author="adm" w:date="2017-05-12T11:16:00Z"/>
          <w:rFonts w:ascii="Times New Roman" w:hAnsi="Times New Roman"/>
          <w:sz w:val="28"/>
          <w:szCs w:val="28"/>
          <w:lang w:eastAsia="ru-RU"/>
        </w:rPr>
      </w:pPr>
      <w:ins w:id="395" w:author="adm" w:date="2017-05-12T11:16:00Z">
        <w:r w:rsidRPr="00B73F83">
          <w:rPr>
            <w:rFonts w:ascii="Times New Roman" w:hAnsi="Times New Roman"/>
            <w:sz w:val="28"/>
            <w:szCs w:val="28"/>
            <w:lang w:eastAsia="ru-RU"/>
          </w:rPr>
          <w:t>5.14. Основаниями для отказа в удовлетворении жалобы являются:</w:t>
        </w:r>
      </w:ins>
    </w:p>
    <w:p w:rsidR="00B12224" w:rsidRPr="00B73F83" w:rsidRDefault="00B12224" w:rsidP="00964692">
      <w:pPr>
        <w:widowControl w:val="0"/>
        <w:numPr>
          <w:ilvl w:val="0"/>
          <w:numId w:val="5"/>
        </w:numPr>
        <w:autoSpaceDE w:val="0"/>
        <w:autoSpaceDN w:val="0"/>
        <w:adjustRightInd w:val="0"/>
        <w:spacing w:after="0" w:line="240" w:lineRule="auto"/>
        <w:ind w:left="0" w:firstLine="709"/>
        <w:jc w:val="both"/>
        <w:rPr>
          <w:ins w:id="396" w:author="adm" w:date="2017-05-12T11:16:00Z"/>
          <w:rFonts w:ascii="Times New Roman" w:hAnsi="Times New Roman"/>
          <w:sz w:val="28"/>
          <w:szCs w:val="28"/>
          <w:lang w:eastAsia="ru-RU"/>
        </w:rPr>
      </w:pPr>
      <w:ins w:id="397" w:author="adm" w:date="2017-05-12T11:16:00Z">
        <w:r w:rsidRPr="00B73F83">
          <w:rPr>
            <w:rFonts w:ascii="Times New Roman" w:hAnsi="Times New Roman"/>
            <w:sz w:val="28"/>
            <w:szCs w:val="28"/>
            <w:lang w:eastAsia="ru-RU"/>
          </w:rPr>
          <w:t>а) наличие вступившего в законную силу решения суда, арбитражного суда по жалобе о том же предмете и по тем же основаниям;</w:t>
        </w:r>
      </w:ins>
    </w:p>
    <w:p w:rsidR="00B12224" w:rsidRPr="00B73F83" w:rsidRDefault="00B12224" w:rsidP="00964692">
      <w:pPr>
        <w:widowControl w:val="0"/>
        <w:numPr>
          <w:ilvl w:val="0"/>
          <w:numId w:val="5"/>
        </w:numPr>
        <w:autoSpaceDE w:val="0"/>
        <w:autoSpaceDN w:val="0"/>
        <w:adjustRightInd w:val="0"/>
        <w:spacing w:after="0" w:line="240" w:lineRule="auto"/>
        <w:ind w:left="0" w:firstLine="709"/>
        <w:jc w:val="both"/>
        <w:rPr>
          <w:ins w:id="398" w:author="adm" w:date="2017-05-12T11:16:00Z"/>
          <w:rFonts w:ascii="Times New Roman" w:hAnsi="Times New Roman"/>
          <w:sz w:val="28"/>
          <w:szCs w:val="28"/>
          <w:lang w:eastAsia="ru-RU"/>
        </w:rPr>
      </w:pPr>
      <w:ins w:id="399" w:author="adm" w:date="2017-05-12T11:16:00Z">
        <w:r w:rsidRPr="00B73F83">
          <w:rPr>
            <w:rFonts w:ascii="Times New Roman" w:hAnsi="Times New Roman"/>
            <w:sz w:val="28"/>
            <w:szCs w:val="28"/>
            <w:lang w:eastAsia="ru-RU"/>
          </w:rPr>
          <w:t>б) подача жалобы лицом, полномочия которого не подтверждены в порядке, установленном законодательством Российской Федерации;</w:t>
        </w:r>
      </w:ins>
    </w:p>
    <w:p w:rsidR="00B12224" w:rsidRPr="00B73F83" w:rsidRDefault="00B12224" w:rsidP="00964692">
      <w:pPr>
        <w:widowControl w:val="0"/>
        <w:numPr>
          <w:ilvl w:val="0"/>
          <w:numId w:val="5"/>
        </w:numPr>
        <w:autoSpaceDE w:val="0"/>
        <w:autoSpaceDN w:val="0"/>
        <w:adjustRightInd w:val="0"/>
        <w:spacing w:after="0" w:line="240" w:lineRule="auto"/>
        <w:ind w:left="0" w:firstLine="709"/>
        <w:jc w:val="both"/>
        <w:rPr>
          <w:ins w:id="400" w:author="adm" w:date="2017-05-12T11:16:00Z"/>
          <w:rFonts w:ascii="Times New Roman" w:hAnsi="Times New Roman"/>
          <w:sz w:val="28"/>
          <w:szCs w:val="28"/>
          <w:lang w:eastAsia="ru-RU"/>
        </w:rPr>
      </w:pPr>
      <w:ins w:id="401" w:author="adm" w:date="2017-05-12T11:16:00Z">
        <w:r w:rsidRPr="00B73F83">
          <w:rPr>
            <w:rFonts w:ascii="Times New Roman" w:hAnsi="Times New Roman"/>
            <w:sz w:val="28"/>
            <w:szCs w:val="28"/>
            <w:lang w:eastAsia="ru-RU"/>
          </w:rP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ins>
    </w:p>
    <w:p w:rsidR="00B12224" w:rsidRPr="00B73F83" w:rsidRDefault="00B12224" w:rsidP="00964692">
      <w:pPr>
        <w:widowControl w:val="0"/>
        <w:numPr>
          <w:ilvl w:val="0"/>
          <w:numId w:val="5"/>
        </w:numPr>
        <w:autoSpaceDE w:val="0"/>
        <w:autoSpaceDN w:val="0"/>
        <w:adjustRightInd w:val="0"/>
        <w:spacing w:after="0" w:line="240" w:lineRule="auto"/>
        <w:ind w:left="0" w:firstLine="709"/>
        <w:jc w:val="both"/>
        <w:rPr>
          <w:ins w:id="402" w:author="adm" w:date="2017-05-12T11:16:00Z"/>
          <w:rFonts w:ascii="Times New Roman" w:hAnsi="Times New Roman"/>
          <w:sz w:val="28"/>
          <w:szCs w:val="28"/>
          <w:lang w:eastAsia="ru-RU"/>
        </w:rPr>
      </w:pPr>
      <w:ins w:id="403" w:author="adm" w:date="2017-05-12T11:16:00Z">
        <w:r w:rsidRPr="00B73F83">
          <w:rPr>
            <w:rFonts w:ascii="Times New Roman" w:hAnsi="Times New Roman"/>
            <w:sz w:val="28"/>
            <w:szCs w:val="28"/>
            <w:lang w:eastAsia="ru-RU"/>
          </w:rPr>
          <w:t>г) признание жалобы необоснованной (решения и действия (бездействие) признаны законными, отсутствует нарушение прав заявителя).</w:t>
        </w:r>
      </w:ins>
    </w:p>
    <w:p w:rsidR="00B12224" w:rsidRPr="00B73F83" w:rsidRDefault="00B12224" w:rsidP="00964692">
      <w:pPr>
        <w:widowControl w:val="0"/>
        <w:numPr>
          <w:ilvl w:val="0"/>
          <w:numId w:val="5"/>
        </w:numPr>
        <w:autoSpaceDE w:val="0"/>
        <w:autoSpaceDN w:val="0"/>
        <w:adjustRightInd w:val="0"/>
        <w:spacing w:after="0" w:line="240" w:lineRule="auto"/>
        <w:ind w:left="0" w:firstLine="709"/>
        <w:jc w:val="both"/>
        <w:rPr>
          <w:ins w:id="404" w:author="adm" w:date="2017-05-12T11:16:00Z"/>
          <w:rFonts w:ascii="Times New Roman" w:hAnsi="Times New Roman"/>
          <w:sz w:val="28"/>
          <w:szCs w:val="28"/>
          <w:lang w:eastAsia="ru-RU"/>
        </w:rPr>
      </w:pPr>
    </w:p>
    <w:p w:rsidR="00B12224" w:rsidRPr="00B73F83" w:rsidRDefault="00B12224" w:rsidP="00964692">
      <w:pPr>
        <w:widowControl w:val="0"/>
        <w:numPr>
          <w:ilvl w:val="0"/>
          <w:numId w:val="5"/>
        </w:numPr>
        <w:autoSpaceDE w:val="0"/>
        <w:autoSpaceDN w:val="0"/>
        <w:adjustRightInd w:val="0"/>
        <w:spacing w:after="0" w:line="240" w:lineRule="auto"/>
        <w:ind w:left="0" w:firstLine="709"/>
        <w:jc w:val="center"/>
        <w:rPr>
          <w:ins w:id="405" w:author="adm" w:date="2017-05-12T11:16:00Z"/>
          <w:rFonts w:ascii="Times New Roman" w:hAnsi="Times New Roman"/>
          <w:b/>
          <w:sz w:val="28"/>
          <w:szCs w:val="28"/>
          <w:lang w:eastAsia="ru-RU"/>
        </w:rPr>
      </w:pPr>
      <w:ins w:id="406" w:author="adm" w:date="2017-05-12T11:16:00Z">
        <w:r w:rsidRPr="00B73F83">
          <w:rPr>
            <w:rFonts w:ascii="Times New Roman" w:hAnsi="Times New Roman"/>
            <w:b/>
            <w:sz w:val="28"/>
            <w:szCs w:val="28"/>
            <w:lang w:eastAsia="ru-RU"/>
          </w:rPr>
          <w:t>Порядок информирования заявителя о результатах рассмотрения жалобы</w:t>
        </w:r>
      </w:ins>
    </w:p>
    <w:p w:rsidR="00B12224" w:rsidRPr="00B73F83" w:rsidRDefault="00B12224" w:rsidP="00964692">
      <w:pPr>
        <w:widowControl w:val="0"/>
        <w:numPr>
          <w:ilvl w:val="0"/>
          <w:numId w:val="5"/>
        </w:numPr>
        <w:autoSpaceDE w:val="0"/>
        <w:autoSpaceDN w:val="0"/>
        <w:adjustRightInd w:val="0"/>
        <w:spacing w:after="0" w:line="240" w:lineRule="auto"/>
        <w:ind w:left="0" w:firstLine="709"/>
        <w:jc w:val="both"/>
        <w:rPr>
          <w:ins w:id="407" w:author="adm" w:date="2017-05-12T11:16:00Z"/>
          <w:rFonts w:ascii="Times New Roman" w:hAnsi="Times New Roman"/>
          <w:sz w:val="28"/>
          <w:szCs w:val="28"/>
          <w:lang w:eastAsia="ru-RU"/>
        </w:rPr>
      </w:pPr>
    </w:p>
    <w:p w:rsidR="00B12224" w:rsidRPr="00B73F83" w:rsidRDefault="00B12224" w:rsidP="00964692">
      <w:pPr>
        <w:widowControl w:val="0"/>
        <w:numPr>
          <w:ilvl w:val="0"/>
          <w:numId w:val="5"/>
        </w:numPr>
        <w:autoSpaceDE w:val="0"/>
        <w:autoSpaceDN w:val="0"/>
        <w:adjustRightInd w:val="0"/>
        <w:spacing w:after="0" w:line="240" w:lineRule="auto"/>
        <w:ind w:left="0" w:firstLine="709"/>
        <w:jc w:val="both"/>
        <w:rPr>
          <w:ins w:id="408" w:author="adm" w:date="2017-05-12T11:16:00Z"/>
          <w:rFonts w:ascii="Times New Roman" w:hAnsi="Times New Roman"/>
          <w:sz w:val="28"/>
          <w:szCs w:val="28"/>
          <w:lang w:eastAsia="ru-RU"/>
        </w:rPr>
      </w:pPr>
      <w:ins w:id="409" w:author="adm" w:date="2017-05-12T11:16:00Z">
        <w:r w:rsidRPr="00B73F83">
          <w:rPr>
            <w:rFonts w:ascii="Times New Roman" w:hAnsi="Times New Roman"/>
            <w:sz w:val="28"/>
            <w:szCs w:val="28"/>
            <w:lang w:eastAsia="ru-RU"/>
          </w:rPr>
          <w:t>5.15. Не позднее дня, следующего за днем принятия указанного в пункте 5.13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ins>
    </w:p>
    <w:p w:rsidR="00B12224" w:rsidRPr="00B73F83" w:rsidRDefault="00B12224" w:rsidP="00964692">
      <w:pPr>
        <w:widowControl w:val="0"/>
        <w:numPr>
          <w:ilvl w:val="0"/>
          <w:numId w:val="5"/>
        </w:numPr>
        <w:autoSpaceDE w:val="0"/>
        <w:autoSpaceDN w:val="0"/>
        <w:adjustRightInd w:val="0"/>
        <w:spacing w:after="0" w:line="240" w:lineRule="auto"/>
        <w:ind w:left="0" w:firstLine="709"/>
        <w:jc w:val="both"/>
        <w:rPr>
          <w:ins w:id="410" w:author="adm" w:date="2017-05-12T11:16:00Z"/>
          <w:rFonts w:ascii="Times New Roman" w:hAnsi="Times New Roman"/>
          <w:sz w:val="28"/>
          <w:szCs w:val="28"/>
          <w:lang w:eastAsia="ru-RU"/>
        </w:rPr>
      </w:pPr>
    </w:p>
    <w:p w:rsidR="00B12224" w:rsidRPr="00B73F83" w:rsidRDefault="00B12224" w:rsidP="00964692">
      <w:pPr>
        <w:widowControl w:val="0"/>
        <w:numPr>
          <w:ilvl w:val="0"/>
          <w:numId w:val="5"/>
        </w:numPr>
        <w:autoSpaceDE w:val="0"/>
        <w:autoSpaceDN w:val="0"/>
        <w:adjustRightInd w:val="0"/>
        <w:spacing w:after="0" w:line="240" w:lineRule="auto"/>
        <w:ind w:left="0" w:firstLine="709"/>
        <w:jc w:val="center"/>
        <w:rPr>
          <w:ins w:id="411" w:author="adm" w:date="2017-05-12T11:16:00Z"/>
          <w:rFonts w:ascii="Times New Roman" w:hAnsi="Times New Roman"/>
          <w:b/>
          <w:sz w:val="28"/>
          <w:szCs w:val="28"/>
          <w:lang w:eastAsia="ru-RU"/>
        </w:rPr>
      </w:pPr>
      <w:ins w:id="412" w:author="adm" w:date="2017-05-12T11:16:00Z">
        <w:r w:rsidRPr="00B73F83">
          <w:rPr>
            <w:rFonts w:ascii="Times New Roman" w:hAnsi="Times New Roman"/>
            <w:b/>
            <w:sz w:val="28"/>
            <w:szCs w:val="28"/>
            <w:lang w:eastAsia="ru-RU"/>
          </w:rPr>
          <w:t>Порядок обжалования решения по жалобе</w:t>
        </w:r>
      </w:ins>
    </w:p>
    <w:p w:rsidR="00B12224" w:rsidRPr="00B73F83" w:rsidRDefault="00B12224" w:rsidP="00964692">
      <w:pPr>
        <w:widowControl w:val="0"/>
        <w:numPr>
          <w:ilvl w:val="0"/>
          <w:numId w:val="5"/>
        </w:numPr>
        <w:autoSpaceDE w:val="0"/>
        <w:autoSpaceDN w:val="0"/>
        <w:adjustRightInd w:val="0"/>
        <w:spacing w:after="0" w:line="240" w:lineRule="auto"/>
        <w:ind w:left="0" w:firstLine="709"/>
        <w:jc w:val="center"/>
        <w:rPr>
          <w:ins w:id="413" w:author="adm" w:date="2017-05-12T11:16:00Z"/>
          <w:rFonts w:ascii="Times New Roman" w:hAnsi="Times New Roman"/>
          <w:b/>
          <w:sz w:val="28"/>
          <w:szCs w:val="28"/>
          <w:lang w:eastAsia="ru-RU"/>
        </w:rPr>
      </w:pPr>
    </w:p>
    <w:p w:rsidR="00B12224" w:rsidRPr="00B73F83" w:rsidRDefault="00B12224" w:rsidP="00964692">
      <w:pPr>
        <w:widowControl w:val="0"/>
        <w:numPr>
          <w:ilvl w:val="0"/>
          <w:numId w:val="5"/>
        </w:numPr>
        <w:autoSpaceDE w:val="0"/>
        <w:autoSpaceDN w:val="0"/>
        <w:adjustRightInd w:val="0"/>
        <w:spacing w:after="0" w:line="240" w:lineRule="auto"/>
        <w:ind w:left="0" w:firstLine="709"/>
        <w:jc w:val="both"/>
        <w:rPr>
          <w:ins w:id="414" w:author="adm" w:date="2017-05-12T11:16:00Z"/>
          <w:rFonts w:ascii="Times New Roman" w:hAnsi="Times New Roman"/>
          <w:sz w:val="28"/>
          <w:szCs w:val="28"/>
          <w:lang w:eastAsia="ru-RU"/>
        </w:rPr>
      </w:pPr>
      <w:ins w:id="415" w:author="adm" w:date="2017-05-12T11:16:00Z">
        <w:r w:rsidRPr="00B73F83">
          <w:rPr>
            <w:rFonts w:ascii="Times New Roman" w:hAnsi="Times New Roman"/>
            <w:sz w:val="28"/>
            <w:szCs w:val="28"/>
            <w:lang w:eastAsia="ru-RU"/>
          </w:rPr>
          <w:t>5.16.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ins>
    </w:p>
    <w:p w:rsidR="00B12224" w:rsidRPr="00B73F83" w:rsidRDefault="00B12224" w:rsidP="00964692">
      <w:pPr>
        <w:widowControl w:val="0"/>
        <w:numPr>
          <w:ilvl w:val="0"/>
          <w:numId w:val="5"/>
        </w:numPr>
        <w:autoSpaceDE w:val="0"/>
        <w:autoSpaceDN w:val="0"/>
        <w:adjustRightInd w:val="0"/>
        <w:spacing w:after="0" w:line="240" w:lineRule="auto"/>
        <w:ind w:left="0" w:firstLine="709"/>
        <w:jc w:val="both"/>
        <w:rPr>
          <w:ins w:id="416" w:author="adm" w:date="2017-05-12T11:16:00Z"/>
          <w:rFonts w:ascii="Times New Roman" w:hAnsi="Times New Roman"/>
          <w:sz w:val="28"/>
          <w:szCs w:val="28"/>
          <w:lang w:eastAsia="ru-RU"/>
        </w:rPr>
      </w:pPr>
    </w:p>
    <w:p w:rsidR="00B12224" w:rsidRPr="00B73F83" w:rsidRDefault="00B12224" w:rsidP="00964692">
      <w:pPr>
        <w:widowControl w:val="0"/>
        <w:numPr>
          <w:ilvl w:val="0"/>
          <w:numId w:val="5"/>
        </w:numPr>
        <w:autoSpaceDE w:val="0"/>
        <w:autoSpaceDN w:val="0"/>
        <w:adjustRightInd w:val="0"/>
        <w:spacing w:after="0" w:line="240" w:lineRule="auto"/>
        <w:ind w:left="0" w:firstLine="709"/>
        <w:jc w:val="center"/>
        <w:rPr>
          <w:ins w:id="417" w:author="adm" w:date="2017-05-12T11:16:00Z"/>
          <w:rFonts w:ascii="Times New Roman" w:hAnsi="Times New Roman"/>
          <w:b/>
          <w:sz w:val="28"/>
          <w:szCs w:val="28"/>
          <w:lang w:eastAsia="ru-RU"/>
        </w:rPr>
      </w:pPr>
    </w:p>
    <w:p w:rsidR="00B12224" w:rsidRPr="00B73F83" w:rsidRDefault="00B12224" w:rsidP="00964692">
      <w:pPr>
        <w:widowControl w:val="0"/>
        <w:numPr>
          <w:ilvl w:val="0"/>
          <w:numId w:val="5"/>
        </w:numPr>
        <w:autoSpaceDE w:val="0"/>
        <w:autoSpaceDN w:val="0"/>
        <w:adjustRightInd w:val="0"/>
        <w:spacing w:after="0" w:line="240" w:lineRule="auto"/>
        <w:ind w:left="0" w:firstLine="709"/>
        <w:jc w:val="center"/>
        <w:rPr>
          <w:ins w:id="418" w:author="adm" w:date="2017-05-12T11:16:00Z"/>
          <w:rFonts w:ascii="Times New Roman" w:hAnsi="Times New Roman"/>
          <w:b/>
          <w:sz w:val="28"/>
          <w:szCs w:val="28"/>
          <w:lang w:eastAsia="ru-RU"/>
        </w:rPr>
      </w:pPr>
      <w:ins w:id="419" w:author="adm" w:date="2017-05-12T11:16:00Z">
        <w:r w:rsidRPr="00B73F83">
          <w:rPr>
            <w:rFonts w:ascii="Times New Roman" w:hAnsi="Times New Roman"/>
            <w:b/>
            <w:sz w:val="28"/>
            <w:szCs w:val="28"/>
            <w:lang w:eastAsia="ru-RU"/>
          </w:rPr>
          <w:t>Право заявителя на получение информации и документов, необходимых для обоснования и рассмотрения жалобы</w:t>
        </w:r>
      </w:ins>
    </w:p>
    <w:p w:rsidR="00B12224" w:rsidRPr="00B73F83" w:rsidRDefault="00B12224" w:rsidP="00964692">
      <w:pPr>
        <w:widowControl w:val="0"/>
        <w:numPr>
          <w:ilvl w:val="0"/>
          <w:numId w:val="5"/>
        </w:numPr>
        <w:autoSpaceDE w:val="0"/>
        <w:autoSpaceDN w:val="0"/>
        <w:adjustRightInd w:val="0"/>
        <w:spacing w:after="0" w:line="240" w:lineRule="auto"/>
        <w:ind w:left="0" w:firstLine="709"/>
        <w:jc w:val="both"/>
        <w:rPr>
          <w:ins w:id="420" w:author="adm" w:date="2017-05-12T11:16:00Z"/>
          <w:rFonts w:ascii="Times New Roman" w:hAnsi="Times New Roman"/>
          <w:sz w:val="28"/>
          <w:szCs w:val="28"/>
          <w:lang w:eastAsia="ru-RU"/>
        </w:rPr>
      </w:pPr>
    </w:p>
    <w:p w:rsidR="00B12224" w:rsidRPr="00B73F83" w:rsidRDefault="00B12224" w:rsidP="00964692">
      <w:pPr>
        <w:widowControl w:val="0"/>
        <w:numPr>
          <w:ilvl w:val="0"/>
          <w:numId w:val="5"/>
        </w:numPr>
        <w:autoSpaceDE w:val="0"/>
        <w:autoSpaceDN w:val="0"/>
        <w:adjustRightInd w:val="0"/>
        <w:spacing w:after="0" w:line="240" w:lineRule="auto"/>
        <w:ind w:left="0" w:firstLine="709"/>
        <w:jc w:val="both"/>
        <w:rPr>
          <w:ins w:id="421" w:author="adm" w:date="2017-05-12T11:16:00Z"/>
          <w:rFonts w:ascii="Times New Roman" w:hAnsi="Times New Roman"/>
          <w:sz w:val="28"/>
          <w:szCs w:val="28"/>
          <w:lang w:eastAsia="ru-RU"/>
        </w:rPr>
      </w:pPr>
      <w:ins w:id="422" w:author="adm" w:date="2017-05-12T11:16:00Z">
        <w:r w:rsidRPr="00B73F83">
          <w:rPr>
            <w:rFonts w:ascii="Times New Roman" w:hAnsi="Times New Roman"/>
            <w:sz w:val="28"/>
            <w:szCs w:val="28"/>
            <w:lang w:eastAsia="ru-RU"/>
          </w:rPr>
          <w:t>5.17. Заявитель вправе запрашивать и получать информацию и документы, необходимые для обоснования и рассмотрения жалобы.</w:t>
        </w:r>
      </w:ins>
    </w:p>
    <w:p w:rsidR="00B12224" w:rsidRPr="00B73F83" w:rsidRDefault="00B12224" w:rsidP="00964692">
      <w:pPr>
        <w:widowControl w:val="0"/>
        <w:numPr>
          <w:ilvl w:val="0"/>
          <w:numId w:val="5"/>
        </w:numPr>
        <w:autoSpaceDE w:val="0"/>
        <w:autoSpaceDN w:val="0"/>
        <w:adjustRightInd w:val="0"/>
        <w:spacing w:after="0" w:line="240" w:lineRule="auto"/>
        <w:ind w:left="0" w:firstLine="709"/>
        <w:jc w:val="both"/>
        <w:rPr>
          <w:ins w:id="423" w:author="adm" w:date="2017-05-12T11:16:00Z"/>
          <w:rFonts w:ascii="Times New Roman" w:hAnsi="Times New Roman"/>
          <w:sz w:val="28"/>
          <w:szCs w:val="28"/>
          <w:lang w:eastAsia="ru-RU"/>
        </w:rPr>
      </w:pPr>
    </w:p>
    <w:p w:rsidR="00B12224" w:rsidRPr="00B73F83" w:rsidRDefault="00B12224" w:rsidP="00964692">
      <w:pPr>
        <w:widowControl w:val="0"/>
        <w:numPr>
          <w:ilvl w:val="0"/>
          <w:numId w:val="5"/>
        </w:numPr>
        <w:autoSpaceDE w:val="0"/>
        <w:autoSpaceDN w:val="0"/>
        <w:adjustRightInd w:val="0"/>
        <w:spacing w:after="0" w:line="240" w:lineRule="auto"/>
        <w:ind w:left="0" w:firstLine="709"/>
        <w:jc w:val="center"/>
        <w:rPr>
          <w:ins w:id="424" w:author="adm" w:date="2017-05-12T11:16:00Z"/>
          <w:rFonts w:ascii="Times New Roman" w:hAnsi="Times New Roman"/>
          <w:b/>
          <w:sz w:val="28"/>
          <w:szCs w:val="28"/>
          <w:lang w:eastAsia="ru-RU"/>
        </w:rPr>
      </w:pPr>
      <w:ins w:id="425" w:author="adm" w:date="2017-05-12T11:16:00Z">
        <w:r w:rsidRPr="00B73F83">
          <w:rPr>
            <w:rFonts w:ascii="Times New Roman" w:hAnsi="Times New Roman"/>
            <w:b/>
            <w:sz w:val="28"/>
            <w:szCs w:val="28"/>
            <w:lang w:eastAsia="ru-RU"/>
          </w:rPr>
          <w:t>Способы информирования заявителя о порядке подачи и рассмотрения жалобы</w:t>
        </w:r>
      </w:ins>
    </w:p>
    <w:p w:rsidR="00B12224" w:rsidRPr="00B73F83" w:rsidRDefault="00B12224" w:rsidP="00964692">
      <w:pPr>
        <w:widowControl w:val="0"/>
        <w:numPr>
          <w:ilvl w:val="0"/>
          <w:numId w:val="5"/>
        </w:numPr>
        <w:autoSpaceDE w:val="0"/>
        <w:autoSpaceDN w:val="0"/>
        <w:adjustRightInd w:val="0"/>
        <w:spacing w:after="0" w:line="240" w:lineRule="auto"/>
        <w:ind w:left="0" w:firstLine="709"/>
        <w:jc w:val="center"/>
        <w:rPr>
          <w:ins w:id="426" w:author="adm" w:date="2017-05-12T11:16:00Z"/>
          <w:rFonts w:ascii="Times New Roman" w:hAnsi="Times New Roman"/>
          <w:b/>
          <w:sz w:val="28"/>
          <w:szCs w:val="28"/>
          <w:lang w:eastAsia="ru-RU"/>
        </w:rPr>
      </w:pPr>
    </w:p>
    <w:p w:rsidR="00B12224" w:rsidRPr="00B73F83" w:rsidRDefault="00B12224" w:rsidP="00964692">
      <w:pPr>
        <w:widowControl w:val="0"/>
        <w:numPr>
          <w:ilvl w:val="0"/>
          <w:numId w:val="5"/>
        </w:numPr>
        <w:autoSpaceDE w:val="0"/>
        <w:autoSpaceDN w:val="0"/>
        <w:adjustRightInd w:val="0"/>
        <w:spacing w:after="0" w:line="240" w:lineRule="auto"/>
        <w:ind w:left="0" w:firstLine="709"/>
        <w:jc w:val="both"/>
        <w:rPr>
          <w:ins w:id="427" w:author="adm" w:date="2017-05-12T11:16:00Z"/>
          <w:rFonts w:ascii="Times New Roman" w:hAnsi="Times New Roman"/>
          <w:sz w:val="28"/>
          <w:szCs w:val="28"/>
          <w:lang w:eastAsia="ru-RU"/>
        </w:rPr>
      </w:pPr>
      <w:ins w:id="428" w:author="adm" w:date="2017-05-12T11:16:00Z">
        <w:r w:rsidRPr="00B73F83">
          <w:rPr>
            <w:rFonts w:ascii="Times New Roman" w:hAnsi="Times New Roman"/>
            <w:sz w:val="28"/>
            <w:szCs w:val="28"/>
            <w:lang w:eastAsia="ru-RU"/>
          </w:rPr>
          <w:t>5.18. Информация о порядке подачи и рассмотрения жалобы размещается:</w:t>
        </w:r>
      </w:ins>
    </w:p>
    <w:p w:rsidR="00B12224" w:rsidRPr="00B73F83" w:rsidRDefault="00B12224" w:rsidP="00964692">
      <w:pPr>
        <w:widowControl w:val="0"/>
        <w:numPr>
          <w:ilvl w:val="0"/>
          <w:numId w:val="5"/>
        </w:numPr>
        <w:autoSpaceDE w:val="0"/>
        <w:autoSpaceDN w:val="0"/>
        <w:adjustRightInd w:val="0"/>
        <w:spacing w:after="0" w:line="240" w:lineRule="auto"/>
        <w:ind w:left="0" w:firstLine="709"/>
        <w:jc w:val="both"/>
        <w:rPr>
          <w:ins w:id="429" w:author="adm" w:date="2017-05-12T11:16:00Z"/>
          <w:rFonts w:ascii="Times New Roman" w:hAnsi="Times New Roman"/>
          <w:sz w:val="28"/>
          <w:szCs w:val="28"/>
          <w:lang w:eastAsia="ru-RU"/>
        </w:rPr>
      </w:pPr>
      <w:ins w:id="430" w:author="adm" w:date="2017-05-12T11:16:00Z">
        <w:r w:rsidRPr="00B73F83">
          <w:rPr>
            <w:rFonts w:ascii="Times New Roman" w:hAnsi="Times New Roman"/>
            <w:sz w:val="28"/>
            <w:szCs w:val="28"/>
            <w:lang w:eastAsia="ru-RU"/>
          </w:rPr>
          <w:t>на информационных стендах, расположенных в Администрации, в МФЦ;</w:t>
        </w:r>
      </w:ins>
    </w:p>
    <w:p w:rsidR="00B12224" w:rsidRDefault="00B12224" w:rsidP="00964692">
      <w:pPr>
        <w:widowControl w:val="0"/>
        <w:numPr>
          <w:ilvl w:val="0"/>
          <w:numId w:val="5"/>
        </w:numPr>
        <w:autoSpaceDE w:val="0"/>
        <w:autoSpaceDN w:val="0"/>
        <w:adjustRightInd w:val="0"/>
        <w:spacing w:after="0" w:line="240" w:lineRule="auto"/>
        <w:ind w:left="0" w:firstLine="709"/>
        <w:jc w:val="both"/>
        <w:rPr>
          <w:rFonts w:ascii="Times New Roman" w:hAnsi="Times New Roman"/>
          <w:sz w:val="28"/>
          <w:szCs w:val="28"/>
          <w:lang w:eastAsia="ru-RU"/>
        </w:rPr>
      </w:pPr>
      <w:ins w:id="431" w:author="adm" w:date="2017-05-12T11:16:00Z">
        <w:r w:rsidRPr="00B73F83">
          <w:rPr>
            <w:rFonts w:ascii="Times New Roman" w:hAnsi="Times New Roman"/>
            <w:sz w:val="28"/>
            <w:szCs w:val="28"/>
            <w:lang w:eastAsia="ru-RU"/>
          </w:rPr>
          <w:t>на официальном сайте Администрации, МФЦ;</w:t>
        </w:r>
      </w:ins>
    </w:p>
    <w:p w:rsidR="00B12224" w:rsidRPr="00B251BF" w:rsidRDefault="00B12224" w:rsidP="00964692">
      <w:pPr>
        <w:widowControl w:val="0"/>
        <w:numPr>
          <w:ilvl w:val="0"/>
          <w:numId w:val="5"/>
        </w:numPr>
        <w:autoSpaceDE w:val="0"/>
        <w:autoSpaceDN w:val="0"/>
        <w:adjustRightInd w:val="0"/>
        <w:spacing w:after="0" w:line="240" w:lineRule="auto"/>
        <w:ind w:left="0" w:firstLine="709"/>
        <w:jc w:val="both"/>
        <w:rPr>
          <w:rFonts w:ascii="Times New Roman" w:hAnsi="Times New Roman"/>
          <w:sz w:val="28"/>
          <w:szCs w:val="28"/>
          <w:lang w:eastAsia="ru-RU"/>
        </w:rPr>
      </w:pPr>
      <w:r w:rsidRPr="00B251BF">
        <w:rPr>
          <w:rFonts w:ascii="Times New Roman" w:hAnsi="Times New Roman"/>
          <w:sz w:val="28"/>
          <w:szCs w:val="28"/>
          <w:lang w:eastAsia="ru-RU"/>
        </w:rPr>
        <w:t xml:space="preserve">на </w:t>
      </w:r>
      <w:r w:rsidRPr="009255B5">
        <w:rPr>
          <w:rFonts w:ascii="Times New Roman" w:hAnsi="Times New Roman"/>
          <w:sz w:val="28"/>
          <w:szCs w:val="28"/>
          <w:lang w:eastAsia="ru-RU"/>
        </w:rPr>
        <w:t>Портал</w:t>
      </w:r>
      <w:r>
        <w:rPr>
          <w:rFonts w:ascii="Times New Roman" w:hAnsi="Times New Roman"/>
          <w:sz w:val="28"/>
          <w:szCs w:val="28"/>
          <w:lang w:eastAsia="ru-RU"/>
        </w:rPr>
        <w:t>е</w:t>
      </w:r>
      <w:r w:rsidRPr="009255B5">
        <w:rPr>
          <w:rFonts w:ascii="Times New Roman" w:hAnsi="Times New Roman"/>
          <w:sz w:val="28"/>
          <w:szCs w:val="28"/>
          <w:lang w:eastAsia="ru-RU"/>
        </w:rPr>
        <w:t xml:space="preserve"> государственных и муниципальных услуг (функций) Республики Коми и (или) Един</w:t>
      </w:r>
      <w:r>
        <w:rPr>
          <w:rFonts w:ascii="Times New Roman" w:hAnsi="Times New Roman"/>
          <w:sz w:val="28"/>
          <w:szCs w:val="28"/>
          <w:lang w:eastAsia="ru-RU"/>
        </w:rPr>
        <w:t>ом</w:t>
      </w:r>
      <w:r w:rsidRPr="009255B5">
        <w:rPr>
          <w:rFonts w:ascii="Times New Roman" w:hAnsi="Times New Roman"/>
          <w:sz w:val="28"/>
          <w:szCs w:val="28"/>
          <w:lang w:eastAsia="ru-RU"/>
        </w:rPr>
        <w:t xml:space="preserve"> портал</w:t>
      </w:r>
      <w:r>
        <w:rPr>
          <w:rFonts w:ascii="Times New Roman" w:hAnsi="Times New Roman"/>
          <w:sz w:val="28"/>
          <w:szCs w:val="28"/>
          <w:lang w:eastAsia="ru-RU"/>
        </w:rPr>
        <w:t>е</w:t>
      </w:r>
      <w:r w:rsidRPr="009255B5">
        <w:rPr>
          <w:rFonts w:ascii="Times New Roman" w:hAnsi="Times New Roman"/>
          <w:sz w:val="28"/>
          <w:szCs w:val="28"/>
          <w:lang w:eastAsia="ru-RU"/>
        </w:rPr>
        <w:t xml:space="preserve"> государственных и муниципальных услуг (функций)</w:t>
      </w:r>
      <w:r>
        <w:rPr>
          <w:rFonts w:ascii="Times New Roman" w:hAnsi="Times New Roman"/>
          <w:sz w:val="28"/>
          <w:szCs w:val="28"/>
          <w:lang w:eastAsia="ru-RU"/>
        </w:rPr>
        <w:t>.</w:t>
      </w:r>
    </w:p>
    <w:p w:rsidR="00B12224" w:rsidRPr="00B73F83" w:rsidRDefault="00B12224" w:rsidP="00B12224">
      <w:pPr>
        <w:widowControl w:val="0"/>
        <w:autoSpaceDE w:val="0"/>
        <w:autoSpaceDN w:val="0"/>
        <w:adjustRightInd w:val="0"/>
        <w:spacing w:after="0" w:line="240" w:lineRule="auto"/>
        <w:ind w:left="709"/>
        <w:jc w:val="both"/>
        <w:rPr>
          <w:ins w:id="432" w:author="adm" w:date="2017-05-12T11:16:00Z"/>
          <w:rFonts w:ascii="Times New Roman" w:hAnsi="Times New Roman"/>
          <w:sz w:val="28"/>
          <w:szCs w:val="28"/>
          <w:lang w:eastAsia="ru-RU"/>
        </w:rPr>
      </w:pPr>
    </w:p>
    <w:p w:rsidR="00B12224" w:rsidRPr="00B73F83" w:rsidRDefault="00B12224" w:rsidP="00B12224">
      <w:pPr>
        <w:widowControl w:val="0"/>
        <w:autoSpaceDE w:val="0"/>
        <w:autoSpaceDN w:val="0"/>
        <w:adjustRightInd w:val="0"/>
        <w:spacing w:after="0" w:line="240" w:lineRule="auto"/>
        <w:ind w:firstLine="709"/>
        <w:jc w:val="both"/>
        <w:rPr>
          <w:ins w:id="433" w:author="adm" w:date="2017-05-12T11:16:00Z"/>
          <w:rFonts w:ascii="Times New Roman" w:hAnsi="Times New Roman"/>
          <w:sz w:val="28"/>
          <w:szCs w:val="28"/>
          <w:lang w:eastAsia="ru-RU"/>
        </w:rPr>
      </w:pPr>
      <w:ins w:id="434" w:author="adm" w:date="2017-05-12T11:16:00Z">
        <w:r w:rsidRPr="00B73F83">
          <w:rPr>
            <w:rFonts w:ascii="Times New Roman" w:hAnsi="Times New Roman"/>
            <w:sz w:val="28"/>
            <w:szCs w:val="28"/>
            <w:lang w:eastAsia="ru-RU"/>
          </w:rPr>
          <w:t>5.19. Информацию о порядке подачи и рассмотрения жалобы можно получить:</w:t>
        </w:r>
      </w:ins>
    </w:p>
    <w:p w:rsidR="00B12224" w:rsidRPr="00B73F83" w:rsidRDefault="00B12224" w:rsidP="00964692">
      <w:pPr>
        <w:widowControl w:val="0"/>
        <w:numPr>
          <w:ilvl w:val="0"/>
          <w:numId w:val="1"/>
        </w:numPr>
        <w:autoSpaceDE w:val="0"/>
        <w:autoSpaceDN w:val="0"/>
        <w:adjustRightInd w:val="0"/>
        <w:spacing w:after="0" w:line="240" w:lineRule="auto"/>
        <w:ind w:firstLine="709"/>
        <w:jc w:val="both"/>
        <w:rPr>
          <w:ins w:id="435" w:author="adm" w:date="2017-05-12T11:16:00Z"/>
          <w:rFonts w:ascii="Times New Roman" w:hAnsi="Times New Roman"/>
          <w:sz w:val="28"/>
          <w:szCs w:val="28"/>
          <w:lang w:eastAsia="ru-RU"/>
        </w:rPr>
      </w:pPr>
      <w:ins w:id="436" w:author="adm" w:date="2017-05-12T11:16:00Z">
        <w:r w:rsidRPr="00B73F83">
          <w:rPr>
            <w:rFonts w:ascii="Times New Roman" w:hAnsi="Times New Roman"/>
            <w:sz w:val="28"/>
            <w:szCs w:val="28"/>
            <w:lang w:eastAsia="ru-RU"/>
          </w:rPr>
          <w:t>посредством телефонной связи по номеру Администрации, МФЦ;</w:t>
        </w:r>
      </w:ins>
    </w:p>
    <w:p w:rsidR="00B12224" w:rsidRPr="00B73F83" w:rsidRDefault="00B12224" w:rsidP="00964692">
      <w:pPr>
        <w:widowControl w:val="0"/>
        <w:numPr>
          <w:ilvl w:val="0"/>
          <w:numId w:val="1"/>
        </w:numPr>
        <w:autoSpaceDE w:val="0"/>
        <w:autoSpaceDN w:val="0"/>
        <w:adjustRightInd w:val="0"/>
        <w:spacing w:after="0" w:line="240" w:lineRule="auto"/>
        <w:ind w:firstLine="709"/>
        <w:jc w:val="both"/>
        <w:rPr>
          <w:ins w:id="437" w:author="adm" w:date="2017-05-12T11:16:00Z"/>
          <w:rFonts w:ascii="Times New Roman" w:hAnsi="Times New Roman"/>
          <w:sz w:val="28"/>
          <w:szCs w:val="28"/>
          <w:lang w:eastAsia="ru-RU"/>
        </w:rPr>
      </w:pPr>
      <w:ins w:id="438" w:author="adm" w:date="2017-05-12T11:16:00Z">
        <w:r w:rsidRPr="00B73F83">
          <w:rPr>
            <w:rFonts w:ascii="Times New Roman" w:hAnsi="Times New Roman"/>
            <w:sz w:val="28"/>
            <w:szCs w:val="28"/>
            <w:lang w:eastAsia="ru-RU"/>
          </w:rPr>
          <w:t>посредством факсимильного сообщения;</w:t>
        </w:r>
      </w:ins>
    </w:p>
    <w:p w:rsidR="00B12224" w:rsidRPr="00B73F83" w:rsidRDefault="00B12224" w:rsidP="00964692">
      <w:pPr>
        <w:widowControl w:val="0"/>
        <w:numPr>
          <w:ilvl w:val="0"/>
          <w:numId w:val="1"/>
        </w:numPr>
        <w:autoSpaceDE w:val="0"/>
        <w:autoSpaceDN w:val="0"/>
        <w:adjustRightInd w:val="0"/>
        <w:spacing w:after="0" w:line="240" w:lineRule="auto"/>
        <w:ind w:firstLine="709"/>
        <w:jc w:val="both"/>
        <w:rPr>
          <w:ins w:id="439" w:author="adm" w:date="2017-05-12T11:16:00Z"/>
          <w:rFonts w:ascii="Times New Roman" w:hAnsi="Times New Roman"/>
          <w:sz w:val="28"/>
          <w:szCs w:val="28"/>
          <w:lang w:eastAsia="ru-RU"/>
        </w:rPr>
      </w:pPr>
      <w:ins w:id="440" w:author="adm" w:date="2017-05-12T11:16:00Z">
        <w:r w:rsidRPr="00B73F83">
          <w:rPr>
            <w:rFonts w:ascii="Times New Roman" w:hAnsi="Times New Roman"/>
            <w:sz w:val="28"/>
            <w:szCs w:val="28"/>
            <w:lang w:eastAsia="ru-RU"/>
          </w:rPr>
          <w:t>при личном обращении в Администрацию, МФЦ, в том числе по электронной почте;</w:t>
        </w:r>
      </w:ins>
    </w:p>
    <w:p w:rsidR="00B12224" w:rsidRPr="00B73F83" w:rsidRDefault="00B12224" w:rsidP="00964692">
      <w:pPr>
        <w:widowControl w:val="0"/>
        <w:numPr>
          <w:ilvl w:val="0"/>
          <w:numId w:val="1"/>
        </w:numPr>
        <w:autoSpaceDE w:val="0"/>
        <w:autoSpaceDN w:val="0"/>
        <w:adjustRightInd w:val="0"/>
        <w:spacing w:after="0" w:line="240" w:lineRule="auto"/>
        <w:ind w:firstLine="709"/>
        <w:jc w:val="both"/>
        <w:rPr>
          <w:ins w:id="441" w:author="adm" w:date="2017-05-12T11:16:00Z"/>
          <w:rFonts w:ascii="Times New Roman" w:hAnsi="Times New Roman"/>
          <w:sz w:val="28"/>
          <w:szCs w:val="28"/>
          <w:lang w:eastAsia="ru-RU"/>
        </w:rPr>
      </w:pPr>
      <w:ins w:id="442" w:author="adm" w:date="2017-05-12T11:16:00Z">
        <w:r w:rsidRPr="00B73F83">
          <w:rPr>
            <w:rFonts w:ascii="Times New Roman" w:hAnsi="Times New Roman"/>
            <w:sz w:val="28"/>
            <w:szCs w:val="28"/>
            <w:lang w:eastAsia="ru-RU"/>
          </w:rPr>
          <w:t>при письменном обращении в Администрацию, МФЦ</w:t>
        </w:r>
      </w:ins>
      <w:r>
        <w:rPr>
          <w:rFonts w:ascii="Times New Roman" w:hAnsi="Times New Roman"/>
          <w:sz w:val="28"/>
          <w:szCs w:val="28"/>
          <w:lang w:eastAsia="ru-RU"/>
        </w:rPr>
        <w:t>.</w:t>
      </w:r>
    </w:p>
    <w:p w:rsidR="00B12224" w:rsidRPr="00B73F83" w:rsidRDefault="00B12224" w:rsidP="00B12224">
      <w:pPr>
        <w:widowControl w:val="0"/>
        <w:autoSpaceDE w:val="0"/>
        <w:autoSpaceDN w:val="0"/>
        <w:adjustRightInd w:val="0"/>
        <w:spacing w:after="0" w:line="240" w:lineRule="auto"/>
        <w:ind w:firstLine="709"/>
        <w:jc w:val="right"/>
        <w:outlineLvl w:val="1"/>
        <w:rPr>
          <w:rFonts w:ascii="Times New Roman" w:hAnsi="Times New Roman"/>
          <w:sz w:val="28"/>
          <w:szCs w:val="28"/>
        </w:rPr>
      </w:pPr>
    </w:p>
    <w:p w:rsidR="00B12224" w:rsidRPr="00B73F83" w:rsidRDefault="00B12224" w:rsidP="00B12224">
      <w:pPr>
        <w:widowControl w:val="0"/>
        <w:autoSpaceDE w:val="0"/>
        <w:autoSpaceDN w:val="0"/>
        <w:adjustRightInd w:val="0"/>
        <w:spacing w:after="0" w:line="240" w:lineRule="auto"/>
        <w:ind w:firstLine="709"/>
        <w:jc w:val="right"/>
        <w:outlineLvl w:val="1"/>
        <w:rPr>
          <w:rFonts w:ascii="Times New Roman" w:hAnsi="Times New Roman"/>
          <w:sz w:val="28"/>
          <w:szCs w:val="28"/>
        </w:rPr>
      </w:pPr>
    </w:p>
    <w:p w:rsidR="00B12224" w:rsidRPr="00B73F83" w:rsidRDefault="00B12224" w:rsidP="00B12224">
      <w:pPr>
        <w:widowControl w:val="0"/>
        <w:autoSpaceDE w:val="0"/>
        <w:autoSpaceDN w:val="0"/>
        <w:adjustRightInd w:val="0"/>
        <w:spacing w:after="0" w:line="240" w:lineRule="auto"/>
        <w:ind w:firstLine="709"/>
        <w:jc w:val="right"/>
        <w:outlineLvl w:val="1"/>
        <w:rPr>
          <w:rFonts w:ascii="Times New Roman" w:hAnsi="Times New Roman"/>
          <w:sz w:val="28"/>
          <w:szCs w:val="28"/>
        </w:rPr>
      </w:pPr>
    </w:p>
    <w:p w:rsidR="00B12224" w:rsidRPr="00B73F83" w:rsidRDefault="00B12224" w:rsidP="00B12224">
      <w:pPr>
        <w:widowControl w:val="0"/>
        <w:autoSpaceDE w:val="0"/>
        <w:autoSpaceDN w:val="0"/>
        <w:adjustRightInd w:val="0"/>
        <w:spacing w:after="0" w:line="240" w:lineRule="auto"/>
        <w:ind w:firstLine="709"/>
        <w:jc w:val="right"/>
        <w:outlineLvl w:val="1"/>
        <w:rPr>
          <w:rFonts w:ascii="Times New Roman" w:hAnsi="Times New Roman"/>
          <w:sz w:val="28"/>
          <w:szCs w:val="28"/>
        </w:rPr>
      </w:pPr>
    </w:p>
    <w:p w:rsidR="00B12224" w:rsidRPr="00B73F83" w:rsidRDefault="00B12224" w:rsidP="00B12224">
      <w:pPr>
        <w:widowControl w:val="0"/>
        <w:autoSpaceDE w:val="0"/>
        <w:autoSpaceDN w:val="0"/>
        <w:adjustRightInd w:val="0"/>
        <w:spacing w:after="0" w:line="240" w:lineRule="auto"/>
        <w:ind w:firstLine="709"/>
        <w:jc w:val="right"/>
        <w:outlineLvl w:val="1"/>
        <w:rPr>
          <w:rFonts w:ascii="Times New Roman" w:hAnsi="Times New Roman"/>
          <w:sz w:val="28"/>
          <w:szCs w:val="28"/>
        </w:rPr>
      </w:pPr>
    </w:p>
    <w:p w:rsidR="00B12224" w:rsidRPr="00B73F83" w:rsidRDefault="00B12224" w:rsidP="00B12224">
      <w:pPr>
        <w:widowControl w:val="0"/>
        <w:autoSpaceDE w:val="0"/>
        <w:autoSpaceDN w:val="0"/>
        <w:adjustRightInd w:val="0"/>
        <w:spacing w:after="0" w:line="240" w:lineRule="auto"/>
        <w:ind w:firstLine="709"/>
        <w:jc w:val="right"/>
        <w:outlineLvl w:val="1"/>
        <w:rPr>
          <w:rFonts w:ascii="Times New Roman" w:hAnsi="Times New Roman"/>
          <w:sz w:val="28"/>
          <w:szCs w:val="28"/>
        </w:rPr>
      </w:pPr>
    </w:p>
    <w:p w:rsidR="00B12224" w:rsidRPr="00B73F83" w:rsidRDefault="00B12224" w:rsidP="00B12224">
      <w:pPr>
        <w:widowControl w:val="0"/>
        <w:autoSpaceDE w:val="0"/>
        <w:autoSpaceDN w:val="0"/>
        <w:adjustRightInd w:val="0"/>
        <w:spacing w:after="0" w:line="240" w:lineRule="auto"/>
        <w:ind w:firstLine="709"/>
        <w:jc w:val="right"/>
        <w:outlineLvl w:val="1"/>
        <w:rPr>
          <w:rFonts w:ascii="Times New Roman" w:hAnsi="Times New Roman"/>
          <w:sz w:val="28"/>
          <w:szCs w:val="28"/>
        </w:rPr>
      </w:pPr>
    </w:p>
    <w:p w:rsidR="00B12224" w:rsidRPr="00B73F83" w:rsidRDefault="00B12224" w:rsidP="00B12224">
      <w:pPr>
        <w:widowControl w:val="0"/>
        <w:autoSpaceDE w:val="0"/>
        <w:autoSpaceDN w:val="0"/>
        <w:adjustRightInd w:val="0"/>
        <w:spacing w:after="0" w:line="240" w:lineRule="auto"/>
        <w:ind w:firstLine="709"/>
        <w:jc w:val="right"/>
        <w:outlineLvl w:val="1"/>
        <w:rPr>
          <w:rFonts w:ascii="Times New Roman" w:hAnsi="Times New Roman"/>
          <w:sz w:val="28"/>
          <w:szCs w:val="28"/>
        </w:rPr>
      </w:pPr>
    </w:p>
    <w:p w:rsidR="00B12224" w:rsidRPr="00B73F83" w:rsidRDefault="00B12224" w:rsidP="00B12224">
      <w:pPr>
        <w:widowControl w:val="0"/>
        <w:autoSpaceDE w:val="0"/>
        <w:autoSpaceDN w:val="0"/>
        <w:adjustRightInd w:val="0"/>
        <w:spacing w:after="0" w:line="240" w:lineRule="auto"/>
        <w:ind w:firstLine="709"/>
        <w:jc w:val="right"/>
        <w:outlineLvl w:val="1"/>
        <w:rPr>
          <w:rFonts w:ascii="Times New Roman" w:hAnsi="Times New Roman"/>
          <w:sz w:val="28"/>
          <w:szCs w:val="28"/>
        </w:rPr>
      </w:pPr>
    </w:p>
    <w:p w:rsidR="00B12224" w:rsidRPr="00B73F83" w:rsidRDefault="00B12224" w:rsidP="00B12224">
      <w:pPr>
        <w:widowControl w:val="0"/>
        <w:autoSpaceDE w:val="0"/>
        <w:autoSpaceDN w:val="0"/>
        <w:adjustRightInd w:val="0"/>
        <w:spacing w:after="0" w:line="240" w:lineRule="auto"/>
        <w:ind w:firstLine="709"/>
        <w:jc w:val="right"/>
        <w:outlineLvl w:val="1"/>
        <w:rPr>
          <w:rFonts w:ascii="Times New Roman" w:hAnsi="Times New Roman"/>
          <w:sz w:val="28"/>
          <w:szCs w:val="28"/>
        </w:rPr>
      </w:pPr>
    </w:p>
    <w:p w:rsidR="00B12224" w:rsidRPr="00B73F83" w:rsidRDefault="00B12224" w:rsidP="00B12224">
      <w:pPr>
        <w:widowControl w:val="0"/>
        <w:autoSpaceDE w:val="0"/>
        <w:autoSpaceDN w:val="0"/>
        <w:adjustRightInd w:val="0"/>
        <w:spacing w:after="0" w:line="240" w:lineRule="auto"/>
        <w:ind w:firstLine="709"/>
        <w:jc w:val="right"/>
        <w:outlineLvl w:val="1"/>
        <w:rPr>
          <w:rFonts w:ascii="Times New Roman" w:hAnsi="Times New Roman"/>
          <w:sz w:val="28"/>
          <w:szCs w:val="28"/>
        </w:rPr>
      </w:pPr>
    </w:p>
    <w:p w:rsidR="00B12224" w:rsidRPr="00B73F83" w:rsidRDefault="00B12224" w:rsidP="00B12224">
      <w:pPr>
        <w:widowControl w:val="0"/>
        <w:autoSpaceDE w:val="0"/>
        <w:autoSpaceDN w:val="0"/>
        <w:adjustRightInd w:val="0"/>
        <w:spacing w:after="0" w:line="240" w:lineRule="auto"/>
        <w:ind w:firstLine="709"/>
        <w:jc w:val="right"/>
        <w:outlineLvl w:val="1"/>
        <w:rPr>
          <w:rFonts w:ascii="Times New Roman" w:hAnsi="Times New Roman"/>
          <w:sz w:val="28"/>
          <w:szCs w:val="28"/>
        </w:rPr>
      </w:pPr>
    </w:p>
    <w:p w:rsidR="00B12224" w:rsidRPr="00B73F83" w:rsidRDefault="00B12224" w:rsidP="00B12224">
      <w:pPr>
        <w:widowControl w:val="0"/>
        <w:autoSpaceDE w:val="0"/>
        <w:autoSpaceDN w:val="0"/>
        <w:adjustRightInd w:val="0"/>
        <w:spacing w:after="0" w:line="240" w:lineRule="auto"/>
        <w:ind w:firstLine="709"/>
        <w:jc w:val="right"/>
        <w:outlineLvl w:val="1"/>
        <w:rPr>
          <w:rFonts w:ascii="Times New Roman" w:hAnsi="Times New Roman"/>
          <w:sz w:val="28"/>
          <w:szCs w:val="28"/>
        </w:rPr>
      </w:pPr>
    </w:p>
    <w:p w:rsidR="00B12224" w:rsidRPr="00B73F83" w:rsidRDefault="00B12224" w:rsidP="00B12224">
      <w:pPr>
        <w:widowControl w:val="0"/>
        <w:autoSpaceDE w:val="0"/>
        <w:autoSpaceDN w:val="0"/>
        <w:adjustRightInd w:val="0"/>
        <w:spacing w:after="0" w:line="240" w:lineRule="auto"/>
        <w:ind w:firstLine="709"/>
        <w:jc w:val="right"/>
        <w:outlineLvl w:val="1"/>
        <w:rPr>
          <w:rFonts w:ascii="Times New Roman" w:hAnsi="Times New Roman"/>
          <w:sz w:val="28"/>
          <w:szCs w:val="28"/>
        </w:rPr>
      </w:pPr>
    </w:p>
    <w:p w:rsidR="00B12224" w:rsidRPr="00B73F83" w:rsidRDefault="00B12224" w:rsidP="00B12224">
      <w:pPr>
        <w:widowControl w:val="0"/>
        <w:autoSpaceDE w:val="0"/>
        <w:autoSpaceDN w:val="0"/>
        <w:adjustRightInd w:val="0"/>
        <w:spacing w:after="0" w:line="240" w:lineRule="auto"/>
        <w:ind w:firstLine="709"/>
        <w:jc w:val="right"/>
        <w:outlineLvl w:val="1"/>
        <w:rPr>
          <w:rFonts w:ascii="Times New Roman" w:hAnsi="Times New Roman"/>
          <w:sz w:val="28"/>
          <w:szCs w:val="28"/>
        </w:rPr>
      </w:pPr>
    </w:p>
    <w:p w:rsidR="00B12224" w:rsidRPr="00B73F83" w:rsidRDefault="00B12224" w:rsidP="00B12224">
      <w:pPr>
        <w:widowControl w:val="0"/>
        <w:autoSpaceDE w:val="0"/>
        <w:autoSpaceDN w:val="0"/>
        <w:adjustRightInd w:val="0"/>
        <w:spacing w:after="0" w:line="240" w:lineRule="auto"/>
        <w:ind w:firstLine="709"/>
        <w:jc w:val="right"/>
        <w:outlineLvl w:val="1"/>
        <w:rPr>
          <w:rFonts w:ascii="Times New Roman" w:hAnsi="Times New Roman"/>
          <w:sz w:val="28"/>
          <w:szCs w:val="28"/>
        </w:rPr>
      </w:pPr>
    </w:p>
    <w:p w:rsidR="00B12224" w:rsidRPr="00B73F83" w:rsidRDefault="00B12224" w:rsidP="00B12224">
      <w:pPr>
        <w:widowControl w:val="0"/>
        <w:autoSpaceDE w:val="0"/>
        <w:autoSpaceDN w:val="0"/>
        <w:adjustRightInd w:val="0"/>
        <w:spacing w:after="0" w:line="240" w:lineRule="auto"/>
        <w:ind w:firstLine="709"/>
        <w:jc w:val="right"/>
        <w:outlineLvl w:val="1"/>
        <w:rPr>
          <w:rFonts w:ascii="Times New Roman" w:hAnsi="Times New Roman"/>
          <w:sz w:val="28"/>
          <w:szCs w:val="28"/>
        </w:rPr>
      </w:pPr>
    </w:p>
    <w:p w:rsidR="00B12224" w:rsidRPr="00B73F83" w:rsidRDefault="00B12224" w:rsidP="00B12224">
      <w:pPr>
        <w:widowControl w:val="0"/>
        <w:autoSpaceDE w:val="0"/>
        <w:autoSpaceDN w:val="0"/>
        <w:adjustRightInd w:val="0"/>
        <w:spacing w:after="0" w:line="240" w:lineRule="auto"/>
        <w:ind w:firstLine="709"/>
        <w:jc w:val="right"/>
        <w:outlineLvl w:val="1"/>
        <w:rPr>
          <w:rFonts w:ascii="Times New Roman" w:hAnsi="Times New Roman"/>
          <w:sz w:val="28"/>
          <w:szCs w:val="28"/>
        </w:rPr>
      </w:pPr>
    </w:p>
    <w:p w:rsidR="00B12224" w:rsidRPr="00B73F83" w:rsidRDefault="00B12224" w:rsidP="00B12224">
      <w:pPr>
        <w:widowControl w:val="0"/>
        <w:autoSpaceDE w:val="0"/>
        <w:autoSpaceDN w:val="0"/>
        <w:adjustRightInd w:val="0"/>
        <w:spacing w:after="0" w:line="240" w:lineRule="auto"/>
        <w:ind w:firstLine="709"/>
        <w:jc w:val="right"/>
        <w:outlineLvl w:val="1"/>
        <w:rPr>
          <w:rFonts w:ascii="Times New Roman" w:hAnsi="Times New Roman"/>
          <w:sz w:val="28"/>
          <w:szCs w:val="28"/>
        </w:rPr>
      </w:pPr>
    </w:p>
    <w:p w:rsidR="00B12224" w:rsidRPr="00B73F83" w:rsidRDefault="00B12224" w:rsidP="00B12224">
      <w:pPr>
        <w:widowControl w:val="0"/>
        <w:autoSpaceDE w:val="0"/>
        <w:autoSpaceDN w:val="0"/>
        <w:adjustRightInd w:val="0"/>
        <w:spacing w:after="0" w:line="240" w:lineRule="auto"/>
        <w:ind w:firstLine="709"/>
        <w:jc w:val="right"/>
        <w:outlineLvl w:val="1"/>
        <w:rPr>
          <w:rFonts w:ascii="Times New Roman" w:hAnsi="Times New Roman"/>
          <w:sz w:val="28"/>
          <w:szCs w:val="28"/>
        </w:rPr>
      </w:pPr>
    </w:p>
    <w:p w:rsidR="00B12224" w:rsidRPr="00B73F83" w:rsidRDefault="00B12224" w:rsidP="00B12224">
      <w:pPr>
        <w:widowControl w:val="0"/>
        <w:autoSpaceDE w:val="0"/>
        <w:autoSpaceDN w:val="0"/>
        <w:adjustRightInd w:val="0"/>
        <w:spacing w:after="0" w:line="240" w:lineRule="auto"/>
        <w:ind w:firstLine="709"/>
        <w:jc w:val="right"/>
        <w:outlineLvl w:val="1"/>
        <w:rPr>
          <w:rFonts w:ascii="Times New Roman" w:hAnsi="Times New Roman"/>
          <w:sz w:val="28"/>
          <w:szCs w:val="28"/>
        </w:rPr>
      </w:pPr>
    </w:p>
    <w:p w:rsidR="00B12224" w:rsidRPr="00B73F83" w:rsidRDefault="00B12224" w:rsidP="00B12224">
      <w:pPr>
        <w:widowControl w:val="0"/>
        <w:autoSpaceDE w:val="0"/>
        <w:autoSpaceDN w:val="0"/>
        <w:adjustRightInd w:val="0"/>
        <w:spacing w:after="0" w:line="240" w:lineRule="auto"/>
        <w:ind w:firstLine="709"/>
        <w:jc w:val="right"/>
        <w:outlineLvl w:val="1"/>
        <w:rPr>
          <w:rFonts w:ascii="Times New Roman" w:hAnsi="Times New Roman"/>
          <w:sz w:val="28"/>
          <w:szCs w:val="28"/>
        </w:rPr>
      </w:pPr>
    </w:p>
    <w:p w:rsidR="00B12224" w:rsidRPr="00B73F83" w:rsidRDefault="00B12224" w:rsidP="00B12224">
      <w:pPr>
        <w:widowControl w:val="0"/>
        <w:autoSpaceDE w:val="0"/>
        <w:autoSpaceDN w:val="0"/>
        <w:adjustRightInd w:val="0"/>
        <w:spacing w:after="0" w:line="240" w:lineRule="auto"/>
        <w:ind w:firstLine="709"/>
        <w:jc w:val="right"/>
        <w:outlineLvl w:val="1"/>
        <w:rPr>
          <w:rFonts w:ascii="Times New Roman" w:hAnsi="Times New Roman"/>
          <w:sz w:val="28"/>
          <w:szCs w:val="28"/>
        </w:rPr>
      </w:pPr>
    </w:p>
    <w:p w:rsidR="00B12224" w:rsidRPr="00B73F83" w:rsidRDefault="00B12224" w:rsidP="00B12224">
      <w:pPr>
        <w:widowControl w:val="0"/>
        <w:autoSpaceDE w:val="0"/>
        <w:autoSpaceDN w:val="0"/>
        <w:adjustRightInd w:val="0"/>
        <w:spacing w:after="0" w:line="240" w:lineRule="auto"/>
        <w:ind w:firstLine="709"/>
        <w:jc w:val="right"/>
        <w:outlineLvl w:val="1"/>
        <w:rPr>
          <w:rFonts w:ascii="Times New Roman" w:hAnsi="Times New Roman"/>
          <w:sz w:val="28"/>
          <w:szCs w:val="28"/>
        </w:rPr>
      </w:pPr>
      <w:r>
        <w:rPr>
          <w:rFonts w:ascii="Times New Roman" w:hAnsi="Times New Roman"/>
          <w:sz w:val="28"/>
          <w:szCs w:val="28"/>
        </w:rPr>
        <w:t>П</w:t>
      </w:r>
      <w:r w:rsidRPr="00B73F83">
        <w:rPr>
          <w:rFonts w:ascii="Times New Roman" w:hAnsi="Times New Roman"/>
          <w:sz w:val="28"/>
          <w:szCs w:val="28"/>
        </w:rPr>
        <w:t>риложение № 1</w:t>
      </w:r>
    </w:p>
    <w:p w:rsidR="00B12224" w:rsidRPr="00B73F83" w:rsidRDefault="00B12224" w:rsidP="00B12224">
      <w:pPr>
        <w:widowControl w:val="0"/>
        <w:autoSpaceDE w:val="0"/>
        <w:autoSpaceDN w:val="0"/>
        <w:adjustRightInd w:val="0"/>
        <w:spacing w:after="0" w:line="240" w:lineRule="auto"/>
        <w:ind w:firstLine="709"/>
        <w:jc w:val="right"/>
        <w:rPr>
          <w:rFonts w:ascii="Times New Roman" w:hAnsi="Times New Roman"/>
          <w:sz w:val="28"/>
          <w:szCs w:val="28"/>
        </w:rPr>
      </w:pPr>
      <w:r w:rsidRPr="00B73F83">
        <w:rPr>
          <w:rFonts w:ascii="Times New Roman" w:hAnsi="Times New Roman"/>
          <w:sz w:val="28"/>
          <w:szCs w:val="28"/>
        </w:rPr>
        <w:t>к административному регламенту</w:t>
      </w:r>
    </w:p>
    <w:p w:rsidR="00B12224" w:rsidRPr="00B73F83" w:rsidRDefault="00B12224" w:rsidP="00B12224">
      <w:pPr>
        <w:widowControl w:val="0"/>
        <w:autoSpaceDE w:val="0"/>
        <w:autoSpaceDN w:val="0"/>
        <w:adjustRightInd w:val="0"/>
        <w:spacing w:after="0" w:line="240" w:lineRule="auto"/>
        <w:ind w:firstLine="709"/>
        <w:jc w:val="right"/>
        <w:rPr>
          <w:rFonts w:ascii="Times New Roman" w:hAnsi="Times New Roman"/>
          <w:sz w:val="28"/>
          <w:szCs w:val="28"/>
        </w:rPr>
      </w:pPr>
      <w:r w:rsidRPr="00B73F83">
        <w:rPr>
          <w:rFonts w:ascii="Times New Roman" w:hAnsi="Times New Roman"/>
          <w:sz w:val="28"/>
          <w:szCs w:val="28"/>
        </w:rPr>
        <w:t>предоставления муниципальной услуги</w:t>
      </w:r>
    </w:p>
    <w:p w:rsidR="00B12224" w:rsidRPr="00B73F83" w:rsidRDefault="00B12224" w:rsidP="00B12224">
      <w:pPr>
        <w:widowControl w:val="0"/>
        <w:autoSpaceDE w:val="0"/>
        <w:autoSpaceDN w:val="0"/>
        <w:adjustRightInd w:val="0"/>
        <w:spacing w:after="0" w:line="240" w:lineRule="auto"/>
        <w:ind w:firstLine="709"/>
        <w:jc w:val="right"/>
        <w:rPr>
          <w:rFonts w:ascii="Times New Roman" w:hAnsi="Times New Roman"/>
          <w:sz w:val="28"/>
          <w:szCs w:val="28"/>
        </w:rPr>
      </w:pPr>
      <w:r w:rsidRPr="00B73F83">
        <w:rPr>
          <w:rFonts w:ascii="Times New Roman" w:hAnsi="Times New Roman"/>
          <w:sz w:val="28"/>
          <w:szCs w:val="28"/>
        </w:rPr>
        <w:t>«</w:t>
      </w:r>
      <w:r w:rsidRPr="00B73F83">
        <w:rPr>
          <w:rFonts w:ascii="Times New Roman" w:hAnsi="Times New Roman"/>
          <w:bCs/>
          <w:sz w:val="28"/>
          <w:szCs w:val="28"/>
          <w:lang w:eastAsia="ru-RU"/>
        </w:rPr>
        <w:t>Выдача градостроительного плана земельного участка</w:t>
      </w:r>
      <w:r w:rsidRPr="00B73F83">
        <w:rPr>
          <w:rFonts w:ascii="Times New Roman" w:hAnsi="Times New Roman"/>
          <w:sz w:val="28"/>
          <w:szCs w:val="28"/>
        </w:rPr>
        <w:t>»</w:t>
      </w:r>
    </w:p>
    <w:p w:rsidR="00B12224" w:rsidRPr="00B73F83" w:rsidRDefault="00B12224" w:rsidP="00B12224">
      <w:pPr>
        <w:widowControl w:val="0"/>
        <w:autoSpaceDE w:val="0"/>
        <w:autoSpaceDN w:val="0"/>
        <w:adjustRightInd w:val="0"/>
        <w:spacing w:after="0" w:line="240" w:lineRule="auto"/>
        <w:ind w:firstLine="709"/>
        <w:jc w:val="right"/>
        <w:rPr>
          <w:rFonts w:ascii="Times New Roman" w:hAnsi="Times New Roman"/>
          <w:sz w:val="28"/>
          <w:szCs w:val="28"/>
        </w:rPr>
      </w:pPr>
    </w:p>
    <w:p w:rsidR="00B12224" w:rsidRPr="00B73F83" w:rsidRDefault="00B12224" w:rsidP="00B12224">
      <w:pPr>
        <w:widowControl w:val="0"/>
        <w:autoSpaceDE w:val="0"/>
        <w:autoSpaceDN w:val="0"/>
        <w:adjustRightInd w:val="0"/>
        <w:spacing w:after="0" w:line="240" w:lineRule="auto"/>
        <w:ind w:firstLine="709"/>
        <w:jc w:val="right"/>
        <w:outlineLvl w:val="1"/>
        <w:rPr>
          <w:ins w:id="443" w:author="adm" w:date="2017-05-12T11:22:00Z"/>
          <w:rFonts w:ascii="Times New Roman" w:hAnsi="Times New Roman"/>
          <w:sz w:val="28"/>
          <w:szCs w:val="28"/>
        </w:rPr>
      </w:pPr>
      <w:bookmarkStart w:id="444" w:name="Par779"/>
      <w:bookmarkEnd w:id="444"/>
    </w:p>
    <w:p w:rsidR="00B12224" w:rsidRPr="00B73F83" w:rsidRDefault="00B12224" w:rsidP="00B12224">
      <w:pPr>
        <w:widowControl w:val="0"/>
        <w:autoSpaceDE w:val="0"/>
        <w:autoSpaceDN w:val="0"/>
        <w:adjustRightInd w:val="0"/>
        <w:spacing w:after="0" w:line="240" w:lineRule="auto"/>
        <w:ind w:firstLine="709"/>
        <w:jc w:val="right"/>
        <w:outlineLvl w:val="1"/>
        <w:rPr>
          <w:ins w:id="445" w:author="adm" w:date="2017-05-12T11:22:00Z"/>
          <w:rFonts w:ascii="Times New Roman" w:hAnsi="Times New Roman"/>
          <w:sz w:val="28"/>
          <w:szCs w:val="28"/>
        </w:rPr>
      </w:pPr>
    </w:p>
    <w:p w:rsidR="00B12224" w:rsidRPr="00B73F83" w:rsidRDefault="00B12224" w:rsidP="00B12224">
      <w:pPr>
        <w:widowControl w:val="0"/>
        <w:spacing w:after="0" w:line="240" w:lineRule="auto"/>
        <w:jc w:val="center"/>
        <w:rPr>
          <w:ins w:id="446" w:author="adm" w:date="2017-05-12T11:22:00Z"/>
          <w:rFonts w:ascii="Times New Roman" w:eastAsia="SimSun" w:hAnsi="Times New Roman"/>
          <w:b/>
          <w:sz w:val="28"/>
          <w:szCs w:val="28"/>
          <w:lang w:eastAsia="ru-RU"/>
        </w:rPr>
      </w:pPr>
      <w:ins w:id="447" w:author="adm" w:date="2017-05-12T11:22:00Z">
        <w:r w:rsidRPr="00B73F83">
          <w:rPr>
            <w:rFonts w:ascii="Times New Roman" w:eastAsia="SimSun" w:hAnsi="Times New Roman"/>
            <w:b/>
            <w:sz w:val="28"/>
            <w:szCs w:val="28"/>
            <w:lang w:eastAsia="ru-RU"/>
          </w:rPr>
          <w:t xml:space="preserve">Общая информация о </w:t>
        </w:r>
      </w:ins>
      <w:ins w:id="448" w:author="adm" w:date="2017-05-12T11:23:00Z">
        <w:r w:rsidRPr="00B73F83">
          <w:rPr>
            <w:rFonts w:ascii="Times New Roman" w:eastAsia="SimSun" w:hAnsi="Times New Roman"/>
            <w:b/>
            <w:sz w:val="28"/>
            <w:szCs w:val="28"/>
            <w:lang w:eastAsia="ru-RU"/>
          </w:rPr>
          <w:t>ТО Г</w:t>
        </w:r>
      </w:ins>
      <w:ins w:id="449" w:author="adm" w:date="2017-05-12T11:22:00Z">
        <w:r w:rsidRPr="00B73F83">
          <w:rPr>
            <w:rFonts w:ascii="Times New Roman" w:eastAsia="SimSun" w:hAnsi="Times New Roman"/>
            <w:b/>
            <w:sz w:val="28"/>
            <w:szCs w:val="28"/>
            <w:lang w:eastAsia="ru-RU"/>
          </w:rPr>
          <w:t>АУ «Многофункциональный центр предоставления государственных и муниципальных услуг</w:t>
        </w:r>
      </w:ins>
      <w:ins w:id="450" w:author="adm" w:date="2017-05-12T11:24:00Z">
        <w:r w:rsidRPr="00B73F83">
          <w:rPr>
            <w:rFonts w:ascii="Times New Roman" w:eastAsia="SimSun" w:hAnsi="Times New Roman"/>
            <w:b/>
            <w:sz w:val="28"/>
            <w:szCs w:val="28"/>
            <w:lang w:eastAsia="ru-RU"/>
          </w:rPr>
          <w:t xml:space="preserve"> по </w:t>
        </w:r>
        <w:proofErr w:type="spellStart"/>
        <w:r w:rsidRPr="00B73F83">
          <w:rPr>
            <w:rFonts w:ascii="Times New Roman" w:eastAsia="SimSun" w:hAnsi="Times New Roman"/>
            <w:b/>
            <w:sz w:val="28"/>
            <w:szCs w:val="28"/>
            <w:lang w:eastAsia="ru-RU"/>
          </w:rPr>
          <w:t>Ижемскому</w:t>
        </w:r>
        <w:proofErr w:type="spellEnd"/>
        <w:r w:rsidRPr="00B73F83">
          <w:rPr>
            <w:rFonts w:ascii="Times New Roman" w:eastAsia="SimSun" w:hAnsi="Times New Roman"/>
            <w:b/>
            <w:sz w:val="28"/>
            <w:szCs w:val="28"/>
            <w:lang w:eastAsia="ru-RU"/>
          </w:rPr>
          <w:t xml:space="preserve"> району</w:t>
        </w:r>
      </w:ins>
      <w:ins w:id="451" w:author="adm" w:date="2017-05-12T11:22:00Z">
        <w:r w:rsidRPr="00B73F83">
          <w:rPr>
            <w:rFonts w:ascii="Times New Roman" w:eastAsia="SimSun" w:hAnsi="Times New Roman"/>
            <w:b/>
            <w:sz w:val="28"/>
            <w:szCs w:val="28"/>
            <w:lang w:eastAsia="ru-RU"/>
          </w:rPr>
          <w:t xml:space="preserve">» </w:t>
        </w:r>
      </w:ins>
    </w:p>
    <w:p w:rsidR="00B12224" w:rsidRPr="00B73F83" w:rsidRDefault="00B12224" w:rsidP="00B12224">
      <w:pPr>
        <w:widowControl w:val="0"/>
        <w:spacing w:after="0" w:line="240" w:lineRule="auto"/>
        <w:jc w:val="center"/>
        <w:rPr>
          <w:ins w:id="452" w:author="adm" w:date="2017-05-12T11:22:00Z"/>
          <w:rFonts w:ascii="Times New Roman" w:eastAsia="SimSun" w:hAnsi="Times New Roman"/>
          <w:b/>
          <w:i/>
          <w:sz w:val="28"/>
          <w:szCs w:val="28"/>
          <w:lang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93"/>
        <w:gridCol w:w="4579"/>
      </w:tblGrid>
      <w:tr w:rsidR="00B12224" w:rsidRPr="00B73F83" w:rsidTr="00B12224">
        <w:trPr>
          <w:jc w:val="center"/>
          <w:ins w:id="453" w:author="adm" w:date="2017-05-12T11:22:00Z"/>
        </w:trPr>
        <w:tc>
          <w:tcPr>
            <w:tcW w:w="2608" w:type="pct"/>
            <w:tcBorders>
              <w:top w:val="single" w:sz="4" w:space="0" w:color="auto"/>
              <w:left w:val="single" w:sz="4" w:space="0" w:color="auto"/>
              <w:bottom w:val="single" w:sz="4" w:space="0" w:color="auto"/>
              <w:right w:val="single" w:sz="4" w:space="0" w:color="auto"/>
            </w:tcBorders>
            <w:hideMark/>
          </w:tcPr>
          <w:p w:rsidR="00B12224" w:rsidRPr="00B73F83" w:rsidRDefault="00B12224" w:rsidP="00B12224">
            <w:pPr>
              <w:widowControl w:val="0"/>
              <w:spacing w:after="0" w:line="240" w:lineRule="auto"/>
              <w:jc w:val="both"/>
              <w:rPr>
                <w:ins w:id="454" w:author="adm" w:date="2017-05-12T11:22:00Z"/>
                <w:rFonts w:ascii="Times New Roman" w:eastAsia="SimSun" w:hAnsi="Times New Roman"/>
                <w:sz w:val="28"/>
                <w:szCs w:val="28"/>
                <w:lang w:eastAsia="ru-RU"/>
              </w:rPr>
            </w:pPr>
            <w:ins w:id="455" w:author="adm" w:date="2017-05-12T11:22:00Z">
              <w:r w:rsidRPr="00B73F83">
                <w:rPr>
                  <w:rFonts w:ascii="Times New Roman" w:eastAsia="SimSun" w:hAnsi="Times New Roman"/>
                  <w:sz w:val="28"/>
                  <w:szCs w:val="28"/>
                  <w:lang w:eastAsia="ru-RU"/>
                </w:rPr>
                <w:t>Почтовый адрес для направления корреспонденции</w:t>
              </w:r>
            </w:ins>
          </w:p>
        </w:tc>
        <w:tc>
          <w:tcPr>
            <w:tcW w:w="2392" w:type="pct"/>
            <w:tcBorders>
              <w:top w:val="single" w:sz="4" w:space="0" w:color="auto"/>
              <w:left w:val="single" w:sz="4" w:space="0" w:color="auto"/>
              <w:bottom w:val="single" w:sz="4" w:space="0" w:color="auto"/>
              <w:right w:val="single" w:sz="4" w:space="0" w:color="auto"/>
            </w:tcBorders>
          </w:tcPr>
          <w:p w:rsidR="00B12224" w:rsidRPr="00B73F83" w:rsidRDefault="00B12224" w:rsidP="00B12224">
            <w:pPr>
              <w:widowControl w:val="0"/>
              <w:spacing w:after="0" w:line="240" w:lineRule="auto"/>
              <w:jc w:val="both"/>
              <w:rPr>
                <w:ins w:id="456" w:author="adm" w:date="2017-05-12T11:22:00Z"/>
                <w:rFonts w:ascii="Times New Roman" w:eastAsia="SimSun" w:hAnsi="Times New Roman"/>
                <w:sz w:val="28"/>
                <w:szCs w:val="28"/>
                <w:lang w:eastAsia="ru-RU"/>
              </w:rPr>
            </w:pPr>
            <w:proofErr w:type="gramStart"/>
            <w:ins w:id="457" w:author="adm" w:date="2017-05-12T11:22:00Z">
              <w:r w:rsidRPr="00B73F83">
                <w:rPr>
                  <w:rFonts w:ascii="Times New Roman" w:eastAsia="SimSun" w:hAnsi="Times New Roman"/>
                  <w:sz w:val="28"/>
                  <w:szCs w:val="28"/>
                  <w:lang w:eastAsia="ru-RU"/>
                </w:rPr>
                <w:t>169460, Республика Коми, Ижемский район, с. Ижма, ул. Советская, д. 45</w:t>
              </w:r>
              <w:proofErr w:type="gramEnd"/>
            </w:ins>
          </w:p>
        </w:tc>
      </w:tr>
      <w:tr w:rsidR="00B12224" w:rsidRPr="00B73F83" w:rsidTr="00B12224">
        <w:trPr>
          <w:jc w:val="center"/>
          <w:ins w:id="458" w:author="adm" w:date="2017-05-12T11:22:00Z"/>
        </w:trPr>
        <w:tc>
          <w:tcPr>
            <w:tcW w:w="2608" w:type="pct"/>
            <w:tcBorders>
              <w:top w:val="single" w:sz="4" w:space="0" w:color="auto"/>
              <w:left w:val="single" w:sz="4" w:space="0" w:color="auto"/>
              <w:bottom w:val="single" w:sz="4" w:space="0" w:color="auto"/>
              <w:right w:val="single" w:sz="4" w:space="0" w:color="auto"/>
            </w:tcBorders>
            <w:hideMark/>
          </w:tcPr>
          <w:p w:rsidR="00B12224" w:rsidRPr="00B73F83" w:rsidRDefault="00B12224" w:rsidP="00B12224">
            <w:pPr>
              <w:widowControl w:val="0"/>
              <w:spacing w:after="0" w:line="240" w:lineRule="auto"/>
              <w:jc w:val="both"/>
              <w:rPr>
                <w:ins w:id="459" w:author="adm" w:date="2017-05-12T11:22:00Z"/>
                <w:rFonts w:ascii="Times New Roman" w:eastAsia="SimSun" w:hAnsi="Times New Roman"/>
                <w:sz w:val="28"/>
                <w:szCs w:val="28"/>
                <w:lang w:eastAsia="ru-RU"/>
              </w:rPr>
            </w:pPr>
            <w:ins w:id="460" w:author="adm" w:date="2017-05-12T11:22:00Z">
              <w:r w:rsidRPr="00B73F83">
                <w:rPr>
                  <w:rFonts w:ascii="Times New Roman" w:eastAsia="SimSun" w:hAnsi="Times New Roman"/>
                  <w:sz w:val="28"/>
                  <w:szCs w:val="28"/>
                  <w:lang w:eastAsia="ru-RU"/>
                </w:rPr>
                <w:t>Фактический адрес месторасположения</w:t>
              </w:r>
            </w:ins>
          </w:p>
        </w:tc>
        <w:tc>
          <w:tcPr>
            <w:tcW w:w="2392" w:type="pct"/>
            <w:tcBorders>
              <w:top w:val="single" w:sz="4" w:space="0" w:color="auto"/>
              <w:left w:val="single" w:sz="4" w:space="0" w:color="auto"/>
              <w:bottom w:val="single" w:sz="4" w:space="0" w:color="auto"/>
              <w:right w:val="single" w:sz="4" w:space="0" w:color="auto"/>
            </w:tcBorders>
          </w:tcPr>
          <w:p w:rsidR="00B12224" w:rsidRPr="00B73F83" w:rsidRDefault="00B12224" w:rsidP="00B12224">
            <w:pPr>
              <w:widowControl w:val="0"/>
              <w:spacing w:after="0" w:line="240" w:lineRule="auto"/>
              <w:jc w:val="both"/>
              <w:rPr>
                <w:ins w:id="461" w:author="adm" w:date="2017-05-12T11:22:00Z"/>
                <w:rFonts w:ascii="Times New Roman" w:eastAsia="SimSun" w:hAnsi="Times New Roman"/>
                <w:sz w:val="28"/>
                <w:szCs w:val="28"/>
                <w:lang w:eastAsia="ru-RU"/>
              </w:rPr>
            </w:pPr>
            <w:proofErr w:type="gramStart"/>
            <w:ins w:id="462" w:author="adm" w:date="2017-05-12T11:22:00Z">
              <w:r w:rsidRPr="00B73F83">
                <w:rPr>
                  <w:rFonts w:ascii="Times New Roman" w:eastAsia="SimSun" w:hAnsi="Times New Roman"/>
                  <w:sz w:val="28"/>
                  <w:szCs w:val="28"/>
                  <w:lang w:eastAsia="ru-RU"/>
                </w:rPr>
                <w:t>169460, Республика Коми, Ижемский район, с. Ижма, ул. Советская, д. 45</w:t>
              </w:r>
              <w:proofErr w:type="gramEnd"/>
            </w:ins>
          </w:p>
        </w:tc>
      </w:tr>
      <w:tr w:rsidR="00B12224" w:rsidRPr="00B73F83" w:rsidTr="00B12224">
        <w:trPr>
          <w:jc w:val="center"/>
          <w:ins w:id="463" w:author="adm" w:date="2017-05-12T11:22:00Z"/>
        </w:trPr>
        <w:tc>
          <w:tcPr>
            <w:tcW w:w="2608" w:type="pct"/>
            <w:tcBorders>
              <w:top w:val="single" w:sz="4" w:space="0" w:color="auto"/>
              <w:left w:val="single" w:sz="4" w:space="0" w:color="auto"/>
              <w:bottom w:val="single" w:sz="4" w:space="0" w:color="auto"/>
              <w:right w:val="single" w:sz="4" w:space="0" w:color="auto"/>
            </w:tcBorders>
            <w:hideMark/>
          </w:tcPr>
          <w:p w:rsidR="00B12224" w:rsidRPr="00B73F83" w:rsidRDefault="00B12224" w:rsidP="00B12224">
            <w:pPr>
              <w:widowControl w:val="0"/>
              <w:spacing w:after="0" w:line="240" w:lineRule="auto"/>
              <w:jc w:val="both"/>
              <w:rPr>
                <w:ins w:id="464" w:author="adm" w:date="2017-05-12T11:22:00Z"/>
                <w:rFonts w:ascii="Times New Roman" w:eastAsia="SimSun" w:hAnsi="Times New Roman"/>
                <w:sz w:val="28"/>
                <w:szCs w:val="28"/>
                <w:lang w:eastAsia="ru-RU"/>
              </w:rPr>
            </w:pPr>
            <w:ins w:id="465" w:author="adm" w:date="2017-05-12T11:22:00Z">
              <w:r w:rsidRPr="00B73F83">
                <w:rPr>
                  <w:rFonts w:ascii="Times New Roman" w:eastAsia="SimSun" w:hAnsi="Times New Roman"/>
                  <w:sz w:val="28"/>
                  <w:szCs w:val="28"/>
                  <w:lang w:eastAsia="ru-RU"/>
                </w:rPr>
                <w:t>Адрес электронной почты для направления корреспонденции</w:t>
              </w:r>
            </w:ins>
          </w:p>
        </w:tc>
        <w:tc>
          <w:tcPr>
            <w:tcW w:w="2392" w:type="pct"/>
            <w:tcBorders>
              <w:top w:val="single" w:sz="4" w:space="0" w:color="auto"/>
              <w:left w:val="single" w:sz="4" w:space="0" w:color="auto"/>
              <w:bottom w:val="single" w:sz="4" w:space="0" w:color="auto"/>
              <w:right w:val="single" w:sz="4" w:space="0" w:color="auto"/>
            </w:tcBorders>
          </w:tcPr>
          <w:p w:rsidR="00B12224" w:rsidRPr="00B73F83" w:rsidRDefault="00025A54" w:rsidP="00B12224">
            <w:pPr>
              <w:widowControl w:val="0"/>
              <w:shd w:val="clear" w:color="auto" w:fill="FFFFFF"/>
              <w:spacing w:after="0" w:line="240" w:lineRule="auto"/>
              <w:rPr>
                <w:ins w:id="466" w:author="adm" w:date="2017-05-12T11:22:00Z"/>
                <w:rFonts w:ascii="Times New Roman" w:hAnsi="Times New Roman"/>
                <w:sz w:val="28"/>
                <w:szCs w:val="28"/>
                <w:lang w:val="en-US"/>
              </w:rPr>
            </w:pPr>
            <w:ins w:id="467" w:author="adm" w:date="2017-05-12T11:22:00Z">
              <w:r w:rsidRPr="00B73F83">
                <w:rPr>
                  <w:sz w:val="28"/>
                  <w:szCs w:val="28"/>
                </w:rPr>
                <w:fldChar w:fldCharType="begin"/>
              </w:r>
              <w:r w:rsidR="00B12224" w:rsidRPr="00B73F83">
                <w:rPr>
                  <w:sz w:val="28"/>
                  <w:szCs w:val="28"/>
                </w:rPr>
                <w:instrText>HYPERLINK "mailto:izhemsky@mydocuments11.ru"</w:instrText>
              </w:r>
              <w:r w:rsidRPr="00B73F83">
                <w:rPr>
                  <w:sz w:val="28"/>
                  <w:szCs w:val="28"/>
                </w:rPr>
                <w:fldChar w:fldCharType="separate"/>
              </w:r>
              <w:r w:rsidR="00B12224" w:rsidRPr="00B73F83">
                <w:rPr>
                  <w:rStyle w:val="ad"/>
                  <w:rFonts w:ascii="Times New Roman" w:hAnsi="Times New Roman"/>
                  <w:sz w:val="28"/>
                  <w:szCs w:val="28"/>
                  <w:lang w:val="en-US"/>
                </w:rPr>
                <w:t>izhemsky@mydocuments11.ru</w:t>
              </w:r>
              <w:r w:rsidRPr="00B73F83">
                <w:rPr>
                  <w:sz w:val="28"/>
                  <w:szCs w:val="28"/>
                </w:rPr>
                <w:fldChar w:fldCharType="end"/>
              </w:r>
            </w:ins>
          </w:p>
        </w:tc>
      </w:tr>
      <w:tr w:rsidR="00B12224" w:rsidRPr="00B73F83" w:rsidTr="00B12224">
        <w:trPr>
          <w:jc w:val="center"/>
          <w:ins w:id="468" w:author="adm" w:date="2017-05-12T11:22:00Z"/>
        </w:trPr>
        <w:tc>
          <w:tcPr>
            <w:tcW w:w="2608" w:type="pct"/>
            <w:tcBorders>
              <w:top w:val="single" w:sz="4" w:space="0" w:color="auto"/>
              <w:left w:val="single" w:sz="4" w:space="0" w:color="auto"/>
              <w:bottom w:val="single" w:sz="4" w:space="0" w:color="auto"/>
              <w:right w:val="single" w:sz="4" w:space="0" w:color="auto"/>
            </w:tcBorders>
            <w:hideMark/>
          </w:tcPr>
          <w:p w:rsidR="00B12224" w:rsidRPr="00B73F83" w:rsidRDefault="00B12224" w:rsidP="00B12224">
            <w:pPr>
              <w:widowControl w:val="0"/>
              <w:spacing w:after="0" w:line="240" w:lineRule="auto"/>
              <w:jc w:val="both"/>
              <w:rPr>
                <w:ins w:id="469" w:author="adm" w:date="2017-05-12T11:22:00Z"/>
                <w:rFonts w:ascii="Times New Roman" w:eastAsia="SimSun" w:hAnsi="Times New Roman"/>
                <w:sz w:val="28"/>
                <w:szCs w:val="28"/>
                <w:lang w:eastAsia="ru-RU"/>
              </w:rPr>
            </w:pPr>
            <w:ins w:id="470" w:author="adm" w:date="2017-05-12T11:22:00Z">
              <w:r w:rsidRPr="00B73F83">
                <w:rPr>
                  <w:rFonts w:ascii="Times New Roman" w:eastAsia="SimSun" w:hAnsi="Times New Roman"/>
                  <w:sz w:val="28"/>
                  <w:szCs w:val="28"/>
                  <w:lang w:eastAsia="ru-RU"/>
                </w:rPr>
                <w:t>Телефон для справок</w:t>
              </w:r>
            </w:ins>
          </w:p>
        </w:tc>
        <w:tc>
          <w:tcPr>
            <w:tcW w:w="2392" w:type="pct"/>
            <w:tcBorders>
              <w:top w:val="single" w:sz="4" w:space="0" w:color="auto"/>
              <w:left w:val="single" w:sz="4" w:space="0" w:color="auto"/>
              <w:bottom w:val="single" w:sz="4" w:space="0" w:color="auto"/>
              <w:right w:val="single" w:sz="4" w:space="0" w:color="auto"/>
            </w:tcBorders>
          </w:tcPr>
          <w:p w:rsidR="00B12224" w:rsidRPr="00B73F83" w:rsidRDefault="00B12224" w:rsidP="00B12224">
            <w:pPr>
              <w:widowControl w:val="0"/>
              <w:spacing w:after="0" w:line="240" w:lineRule="auto"/>
              <w:jc w:val="both"/>
              <w:rPr>
                <w:ins w:id="471" w:author="adm" w:date="2017-05-12T11:22:00Z"/>
                <w:rFonts w:ascii="Times New Roman" w:eastAsia="SimSun" w:hAnsi="Times New Roman"/>
                <w:sz w:val="28"/>
                <w:szCs w:val="28"/>
                <w:lang w:val="en-US" w:eastAsia="ru-RU"/>
              </w:rPr>
            </w:pPr>
            <w:ins w:id="472" w:author="adm" w:date="2017-05-12T11:22:00Z">
              <w:r w:rsidRPr="00B73F83">
                <w:rPr>
                  <w:rFonts w:ascii="Times New Roman" w:eastAsia="SimSun" w:hAnsi="Times New Roman"/>
                  <w:sz w:val="28"/>
                  <w:szCs w:val="28"/>
                  <w:lang w:val="en-US" w:eastAsia="ru-RU"/>
                </w:rPr>
                <w:t>(882140) 94454</w:t>
              </w:r>
            </w:ins>
          </w:p>
        </w:tc>
      </w:tr>
      <w:tr w:rsidR="00B12224" w:rsidRPr="00B73F83" w:rsidTr="00B12224">
        <w:trPr>
          <w:jc w:val="center"/>
          <w:ins w:id="473" w:author="adm" w:date="2017-05-12T11:22:00Z"/>
        </w:trPr>
        <w:tc>
          <w:tcPr>
            <w:tcW w:w="2608" w:type="pct"/>
            <w:tcBorders>
              <w:top w:val="single" w:sz="4" w:space="0" w:color="auto"/>
              <w:left w:val="single" w:sz="4" w:space="0" w:color="auto"/>
              <w:bottom w:val="single" w:sz="4" w:space="0" w:color="auto"/>
              <w:right w:val="single" w:sz="4" w:space="0" w:color="auto"/>
            </w:tcBorders>
            <w:hideMark/>
          </w:tcPr>
          <w:p w:rsidR="00B12224" w:rsidRPr="00B73F83" w:rsidRDefault="00B12224" w:rsidP="00B12224">
            <w:pPr>
              <w:widowControl w:val="0"/>
              <w:spacing w:after="0" w:line="240" w:lineRule="auto"/>
              <w:jc w:val="both"/>
              <w:rPr>
                <w:ins w:id="474" w:author="adm" w:date="2017-05-12T11:22:00Z"/>
                <w:rFonts w:ascii="Times New Roman" w:eastAsia="SimSun" w:hAnsi="Times New Roman"/>
                <w:sz w:val="28"/>
                <w:szCs w:val="28"/>
                <w:lang w:eastAsia="ru-RU"/>
              </w:rPr>
            </w:pPr>
            <w:proofErr w:type="spellStart"/>
            <w:ins w:id="475" w:author="adm" w:date="2017-05-12T11:22:00Z">
              <w:r w:rsidRPr="00B73F83">
                <w:rPr>
                  <w:rFonts w:ascii="Times New Roman" w:eastAsia="SimSun" w:hAnsi="Times New Roman"/>
                  <w:sz w:val="28"/>
                  <w:szCs w:val="28"/>
                  <w:lang w:eastAsia="ru-RU"/>
                </w:rPr>
                <w:t>Телефон-автоинформатор</w:t>
              </w:r>
              <w:proofErr w:type="spellEnd"/>
            </w:ins>
          </w:p>
        </w:tc>
        <w:tc>
          <w:tcPr>
            <w:tcW w:w="2392" w:type="pct"/>
            <w:tcBorders>
              <w:top w:val="single" w:sz="4" w:space="0" w:color="auto"/>
              <w:left w:val="single" w:sz="4" w:space="0" w:color="auto"/>
              <w:bottom w:val="single" w:sz="4" w:space="0" w:color="auto"/>
              <w:right w:val="single" w:sz="4" w:space="0" w:color="auto"/>
            </w:tcBorders>
          </w:tcPr>
          <w:p w:rsidR="00B12224" w:rsidRPr="00B73F83" w:rsidRDefault="00B12224" w:rsidP="00B12224">
            <w:pPr>
              <w:widowControl w:val="0"/>
              <w:spacing w:after="0" w:line="240" w:lineRule="auto"/>
              <w:jc w:val="both"/>
              <w:rPr>
                <w:ins w:id="476" w:author="adm" w:date="2017-05-12T11:22:00Z"/>
                <w:rFonts w:ascii="Times New Roman" w:eastAsia="SimSun" w:hAnsi="Times New Roman"/>
                <w:sz w:val="28"/>
                <w:szCs w:val="28"/>
                <w:lang w:eastAsia="ru-RU"/>
              </w:rPr>
            </w:pPr>
            <w:ins w:id="477" w:author="adm" w:date="2017-05-12T11:22:00Z">
              <w:r w:rsidRPr="00B73F83">
                <w:rPr>
                  <w:rFonts w:ascii="Times New Roman" w:eastAsia="SimSun" w:hAnsi="Times New Roman"/>
                  <w:sz w:val="28"/>
                  <w:szCs w:val="28"/>
                  <w:lang w:eastAsia="ru-RU"/>
                </w:rPr>
                <w:t>-</w:t>
              </w:r>
            </w:ins>
          </w:p>
        </w:tc>
      </w:tr>
      <w:tr w:rsidR="00B12224" w:rsidRPr="00B73F83" w:rsidTr="00B12224">
        <w:trPr>
          <w:jc w:val="center"/>
          <w:ins w:id="478" w:author="adm" w:date="2017-05-12T11:22:00Z"/>
        </w:trPr>
        <w:tc>
          <w:tcPr>
            <w:tcW w:w="2608" w:type="pct"/>
            <w:tcBorders>
              <w:top w:val="single" w:sz="4" w:space="0" w:color="auto"/>
              <w:left w:val="single" w:sz="4" w:space="0" w:color="auto"/>
              <w:bottom w:val="single" w:sz="4" w:space="0" w:color="auto"/>
              <w:right w:val="single" w:sz="4" w:space="0" w:color="auto"/>
            </w:tcBorders>
            <w:hideMark/>
          </w:tcPr>
          <w:p w:rsidR="00B12224" w:rsidRPr="00B73F83" w:rsidRDefault="00B12224" w:rsidP="00B12224">
            <w:pPr>
              <w:widowControl w:val="0"/>
              <w:spacing w:after="0" w:line="240" w:lineRule="auto"/>
              <w:jc w:val="both"/>
              <w:rPr>
                <w:ins w:id="479" w:author="adm" w:date="2017-05-12T11:22:00Z"/>
                <w:rFonts w:ascii="Times New Roman" w:eastAsia="SimSun" w:hAnsi="Times New Roman"/>
                <w:sz w:val="28"/>
                <w:szCs w:val="28"/>
                <w:lang w:eastAsia="ru-RU"/>
              </w:rPr>
            </w:pPr>
            <w:ins w:id="480" w:author="adm" w:date="2017-05-12T11:22:00Z">
              <w:r w:rsidRPr="00B73F83">
                <w:rPr>
                  <w:rFonts w:ascii="Times New Roman" w:eastAsia="SimSun" w:hAnsi="Times New Roman"/>
                  <w:sz w:val="28"/>
                  <w:szCs w:val="28"/>
                  <w:lang w:eastAsia="ru-RU"/>
                </w:rPr>
                <w:t xml:space="preserve">Официальный сайт в сети Интернет </w:t>
              </w:r>
            </w:ins>
          </w:p>
        </w:tc>
        <w:tc>
          <w:tcPr>
            <w:tcW w:w="2392" w:type="pct"/>
            <w:tcBorders>
              <w:top w:val="single" w:sz="4" w:space="0" w:color="auto"/>
              <w:left w:val="single" w:sz="4" w:space="0" w:color="auto"/>
              <w:bottom w:val="single" w:sz="4" w:space="0" w:color="auto"/>
              <w:right w:val="single" w:sz="4" w:space="0" w:color="auto"/>
            </w:tcBorders>
          </w:tcPr>
          <w:p w:rsidR="00B12224" w:rsidRPr="00B73F83" w:rsidRDefault="00025A54" w:rsidP="00B12224">
            <w:pPr>
              <w:widowControl w:val="0"/>
              <w:shd w:val="clear" w:color="auto" w:fill="FFFFFF"/>
              <w:spacing w:after="0" w:line="240" w:lineRule="auto"/>
              <w:rPr>
                <w:ins w:id="481" w:author="adm" w:date="2017-05-12T11:22:00Z"/>
                <w:rFonts w:ascii="Times New Roman" w:hAnsi="Times New Roman"/>
                <w:sz w:val="28"/>
                <w:szCs w:val="28"/>
                <w:lang w:val="en-US"/>
              </w:rPr>
            </w:pPr>
            <w:ins w:id="482" w:author="adm" w:date="2017-05-12T11:22:00Z">
              <w:r w:rsidRPr="00B73F83">
                <w:rPr>
                  <w:sz w:val="28"/>
                  <w:szCs w:val="28"/>
                </w:rPr>
                <w:fldChar w:fldCharType="begin"/>
              </w:r>
              <w:r w:rsidR="00B12224" w:rsidRPr="00B73F83">
                <w:rPr>
                  <w:sz w:val="28"/>
                  <w:szCs w:val="28"/>
                </w:rPr>
                <w:instrText>HYPERLINK "http://www.mydocuments11.ru"</w:instrText>
              </w:r>
              <w:r w:rsidRPr="00B73F83">
                <w:rPr>
                  <w:sz w:val="28"/>
                  <w:szCs w:val="28"/>
                </w:rPr>
                <w:fldChar w:fldCharType="separate"/>
              </w:r>
              <w:r w:rsidR="00B12224" w:rsidRPr="00B73F83">
                <w:rPr>
                  <w:rStyle w:val="ad"/>
                  <w:rFonts w:ascii="Times New Roman" w:hAnsi="Times New Roman"/>
                  <w:sz w:val="28"/>
                  <w:szCs w:val="28"/>
                  <w:lang w:val="en-US"/>
                </w:rPr>
                <w:t>www.mydocuments11.ru</w:t>
              </w:r>
              <w:r w:rsidRPr="00B73F83">
                <w:rPr>
                  <w:sz w:val="28"/>
                  <w:szCs w:val="28"/>
                </w:rPr>
                <w:fldChar w:fldCharType="end"/>
              </w:r>
            </w:ins>
          </w:p>
        </w:tc>
      </w:tr>
      <w:tr w:rsidR="00B12224" w:rsidRPr="00B73F83" w:rsidTr="00B12224">
        <w:trPr>
          <w:jc w:val="center"/>
          <w:ins w:id="483" w:author="adm" w:date="2017-05-12T11:22:00Z"/>
        </w:trPr>
        <w:tc>
          <w:tcPr>
            <w:tcW w:w="2608" w:type="pct"/>
            <w:tcBorders>
              <w:top w:val="single" w:sz="4" w:space="0" w:color="auto"/>
              <w:left w:val="single" w:sz="4" w:space="0" w:color="auto"/>
              <w:bottom w:val="single" w:sz="4" w:space="0" w:color="auto"/>
              <w:right w:val="single" w:sz="4" w:space="0" w:color="auto"/>
            </w:tcBorders>
            <w:hideMark/>
          </w:tcPr>
          <w:p w:rsidR="00B12224" w:rsidRPr="00B73F83" w:rsidRDefault="00B12224" w:rsidP="00B12224">
            <w:pPr>
              <w:widowControl w:val="0"/>
              <w:spacing w:after="0" w:line="240" w:lineRule="auto"/>
              <w:jc w:val="both"/>
              <w:rPr>
                <w:ins w:id="484" w:author="adm" w:date="2017-05-12T11:22:00Z"/>
                <w:rFonts w:ascii="Times New Roman" w:eastAsia="SimSun" w:hAnsi="Times New Roman"/>
                <w:sz w:val="28"/>
                <w:szCs w:val="28"/>
                <w:lang w:eastAsia="ru-RU"/>
              </w:rPr>
            </w:pPr>
            <w:ins w:id="485" w:author="adm" w:date="2017-05-12T11:22:00Z">
              <w:r w:rsidRPr="00B73F83">
                <w:rPr>
                  <w:rFonts w:ascii="Times New Roman" w:eastAsia="SimSun" w:hAnsi="Times New Roman"/>
                  <w:sz w:val="28"/>
                  <w:szCs w:val="28"/>
                  <w:lang w:eastAsia="ru-RU"/>
                </w:rPr>
                <w:t>ФИО руководителя</w:t>
              </w:r>
            </w:ins>
          </w:p>
        </w:tc>
        <w:tc>
          <w:tcPr>
            <w:tcW w:w="2392" w:type="pct"/>
            <w:tcBorders>
              <w:top w:val="single" w:sz="4" w:space="0" w:color="auto"/>
              <w:left w:val="single" w:sz="4" w:space="0" w:color="auto"/>
              <w:bottom w:val="single" w:sz="4" w:space="0" w:color="auto"/>
              <w:right w:val="single" w:sz="4" w:space="0" w:color="auto"/>
            </w:tcBorders>
          </w:tcPr>
          <w:p w:rsidR="00B12224" w:rsidRPr="00B73F83" w:rsidRDefault="00B12224" w:rsidP="00B12224">
            <w:pPr>
              <w:widowControl w:val="0"/>
              <w:shd w:val="clear" w:color="auto" w:fill="FFFFFF"/>
              <w:spacing w:after="0" w:line="240" w:lineRule="auto"/>
              <w:rPr>
                <w:ins w:id="486" w:author="adm" w:date="2017-05-12T11:22:00Z"/>
                <w:rFonts w:ascii="Times New Roman" w:hAnsi="Times New Roman"/>
                <w:sz w:val="28"/>
                <w:szCs w:val="28"/>
              </w:rPr>
            </w:pPr>
            <w:ins w:id="487" w:author="adm" w:date="2017-05-12T11:22:00Z">
              <w:r w:rsidRPr="00B73F83">
                <w:rPr>
                  <w:rFonts w:ascii="Times New Roman" w:hAnsi="Times New Roman"/>
                  <w:sz w:val="28"/>
                  <w:szCs w:val="28"/>
                </w:rPr>
                <w:t>Трубина Виталия Леонидовна, директор</w:t>
              </w:r>
            </w:ins>
          </w:p>
        </w:tc>
      </w:tr>
    </w:tbl>
    <w:p w:rsidR="00B12224" w:rsidRPr="00B73F83" w:rsidRDefault="00B12224" w:rsidP="00B12224">
      <w:pPr>
        <w:widowControl w:val="0"/>
        <w:shd w:val="clear" w:color="auto" w:fill="FFFFFF"/>
        <w:spacing w:after="0" w:line="240" w:lineRule="auto"/>
        <w:jc w:val="center"/>
        <w:rPr>
          <w:ins w:id="488" w:author="adm" w:date="2017-05-12T11:22:00Z"/>
          <w:rFonts w:ascii="Times New Roman" w:hAnsi="Times New Roman"/>
          <w:b/>
          <w:bCs/>
          <w:sz w:val="28"/>
          <w:szCs w:val="28"/>
        </w:rPr>
      </w:pPr>
    </w:p>
    <w:p w:rsidR="00B12224" w:rsidRPr="00B73F83" w:rsidRDefault="00B12224" w:rsidP="00B12224">
      <w:pPr>
        <w:widowControl w:val="0"/>
        <w:autoSpaceDE w:val="0"/>
        <w:autoSpaceDN w:val="0"/>
        <w:adjustRightInd w:val="0"/>
        <w:spacing w:after="0" w:line="240" w:lineRule="auto"/>
        <w:jc w:val="center"/>
        <w:rPr>
          <w:ins w:id="489" w:author="adm" w:date="2017-05-12T11:22:00Z"/>
          <w:rFonts w:ascii="Times New Roman" w:hAnsi="Times New Roman"/>
          <w:b/>
          <w:sz w:val="28"/>
          <w:szCs w:val="28"/>
          <w:lang w:eastAsia="ru-RU"/>
        </w:rPr>
      </w:pPr>
      <w:ins w:id="490" w:author="adm" w:date="2017-05-12T11:22:00Z">
        <w:r w:rsidRPr="00B73F83">
          <w:rPr>
            <w:rFonts w:ascii="Times New Roman" w:hAnsi="Times New Roman"/>
            <w:b/>
            <w:sz w:val="28"/>
            <w:szCs w:val="28"/>
            <w:lang w:eastAsia="ru-RU"/>
          </w:rPr>
          <w:t>График работы по приему заявителей на базе МФЦ</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6"/>
      </w:tblGrid>
      <w:tr w:rsidR="00B12224" w:rsidRPr="00B73F83" w:rsidTr="00B12224">
        <w:trPr>
          <w:ins w:id="491" w:author="adm" w:date="2017-05-12T11:22:00Z"/>
        </w:trPr>
        <w:tc>
          <w:tcPr>
            <w:tcW w:w="4785" w:type="dxa"/>
            <w:tcBorders>
              <w:top w:val="single" w:sz="4" w:space="0" w:color="auto"/>
              <w:left w:val="single" w:sz="4" w:space="0" w:color="auto"/>
              <w:bottom w:val="single" w:sz="4" w:space="0" w:color="auto"/>
              <w:right w:val="single" w:sz="4" w:space="0" w:color="auto"/>
            </w:tcBorders>
            <w:vAlign w:val="center"/>
            <w:hideMark/>
          </w:tcPr>
          <w:p w:rsidR="00B12224" w:rsidRPr="00B73F83" w:rsidRDefault="00B12224" w:rsidP="00B12224">
            <w:pPr>
              <w:widowControl w:val="0"/>
              <w:autoSpaceDE w:val="0"/>
              <w:autoSpaceDN w:val="0"/>
              <w:adjustRightInd w:val="0"/>
              <w:spacing w:after="0" w:line="240" w:lineRule="auto"/>
              <w:jc w:val="center"/>
              <w:rPr>
                <w:ins w:id="492" w:author="adm" w:date="2017-05-12T11:22:00Z"/>
                <w:rFonts w:ascii="Times New Roman" w:eastAsia="Times New Roman" w:hAnsi="Times New Roman"/>
                <w:b/>
                <w:sz w:val="28"/>
                <w:szCs w:val="28"/>
                <w:lang w:eastAsia="ru-RU"/>
              </w:rPr>
            </w:pPr>
            <w:ins w:id="493" w:author="adm" w:date="2017-05-12T11:22:00Z">
              <w:r w:rsidRPr="00B73F83">
                <w:rPr>
                  <w:rFonts w:ascii="Times New Roman" w:eastAsia="Times New Roman" w:hAnsi="Times New Roman"/>
                  <w:b/>
                  <w:sz w:val="28"/>
                  <w:szCs w:val="28"/>
                  <w:lang w:eastAsia="ru-RU"/>
                </w:rPr>
                <w:t>Дни недели</w:t>
              </w:r>
            </w:ins>
          </w:p>
        </w:tc>
        <w:tc>
          <w:tcPr>
            <w:tcW w:w="4786" w:type="dxa"/>
            <w:tcBorders>
              <w:top w:val="single" w:sz="4" w:space="0" w:color="auto"/>
              <w:left w:val="single" w:sz="4" w:space="0" w:color="auto"/>
              <w:bottom w:val="single" w:sz="4" w:space="0" w:color="auto"/>
              <w:right w:val="single" w:sz="4" w:space="0" w:color="auto"/>
            </w:tcBorders>
            <w:vAlign w:val="center"/>
            <w:hideMark/>
          </w:tcPr>
          <w:p w:rsidR="00B12224" w:rsidRPr="00B73F83" w:rsidRDefault="00B12224" w:rsidP="00B12224">
            <w:pPr>
              <w:widowControl w:val="0"/>
              <w:autoSpaceDE w:val="0"/>
              <w:autoSpaceDN w:val="0"/>
              <w:adjustRightInd w:val="0"/>
              <w:spacing w:after="0" w:line="240" w:lineRule="auto"/>
              <w:jc w:val="center"/>
              <w:rPr>
                <w:ins w:id="494" w:author="adm" w:date="2017-05-12T11:22:00Z"/>
                <w:rFonts w:ascii="Times New Roman" w:eastAsia="Times New Roman" w:hAnsi="Times New Roman"/>
                <w:b/>
                <w:sz w:val="28"/>
                <w:szCs w:val="28"/>
                <w:lang w:eastAsia="ru-RU"/>
              </w:rPr>
            </w:pPr>
            <w:ins w:id="495" w:author="adm" w:date="2017-05-12T11:22:00Z">
              <w:r w:rsidRPr="00B73F83">
                <w:rPr>
                  <w:rFonts w:ascii="Times New Roman" w:eastAsia="Times New Roman" w:hAnsi="Times New Roman"/>
                  <w:b/>
                  <w:sz w:val="28"/>
                  <w:szCs w:val="28"/>
                  <w:lang w:eastAsia="ru-RU"/>
                </w:rPr>
                <w:t>Часы работы</w:t>
              </w:r>
            </w:ins>
          </w:p>
        </w:tc>
      </w:tr>
      <w:tr w:rsidR="00B12224" w:rsidRPr="00B73F83" w:rsidTr="00B12224">
        <w:trPr>
          <w:ins w:id="496" w:author="adm" w:date="2017-05-12T11:22:00Z"/>
        </w:trPr>
        <w:tc>
          <w:tcPr>
            <w:tcW w:w="4785" w:type="dxa"/>
            <w:tcBorders>
              <w:top w:val="single" w:sz="4" w:space="0" w:color="auto"/>
              <w:left w:val="single" w:sz="4" w:space="0" w:color="auto"/>
              <w:bottom w:val="single" w:sz="4" w:space="0" w:color="auto"/>
              <w:right w:val="single" w:sz="4" w:space="0" w:color="auto"/>
            </w:tcBorders>
            <w:vAlign w:val="center"/>
            <w:hideMark/>
          </w:tcPr>
          <w:p w:rsidR="00B12224" w:rsidRPr="00B73F83" w:rsidRDefault="00B12224" w:rsidP="00B12224">
            <w:pPr>
              <w:widowControl w:val="0"/>
              <w:autoSpaceDE w:val="0"/>
              <w:autoSpaceDN w:val="0"/>
              <w:adjustRightInd w:val="0"/>
              <w:spacing w:after="0" w:line="240" w:lineRule="auto"/>
              <w:jc w:val="center"/>
              <w:rPr>
                <w:ins w:id="497" w:author="adm" w:date="2017-05-12T11:22:00Z"/>
                <w:rFonts w:ascii="Times New Roman" w:eastAsia="Times New Roman" w:hAnsi="Times New Roman"/>
                <w:sz w:val="28"/>
                <w:szCs w:val="28"/>
                <w:lang w:eastAsia="ru-RU"/>
              </w:rPr>
            </w:pPr>
            <w:ins w:id="498" w:author="adm" w:date="2017-05-12T11:22:00Z">
              <w:r w:rsidRPr="00B73F83">
                <w:rPr>
                  <w:rFonts w:ascii="Times New Roman" w:eastAsia="Times New Roman" w:hAnsi="Times New Roman"/>
                  <w:sz w:val="28"/>
                  <w:szCs w:val="28"/>
                  <w:lang w:eastAsia="ru-RU"/>
                </w:rPr>
                <w:t>Понедельник</w:t>
              </w:r>
            </w:ins>
          </w:p>
        </w:tc>
        <w:tc>
          <w:tcPr>
            <w:tcW w:w="4786" w:type="dxa"/>
            <w:tcBorders>
              <w:top w:val="single" w:sz="4" w:space="0" w:color="auto"/>
              <w:left w:val="single" w:sz="4" w:space="0" w:color="auto"/>
              <w:bottom w:val="single" w:sz="4" w:space="0" w:color="auto"/>
              <w:right w:val="single" w:sz="4" w:space="0" w:color="auto"/>
            </w:tcBorders>
            <w:vAlign w:val="center"/>
          </w:tcPr>
          <w:p w:rsidR="00B12224" w:rsidRPr="00B73F83" w:rsidRDefault="00B12224" w:rsidP="00B12224">
            <w:pPr>
              <w:widowControl w:val="0"/>
              <w:autoSpaceDE w:val="0"/>
              <w:autoSpaceDN w:val="0"/>
              <w:adjustRightInd w:val="0"/>
              <w:spacing w:after="0" w:line="240" w:lineRule="auto"/>
              <w:jc w:val="center"/>
              <w:rPr>
                <w:ins w:id="499" w:author="adm" w:date="2017-05-12T11:22:00Z"/>
                <w:rFonts w:ascii="Times New Roman" w:eastAsia="Times New Roman" w:hAnsi="Times New Roman"/>
                <w:sz w:val="28"/>
                <w:szCs w:val="28"/>
                <w:lang w:eastAsia="ru-RU"/>
              </w:rPr>
            </w:pPr>
            <w:ins w:id="500" w:author="adm" w:date="2017-05-12T11:22:00Z">
              <w:r w:rsidRPr="00B73F83">
                <w:rPr>
                  <w:rFonts w:ascii="Times New Roman" w:eastAsia="Times New Roman" w:hAnsi="Times New Roman"/>
                  <w:sz w:val="28"/>
                  <w:szCs w:val="28"/>
                  <w:lang w:eastAsia="ru-RU"/>
                </w:rPr>
                <w:t>с 08.00 до 14.00</w:t>
              </w:r>
            </w:ins>
          </w:p>
        </w:tc>
      </w:tr>
      <w:tr w:rsidR="00B12224" w:rsidRPr="00B73F83" w:rsidTr="00B12224">
        <w:trPr>
          <w:ins w:id="501" w:author="adm" w:date="2017-05-12T11:22:00Z"/>
        </w:trPr>
        <w:tc>
          <w:tcPr>
            <w:tcW w:w="4785" w:type="dxa"/>
            <w:tcBorders>
              <w:top w:val="single" w:sz="4" w:space="0" w:color="auto"/>
              <w:left w:val="single" w:sz="4" w:space="0" w:color="auto"/>
              <w:bottom w:val="single" w:sz="4" w:space="0" w:color="auto"/>
              <w:right w:val="single" w:sz="4" w:space="0" w:color="auto"/>
            </w:tcBorders>
            <w:vAlign w:val="center"/>
            <w:hideMark/>
          </w:tcPr>
          <w:p w:rsidR="00B12224" w:rsidRPr="00B73F83" w:rsidRDefault="00B12224" w:rsidP="00B12224">
            <w:pPr>
              <w:widowControl w:val="0"/>
              <w:autoSpaceDE w:val="0"/>
              <w:autoSpaceDN w:val="0"/>
              <w:adjustRightInd w:val="0"/>
              <w:spacing w:after="0" w:line="240" w:lineRule="auto"/>
              <w:jc w:val="center"/>
              <w:rPr>
                <w:ins w:id="502" w:author="adm" w:date="2017-05-12T11:22:00Z"/>
                <w:rFonts w:ascii="Times New Roman" w:eastAsia="Times New Roman" w:hAnsi="Times New Roman"/>
                <w:sz w:val="28"/>
                <w:szCs w:val="28"/>
                <w:lang w:eastAsia="ru-RU"/>
              </w:rPr>
            </w:pPr>
            <w:ins w:id="503" w:author="adm" w:date="2017-05-12T11:22:00Z">
              <w:r w:rsidRPr="00B73F83">
                <w:rPr>
                  <w:rFonts w:ascii="Times New Roman" w:eastAsia="Times New Roman" w:hAnsi="Times New Roman"/>
                  <w:sz w:val="28"/>
                  <w:szCs w:val="28"/>
                  <w:lang w:eastAsia="ru-RU"/>
                </w:rPr>
                <w:t>Вторник</w:t>
              </w:r>
            </w:ins>
          </w:p>
        </w:tc>
        <w:tc>
          <w:tcPr>
            <w:tcW w:w="4786" w:type="dxa"/>
            <w:tcBorders>
              <w:top w:val="single" w:sz="4" w:space="0" w:color="auto"/>
              <w:left w:val="single" w:sz="4" w:space="0" w:color="auto"/>
              <w:bottom w:val="single" w:sz="4" w:space="0" w:color="auto"/>
              <w:right w:val="single" w:sz="4" w:space="0" w:color="auto"/>
            </w:tcBorders>
            <w:vAlign w:val="center"/>
          </w:tcPr>
          <w:p w:rsidR="00B12224" w:rsidRPr="00B73F83" w:rsidRDefault="00B12224" w:rsidP="00B12224">
            <w:pPr>
              <w:widowControl w:val="0"/>
              <w:autoSpaceDE w:val="0"/>
              <w:autoSpaceDN w:val="0"/>
              <w:adjustRightInd w:val="0"/>
              <w:spacing w:after="0" w:line="240" w:lineRule="auto"/>
              <w:jc w:val="center"/>
              <w:rPr>
                <w:ins w:id="504" w:author="adm" w:date="2017-05-12T11:22:00Z"/>
                <w:rFonts w:ascii="Times New Roman" w:eastAsia="Times New Roman" w:hAnsi="Times New Roman"/>
                <w:sz w:val="28"/>
                <w:szCs w:val="28"/>
                <w:lang w:eastAsia="ru-RU"/>
              </w:rPr>
            </w:pPr>
            <w:ins w:id="505" w:author="adm" w:date="2017-05-12T11:22:00Z">
              <w:r w:rsidRPr="00B73F83">
                <w:rPr>
                  <w:rFonts w:ascii="Times New Roman" w:eastAsia="Times New Roman" w:hAnsi="Times New Roman"/>
                  <w:sz w:val="28"/>
                  <w:szCs w:val="28"/>
                  <w:lang w:eastAsia="ru-RU"/>
                </w:rPr>
                <w:t>с 13.00 до 19.00</w:t>
              </w:r>
            </w:ins>
          </w:p>
        </w:tc>
      </w:tr>
      <w:tr w:rsidR="00B12224" w:rsidRPr="00B73F83" w:rsidTr="00B12224">
        <w:trPr>
          <w:ins w:id="506" w:author="adm" w:date="2017-05-12T11:22:00Z"/>
        </w:trPr>
        <w:tc>
          <w:tcPr>
            <w:tcW w:w="4785" w:type="dxa"/>
            <w:tcBorders>
              <w:top w:val="single" w:sz="4" w:space="0" w:color="auto"/>
              <w:left w:val="single" w:sz="4" w:space="0" w:color="auto"/>
              <w:bottom w:val="single" w:sz="4" w:space="0" w:color="auto"/>
              <w:right w:val="single" w:sz="4" w:space="0" w:color="auto"/>
            </w:tcBorders>
            <w:vAlign w:val="center"/>
            <w:hideMark/>
          </w:tcPr>
          <w:p w:rsidR="00B12224" w:rsidRPr="00B73F83" w:rsidRDefault="00B12224" w:rsidP="00B12224">
            <w:pPr>
              <w:widowControl w:val="0"/>
              <w:autoSpaceDE w:val="0"/>
              <w:autoSpaceDN w:val="0"/>
              <w:adjustRightInd w:val="0"/>
              <w:spacing w:after="0" w:line="240" w:lineRule="auto"/>
              <w:jc w:val="center"/>
              <w:rPr>
                <w:ins w:id="507" w:author="adm" w:date="2017-05-12T11:22:00Z"/>
                <w:rFonts w:ascii="Times New Roman" w:eastAsia="Times New Roman" w:hAnsi="Times New Roman"/>
                <w:sz w:val="28"/>
                <w:szCs w:val="28"/>
                <w:lang w:eastAsia="ru-RU"/>
              </w:rPr>
            </w:pPr>
            <w:ins w:id="508" w:author="adm" w:date="2017-05-12T11:22:00Z">
              <w:r w:rsidRPr="00B73F83">
                <w:rPr>
                  <w:rFonts w:ascii="Times New Roman" w:eastAsia="Times New Roman" w:hAnsi="Times New Roman"/>
                  <w:sz w:val="28"/>
                  <w:szCs w:val="28"/>
                  <w:lang w:eastAsia="ru-RU"/>
                </w:rPr>
                <w:t>Среда</w:t>
              </w:r>
            </w:ins>
          </w:p>
        </w:tc>
        <w:tc>
          <w:tcPr>
            <w:tcW w:w="4786" w:type="dxa"/>
            <w:tcBorders>
              <w:top w:val="single" w:sz="4" w:space="0" w:color="auto"/>
              <w:left w:val="single" w:sz="4" w:space="0" w:color="auto"/>
              <w:bottom w:val="single" w:sz="4" w:space="0" w:color="auto"/>
              <w:right w:val="single" w:sz="4" w:space="0" w:color="auto"/>
            </w:tcBorders>
            <w:vAlign w:val="center"/>
          </w:tcPr>
          <w:p w:rsidR="00B12224" w:rsidRPr="00B73F83" w:rsidRDefault="00B12224" w:rsidP="00B12224">
            <w:pPr>
              <w:widowControl w:val="0"/>
              <w:autoSpaceDE w:val="0"/>
              <w:autoSpaceDN w:val="0"/>
              <w:adjustRightInd w:val="0"/>
              <w:spacing w:after="0" w:line="240" w:lineRule="auto"/>
              <w:jc w:val="center"/>
              <w:rPr>
                <w:ins w:id="509" w:author="adm" w:date="2017-05-12T11:22:00Z"/>
                <w:rFonts w:ascii="Times New Roman" w:eastAsia="Times New Roman" w:hAnsi="Times New Roman"/>
                <w:sz w:val="28"/>
                <w:szCs w:val="28"/>
                <w:lang w:eastAsia="ru-RU"/>
              </w:rPr>
            </w:pPr>
            <w:ins w:id="510" w:author="adm" w:date="2017-05-12T11:22:00Z">
              <w:r w:rsidRPr="00B73F83">
                <w:rPr>
                  <w:rFonts w:ascii="Times New Roman" w:eastAsia="Times New Roman" w:hAnsi="Times New Roman"/>
                  <w:sz w:val="28"/>
                  <w:szCs w:val="28"/>
                  <w:lang w:eastAsia="ru-RU"/>
                </w:rPr>
                <w:t>с 08.00 до 14.00</w:t>
              </w:r>
            </w:ins>
          </w:p>
        </w:tc>
      </w:tr>
      <w:tr w:rsidR="00B12224" w:rsidRPr="00B73F83" w:rsidTr="00B12224">
        <w:trPr>
          <w:ins w:id="511" w:author="adm" w:date="2017-05-12T11:22:00Z"/>
        </w:trPr>
        <w:tc>
          <w:tcPr>
            <w:tcW w:w="4785" w:type="dxa"/>
            <w:tcBorders>
              <w:top w:val="single" w:sz="4" w:space="0" w:color="auto"/>
              <w:left w:val="single" w:sz="4" w:space="0" w:color="auto"/>
              <w:bottom w:val="single" w:sz="4" w:space="0" w:color="auto"/>
              <w:right w:val="single" w:sz="4" w:space="0" w:color="auto"/>
            </w:tcBorders>
            <w:vAlign w:val="center"/>
            <w:hideMark/>
          </w:tcPr>
          <w:p w:rsidR="00B12224" w:rsidRPr="00B73F83" w:rsidRDefault="00B12224" w:rsidP="00B12224">
            <w:pPr>
              <w:widowControl w:val="0"/>
              <w:autoSpaceDE w:val="0"/>
              <w:autoSpaceDN w:val="0"/>
              <w:adjustRightInd w:val="0"/>
              <w:spacing w:after="0" w:line="240" w:lineRule="auto"/>
              <w:jc w:val="center"/>
              <w:rPr>
                <w:ins w:id="512" w:author="adm" w:date="2017-05-12T11:22:00Z"/>
                <w:rFonts w:ascii="Times New Roman" w:eastAsia="Times New Roman" w:hAnsi="Times New Roman"/>
                <w:sz w:val="28"/>
                <w:szCs w:val="28"/>
                <w:lang w:eastAsia="ru-RU"/>
              </w:rPr>
            </w:pPr>
            <w:ins w:id="513" w:author="adm" w:date="2017-05-12T11:22:00Z">
              <w:r w:rsidRPr="00B73F83">
                <w:rPr>
                  <w:rFonts w:ascii="Times New Roman" w:eastAsia="Times New Roman" w:hAnsi="Times New Roman"/>
                  <w:sz w:val="28"/>
                  <w:szCs w:val="28"/>
                  <w:lang w:eastAsia="ru-RU"/>
                </w:rPr>
                <w:t>Четверг</w:t>
              </w:r>
            </w:ins>
          </w:p>
        </w:tc>
        <w:tc>
          <w:tcPr>
            <w:tcW w:w="4786" w:type="dxa"/>
            <w:tcBorders>
              <w:top w:val="single" w:sz="4" w:space="0" w:color="auto"/>
              <w:left w:val="single" w:sz="4" w:space="0" w:color="auto"/>
              <w:bottom w:val="single" w:sz="4" w:space="0" w:color="auto"/>
              <w:right w:val="single" w:sz="4" w:space="0" w:color="auto"/>
            </w:tcBorders>
            <w:vAlign w:val="center"/>
          </w:tcPr>
          <w:p w:rsidR="00B12224" w:rsidRPr="00B73F83" w:rsidRDefault="00B12224" w:rsidP="00B12224">
            <w:pPr>
              <w:widowControl w:val="0"/>
              <w:autoSpaceDE w:val="0"/>
              <w:autoSpaceDN w:val="0"/>
              <w:adjustRightInd w:val="0"/>
              <w:spacing w:after="0" w:line="240" w:lineRule="auto"/>
              <w:jc w:val="center"/>
              <w:rPr>
                <w:ins w:id="514" w:author="adm" w:date="2017-05-12T11:22:00Z"/>
                <w:rFonts w:ascii="Times New Roman" w:eastAsia="Times New Roman" w:hAnsi="Times New Roman"/>
                <w:sz w:val="28"/>
                <w:szCs w:val="28"/>
                <w:lang w:eastAsia="ru-RU"/>
              </w:rPr>
            </w:pPr>
            <w:ins w:id="515" w:author="adm" w:date="2017-05-12T11:22:00Z">
              <w:r w:rsidRPr="00B73F83">
                <w:rPr>
                  <w:rFonts w:ascii="Times New Roman" w:eastAsia="Times New Roman" w:hAnsi="Times New Roman"/>
                  <w:sz w:val="28"/>
                  <w:szCs w:val="28"/>
                  <w:lang w:eastAsia="ru-RU"/>
                </w:rPr>
                <w:t>с 13.00 до 19.00</w:t>
              </w:r>
            </w:ins>
          </w:p>
        </w:tc>
      </w:tr>
      <w:tr w:rsidR="00B12224" w:rsidRPr="00B73F83" w:rsidTr="00B12224">
        <w:trPr>
          <w:ins w:id="516" w:author="adm" w:date="2017-05-12T11:22:00Z"/>
        </w:trPr>
        <w:tc>
          <w:tcPr>
            <w:tcW w:w="4785" w:type="dxa"/>
            <w:tcBorders>
              <w:top w:val="single" w:sz="4" w:space="0" w:color="auto"/>
              <w:left w:val="single" w:sz="4" w:space="0" w:color="auto"/>
              <w:bottom w:val="single" w:sz="4" w:space="0" w:color="auto"/>
              <w:right w:val="single" w:sz="4" w:space="0" w:color="auto"/>
            </w:tcBorders>
            <w:vAlign w:val="center"/>
            <w:hideMark/>
          </w:tcPr>
          <w:p w:rsidR="00B12224" w:rsidRPr="00B73F83" w:rsidRDefault="00B12224" w:rsidP="00B12224">
            <w:pPr>
              <w:widowControl w:val="0"/>
              <w:autoSpaceDE w:val="0"/>
              <w:autoSpaceDN w:val="0"/>
              <w:adjustRightInd w:val="0"/>
              <w:spacing w:after="0" w:line="240" w:lineRule="auto"/>
              <w:jc w:val="center"/>
              <w:rPr>
                <w:ins w:id="517" w:author="adm" w:date="2017-05-12T11:22:00Z"/>
                <w:rFonts w:ascii="Times New Roman" w:eastAsia="Times New Roman" w:hAnsi="Times New Roman"/>
                <w:sz w:val="28"/>
                <w:szCs w:val="28"/>
                <w:lang w:eastAsia="ru-RU"/>
              </w:rPr>
            </w:pPr>
            <w:ins w:id="518" w:author="adm" w:date="2017-05-12T11:22:00Z">
              <w:r w:rsidRPr="00B73F83">
                <w:rPr>
                  <w:rFonts w:ascii="Times New Roman" w:eastAsia="Times New Roman" w:hAnsi="Times New Roman"/>
                  <w:sz w:val="28"/>
                  <w:szCs w:val="28"/>
                  <w:lang w:eastAsia="ru-RU"/>
                </w:rPr>
                <w:t>Пятница</w:t>
              </w:r>
            </w:ins>
          </w:p>
        </w:tc>
        <w:tc>
          <w:tcPr>
            <w:tcW w:w="4786" w:type="dxa"/>
            <w:tcBorders>
              <w:top w:val="single" w:sz="4" w:space="0" w:color="auto"/>
              <w:left w:val="single" w:sz="4" w:space="0" w:color="auto"/>
              <w:bottom w:val="single" w:sz="4" w:space="0" w:color="auto"/>
              <w:right w:val="single" w:sz="4" w:space="0" w:color="auto"/>
            </w:tcBorders>
            <w:vAlign w:val="center"/>
          </w:tcPr>
          <w:p w:rsidR="00B12224" w:rsidRPr="00B73F83" w:rsidRDefault="00B12224" w:rsidP="00B12224">
            <w:pPr>
              <w:widowControl w:val="0"/>
              <w:autoSpaceDE w:val="0"/>
              <w:autoSpaceDN w:val="0"/>
              <w:adjustRightInd w:val="0"/>
              <w:spacing w:after="0" w:line="240" w:lineRule="auto"/>
              <w:jc w:val="center"/>
              <w:rPr>
                <w:ins w:id="519" w:author="adm" w:date="2017-05-12T11:22:00Z"/>
                <w:rFonts w:ascii="Times New Roman" w:eastAsia="Times New Roman" w:hAnsi="Times New Roman"/>
                <w:sz w:val="28"/>
                <w:szCs w:val="28"/>
                <w:lang w:eastAsia="ru-RU"/>
              </w:rPr>
            </w:pPr>
            <w:ins w:id="520" w:author="adm" w:date="2017-05-12T11:22:00Z">
              <w:r w:rsidRPr="00B73F83">
                <w:rPr>
                  <w:rFonts w:ascii="Times New Roman" w:eastAsia="Times New Roman" w:hAnsi="Times New Roman"/>
                  <w:sz w:val="28"/>
                  <w:szCs w:val="28"/>
                  <w:lang w:eastAsia="ru-RU"/>
                </w:rPr>
                <w:t>с 08.00 до 14.00</w:t>
              </w:r>
            </w:ins>
          </w:p>
        </w:tc>
      </w:tr>
      <w:tr w:rsidR="00B12224" w:rsidRPr="00B73F83" w:rsidTr="00B12224">
        <w:trPr>
          <w:ins w:id="521" w:author="adm" w:date="2017-05-12T11:22:00Z"/>
        </w:trPr>
        <w:tc>
          <w:tcPr>
            <w:tcW w:w="4785" w:type="dxa"/>
            <w:tcBorders>
              <w:top w:val="single" w:sz="4" w:space="0" w:color="auto"/>
              <w:left w:val="single" w:sz="4" w:space="0" w:color="auto"/>
              <w:bottom w:val="single" w:sz="4" w:space="0" w:color="auto"/>
              <w:right w:val="single" w:sz="4" w:space="0" w:color="auto"/>
            </w:tcBorders>
            <w:vAlign w:val="center"/>
            <w:hideMark/>
          </w:tcPr>
          <w:p w:rsidR="00B12224" w:rsidRPr="00B73F83" w:rsidRDefault="00B12224" w:rsidP="00B12224">
            <w:pPr>
              <w:widowControl w:val="0"/>
              <w:autoSpaceDE w:val="0"/>
              <w:autoSpaceDN w:val="0"/>
              <w:adjustRightInd w:val="0"/>
              <w:spacing w:after="0" w:line="240" w:lineRule="auto"/>
              <w:jc w:val="center"/>
              <w:rPr>
                <w:ins w:id="522" w:author="adm" w:date="2017-05-12T11:22:00Z"/>
                <w:rFonts w:ascii="Times New Roman" w:eastAsia="Times New Roman" w:hAnsi="Times New Roman"/>
                <w:sz w:val="28"/>
                <w:szCs w:val="28"/>
                <w:lang w:eastAsia="ru-RU"/>
              </w:rPr>
            </w:pPr>
            <w:ins w:id="523" w:author="adm" w:date="2017-05-12T11:22:00Z">
              <w:r w:rsidRPr="00B73F83">
                <w:rPr>
                  <w:rFonts w:ascii="Times New Roman" w:eastAsia="Times New Roman" w:hAnsi="Times New Roman"/>
                  <w:sz w:val="28"/>
                  <w:szCs w:val="28"/>
                  <w:lang w:eastAsia="ru-RU"/>
                </w:rPr>
                <w:t>Суббота</w:t>
              </w:r>
            </w:ins>
          </w:p>
        </w:tc>
        <w:tc>
          <w:tcPr>
            <w:tcW w:w="4786" w:type="dxa"/>
            <w:tcBorders>
              <w:top w:val="single" w:sz="4" w:space="0" w:color="auto"/>
              <w:left w:val="single" w:sz="4" w:space="0" w:color="auto"/>
              <w:bottom w:val="single" w:sz="4" w:space="0" w:color="auto"/>
              <w:right w:val="single" w:sz="4" w:space="0" w:color="auto"/>
            </w:tcBorders>
            <w:vAlign w:val="center"/>
          </w:tcPr>
          <w:p w:rsidR="00B12224" w:rsidRPr="00B73F83" w:rsidRDefault="00B12224" w:rsidP="00B12224">
            <w:pPr>
              <w:widowControl w:val="0"/>
              <w:autoSpaceDE w:val="0"/>
              <w:autoSpaceDN w:val="0"/>
              <w:adjustRightInd w:val="0"/>
              <w:spacing w:after="0" w:line="240" w:lineRule="auto"/>
              <w:jc w:val="center"/>
              <w:rPr>
                <w:ins w:id="524" w:author="adm" w:date="2017-05-12T11:22:00Z"/>
                <w:rFonts w:ascii="Times New Roman" w:eastAsia="Times New Roman" w:hAnsi="Times New Roman"/>
                <w:sz w:val="28"/>
                <w:szCs w:val="28"/>
                <w:lang w:eastAsia="ru-RU"/>
              </w:rPr>
            </w:pPr>
            <w:ins w:id="525" w:author="adm" w:date="2017-05-12T11:22:00Z">
              <w:r w:rsidRPr="00B73F83">
                <w:rPr>
                  <w:rFonts w:ascii="Times New Roman" w:eastAsia="Times New Roman" w:hAnsi="Times New Roman"/>
                  <w:sz w:val="28"/>
                  <w:szCs w:val="28"/>
                  <w:lang w:eastAsia="ru-RU"/>
                </w:rPr>
                <w:t>выходной день</w:t>
              </w:r>
            </w:ins>
          </w:p>
        </w:tc>
      </w:tr>
      <w:tr w:rsidR="00B12224" w:rsidRPr="00B73F83" w:rsidTr="00B12224">
        <w:trPr>
          <w:ins w:id="526" w:author="adm" w:date="2017-05-12T11:22:00Z"/>
        </w:trPr>
        <w:tc>
          <w:tcPr>
            <w:tcW w:w="4785" w:type="dxa"/>
            <w:tcBorders>
              <w:top w:val="single" w:sz="4" w:space="0" w:color="auto"/>
              <w:left w:val="single" w:sz="4" w:space="0" w:color="auto"/>
              <w:bottom w:val="single" w:sz="4" w:space="0" w:color="auto"/>
              <w:right w:val="single" w:sz="4" w:space="0" w:color="auto"/>
            </w:tcBorders>
            <w:vAlign w:val="center"/>
            <w:hideMark/>
          </w:tcPr>
          <w:p w:rsidR="00B12224" w:rsidRPr="00B73F83" w:rsidRDefault="00B12224" w:rsidP="00B12224">
            <w:pPr>
              <w:widowControl w:val="0"/>
              <w:autoSpaceDE w:val="0"/>
              <w:autoSpaceDN w:val="0"/>
              <w:adjustRightInd w:val="0"/>
              <w:spacing w:after="0" w:line="240" w:lineRule="auto"/>
              <w:jc w:val="center"/>
              <w:rPr>
                <w:ins w:id="527" w:author="adm" w:date="2017-05-12T11:22:00Z"/>
                <w:rFonts w:ascii="Times New Roman" w:eastAsia="Times New Roman" w:hAnsi="Times New Roman"/>
                <w:b/>
                <w:bCs/>
                <w:sz w:val="28"/>
                <w:szCs w:val="28"/>
                <w:lang w:eastAsia="ru-RU"/>
              </w:rPr>
            </w:pPr>
            <w:ins w:id="528" w:author="adm" w:date="2017-05-12T11:22:00Z">
              <w:r w:rsidRPr="00B73F83">
                <w:rPr>
                  <w:rFonts w:ascii="Times New Roman" w:eastAsia="Times New Roman" w:hAnsi="Times New Roman"/>
                  <w:sz w:val="28"/>
                  <w:szCs w:val="28"/>
                  <w:lang w:eastAsia="ru-RU"/>
                </w:rPr>
                <w:t>Воскресенье</w:t>
              </w:r>
            </w:ins>
          </w:p>
        </w:tc>
        <w:tc>
          <w:tcPr>
            <w:tcW w:w="4786" w:type="dxa"/>
            <w:tcBorders>
              <w:top w:val="single" w:sz="4" w:space="0" w:color="auto"/>
              <w:left w:val="single" w:sz="4" w:space="0" w:color="auto"/>
              <w:bottom w:val="single" w:sz="4" w:space="0" w:color="auto"/>
              <w:right w:val="single" w:sz="4" w:space="0" w:color="auto"/>
            </w:tcBorders>
            <w:vAlign w:val="center"/>
          </w:tcPr>
          <w:p w:rsidR="00B12224" w:rsidRPr="00B73F83" w:rsidRDefault="00B12224" w:rsidP="00B12224">
            <w:pPr>
              <w:widowControl w:val="0"/>
              <w:autoSpaceDE w:val="0"/>
              <w:autoSpaceDN w:val="0"/>
              <w:adjustRightInd w:val="0"/>
              <w:spacing w:after="0" w:line="240" w:lineRule="auto"/>
              <w:jc w:val="center"/>
              <w:rPr>
                <w:ins w:id="529" w:author="adm" w:date="2017-05-12T11:22:00Z"/>
                <w:rFonts w:ascii="Times New Roman" w:eastAsia="Times New Roman" w:hAnsi="Times New Roman"/>
                <w:sz w:val="28"/>
                <w:szCs w:val="28"/>
                <w:lang w:eastAsia="ru-RU"/>
              </w:rPr>
            </w:pPr>
            <w:ins w:id="530" w:author="adm" w:date="2017-05-12T11:22:00Z">
              <w:r w:rsidRPr="00B73F83">
                <w:rPr>
                  <w:rFonts w:ascii="Times New Roman" w:eastAsia="Times New Roman" w:hAnsi="Times New Roman"/>
                  <w:sz w:val="28"/>
                  <w:szCs w:val="28"/>
                  <w:lang w:eastAsia="ru-RU"/>
                </w:rPr>
                <w:t>выходной день</w:t>
              </w:r>
            </w:ins>
          </w:p>
        </w:tc>
      </w:tr>
    </w:tbl>
    <w:p w:rsidR="00B12224" w:rsidRPr="00B73F83" w:rsidRDefault="00B12224" w:rsidP="00B12224">
      <w:pPr>
        <w:widowControl w:val="0"/>
        <w:spacing w:after="0" w:line="240" w:lineRule="auto"/>
        <w:ind w:firstLine="284"/>
        <w:jc w:val="center"/>
        <w:rPr>
          <w:ins w:id="531" w:author="adm" w:date="2017-05-12T11:22:00Z"/>
          <w:rFonts w:ascii="Times New Roman" w:eastAsia="SimSun" w:hAnsi="Times New Roman"/>
          <w:b/>
          <w:sz w:val="28"/>
          <w:szCs w:val="28"/>
          <w:lang w:eastAsia="ru-RU"/>
        </w:rPr>
      </w:pPr>
    </w:p>
    <w:p w:rsidR="00B12224" w:rsidRPr="00B73F83" w:rsidRDefault="00B12224" w:rsidP="00B12224">
      <w:pPr>
        <w:widowControl w:val="0"/>
        <w:spacing w:after="0" w:line="240" w:lineRule="auto"/>
        <w:ind w:firstLine="284"/>
        <w:jc w:val="center"/>
        <w:rPr>
          <w:ins w:id="532" w:author="adm" w:date="2017-05-12T11:25:00Z"/>
          <w:rFonts w:ascii="Times New Roman" w:eastAsia="SimSun" w:hAnsi="Times New Roman"/>
          <w:b/>
          <w:sz w:val="28"/>
          <w:szCs w:val="28"/>
          <w:lang w:eastAsia="ru-RU"/>
        </w:rPr>
      </w:pPr>
    </w:p>
    <w:p w:rsidR="00B12224" w:rsidRPr="00B73F83" w:rsidRDefault="00B12224" w:rsidP="00B12224">
      <w:pPr>
        <w:widowControl w:val="0"/>
        <w:spacing w:after="0" w:line="240" w:lineRule="auto"/>
        <w:ind w:firstLine="284"/>
        <w:jc w:val="center"/>
        <w:rPr>
          <w:ins w:id="533" w:author="adm" w:date="2017-05-12T11:25:00Z"/>
          <w:rFonts w:ascii="Times New Roman" w:eastAsia="SimSun" w:hAnsi="Times New Roman"/>
          <w:b/>
          <w:sz w:val="28"/>
          <w:szCs w:val="28"/>
          <w:lang w:eastAsia="ru-RU"/>
        </w:rPr>
      </w:pPr>
    </w:p>
    <w:p w:rsidR="00B12224" w:rsidRPr="00B73F83" w:rsidRDefault="00B12224" w:rsidP="00B12224">
      <w:pPr>
        <w:widowControl w:val="0"/>
        <w:spacing w:after="0" w:line="240" w:lineRule="auto"/>
        <w:ind w:firstLine="284"/>
        <w:jc w:val="center"/>
        <w:rPr>
          <w:ins w:id="534" w:author="adm" w:date="2017-05-12T11:24:00Z"/>
          <w:rFonts w:ascii="Times New Roman" w:eastAsia="SimSun" w:hAnsi="Times New Roman"/>
          <w:b/>
          <w:sz w:val="28"/>
          <w:szCs w:val="28"/>
          <w:lang w:eastAsia="ru-RU"/>
        </w:rPr>
      </w:pPr>
    </w:p>
    <w:p w:rsidR="00B12224" w:rsidRDefault="00B12224" w:rsidP="00B12224">
      <w:pPr>
        <w:widowControl w:val="0"/>
        <w:spacing w:after="0" w:line="240" w:lineRule="auto"/>
        <w:ind w:firstLine="284"/>
        <w:jc w:val="center"/>
        <w:rPr>
          <w:rFonts w:ascii="Times New Roman" w:eastAsia="SimSun" w:hAnsi="Times New Roman"/>
          <w:b/>
          <w:sz w:val="28"/>
          <w:szCs w:val="28"/>
          <w:lang w:eastAsia="ru-RU"/>
        </w:rPr>
      </w:pPr>
    </w:p>
    <w:p w:rsidR="00B12224" w:rsidRDefault="00B12224" w:rsidP="00B12224">
      <w:pPr>
        <w:widowControl w:val="0"/>
        <w:spacing w:after="0" w:line="240" w:lineRule="auto"/>
        <w:ind w:firstLine="284"/>
        <w:jc w:val="center"/>
        <w:rPr>
          <w:rFonts w:ascii="Times New Roman" w:eastAsia="SimSun" w:hAnsi="Times New Roman"/>
          <w:b/>
          <w:sz w:val="28"/>
          <w:szCs w:val="28"/>
          <w:lang w:eastAsia="ru-RU"/>
        </w:rPr>
      </w:pPr>
    </w:p>
    <w:p w:rsidR="00B12224" w:rsidRDefault="00B12224" w:rsidP="00B12224">
      <w:pPr>
        <w:widowControl w:val="0"/>
        <w:spacing w:after="0" w:line="240" w:lineRule="auto"/>
        <w:ind w:firstLine="284"/>
        <w:jc w:val="center"/>
        <w:rPr>
          <w:rFonts w:ascii="Times New Roman" w:eastAsia="SimSun" w:hAnsi="Times New Roman"/>
          <w:b/>
          <w:sz w:val="28"/>
          <w:szCs w:val="28"/>
          <w:lang w:eastAsia="ru-RU"/>
        </w:rPr>
      </w:pPr>
    </w:p>
    <w:p w:rsidR="00B12224" w:rsidRDefault="00B12224" w:rsidP="00B12224">
      <w:pPr>
        <w:widowControl w:val="0"/>
        <w:spacing w:after="0" w:line="240" w:lineRule="auto"/>
        <w:ind w:firstLine="284"/>
        <w:jc w:val="center"/>
        <w:rPr>
          <w:rFonts w:ascii="Times New Roman" w:eastAsia="SimSun" w:hAnsi="Times New Roman"/>
          <w:b/>
          <w:sz w:val="28"/>
          <w:szCs w:val="28"/>
          <w:lang w:eastAsia="ru-RU"/>
        </w:rPr>
      </w:pPr>
    </w:p>
    <w:p w:rsidR="00B12224" w:rsidRPr="00B73F83" w:rsidRDefault="00B12224" w:rsidP="00B12224">
      <w:pPr>
        <w:widowControl w:val="0"/>
        <w:spacing w:after="0" w:line="240" w:lineRule="auto"/>
        <w:ind w:firstLine="284"/>
        <w:jc w:val="center"/>
        <w:rPr>
          <w:ins w:id="535" w:author="adm" w:date="2017-05-12T11:22:00Z"/>
          <w:rFonts w:ascii="Times New Roman" w:eastAsia="SimSun" w:hAnsi="Times New Roman"/>
          <w:b/>
          <w:sz w:val="28"/>
          <w:szCs w:val="28"/>
          <w:lang w:eastAsia="ru-RU"/>
        </w:rPr>
      </w:pPr>
      <w:ins w:id="536" w:author="adm" w:date="2017-05-12T11:22:00Z">
        <w:r w:rsidRPr="00B73F83">
          <w:rPr>
            <w:rFonts w:ascii="Times New Roman" w:eastAsia="SimSun" w:hAnsi="Times New Roman"/>
            <w:b/>
            <w:sz w:val="28"/>
            <w:szCs w:val="28"/>
            <w:lang w:eastAsia="ru-RU"/>
          </w:rPr>
          <w:t xml:space="preserve">Общая информация </w:t>
        </w:r>
        <w:proofErr w:type="gramStart"/>
        <w:r w:rsidRPr="00B73F83">
          <w:rPr>
            <w:rFonts w:ascii="Times New Roman" w:eastAsia="SimSun" w:hAnsi="Times New Roman"/>
            <w:b/>
            <w:sz w:val="28"/>
            <w:szCs w:val="28"/>
            <w:lang w:eastAsia="ru-RU"/>
          </w:rPr>
          <w:t>об</w:t>
        </w:r>
        <w:proofErr w:type="gramEnd"/>
        <w:r w:rsidRPr="00B73F83">
          <w:rPr>
            <w:rFonts w:ascii="Times New Roman" w:eastAsia="SimSun" w:hAnsi="Times New Roman"/>
            <w:b/>
            <w:sz w:val="28"/>
            <w:szCs w:val="28"/>
            <w:lang w:eastAsia="ru-RU"/>
          </w:rPr>
          <w:t xml:space="preserve"> </w:t>
        </w:r>
      </w:ins>
    </w:p>
    <w:p w:rsidR="00B12224" w:rsidRPr="00A56635" w:rsidRDefault="00B12224" w:rsidP="00B12224">
      <w:pPr>
        <w:widowControl w:val="0"/>
        <w:spacing w:after="0" w:line="240" w:lineRule="auto"/>
        <w:ind w:firstLine="284"/>
        <w:jc w:val="center"/>
        <w:rPr>
          <w:ins w:id="537" w:author="adm" w:date="2017-05-12T11:22:00Z"/>
          <w:rFonts w:ascii="Times New Roman" w:eastAsia="SimSun" w:hAnsi="Times New Roman"/>
          <w:b/>
          <w:sz w:val="28"/>
          <w:szCs w:val="28"/>
          <w:lang w:eastAsia="ru-RU"/>
        </w:rPr>
      </w:pPr>
      <w:ins w:id="538" w:author="adm" w:date="2017-05-12T11:22:00Z">
        <w:r w:rsidRPr="00A56635">
          <w:rPr>
            <w:rFonts w:ascii="Times New Roman" w:eastAsia="SimSun" w:hAnsi="Times New Roman"/>
            <w:b/>
            <w:sz w:val="28"/>
            <w:szCs w:val="28"/>
            <w:lang w:eastAsia="ru-RU"/>
          </w:rPr>
          <w:t>Администрации муниципального района «Ижемский»</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93"/>
        <w:gridCol w:w="4579"/>
      </w:tblGrid>
      <w:tr w:rsidR="00B12224" w:rsidRPr="00B73F83" w:rsidTr="00B12224">
        <w:trPr>
          <w:ins w:id="539" w:author="adm" w:date="2017-05-12T11:22:00Z"/>
        </w:trPr>
        <w:tc>
          <w:tcPr>
            <w:tcW w:w="2608" w:type="pct"/>
            <w:tcBorders>
              <w:top w:val="single" w:sz="4" w:space="0" w:color="auto"/>
              <w:left w:val="single" w:sz="4" w:space="0" w:color="auto"/>
              <w:bottom w:val="single" w:sz="4" w:space="0" w:color="auto"/>
              <w:right w:val="single" w:sz="4" w:space="0" w:color="auto"/>
            </w:tcBorders>
            <w:hideMark/>
          </w:tcPr>
          <w:p w:rsidR="00B12224" w:rsidRPr="00B73F83" w:rsidRDefault="00B12224" w:rsidP="00B12224">
            <w:pPr>
              <w:widowControl w:val="0"/>
              <w:spacing w:after="0" w:line="240" w:lineRule="auto"/>
              <w:rPr>
                <w:ins w:id="540" w:author="adm" w:date="2017-05-12T11:22:00Z"/>
                <w:rFonts w:ascii="Times New Roman" w:eastAsia="SimSun" w:hAnsi="Times New Roman"/>
                <w:sz w:val="28"/>
                <w:szCs w:val="28"/>
                <w:lang w:eastAsia="ru-RU"/>
              </w:rPr>
            </w:pPr>
            <w:ins w:id="541" w:author="adm" w:date="2017-05-12T11:22:00Z">
              <w:r w:rsidRPr="00B73F83">
                <w:rPr>
                  <w:rFonts w:ascii="Times New Roman" w:eastAsia="SimSun" w:hAnsi="Times New Roman"/>
                  <w:sz w:val="28"/>
                  <w:szCs w:val="28"/>
                  <w:lang w:eastAsia="ru-RU"/>
                </w:rPr>
                <w:t>Почтовый адрес для направления корреспонденции</w:t>
              </w:r>
            </w:ins>
          </w:p>
        </w:tc>
        <w:tc>
          <w:tcPr>
            <w:tcW w:w="2392" w:type="pct"/>
            <w:tcBorders>
              <w:top w:val="single" w:sz="4" w:space="0" w:color="auto"/>
              <w:left w:val="single" w:sz="4" w:space="0" w:color="auto"/>
              <w:bottom w:val="single" w:sz="4" w:space="0" w:color="auto"/>
              <w:right w:val="single" w:sz="4" w:space="0" w:color="auto"/>
            </w:tcBorders>
          </w:tcPr>
          <w:p w:rsidR="00B12224" w:rsidRPr="00B73F83" w:rsidRDefault="00B12224" w:rsidP="00B12224">
            <w:pPr>
              <w:widowControl w:val="0"/>
              <w:spacing w:after="0" w:line="240" w:lineRule="auto"/>
              <w:jc w:val="both"/>
              <w:rPr>
                <w:ins w:id="542" w:author="adm" w:date="2017-05-12T11:22:00Z"/>
                <w:rFonts w:ascii="Times New Roman" w:eastAsia="SimSun" w:hAnsi="Times New Roman"/>
                <w:sz w:val="28"/>
                <w:szCs w:val="28"/>
                <w:lang w:eastAsia="ru-RU"/>
              </w:rPr>
            </w:pPr>
            <w:proofErr w:type="gramStart"/>
            <w:ins w:id="543" w:author="adm" w:date="2017-05-12T11:22:00Z">
              <w:r w:rsidRPr="00B73F83">
                <w:rPr>
                  <w:rFonts w:ascii="Times New Roman" w:eastAsia="SimSun" w:hAnsi="Times New Roman"/>
                  <w:sz w:val="28"/>
                  <w:szCs w:val="28"/>
                  <w:lang w:eastAsia="ru-RU"/>
                </w:rPr>
                <w:t>169460, Республика Коми, Ижемский район, с. Ижма, ул. Советская, д. 45</w:t>
              </w:r>
              <w:proofErr w:type="gramEnd"/>
            </w:ins>
          </w:p>
        </w:tc>
      </w:tr>
      <w:tr w:rsidR="00B12224" w:rsidRPr="00B73F83" w:rsidTr="00B12224">
        <w:trPr>
          <w:ins w:id="544" w:author="adm" w:date="2017-05-12T11:22:00Z"/>
        </w:trPr>
        <w:tc>
          <w:tcPr>
            <w:tcW w:w="2608" w:type="pct"/>
            <w:tcBorders>
              <w:top w:val="single" w:sz="4" w:space="0" w:color="auto"/>
              <w:left w:val="single" w:sz="4" w:space="0" w:color="auto"/>
              <w:bottom w:val="single" w:sz="4" w:space="0" w:color="auto"/>
              <w:right w:val="single" w:sz="4" w:space="0" w:color="auto"/>
            </w:tcBorders>
            <w:hideMark/>
          </w:tcPr>
          <w:p w:rsidR="00B12224" w:rsidRPr="00B73F83" w:rsidRDefault="00B12224" w:rsidP="00B12224">
            <w:pPr>
              <w:widowControl w:val="0"/>
              <w:spacing w:after="0" w:line="240" w:lineRule="auto"/>
              <w:rPr>
                <w:ins w:id="545" w:author="adm" w:date="2017-05-12T11:22:00Z"/>
                <w:rFonts w:ascii="Times New Roman" w:eastAsia="SimSun" w:hAnsi="Times New Roman"/>
                <w:sz w:val="28"/>
                <w:szCs w:val="28"/>
                <w:lang w:eastAsia="ru-RU"/>
              </w:rPr>
            </w:pPr>
            <w:ins w:id="546" w:author="adm" w:date="2017-05-12T11:22:00Z">
              <w:r w:rsidRPr="00B73F83">
                <w:rPr>
                  <w:rFonts w:ascii="Times New Roman" w:eastAsia="SimSun" w:hAnsi="Times New Roman"/>
                  <w:sz w:val="28"/>
                  <w:szCs w:val="28"/>
                  <w:lang w:eastAsia="ru-RU"/>
                </w:rPr>
                <w:t>Фактический адрес месторасположения</w:t>
              </w:r>
            </w:ins>
          </w:p>
        </w:tc>
        <w:tc>
          <w:tcPr>
            <w:tcW w:w="2392" w:type="pct"/>
            <w:tcBorders>
              <w:top w:val="single" w:sz="4" w:space="0" w:color="auto"/>
              <w:left w:val="single" w:sz="4" w:space="0" w:color="auto"/>
              <w:bottom w:val="single" w:sz="4" w:space="0" w:color="auto"/>
              <w:right w:val="single" w:sz="4" w:space="0" w:color="auto"/>
            </w:tcBorders>
          </w:tcPr>
          <w:p w:rsidR="00B12224" w:rsidRPr="00B73F83" w:rsidRDefault="00B12224" w:rsidP="00B12224">
            <w:pPr>
              <w:widowControl w:val="0"/>
              <w:spacing w:after="0" w:line="240" w:lineRule="auto"/>
              <w:jc w:val="both"/>
              <w:rPr>
                <w:ins w:id="547" w:author="adm" w:date="2017-05-12T11:22:00Z"/>
                <w:rFonts w:ascii="Times New Roman" w:eastAsia="SimSun" w:hAnsi="Times New Roman"/>
                <w:sz w:val="28"/>
                <w:szCs w:val="28"/>
                <w:lang w:eastAsia="ru-RU"/>
              </w:rPr>
            </w:pPr>
            <w:proofErr w:type="gramStart"/>
            <w:ins w:id="548" w:author="adm" w:date="2017-05-12T11:22:00Z">
              <w:r w:rsidRPr="00B73F83">
                <w:rPr>
                  <w:rFonts w:ascii="Times New Roman" w:eastAsia="SimSun" w:hAnsi="Times New Roman"/>
                  <w:sz w:val="28"/>
                  <w:szCs w:val="28"/>
                  <w:lang w:eastAsia="ru-RU"/>
                </w:rPr>
                <w:t>169460, Республика Коми, Ижемский район, с. Ижма, ул. Советская, д. 45</w:t>
              </w:r>
              <w:proofErr w:type="gramEnd"/>
            </w:ins>
          </w:p>
        </w:tc>
      </w:tr>
      <w:tr w:rsidR="00B12224" w:rsidRPr="00B73F83" w:rsidTr="00B12224">
        <w:trPr>
          <w:ins w:id="549" w:author="adm" w:date="2017-05-12T11:22:00Z"/>
        </w:trPr>
        <w:tc>
          <w:tcPr>
            <w:tcW w:w="2608" w:type="pct"/>
            <w:tcBorders>
              <w:top w:val="single" w:sz="4" w:space="0" w:color="auto"/>
              <w:left w:val="single" w:sz="4" w:space="0" w:color="auto"/>
              <w:bottom w:val="single" w:sz="4" w:space="0" w:color="auto"/>
              <w:right w:val="single" w:sz="4" w:space="0" w:color="auto"/>
            </w:tcBorders>
            <w:hideMark/>
          </w:tcPr>
          <w:p w:rsidR="00B12224" w:rsidRPr="00B73F83" w:rsidRDefault="00B12224" w:rsidP="00B12224">
            <w:pPr>
              <w:widowControl w:val="0"/>
              <w:spacing w:after="0" w:line="240" w:lineRule="auto"/>
              <w:rPr>
                <w:ins w:id="550" w:author="adm" w:date="2017-05-12T11:22:00Z"/>
                <w:rFonts w:ascii="Times New Roman" w:eastAsia="SimSun" w:hAnsi="Times New Roman"/>
                <w:sz w:val="28"/>
                <w:szCs w:val="28"/>
                <w:lang w:eastAsia="ru-RU"/>
              </w:rPr>
            </w:pPr>
            <w:ins w:id="551" w:author="adm" w:date="2017-05-12T11:22:00Z">
              <w:r w:rsidRPr="00B73F83">
                <w:rPr>
                  <w:rFonts w:ascii="Times New Roman" w:eastAsia="SimSun" w:hAnsi="Times New Roman"/>
                  <w:sz w:val="28"/>
                  <w:szCs w:val="28"/>
                  <w:lang w:eastAsia="ru-RU"/>
                </w:rPr>
                <w:t>Адрес электронной почты для направления корреспонденции</w:t>
              </w:r>
            </w:ins>
          </w:p>
        </w:tc>
        <w:tc>
          <w:tcPr>
            <w:tcW w:w="2392" w:type="pct"/>
            <w:tcBorders>
              <w:top w:val="single" w:sz="4" w:space="0" w:color="auto"/>
              <w:left w:val="single" w:sz="4" w:space="0" w:color="auto"/>
              <w:bottom w:val="single" w:sz="4" w:space="0" w:color="auto"/>
              <w:right w:val="single" w:sz="4" w:space="0" w:color="auto"/>
            </w:tcBorders>
          </w:tcPr>
          <w:p w:rsidR="00B12224" w:rsidRPr="00B73F83" w:rsidRDefault="00025A54" w:rsidP="00B12224">
            <w:pPr>
              <w:widowControl w:val="0"/>
              <w:shd w:val="clear" w:color="auto" w:fill="FFFFFF"/>
              <w:spacing w:line="240" w:lineRule="auto"/>
              <w:rPr>
                <w:ins w:id="552" w:author="adm" w:date="2017-05-12T11:22:00Z"/>
                <w:rFonts w:ascii="Times New Roman" w:hAnsi="Times New Roman"/>
                <w:sz w:val="28"/>
                <w:szCs w:val="28"/>
              </w:rPr>
            </w:pPr>
            <w:ins w:id="553" w:author="adm" w:date="2017-05-12T11:22:00Z">
              <w:r w:rsidRPr="00B73F83">
                <w:rPr>
                  <w:sz w:val="28"/>
                  <w:szCs w:val="28"/>
                </w:rPr>
                <w:fldChar w:fldCharType="begin"/>
              </w:r>
              <w:r w:rsidR="00B12224" w:rsidRPr="00B73F83">
                <w:rPr>
                  <w:sz w:val="28"/>
                  <w:szCs w:val="28"/>
                </w:rPr>
                <w:instrText>HYPERLINK "mailto:adminizhma@mail.ru"</w:instrText>
              </w:r>
              <w:r w:rsidRPr="00B73F83">
                <w:rPr>
                  <w:sz w:val="28"/>
                  <w:szCs w:val="28"/>
                </w:rPr>
                <w:fldChar w:fldCharType="separate"/>
              </w:r>
              <w:r w:rsidR="00B12224" w:rsidRPr="00B73F83">
                <w:rPr>
                  <w:rStyle w:val="ad"/>
                  <w:rFonts w:ascii="Times New Roman" w:hAnsi="Times New Roman"/>
                  <w:sz w:val="28"/>
                  <w:szCs w:val="28"/>
                  <w:lang w:val="en-US"/>
                </w:rPr>
                <w:t>adminizhma</w:t>
              </w:r>
              <w:r w:rsidR="00B12224" w:rsidRPr="00B73F83">
                <w:rPr>
                  <w:rStyle w:val="ad"/>
                  <w:rFonts w:ascii="Times New Roman" w:hAnsi="Times New Roman"/>
                  <w:sz w:val="28"/>
                  <w:szCs w:val="28"/>
                </w:rPr>
                <w:t>@</w:t>
              </w:r>
              <w:r w:rsidR="00B12224" w:rsidRPr="00B73F83">
                <w:rPr>
                  <w:rStyle w:val="ad"/>
                  <w:rFonts w:ascii="Times New Roman" w:hAnsi="Times New Roman"/>
                  <w:sz w:val="28"/>
                  <w:szCs w:val="28"/>
                  <w:lang w:val="en-US"/>
                </w:rPr>
                <w:t>mail</w:t>
              </w:r>
              <w:r w:rsidR="00B12224" w:rsidRPr="00B73F83">
                <w:rPr>
                  <w:rStyle w:val="ad"/>
                  <w:rFonts w:ascii="Times New Roman" w:hAnsi="Times New Roman"/>
                  <w:sz w:val="28"/>
                  <w:szCs w:val="28"/>
                </w:rPr>
                <w:t>.</w:t>
              </w:r>
              <w:r w:rsidR="00B12224" w:rsidRPr="00B73F83">
                <w:rPr>
                  <w:rStyle w:val="ad"/>
                  <w:rFonts w:ascii="Times New Roman" w:hAnsi="Times New Roman"/>
                  <w:sz w:val="28"/>
                  <w:szCs w:val="28"/>
                  <w:lang w:val="en-US"/>
                </w:rPr>
                <w:t>ru</w:t>
              </w:r>
              <w:r w:rsidRPr="00B73F83">
                <w:rPr>
                  <w:sz w:val="28"/>
                  <w:szCs w:val="28"/>
                </w:rPr>
                <w:fldChar w:fldCharType="end"/>
              </w:r>
            </w:ins>
          </w:p>
        </w:tc>
      </w:tr>
      <w:tr w:rsidR="00B12224" w:rsidRPr="00B73F83" w:rsidTr="00B12224">
        <w:trPr>
          <w:ins w:id="554" w:author="adm" w:date="2017-05-12T11:22:00Z"/>
        </w:trPr>
        <w:tc>
          <w:tcPr>
            <w:tcW w:w="2608" w:type="pct"/>
            <w:tcBorders>
              <w:top w:val="single" w:sz="4" w:space="0" w:color="auto"/>
              <w:left w:val="single" w:sz="4" w:space="0" w:color="auto"/>
              <w:bottom w:val="single" w:sz="4" w:space="0" w:color="auto"/>
              <w:right w:val="single" w:sz="4" w:space="0" w:color="auto"/>
            </w:tcBorders>
            <w:hideMark/>
          </w:tcPr>
          <w:p w:rsidR="00B12224" w:rsidRPr="00B73F83" w:rsidRDefault="00B12224" w:rsidP="00B12224">
            <w:pPr>
              <w:widowControl w:val="0"/>
              <w:spacing w:after="0" w:line="240" w:lineRule="auto"/>
              <w:rPr>
                <w:ins w:id="555" w:author="adm" w:date="2017-05-12T11:22:00Z"/>
                <w:rFonts w:ascii="Times New Roman" w:eastAsia="SimSun" w:hAnsi="Times New Roman"/>
                <w:sz w:val="28"/>
                <w:szCs w:val="28"/>
                <w:lang w:eastAsia="ru-RU"/>
              </w:rPr>
            </w:pPr>
            <w:ins w:id="556" w:author="adm" w:date="2017-05-12T11:22:00Z">
              <w:r w:rsidRPr="00B73F83">
                <w:rPr>
                  <w:rFonts w:ascii="Times New Roman" w:eastAsia="SimSun" w:hAnsi="Times New Roman"/>
                  <w:sz w:val="28"/>
                  <w:szCs w:val="28"/>
                  <w:lang w:eastAsia="ru-RU"/>
                </w:rPr>
                <w:t>Телефон для справок</w:t>
              </w:r>
            </w:ins>
          </w:p>
        </w:tc>
        <w:tc>
          <w:tcPr>
            <w:tcW w:w="2392" w:type="pct"/>
            <w:tcBorders>
              <w:top w:val="single" w:sz="4" w:space="0" w:color="auto"/>
              <w:left w:val="single" w:sz="4" w:space="0" w:color="auto"/>
              <w:bottom w:val="single" w:sz="4" w:space="0" w:color="auto"/>
              <w:right w:val="single" w:sz="4" w:space="0" w:color="auto"/>
            </w:tcBorders>
          </w:tcPr>
          <w:p w:rsidR="00B12224" w:rsidRPr="00B73F83" w:rsidRDefault="00B12224" w:rsidP="00B12224">
            <w:pPr>
              <w:pStyle w:val="affffff4"/>
              <w:widowControl w:val="0"/>
              <w:spacing w:after="0" w:line="240" w:lineRule="auto"/>
              <w:ind w:left="0"/>
              <w:rPr>
                <w:ins w:id="557" w:author="adm" w:date="2017-05-12T11:22:00Z"/>
                <w:sz w:val="28"/>
                <w:szCs w:val="28"/>
              </w:rPr>
            </w:pPr>
            <w:ins w:id="558" w:author="adm" w:date="2017-05-12T11:22:00Z">
              <w:r w:rsidRPr="00B73F83">
                <w:rPr>
                  <w:sz w:val="28"/>
                  <w:szCs w:val="28"/>
                </w:rPr>
                <w:t>(882140) 98280</w:t>
              </w:r>
            </w:ins>
          </w:p>
        </w:tc>
      </w:tr>
      <w:tr w:rsidR="00B12224" w:rsidRPr="00B73F83" w:rsidTr="00B12224">
        <w:trPr>
          <w:ins w:id="559" w:author="adm" w:date="2017-05-12T11:22:00Z"/>
        </w:trPr>
        <w:tc>
          <w:tcPr>
            <w:tcW w:w="2608" w:type="pct"/>
            <w:tcBorders>
              <w:top w:val="single" w:sz="4" w:space="0" w:color="auto"/>
              <w:left w:val="single" w:sz="4" w:space="0" w:color="auto"/>
              <w:bottom w:val="single" w:sz="4" w:space="0" w:color="auto"/>
              <w:right w:val="single" w:sz="4" w:space="0" w:color="auto"/>
            </w:tcBorders>
            <w:hideMark/>
          </w:tcPr>
          <w:p w:rsidR="00B12224" w:rsidRPr="00B73F83" w:rsidRDefault="00B12224" w:rsidP="00B12224">
            <w:pPr>
              <w:widowControl w:val="0"/>
              <w:spacing w:after="0" w:line="240" w:lineRule="auto"/>
              <w:rPr>
                <w:ins w:id="560" w:author="adm" w:date="2017-05-12T11:22:00Z"/>
                <w:rFonts w:ascii="Times New Roman" w:eastAsia="SimSun" w:hAnsi="Times New Roman"/>
                <w:sz w:val="28"/>
                <w:szCs w:val="28"/>
                <w:lang w:eastAsia="ru-RU"/>
              </w:rPr>
            </w:pPr>
            <w:ins w:id="561" w:author="adm" w:date="2017-05-12T11:22:00Z">
              <w:r w:rsidRPr="00B73F83">
                <w:rPr>
                  <w:rFonts w:ascii="Times New Roman" w:eastAsia="SimSun" w:hAnsi="Times New Roman"/>
                  <w:sz w:val="28"/>
                  <w:szCs w:val="28"/>
                  <w:lang w:eastAsia="ru-RU"/>
                </w:rPr>
                <w:t>Телефоны отделов или иных структурных подразделений</w:t>
              </w:r>
            </w:ins>
          </w:p>
        </w:tc>
        <w:tc>
          <w:tcPr>
            <w:tcW w:w="2392" w:type="pct"/>
            <w:tcBorders>
              <w:top w:val="single" w:sz="4" w:space="0" w:color="auto"/>
              <w:left w:val="single" w:sz="4" w:space="0" w:color="auto"/>
              <w:bottom w:val="single" w:sz="4" w:space="0" w:color="auto"/>
              <w:right w:val="single" w:sz="4" w:space="0" w:color="auto"/>
            </w:tcBorders>
            <w:vAlign w:val="center"/>
          </w:tcPr>
          <w:p w:rsidR="00B12224" w:rsidRPr="00B73F83" w:rsidRDefault="00B12224" w:rsidP="00B12224">
            <w:pPr>
              <w:pStyle w:val="affffff4"/>
              <w:widowControl w:val="0"/>
              <w:spacing w:after="0" w:line="240" w:lineRule="auto"/>
              <w:ind w:left="0"/>
              <w:rPr>
                <w:ins w:id="562" w:author="adm" w:date="2017-05-12T11:22:00Z"/>
                <w:sz w:val="28"/>
                <w:szCs w:val="28"/>
              </w:rPr>
            </w:pPr>
            <w:ins w:id="563" w:author="adm" w:date="2017-05-12T11:22:00Z">
              <w:r w:rsidRPr="00B73F83">
                <w:rPr>
                  <w:sz w:val="28"/>
                  <w:szCs w:val="28"/>
                </w:rPr>
                <w:t>Приемная (882140) 94107</w:t>
              </w:r>
            </w:ins>
          </w:p>
          <w:p w:rsidR="00B12224" w:rsidRPr="00B73F83" w:rsidRDefault="00B12224" w:rsidP="00B12224">
            <w:pPr>
              <w:pStyle w:val="affffff4"/>
              <w:widowControl w:val="0"/>
              <w:spacing w:after="0" w:line="240" w:lineRule="auto"/>
              <w:ind w:left="0"/>
              <w:rPr>
                <w:ins w:id="564" w:author="adm" w:date="2017-05-12T11:22:00Z"/>
                <w:sz w:val="28"/>
                <w:szCs w:val="28"/>
              </w:rPr>
            </w:pPr>
            <w:ins w:id="565" w:author="adm" w:date="2017-05-12T11:22:00Z">
              <w:r w:rsidRPr="00B73F83">
                <w:rPr>
                  <w:sz w:val="28"/>
                  <w:szCs w:val="28"/>
                </w:rPr>
                <w:t>Управление делами (882140) 94192</w:t>
              </w:r>
            </w:ins>
          </w:p>
        </w:tc>
      </w:tr>
      <w:tr w:rsidR="00B12224" w:rsidRPr="00B73F83" w:rsidTr="00B12224">
        <w:trPr>
          <w:ins w:id="566" w:author="adm" w:date="2017-05-12T11:22:00Z"/>
        </w:trPr>
        <w:tc>
          <w:tcPr>
            <w:tcW w:w="2608" w:type="pct"/>
            <w:tcBorders>
              <w:top w:val="single" w:sz="4" w:space="0" w:color="auto"/>
              <w:left w:val="single" w:sz="4" w:space="0" w:color="auto"/>
              <w:bottom w:val="single" w:sz="4" w:space="0" w:color="auto"/>
              <w:right w:val="single" w:sz="4" w:space="0" w:color="auto"/>
            </w:tcBorders>
            <w:hideMark/>
          </w:tcPr>
          <w:p w:rsidR="00B12224" w:rsidRPr="00B73F83" w:rsidRDefault="00B12224" w:rsidP="00B12224">
            <w:pPr>
              <w:widowControl w:val="0"/>
              <w:spacing w:after="0" w:line="240" w:lineRule="auto"/>
              <w:rPr>
                <w:ins w:id="567" w:author="adm" w:date="2017-05-12T11:22:00Z"/>
                <w:rFonts w:ascii="Times New Roman" w:eastAsia="SimSun" w:hAnsi="Times New Roman"/>
                <w:sz w:val="28"/>
                <w:szCs w:val="28"/>
                <w:lang w:eastAsia="ru-RU"/>
              </w:rPr>
            </w:pPr>
            <w:ins w:id="568" w:author="adm" w:date="2017-05-12T11:22:00Z">
              <w:r w:rsidRPr="00B73F83">
                <w:rPr>
                  <w:rFonts w:ascii="Times New Roman" w:eastAsia="SimSun" w:hAnsi="Times New Roman"/>
                  <w:sz w:val="28"/>
                  <w:szCs w:val="28"/>
                  <w:lang w:eastAsia="ru-RU"/>
                </w:rPr>
                <w:t xml:space="preserve">Официальный сайт в сети Интернет </w:t>
              </w:r>
            </w:ins>
          </w:p>
        </w:tc>
        <w:tc>
          <w:tcPr>
            <w:tcW w:w="2392" w:type="pct"/>
            <w:tcBorders>
              <w:top w:val="single" w:sz="4" w:space="0" w:color="auto"/>
              <w:left w:val="single" w:sz="4" w:space="0" w:color="auto"/>
              <w:bottom w:val="single" w:sz="4" w:space="0" w:color="auto"/>
              <w:right w:val="single" w:sz="4" w:space="0" w:color="auto"/>
            </w:tcBorders>
          </w:tcPr>
          <w:p w:rsidR="00B12224" w:rsidRPr="00B73F83" w:rsidRDefault="00025A54" w:rsidP="00B12224">
            <w:pPr>
              <w:widowControl w:val="0"/>
              <w:shd w:val="clear" w:color="auto" w:fill="FFFFFF"/>
              <w:spacing w:after="0" w:line="240" w:lineRule="auto"/>
              <w:rPr>
                <w:ins w:id="569" w:author="adm" w:date="2017-05-12T11:22:00Z"/>
                <w:rFonts w:ascii="Times New Roman" w:hAnsi="Times New Roman"/>
                <w:sz w:val="28"/>
                <w:szCs w:val="28"/>
              </w:rPr>
            </w:pPr>
            <w:r>
              <w:rPr>
                <w:rFonts w:ascii="Times New Roman" w:hAnsi="Times New Roman"/>
                <w:sz w:val="28"/>
                <w:szCs w:val="28"/>
                <w:lang w:val="en-US"/>
              </w:rPr>
              <w:fldChar w:fldCharType="begin"/>
            </w:r>
            <w:r w:rsidR="00B12224">
              <w:rPr>
                <w:rFonts w:ascii="Times New Roman" w:hAnsi="Times New Roman"/>
                <w:sz w:val="28"/>
                <w:szCs w:val="28"/>
                <w:lang w:val="en-US"/>
              </w:rPr>
              <w:instrText xml:space="preserve"> HYPERLINK "http://</w:instrText>
            </w:r>
            <w:ins w:id="570" w:author="adm" w:date="2017-05-12T11:22:00Z">
              <w:r w:rsidR="00B12224" w:rsidRPr="003A1642">
                <w:rPr>
                  <w:rFonts w:ascii="Times New Roman" w:hAnsi="Times New Roman"/>
                  <w:sz w:val="28"/>
                  <w:szCs w:val="28"/>
                  <w:lang w:val="en-US"/>
                </w:rPr>
                <w:instrText>www</w:instrText>
              </w:r>
              <w:r w:rsidR="00B12224" w:rsidRPr="003A1642">
                <w:rPr>
                  <w:rFonts w:ascii="Times New Roman" w:hAnsi="Times New Roman"/>
                  <w:sz w:val="28"/>
                  <w:szCs w:val="28"/>
                </w:rPr>
                <w:instrText>.</w:instrText>
              </w:r>
            </w:ins>
            <w:r w:rsidR="00B12224" w:rsidRPr="003A1642">
              <w:rPr>
                <w:rFonts w:ascii="Times New Roman" w:hAnsi="Times New Roman"/>
                <w:sz w:val="28"/>
                <w:szCs w:val="28"/>
                <w:lang w:val="en-US"/>
              </w:rPr>
              <w:instrText>adm</w:instrText>
            </w:r>
            <w:ins w:id="571" w:author="adm" w:date="2017-05-12T11:22:00Z">
              <w:r w:rsidR="00B12224" w:rsidRPr="003A1642">
                <w:rPr>
                  <w:rFonts w:ascii="Times New Roman" w:hAnsi="Times New Roman"/>
                  <w:sz w:val="28"/>
                  <w:szCs w:val="28"/>
                  <w:lang w:val="en-US"/>
                </w:rPr>
                <w:instrText>izhma</w:instrText>
              </w:r>
              <w:r w:rsidR="00B12224" w:rsidRPr="003A1642">
                <w:rPr>
                  <w:rFonts w:ascii="Times New Roman" w:hAnsi="Times New Roman"/>
                  <w:sz w:val="28"/>
                  <w:szCs w:val="28"/>
                </w:rPr>
                <w:instrText>.</w:instrText>
              </w:r>
              <w:r w:rsidR="00B12224" w:rsidRPr="003A1642">
                <w:rPr>
                  <w:rFonts w:ascii="Times New Roman" w:hAnsi="Times New Roman"/>
                  <w:sz w:val="28"/>
                  <w:szCs w:val="28"/>
                  <w:lang w:val="en-US"/>
                </w:rPr>
                <w:instrText>ru</w:instrText>
              </w:r>
            </w:ins>
            <w:r w:rsidR="00B12224">
              <w:rPr>
                <w:rFonts w:ascii="Times New Roman" w:hAnsi="Times New Roman"/>
                <w:sz w:val="28"/>
                <w:szCs w:val="28"/>
                <w:lang w:val="en-US"/>
              </w:rPr>
              <w:instrText xml:space="preserve">" </w:instrText>
            </w:r>
            <w:r>
              <w:rPr>
                <w:rFonts w:ascii="Times New Roman" w:hAnsi="Times New Roman"/>
                <w:sz w:val="28"/>
                <w:szCs w:val="28"/>
                <w:lang w:val="en-US"/>
              </w:rPr>
              <w:fldChar w:fldCharType="separate"/>
            </w:r>
            <w:ins w:id="572" w:author="adm" w:date="2017-05-12T11:22:00Z">
              <w:r w:rsidR="00B12224" w:rsidRPr="00EF699F">
                <w:rPr>
                  <w:rStyle w:val="ad"/>
                  <w:rFonts w:ascii="Times New Roman" w:hAnsi="Times New Roman"/>
                  <w:sz w:val="28"/>
                  <w:szCs w:val="28"/>
                  <w:lang w:val="en-US"/>
                </w:rPr>
                <w:t>www</w:t>
              </w:r>
              <w:r w:rsidR="00B12224" w:rsidRPr="00EF699F">
                <w:rPr>
                  <w:rStyle w:val="ad"/>
                  <w:rFonts w:ascii="Times New Roman" w:hAnsi="Times New Roman"/>
                  <w:sz w:val="28"/>
                  <w:szCs w:val="28"/>
                </w:rPr>
                <w:t>.</w:t>
              </w:r>
            </w:ins>
            <w:proofErr w:type="spellStart"/>
            <w:r w:rsidR="00B12224" w:rsidRPr="00EF699F">
              <w:rPr>
                <w:rStyle w:val="ad"/>
                <w:rFonts w:ascii="Times New Roman" w:hAnsi="Times New Roman"/>
                <w:sz w:val="28"/>
                <w:szCs w:val="28"/>
                <w:lang w:val="en-US"/>
              </w:rPr>
              <w:t>adm</w:t>
            </w:r>
            <w:ins w:id="573" w:author="adm" w:date="2017-05-12T11:22:00Z">
              <w:r w:rsidR="00B12224" w:rsidRPr="00EF699F">
                <w:rPr>
                  <w:rStyle w:val="ad"/>
                  <w:rFonts w:ascii="Times New Roman" w:hAnsi="Times New Roman"/>
                  <w:sz w:val="28"/>
                  <w:szCs w:val="28"/>
                  <w:lang w:val="en-US"/>
                </w:rPr>
                <w:t>izhma</w:t>
              </w:r>
              <w:proofErr w:type="spellEnd"/>
              <w:r w:rsidR="00B12224" w:rsidRPr="00EF699F">
                <w:rPr>
                  <w:rStyle w:val="ad"/>
                  <w:rFonts w:ascii="Times New Roman" w:hAnsi="Times New Roman"/>
                  <w:sz w:val="28"/>
                  <w:szCs w:val="28"/>
                </w:rPr>
                <w:t>.</w:t>
              </w:r>
              <w:proofErr w:type="spellStart"/>
              <w:r w:rsidR="00B12224" w:rsidRPr="00EF699F">
                <w:rPr>
                  <w:rStyle w:val="ad"/>
                  <w:rFonts w:ascii="Times New Roman" w:hAnsi="Times New Roman"/>
                  <w:sz w:val="28"/>
                  <w:szCs w:val="28"/>
                  <w:lang w:val="en-US"/>
                </w:rPr>
                <w:t>ru</w:t>
              </w:r>
            </w:ins>
            <w:proofErr w:type="spellEnd"/>
            <w:r>
              <w:rPr>
                <w:rFonts w:ascii="Times New Roman" w:hAnsi="Times New Roman"/>
                <w:sz w:val="28"/>
                <w:szCs w:val="28"/>
                <w:lang w:val="en-US"/>
              </w:rPr>
              <w:fldChar w:fldCharType="end"/>
            </w:r>
          </w:p>
        </w:tc>
      </w:tr>
      <w:tr w:rsidR="00B12224" w:rsidRPr="00B73F83" w:rsidTr="00B12224">
        <w:trPr>
          <w:ins w:id="574" w:author="adm" w:date="2017-05-12T11:22:00Z"/>
        </w:trPr>
        <w:tc>
          <w:tcPr>
            <w:tcW w:w="2608" w:type="pct"/>
            <w:tcBorders>
              <w:top w:val="single" w:sz="4" w:space="0" w:color="auto"/>
              <w:left w:val="single" w:sz="4" w:space="0" w:color="auto"/>
              <w:bottom w:val="single" w:sz="4" w:space="0" w:color="auto"/>
              <w:right w:val="single" w:sz="4" w:space="0" w:color="auto"/>
            </w:tcBorders>
            <w:hideMark/>
          </w:tcPr>
          <w:p w:rsidR="00B12224" w:rsidRPr="00B73F83" w:rsidRDefault="00B12224" w:rsidP="00B12224">
            <w:pPr>
              <w:widowControl w:val="0"/>
              <w:spacing w:after="0" w:line="240" w:lineRule="auto"/>
              <w:rPr>
                <w:ins w:id="575" w:author="adm" w:date="2017-05-12T11:22:00Z"/>
                <w:rFonts w:ascii="Times New Roman" w:eastAsia="SimSun" w:hAnsi="Times New Roman"/>
                <w:sz w:val="28"/>
                <w:szCs w:val="28"/>
                <w:lang w:eastAsia="ru-RU"/>
              </w:rPr>
            </w:pPr>
            <w:ins w:id="576" w:author="adm" w:date="2017-05-12T11:22:00Z">
              <w:r w:rsidRPr="00B73F83">
                <w:rPr>
                  <w:rFonts w:ascii="Times New Roman" w:eastAsia="SimSun" w:hAnsi="Times New Roman"/>
                  <w:sz w:val="28"/>
                  <w:szCs w:val="28"/>
                  <w:lang w:eastAsia="ru-RU"/>
                </w:rPr>
                <w:t>ФИО и должность руководителя органа</w:t>
              </w:r>
            </w:ins>
          </w:p>
        </w:tc>
        <w:tc>
          <w:tcPr>
            <w:tcW w:w="2392" w:type="pct"/>
            <w:tcBorders>
              <w:top w:val="single" w:sz="4" w:space="0" w:color="auto"/>
              <w:left w:val="single" w:sz="4" w:space="0" w:color="auto"/>
              <w:bottom w:val="single" w:sz="4" w:space="0" w:color="auto"/>
              <w:right w:val="single" w:sz="4" w:space="0" w:color="auto"/>
            </w:tcBorders>
          </w:tcPr>
          <w:p w:rsidR="00B12224" w:rsidRPr="00B73F83" w:rsidRDefault="00B12224" w:rsidP="00B12224">
            <w:pPr>
              <w:widowControl w:val="0"/>
              <w:shd w:val="clear" w:color="auto" w:fill="FFFFFF"/>
              <w:spacing w:after="0" w:line="240" w:lineRule="auto"/>
              <w:rPr>
                <w:ins w:id="577" w:author="adm" w:date="2017-05-12T11:22:00Z"/>
                <w:rFonts w:ascii="Times New Roman" w:hAnsi="Times New Roman"/>
                <w:sz w:val="28"/>
                <w:szCs w:val="28"/>
              </w:rPr>
            </w:pPr>
            <w:ins w:id="578" w:author="adm" w:date="2017-05-12T11:22:00Z">
              <w:r w:rsidRPr="00B73F83">
                <w:rPr>
                  <w:rFonts w:ascii="Times New Roman" w:hAnsi="Times New Roman"/>
                  <w:sz w:val="28"/>
                  <w:szCs w:val="28"/>
                </w:rPr>
                <w:t xml:space="preserve">Терентьева Любовь Ивановна, руководитель Администрации </w:t>
              </w:r>
            </w:ins>
          </w:p>
        </w:tc>
      </w:tr>
    </w:tbl>
    <w:p w:rsidR="00B12224" w:rsidRPr="00B73F83" w:rsidRDefault="00B12224" w:rsidP="00B12224">
      <w:pPr>
        <w:widowControl w:val="0"/>
        <w:spacing w:after="0" w:line="240" w:lineRule="auto"/>
        <w:ind w:firstLine="284"/>
        <w:jc w:val="both"/>
        <w:rPr>
          <w:ins w:id="579" w:author="adm" w:date="2017-05-12T11:22:00Z"/>
          <w:rFonts w:ascii="Times New Roman" w:eastAsia="SimSun" w:hAnsi="Times New Roman"/>
          <w:sz w:val="28"/>
          <w:szCs w:val="28"/>
          <w:lang w:eastAsia="ru-RU"/>
        </w:rPr>
      </w:pPr>
    </w:p>
    <w:p w:rsidR="00B12224" w:rsidRPr="00B73F83" w:rsidRDefault="00B12224" w:rsidP="00B12224">
      <w:pPr>
        <w:widowControl w:val="0"/>
        <w:spacing w:after="0" w:line="240" w:lineRule="auto"/>
        <w:ind w:firstLine="284"/>
        <w:jc w:val="center"/>
        <w:rPr>
          <w:rFonts w:ascii="Times New Roman" w:eastAsia="SimSun" w:hAnsi="Times New Roman"/>
          <w:b/>
          <w:sz w:val="28"/>
          <w:szCs w:val="28"/>
          <w:lang w:eastAsia="ru-RU"/>
        </w:rPr>
      </w:pPr>
    </w:p>
    <w:p w:rsidR="00B12224" w:rsidRPr="00B73F83" w:rsidRDefault="00B12224" w:rsidP="00B12224">
      <w:pPr>
        <w:widowControl w:val="0"/>
        <w:spacing w:after="0" w:line="240" w:lineRule="auto"/>
        <w:ind w:firstLine="284"/>
        <w:jc w:val="center"/>
        <w:rPr>
          <w:ins w:id="580" w:author="adm" w:date="2017-05-12T11:22:00Z"/>
          <w:rFonts w:ascii="Times New Roman" w:eastAsia="SimSun" w:hAnsi="Times New Roman"/>
          <w:b/>
          <w:sz w:val="28"/>
          <w:szCs w:val="28"/>
          <w:lang w:eastAsia="ru-RU"/>
        </w:rPr>
      </w:pPr>
    </w:p>
    <w:p w:rsidR="00B12224" w:rsidRPr="00B73F83" w:rsidRDefault="00B12224" w:rsidP="00B12224">
      <w:pPr>
        <w:widowControl w:val="0"/>
        <w:spacing w:after="0" w:line="240" w:lineRule="auto"/>
        <w:ind w:firstLine="284"/>
        <w:jc w:val="center"/>
        <w:rPr>
          <w:ins w:id="581" w:author="adm" w:date="2017-05-12T11:22:00Z"/>
          <w:rFonts w:ascii="Times New Roman" w:eastAsia="SimSun" w:hAnsi="Times New Roman"/>
          <w:b/>
          <w:sz w:val="28"/>
          <w:szCs w:val="28"/>
          <w:lang w:eastAsia="ru-RU"/>
        </w:rPr>
      </w:pPr>
    </w:p>
    <w:p w:rsidR="00B12224" w:rsidRPr="00B73F83" w:rsidRDefault="00B12224" w:rsidP="00B12224">
      <w:pPr>
        <w:widowControl w:val="0"/>
        <w:spacing w:after="0" w:line="240" w:lineRule="auto"/>
        <w:ind w:firstLine="284"/>
        <w:jc w:val="center"/>
        <w:rPr>
          <w:ins w:id="582" w:author="adm" w:date="2017-05-12T11:22:00Z"/>
          <w:rFonts w:ascii="Times New Roman" w:eastAsia="SimSun" w:hAnsi="Times New Roman"/>
          <w:b/>
          <w:sz w:val="28"/>
          <w:szCs w:val="28"/>
          <w:lang w:eastAsia="ru-RU"/>
        </w:rPr>
      </w:pPr>
      <w:ins w:id="583" w:author="adm" w:date="2017-05-12T11:22:00Z">
        <w:r w:rsidRPr="00B73F83">
          <w:rPr>
            <w:rFonts w:ascii="Times New Roman" w:eastAsia="SimSun" w:hAnsi="Times New Roman"/>
            <w:b/>
            <w:sz w:val="28"/>
            <w:szCs w:val="28"/>
            <w:lang w:eastAsia="ru-RU"/>
          </w:rPr>
          <w:t>График работы</w:t>
        </w:r>
      </w:ins>
    </w:p>
    <w:p w:rsidR="00B12224" w:rsidRPr="00A56635" w:rsidRDefault="00B12224" w:rsidP="00B12224">
      <w:pPr>
        <w:widowControl w:val="0"/>
        <w:spacing w:after="0" w:line="240" w:lineRule="auto"/>
        <w:ind w:firstLine="284"/>
        <w:jc w:val="center"/>
        <w:rPr>
          <w:ins w:id="584" w:author="adm" w:date="2017-05-12T11:22:00Z"/>
          <w:rFonts w:ascii="Times New Roman" w:eastAsia="SimSun" w:hAnsi="Times New Roman"/>
          <w:b/>
          <w:sz w:val="28"/>
          <w:szCs w:val="28"/>
          <w:lang w:eastAsia="ru-RU"/>
        </w:rPr>
      </w:pPr>
      <w:ins w:id="585" w:author="adm" w:date="2017-05-12T11:22:00Z">
        <w:r w:rsidRPr="00A56635">
          <w:rPr>
            <w:rFonts w:ascii="Times New Roman" w:eastAsia="SimSun" w:hAnsi="Times New Roman"/>
            <w:b/>
            <w:sz w:val="28"/>
            <w:szCs w:val="28"/>
            <w:lang w:eastAsia="ru-RU"/>
          </w:rPr>
          <w:t xml:space="preserve"> Администрации муниципального района «Ижемский»</w:t>
        </w:r>
      </w:ins>
    </w:p>
    <w:p w:rsidR="00B12224" w:rsidRPr="00A56635" w:rsidRDefault="00B12224" w:rsidP="00B12224">
      <w:pPr>
        <w:widowControl w:val="0"/>
        <w:spacing w:after="0" w:line="240" w:lineRule="auto"/>
        <w:ind w:firstLine="284"/>
        <w:jc w:val="center"/>
        <w:rPr>
          <w:ins w:id="586" w:author="adm" w:date="2017-05-12T11:22:00Z"/>
          <w:rFonts w:ascii="Times New Roman" w:eastAsia="SimSun" w:hAnsi="Times New Roman"/>
          <w:b/>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24"/>
        <w:gridCol w:w="3205"/>
        <w:gridCol w:w="3143"/>
      </w:tblGrid>
      <w:tr w:rsidR="00B12224" w:rsidRPr="00B73F83" w:rsidTr="00B12224">
        <w:trPr>
          <w:ins w:id="587" w:author="adm" w:date="2017-05-12T11:22:00Z"/>
        </w:trPr>
        <w:tc>
          <w:tcPr>
            <w:tcW w:w="1684" w:type="pct"/>
            <w:tcBorders>
              <w:top w:val="single" w:sz="4" w:space="0" w:color="auto"/>
              <w:left w:val="single" w:sz="4" w:space="0" w:color="auto"/>
              <w:bottom w:val="single" w:sz="4" w:space="0" w:color="auto"/>
              <w:right w:val="single" w:sz="4" w:space="0" w:color="auto"/>
            </w:tcBorders>
            <w:hideMark/>
          </w:tcPr>
          <w:p w:rsidR="00B12224" w:rsidRPr="00B73F83" w:rsidRDefault="00B12224" w:rsidP="00B12224">
            <w:pPr>
              <w:widowControl w:val="0"/>
              <w:spacing w:after="0" w:line="240" w:lineRule="auto"/>
              <w:jc w:val="center"/>
              <w:rPr>
                <w:ins w:id="588" w:author="adm" w:date="2017-05-12T11:22:00Z"/>
                <w:rFonts w:ascii="Times New Roman" w:eastAsia="SimSun" w:hAnsi="Times New Roman"/>
                <w:sz w:val="28"/>
                <w:szCs w:val="28"/>
                <w:lang w:eastAsia="ru-RU"/>
              </w:rPr>
            </w:pPr>
            <w:ins w:id="589" w:author="adm" w:date="2017-05-12T11:22:00Z">
              <w:r w:rsidRPr="00B73F83">
                <w:rPr>
                  <w:rFonts w:ascii="Times New Roman" w:eastAsia="SimSun" w:hAnsi="Times New Roman"/>
                  <w:sz w:val="28"/>
                  <w:szCs w:val="28"/>
                  <w:lang w:eastAsia="ru-RU"/>
                </w:rPr>
                <w:t>День недели</w:t>
              </w:r>
            </w:ins>
          </w:p>
        </w:tc>
        <w:tc>
          <w:tcPr>
            <w:tcW w:w="1674" w:type="pct"/>
            <w:tcBorders>
              <w:top w:val="single" w:sz="4" w:space="0" w:color="auto"/>
              <w:left w:val="single" w:sz="4" w:space="0" w:color="auto"/>
              <w:bottom w:val="single" w:sz="4" w:space="0" w:color="auto"/>
              <w:right w:val="single" w:sz="4" w:space="0" w:color="auto"/>
            </w:tcBorders>
            <w:hideMark/>
          </w:tcPr>
          <w:p w:rsidR="00B12224" w:rsidRPr="00B73F83" w:rsidRDefault="00B12224" w:rsidP="00B12224">
            <w:pPr>
              <w:widowControl w:val="0"/>
              <w:spacing w:after="0" w:line="240" w:lineRule="auto"/>
              <w:jc w:val="center"/>
              <w:rPr>
                <w:ins w:id="590" w:author="adm" w:date="2017-05-12T11:22:00Z"/>
                <w:rFonts w:ascii="Times New Roman" w:eastAsia="SimSun" w:hAnsi="Times New Roman"/>
                <w:sz w:val="28"/>
                <w:szCs w:val="28"/>
                <w:lang w:eastAsia="ru-RU"/>
              </w:rPr>
            </w:pPr>
            <w:ins w:id="591" w:author="adm" w:date="2017-05-12T11:22:00Z">
              <w:r w:rsidRPr="00B73F83">
                <w:rPr>
                  <w:rFonts w:ascii="Times New Roman" w:eastAsia="SimSun" w:hAnsi="Times New Roman"/>
                  <w:sz w:val="28"/>
                  <w:szCs w:val="28"/>
                  <w:lang w:eastAsia="ru-RU"/>
                </w:rPr>
                <w:t>Часы работы (обеденный перерыв)</w:t>
              </w:r>
            </w:ins>
          </w:p>
        </w:tc>
        <w:tc>
          <w:tcPr>
            <w:tcW w:w="1642" w:type="pct"/>
            <w:tcBorders>
              <w:top w:val="single" w:sz="4" w:space="0" w:color="auto"/>
              <w:left w:val="single" w:sz="4" w:space="0" w:color="auto"/>
              <w:bottom w:val="single" w:sz="4" w:space="0" w:color="auto"/>
              <w:right w:val="single" w:sz="4" w:space="0" w:color="auto"/>
            </w:tcBorders>
            <w:hideMark/>
          </w:tcPr>
          <w:p w:rsidR="00B12224" w:rsidRPr="00B73F83" w:rsidRDefault="00B12224" w:rsidP="00B12224">
            <w:pPr>
              <w:widowControl w:val="0"/>
              <w:spacing w:after="0" w:line="240" w:lineRule="auto"/>
              <w:jc w:val="center"/>
              <w:rPr>
                <w:ins w:id="592" w:author="adm" w:date="2017-05-12T11:22:00Z"/>
                <w:rFonts w:ascii="Times New Roman" w:eastAsia="SimSun" w:hAnsi="Times New Roman"/>
                <w:sz w:val="28"/>
                <w:szCs w:val="28"/>
                <w:lang w:eastAsia="ru-RU"/>
              </w:rPr>
            </w:pPr>
            <w:ins w:id="593" w:author="adm" w:date="2017-05-12T11:22:00Z">
              <w:r w:rsidRPr="00B73F83">
                <w:rPr>
                  <w:rFonts w:ascii="Times New Roman" w:eastAsia="SimSun" w:hAnsi="Times New Roman"/>
                  <w:sz w:val="28"/>
                  <w:szCs w:val="28"/>
                  <w:lang w:eastAsia="ru-RU"/>
                </w:rPr>
                <w:t>Часы приема граждан</w:t>
              </w:r>
            </w:ins>
          </w:p>
        </w:tc>
      </w:tr>
      <w:tr w:rsidR="00B12224" w:rsidRPr="00B73F83" w:rsidTr="00B12224">
        <w:trPr>
          <w:ins w:id="594" w:author="adm" w:date="2017-05-12T11:22:00Z"/>
        </w:trPr>
        <w:tc>
          <w:tcPr>
            <w:tcW w:w="1684" w:type="pct"/>
            <w:tcBorders>
              <w:top w:val="single" w:sz="4" w:space="0" w:color="auto"/>
              <w:left w:val="single" w:sz="4" w:space="0" w:color="auto"/>
              <w:bottom w:val="single" w:sz="4" w:space="0" w:color="auto"/>
              <w:right w:val="single" w:sz="4" w:space="0" w:color="auto"/>
            </w:tcBorders>
            <w:hideMark/>
          </w:tcPr>
          <w:p w:rsidR="00B12224" w:rsidRPr="00B73F83" w:rsidRDefault="00B12224" w:rsidP="00B12224">
            <w:pPr>
              <w:widowControl w:val="0"/>
              <w:spacing w:after="0" w:line="240" w:lineRule="auto"/>
              <w:jc w:val="both"/>
              <w:rPr>
                <w:ins w:id="595" w:author="adm" w:date="2017-05-12T11:22:00Z"/>
                <w:rFonts w:ascii="Times New Roman" w:eastAsia="SimSun" w:hAnsi="Times New Roman"/>
                <w:sz w:val="28"/>
                <w:szCs w:val="28"/>
                <w:lang w:eastAsia="ru-RU"/>
              </w:rPr>
            </w:pPr>
            <w:ins w:id="596" w:author="adm" w:date="2017-05-12T11:22:00Z">
              <w:r w:rsidRPr="00B73F83">
                <w:rPr>
                  <w:rFonts w:ascii="Times New Roman" w:eastAsia="SimSun" w:hAnsi="Times New Roman"/>
                  <w:sz w:val="28"/>
                  <w:szCs w:val="28"/>
                  <w:lang w:eastAsia="ru-RU"/>
                </w:rPr>
                <w:t>Понедельник</w:t>
              </w:r>
            </w:ins>
          </w:p>
        </w:tc>
        <w:tc>
          <w:tcPr>
            <w:tcW w:w="1674" w:type="pct"/>
            <w:vMerge w:val="restart"/>
            <w:tcBorders>
              <w:top w:val="single" w:sz="4" w:space="0" w:color="auto"/>
              <w:left w:val="single" w:sz="4" w:space="0" w:color="auto"/>
              <w:right w:val="single" w:sz="4" w:space="0" w:color="auto"/>
            </w:tcBorders>
            <w:vAlign w:val="center"/>
          </w:tcPr>
          <w:p w:rsidR="00B12224" w:rsidRPr="00B73F83" w:rsidRDefault="00B12224" w:rsidP="00B12224">
            <w:pPr>
              <w:widowControl w:val="0"/>
              <w:spacing w:after="0" w:line="240" w:lineRule="auto"/>
              <w:ind w:firstLine="284"/>
              <w:jc w:val="center"/>
              <w:rPr>
                <w:ins w:id="597" w:author="adm" w:date="2017-05-12T11:22:00Z"/>
                <w:rFonts w:ascii="Times New Roman" w:eastAsia="SimSun" w:hAnsi="Times New Roman"/>
                <w:sz w:val="28"/>
                <w:szCs w:val="28"/>
                <w:lang w:eastAsia="ru-RU"/>
              </w:rPr>
            </w:pPr>
            <w:ins w:id="598" w:author="adm" w:date="2017-05-12T11:22:00Z">
              <w:r w:rsidRPr="00B73F83">
                <w:rPr>
                  <w:rFonts w:ascii="Times New Roman" w:eastAsia="SimSun" w:hAnsi="Times New Roman"/>
                  <w:sz w:val="28"/>
                  <w:szCs w:val="28"/>
                  <w:lang w:eastAsia="ru-RU"/>
                </w:rPr>
                <w:t>с 08.30 – 17.00</w:t>
              </w:r>
            </w:ins>
          </w:p>
          <w:p w:rsidR="00B12224" w:rsidRPr="00B73F83" w:rsidRDefault="00B12224" w:rsidP="00B12224">
            <w:pPr>
              <w:widowControl w:val="0"/>
              <w:spacing w:after="0" w:line="240" w:lineRule="auto"/>
              <w:ind w:firstLine="284"/>
              <w:jc w:val="center"/>
              <w:rPr>
                <w:ins w:id="599" w:author="adm" w:date="2017-05-12T11:22:00Z"/>
                <w:rFonts w:ascii="Times New Roman" w:eastAsia="SimSun" w:hAnsi="Times New Roman"/>
                <w:sz w:val="28"/>
                <w:szCs w:val="28"/>
                <w:lang w:eastAsia="ru-RU"/>
              </w:rPr>
            </w:pPr>
            <w:ins w:id="600" w:author="adm" w:date="2017-05-12T11:22:00Z">
              <w:r w:rsidRPr="00B73F83">
                <w:rPr>
                  <w:rFonts w:ascii="Times New Roman" w:eastAsia="SimSun" w:hAnsi="Times New Roman"/>
                  <w:sz w:val="28"/>
                  <w:szCs w:val="28"/>
                  <w:lang w:eastAsia="ru-RU"/>
                </w:rPr>
                <w:t>(13.00 – 14.00)</w:t>
              </w:r>
            </w:ins>
          </w:p>
        </w:tc>
        <w:tc>
          <w:tcPr>
            <w:tcW w:w="1642" w:type="pct"/>
            <w:vMerge w:val="restart"/>
            <w:tcBorders>
              <w:top w:val="single" w:sz="4" w:space="0" w:color="auto"/>
              <w:left w:val="single" w:sz="4" w:space="0" w:color="auto"/>
              <w:right w:val="single" w:sz="4" w:space="0" w:color="auto"/>
            </w:tcBorders>
            <w:vAlign w:val="center"/>
          </w:tcPr>
          <w:p w:rsidR="00B12224" w:rsidRPr="00B73F83" w:rsidRDefault="00B12224" w:rsidP="00B12224">
            <w:pPr>
              <w:pStyle w:val="ConsPlusNonformat"/>
              <w:jc w:val="center"/>
              <w:rPr>
                <w:rFonts w:ascii="Times New Roman" w:hAnsi="Times New Roman" w:cs="Times New Roman"/>
                <w:sz w:val="28"/>
                <w:szCs w:val="28"/>
              </w:rPr>
            </w:pPr>
            <w:ins w:id="601" w:author="adm" w:date="2017-05-12T11:22:00Z">
              <w:r w:rsidRPr="00B73F83">
                <w:rPr>
                  <w:rFonts w:ascii="Times New Roman" w:hAnsi="Times New Roman" w:cs="Times New Roman"/>
                  <w:sz w:val="28"/>
                  <w:szCs w:val="28"/>
                </w:rPr>
                <w:t>08.</w:t>
              </w:r>
              <w:r w:rsidRPr="00B73F83">
                <w:rPr>
                  <w:rFonts w:ascii="Times New Roman" w:hAnsi="Times New Roman" w:cs="Times New Roman"/>
                  <w:sz w:val="28"/>
                  <w:szCs w:val="28"/>
                  <w:lang w:val="en-US"/>
                </w:rPr>
                <w:t>3</w:t>
              </w:r>
              <w:r w:rsidRPr="00B73F83">
                <w:rPr>
                  <w:rFonts w:ascii="Times New Roman" w:hAnsi="Times New Roman" w:cs="Times New Roman"/>
                  <w:sz w:val="28"/>
                  <w:szCs w:val="28"/>
                </w:rPr>
                <w:t>0 – 1</w:t>
              </w:r>
            </w:ins>
            <w:r w:rsidRPr="00B73F83">
              <w:rPr>
                <w:rFonts w:ascii="Times New Roman" w:hAnsi="Times New Roman" w:cs="Times New Roman"/>
                <w:sz w:val="28"/>
                <w:szCs w:val="28"/>
              </w:rPr>
              <w:t>3</w:t>
            </w:r>
            <w:ins w:id="602" w:author="adm" w:date="2017-05-12T11:22:00Z">
              <w:r w:rsidRPr="00B73F83">
                <w:rPr>
                  <w:rFonts w:ascii="Times New Roman" w:hAnsi="Times New Roman" w:cs="Times New Roman"/>
                  <w:sz w:val="28"/>
                  <w:szCs w:val="28"/>
                </w:rPr>
                <w:t>.00</w:t>
              </w:r>
            </w:ins>
          </w:p>
          <w:p w:rsidR="00B12224" w:rsidRPr="00B73F83" w:rsidRDefault="00B12224" w:rsidP="00B12224">
            <w:pPr>
              <w:pStyle w:val="ConsPlusNonformat"/>
              <w:jc w:val="center"/>
              <w:rPr>
                <w:ins w:id="603" w:author="adm" w:date="2017-05-12T11:22:00Z"/>
                <w:rFonts w:ascii="Times New Roman" w:hAnsi="Times New Roman" w:cs="Times New Roman"/>
                <w:sz w:val="28"/>
                <w:szCs w:val="28"/>
              </w:rPr>
            </w:pPr>
            <w:r w:rsidRPr="00B73F83">
              <w:rPr>
                <w:rFonts w:ascii="Times New Roman" w:hAnsi="Times New Roman" w:cs="Times New Roman"/>
                <w:sz w:val="28"/>
                <w:szCs w:val="28"/>
              </w:rPr>
              <w:t>14.00 – 17.00</w:t>
            </w:r>
          </w:p>
          <w:p w:rsidR="00B12224" w:rsidRPr="00B73F83" w:rsidRDefault="00B12224" w:rsidP="00B12224">
            <w:pPr>
              <w:pStyle w:val="ConsPlusNonformat"/>
              <w:jc w:val="center"/>
              <w:rPr>
                <w:ins w:id="604" w:author="adm" w:date="2017-05-12T11:22:00Z"/>
                <w:rFonts w:ascii="Times New Roman" w:hAnsi="Times New Roman" w:cs="Times New Roman"/>
                <w:sz w:val="28"/>
                <w:szCs w:val="28"/>
              </w:rPr>
            </w:pPr>
          </w:p>
        </w:tc>
      </w:tr>
      <w:tr w:rsidR="00B12224" w:rsidRPr="00B73F83" w:rsidTr="00B12224">
        <w:trPr>
          <w:ins w:id="605" w:author="adm" w:date="2017-05-12T11:22:00Z"/>
        </w:trPr>
        <w:tc>
          <w:tcPr>
            <w:tcW w:w="1684" w:type="pct"/>
            <w:tcBorders>
              <w:top w:val="single" w:sz="4" w:space="0" w:color="auto"/>
              <w:left w:val="single" w:sz="4" w:space="0" w:color="auto"/>
              <w:bottom w:val="single" w:sz="4" w:space="0" w:color="auto"/>
              <w:right w:val="single" w:sz="4" w:space="0" w:color="auto"/>
            </w:tcBorders>
            <w:hideMark/>
          </w:tcPr>
          <w:p w:rsidR="00B12224" w:rsidRPr="00B73F83" w:rsidRDefault="00B12224" w:rsidP="00B12224">
            <w:pPr>
              <w:widowControl w:val="0"/>
              <w:spacing w:after="0" w:line="240" w:lineRule="auto"/>
              <w:jc w:val="both"/>
              <w:rPr>
                <w:ins w:id="606" w:author="adm" w:date="2017-05-12T11:22:00Z"/>
                <w:rFonts w:ascii="Times New Roman" w:eastAsia="SimSun" w:hAnsi="Times New Roman"/>
                <w:sz w:val="28"/>
                <w:szCs w:val="28"/>
                <w:lang w:eastAsia="ru-RU"/>
              </w:rPr>
            </w:pPr>
            <w:ins w:id="607" w:author="adm" w:date="2017-05-12T11:22:00Z">
              <w:r w:rsidRPr="00B73F83">
                <w:rPr>
                  <w:rFonts w:ascii="Times New Roman" w:eastAsia="SimSun" w:hAnsi="Times New Roman"/>
                  <w:sz w:val="28"/>
                  <w:szCs w:val="28"/>
                  <w:lang w:eastAsia="ru-RU"/>
                </w:rPr>
                <w:t>Вторник</w:t>
              </w:r>
            </w:ins>
          </w:p>
        </w:tc>
        <w:tc>
          <w:tcPr>
            <w:tcW w:w="1674" w:type="pct"/>
            <w:vMerge/>
            <w:tcBorders>
              <w:left w:val="single" w:sz="4" w:space="0" w:color="auto"/>
              <w:right w:val="single" w:sz="4" w:space="0" w:color="auto"/>
            </w:tcBorders>
          </w:tcPr>
          <w:p w:rsidR="00B12224" w:rsidRPr="00B73F83" w:rsidRDefault="00B12224" w:rsidP="00B12224">
            <w:pPr>
              <w:widowControl w:val="0"/>
              <w:spacing w:after="0" w:line="240" w:lineRule="auto"/>
              <w:ind w:firstLine="284"/>
              <w:jc w:val="both"/>
              <w:rPr>
                <w:ins w:id="608" w:author="adm" w:date="2017-05-12T11:22:00Z"/>
                <w:rFonts w:ascii="Times New Roman" w:eastAsia="SimSun" w:hAnsi="Times New Roman"/>
                <w:sz w:val="28"/>
                <w:szCs w:val="28"/>
                <w:lang w:eastAsia="ru-RU"/>
              </w:rPr>
            </w:pPr>
          </w:p>
        </w:tc>
        <w:tc>
          <w:tcPr>
            <w:tcW w:w="1642" w:type="pct"/>
            <w:vMerge/>
            <w:tcBorders>
              <w:left w:val="single" w:sz="4" w:space="0" w:color="auto"/>
              <w:right w:val="single" w:sz="4" w:space="0" w:color="auto"/>
            </w:tcBorders>
          </w:tcPr>
          <w:p w:rsidR="00B12224" w:rsidRPr="00B73F83" w:rsidRDefault="00B12224" w:rsidP="00B12224">
            <w:pPr>
              <w:widowControl w:val="0"/>
              <w:spacing w:after="0" w:line="240" w:lineRule="auto"/>
              <w:ind w:firstLine="284"/>
              <w:jc w:val="both"/>
              <w:rPr>
                <w:ins w:id="609" w:author="adm" w:date="2017-05-12T11:22:00Z"/>
                <w:rFonts w:ascii="Times New Roman" w:eastAsia="SimSun" w:hAnsi="Times New Roman"/>
                <w:sz w:val="28"/>
                <w:szCs w:val="28"/>
                <w:lang w:eastAsia="ru-RU"/>
              </w:rPr>
            </w:pPr>
          </w:p>
        </w:tc>
      </w:tr>
      <w:tr w:rsidR="00B12224" w:rsidRPr="00B73F83" w:rsidTr="00B12224">
        <w:trPr>
          <w:ins w:id="610" w:author="adm" w:date="2017-05-12T11:22:00Z"/>
        </w:trPr>
        <w:tc>
          <w:tcPr>
            <w:tcW w:w="1684" w:type="pct"/>
            <w:tcBorders>
              <w:top w:val="single" w:sz="4" w:space="0" w:color="auto"/>
              <w:left w:val="single" w:sz="4" w:space="0" w:color="auto"/>
              <w:bottom w:val="single" w:sz="4" w:space="0" w:color="auto"/>
              <w:right w:val="single" w:sz="4" w:space="0" w:color="auto"/>
            </w:tcBorders>
            <w:hideMark/>
          </w:tcPr>
          <w:p w:rsidR="00B12224" w:rsidRPr="00B73F83" w:rsidRDefault="00B12224" w:rsidP="00B12224">
            <w:pPr>
              <w:widowControl w:val="0"/>
              <w:spacing w:after="0" w:line="240" w:lineRule="auto"/>
              <w:jc w:val="both"/>
              <w:rPr>
                <w:ins w:id="611" w:author="adm" w:date="2017-05-12T11:22:00Z"/>
                <w:rFonts w:ascii="Times New Roman" w:eastAsia="SimSun" w:hAnsi="Times New Roman"/>
                <w:sz w:val="28"/>
                <w:szCs w:val="28"/>
                <w:lang w:eastAsia="ru-RU"/>
              </w:rPr>
            </w:pPr>
            <w:ins w:id="612" w:author="adm" w:date="2017-05-12T11:22:00Z">
              <w:r w:rsidRPr="00B73F83">
                <w:rPr>
                  <w:rFonts w:ascii="Times New Roman" w:eastAsia="SimSun" w:hAnsi="Times New Roman"/>
                  <w:sz w:val="28"/>
                  <w:szCs w:val="28"/>
                  <w:lang w:eastAsia="ru-RU"/>
                </w:rPr>
                <w:t>Среда</w:t>
              </w:r>
            </w:ins>
          </w:p>
        </w:tc>
        <w:tc>
          <w:tcPr>
            <w:tcW w:w="1674" w:type="pct"/>
            <w:vMerge/>
            <w:tcBorders>
              <w:left w:val="single" w:sz="4" w:space="0" w:color="auto"/>
              <w:right w:val="single" w:sz="4" w:space="0" w:color="auto"/>
            </w:tcBorders>
          </w:tcPr>
          <w:p w:rsidR="00B12224" w:rsidRPr="00B73F83" w:rsidRDefault="00B12224" w:rsidP="00B12224">
            <w:pPr>
              <w:widowControl w:val="0"/>
              <w:spacing w:after="0" w:line="240" w:lineRule="auto"/>
              <w:ind w:firstLine="284"/>
              <w:jc w:val="both"/>
              <w:rPr>
                <w:ins w:id="613" w:author="adm" w:date="2017-05-12T11:22:00Z"/>
                <w:rFonts w:ascii="Times New Roman" w:eastAsia="SimSun" w:hAnsi="Times New Roman"/>
                <w:sz w:val="28"/>
                <w:szCs w:val="28"/>
                <w:lang w:eastAsia="ru-RU"/>
              </w:rPr>
            </w:pPr>
          </w:p>
        </w:tc>
        <w:tc>
          <w:tcPr>
            <w:tcW w:w="1642" w:type="pct"/>
            <w:vMerge/>
            <w:tcBorders>
              <w:left w:val="single" w:sz="4" w:space="0" w:color="auto"/>
              <w:right w:val="single" w:sz="4" w:space="0" w:color="auto"/>
            </w:tcBorders>
          </w:tcPr>
          <w:p w:rsidR="00B12224" w:rsidRPr="00B73F83" w:rsidRDefault="00B12224" w:rsidP="00B12224">
            <w:pPr>
              <w:widowControl w:val="0"/>
              <w:spacing w:after="0" w:line="240" w:lineRule="auto"/>
              <w:ind w:firstLine="284"/>
              <w:jc w:val="both"/>
              <w:rPr>
                <w:ins w:id="614" w:author="adm" w:date="2017-05-12T11:22:00Z"/>
                <w:rFonts w:ascii="Times New Roman" w:eastAsia="SimSun" w:hAnsi="Times New Roman"/>
                <w:sz w:val="28"/>
                <w:szCs w:val="28"/>
                <w:lang w:eastAsia="ru-RU"/>
              </w:rPr>
            </w:pPr>
          </w:p>
        </w:tc>
      </w:tr>
      <w:tr w:rsidR="00B12224" w:rsidRPr="00B73F83" w:rsidTr="00B12224">
        <w:trPr>
          <w:ins w:id="615" w:author="adm" w:date="2017-05-12T11:22:00Z"/>
        </w:trPr>
        <w:tc>
          <w:tcPr>
            <w:tcW w:w="1684" w:type="pct"/>
            <w:tcBorders>
              <w:top w:val="single" w:sz="4" w:space="0" w:color="auto"/>
              <w:left w:val="single" w:sz="4" w:space="0" w:color="auto"/>
              <w:bottom w:val="single" w:sz="4" w:space="0" w:color="auto"/>
              <w:right w:val="single" w:sz="4" w:space="0" w:color="auto"/>
            </w:tcBorders>
            <w:hideMark/>
          </w:tcPr>
          <w:p w:rsidR="00B12224" w:rsidRPr="00B73F83" w:rsidRDefault="00B12224" w:rsidP="00B12224">
            <w:pPr>
              <w:widowControl w:val="0"/>
              <w:spacing w:after="0" w:line="240" w:lineRule="auto"/>
              <w:jc w:val="both"/>
              <w:rPr>
                <w:ins w:id="616" w:author="adm" w:date="2017-05-12T11:22:00Z"/>
                <w:rFonts w:ascii="Times New Roman" w:eastAsia="SimSun" w:hAnsi="Times New Roman"/>
                <w:sz w:val="28"/>
                <w:szCs w:val="28"/>
                <w:lang w:eastAsia="ru-RU"/>
              </w:rPr>
            </w:pPr>
            <w:ins w:id="617" w:author="adm" w:date="2017-05-12T11:22:00Z">
              <w:r w:rsidRPr="00B73F83">
                <w:rPr>
                  <w:rFonts w:ascii="Times New Roman" w:eastAsia="SimSun" w:hAnsi="Times New Roman"/>
                  <w:sz w:val="28"/>
                  <w:szCs w:val="28"/>
                  <w:lang w:eastAsia="ru-RU"/>
                </w:rPr>
                <w:t>Четверг</w:t>
              </w:r>
            </w:ins>
          </w:p>
        </w:tc>
        <w:tc>
          <w:tcPr>
            <w:tcW w:w="1674" w:type="pct"/>
            <w:vMerge/>
            <w:tcBorders>
              <w:left w:val="single" w:sz="4" w:space="0" w:color="auto"/>
              <w:right w:val="single" w:sz="4" w:space="0" w:color="auto"/>
            </w:tcBorders>
          </w:tcPr>
          <w:p w:rsidR="00B12224" w:rsidRPr="00B73F83" w:rsidRDefault="00B12224" w:rsidP="00B12224">
            <w:pPr>
              <w:widowControl w:val="0"/>
              <w:spacing w:after="0" w:line="240" w:lineRule="auto"/>
              <w:ind w:firstLine="284"/>
              <w:jc w:val="both"/>
              <w:rPr>
                <w:ins w:id="618" w:author="adm" w:date="2017-05-12T11:22:00Z"/>
                <w:rFonts w:ascii="Times New Roman" w:eastAsia="SimSun" w:hAnsi="Times New Roman"/>
                <w:sz w:val="28"/>
                <w:szCs w:val="28"/>
                <w:lang w:eastAsia="ru-RU"/>
              </w:rPr>
            </w:pPr>
          </w:p>
        </w:tc>
        <w:tc>
          <w:tcPr>
            <w:tcW w:w="1642" w:type="pct"/>
            <w:vMerge/>
            <w:tcBorders>
              <w:left w:val="single" w:sz="4" w:space="0" w:color="auto"/>
              <w:right w:val="single" w:sz="4" w:space="0" w:color="auto"/>
            </w:tcBorders>
          </w:tcPr>
          <w:p w:rsidR="00B12224" w:rsidRPr="00B73F83" w:rsidRDefault="00B12224" w:rsidP="00B12224">
            <w:pPr>
              <w:widowControl w:val="0"/>
              <w:spacing w:after="0" w:line="240" w:lineRule="auto"/>
              <w:ind w:firstLine="284"/>
              <w:jc w:val="both"/>
              <w:rPr>
                <w:ins w:id="619" w:author="adm" w:date="2017-05-12T11:22:00Z"/>
                <w:rFonts w:ascii="Times New Roman" w:eastAsia="SimSun" w:hAnsi="Times New Roman"/>
                <w:sz w:val="28"/>
                <w:szCs w:val="28"/>
                <w:lang w:eastAsia="ru-RU"/>
              </w:rPr>
            </w:pPr>
          </w:p>
        </w:tc>
      </w:tr>
      <w:tr w:rsidR="00B12224" w:rsidRPr="00B73F83" w:rsidTr="00B12224">
        <w:trPr>
          <w:ins w:id="620" w:author="adm" w:date="2017-05-12T11:22:00Z"/>
        </w:trPr>
        <w:tc>
          <w:tcPr>
            <w:tcW w:w="1684" w:type="pct"/>
            <w:tcBorders>
              <w:top w:val="single" w:sz="4" w:space="0" w:color="auto"/>
              <w:left w:val="single" w:sz="4" w:space="0" w:color="auto"/>
              <w:bottom w:val="single" w:sz="4" w:space="0" w:color="auto"/>
              <w:right w:val="single" w:sz="4" w:space="0" w:color="auto"/>
            </w:tcBorders>
            <w:hideMark/>
          </w:tcPr>
          <w:p w:rsidR="00B12224" w:rsidRPr="00B73F83" w:rsidRDefault="00B12224" w:rsidP="00B12224">
            <w:pPr>
              <w:widowControl w:val="0"/>
              <w:spacing w:after="0" w:line="240" w:lineRule="auto"/>
              <w:jc w:val="both"/>
              <w:rPr>
                <w:ins w:id="621" w:author="adm" w:date="2017-05-12T11:22:00Z"/>
                <w:rFonts w:ascii="Times New Roman" w:eastAsia="SimSun" w:hAnsi="Times New Roman"/>
                <w:sz w:val="28"/>
                <w:szCs w:val="28"/>
                <w:lang w:eastAsia="ru-RU"/>
              </w:rPr>
            </w:pPr>
            <w:ins w:id="622" w:author="adm" w:date="2017-05-12T11:22:00Z">
              <w:r w:rsidRPr="00B73F83">
                <w:rPr>
                  <w:rFonts w:ascii="Times New Roman" w:eastAsia="SimSun" w:hAnsi="Times New Roman"/>
                  <w:sz w:val="28"/>
                  <w:szCs w:val="28"/>
                  <w:lang w:eastAsia="ru-RU"/>
                </w:rPr>
                <w:t>Пятница</w:t>
              </w:r>
            </w:ins>
          </w:p>
        </w:tc>
        <w:tc>
          <w:tcPr>
            <w:tcW w:w="1674" w:type="pct"/>
            <w:tcBorders>
              <w:left w:val="single" w:sz="4" w:space="0" w:color="auto"/>
              <w:bottom w:val="single" w:sz="4" w:space="0" w:color="auto"/>
              <w:right w:val="single" w:sz="4" w:space="0" w:color="auto"/>
            </w:tcBorders>
          </w:tcPr>
          <w:p w:rsidR="00B12224" w:rsidRPr="00B73F83" w:rsidRDefault="00B12224" w:rsidP="00B12224">
            <w:pPr>
              <w:widowControl w:val="0"/>
              <w:spacing w:after="0" w:line="240" w:lineRule="auto"/>
              <w:ind w:firstLine="284"/>
              <w:jc w:val="center"/>
              <w:rPr>
                <w:ins w:id="623" w:author="adm" w:date="2017-05-12T11:22:00Z"/>
                <w:rFonts w:ascii="Times New Roman" w:eastAsia="SimSun" w:hAnsi="Times New Roman"/>
                <w:sz w:val="28"/>
                <w:szCs w:val="28"/>
                <w:lang w:eastAsia="ru-RU"/>
              </w:rPr>
            </w:pPr>
            <w:ins w:id="624" w:author="adm" w:date="2017-05-12T11:22:00Z">
              <w:r w:rsidRPr="00B73F83">
                <w:rPr>
                  <w:rFonts w:ascii="Times New Roman" w:eastAsia="SimSun" w:hAnsi="Times New Roman"/>
                  <w:sz w:val="28"/>
                  <w:szCs w:val="28"/>
                  <w:lang w:eastAsia="ru-RU"/>
                </w:rPr>
                <w:t>с 09.00 – 16.00</w:t>
              </w:r>
            </w:ins>
          </w:p>
          <w:p w:rsidR="00B12224" w:rsidRPr="00B73F83" w:rsidRDefault="00B12224" w:rsidP="00B12224">
            <w:pPr>
              <w:widowControl w:val="0"/>
              <w:spacing w:after="0" w:line="240" w:lineRule="auto"/>
              <w:ind w:firstLine="284"/>
              <w:jc w:val="center"/>
              <w:rPr>
                <w:ins w:id="625" w:author="adm" w:date="2017-05-12T11:22:00Z"/>
                <w:rFonts w:ascii="Times New Roman" w:eastAsia="SimSun" w:hAnsi="Times New Roman"/>
                <w:sz w:val="28"/>
                <w:szCs w:val="28"/>
                <w:lang w:eastAsia="ru-RU"/>
              </w:rPr>
            </w:pPr>
            <w:ins w:id="626" w:author="adm" w:date="2017-05-12T11:22:00Z">
              <w:r w:rsidRPr="00B73F83">
                <w:rPr>
                  <w:rFonts w:ascii="Times New Roman" w:eastAsia="SimSun" w:hAnsi="Times New Roman"/>
                  <w:sz w:val="28"/>
                  <w:szCs w:val="28"/>
                  <w:lang w:eastAsia="ru-RU"/>
                </w:rPr>
                <w:t>(13.00 – 14.00)</w:t>
              </w:r>
            </w:ins>
          </w:p>
        </w:tc>
        <w:tc>
          <w:tcPr>
            <w:tcW w:w="1642" w:type="pct"/>
            <w:tcBorders>
              <w:left w:val="single" w:sz="4" w:space="0" w:color="auto"/>
              <w:bottom w:val="single" w:sz="4" w:space="0" w:color="auto"/>
              <w:right w:val="single" w:sz="4" w:space="0" w:color="auto"/>
            </w:tcBorders>
          </w:tcPr>
          <w:p w:rsidR="00B12224" w:rsidRPr="00B73F83" w:rsidRDefault="00B12224" w:rsidP="00B12224">
            <w:pPr>
              <w:widowControl w:val="0"/>
              <w:spacing w:after="0" w:line="240" w:lineRule="auto"/>
              <w:ind w:firstLine="284"/>
              <w:jc w:val="center"/>
              <w:rPr>
                <w:rFonts w:ascii="Times New Roman" w:eastAsia="SimSun" w:hAnsi="Times New Roman"/>
                <w:sz w:val="28"/>
                <w:szCs w:val="28"/>
                <w:lang w:eastAsia="ru-RU"/>
              </w:rPr>
            </w:pPr>
            <w:ins w:id="627" w:author="adm" w:date="2017-05-12T11:22:00Z">
              <w:r w:rsidRPr="00B73F83">
                <w:rPr>
                  <w:rFonts w:ascii="Times New Roman" w:eastAsia="SimSun" w:hAnsi="Times New Roman"/>
                  <w:sz w:val="28"/>
                  <w:szCs w:val="28"/>
                  <w:lang w:eastAsia="ru-RU"/>
                </w:rPr>
                <w:t>09.00 – 1</w:t>
              </w:r>
            </w:ins>
            <w:r w:rsidRPr="00B73F83">
              <w:rPr>
                <w:rFonts w:ascii="Times New Roman" w:eastAsia="SimSun" w:hAnsi="Times New Roman"/>
                <w:sz w:val="28"/>
                <w:szCs w:val="28"/>
                <w:lang w:eastAsia="ru-RU"/>
              </w:rPr>
              <w:t>3</w:t>
            </w:r>
            <w:ins w:id="628" w:author="adm" w:date="2017-05-12T11:22:00Z">
              <w:r w:rsidRPr="00B73F83">
                <w:rPr>
                  <w:rFonts w:ascii="Times New Roman" w:eastAsia="SimSun" w:hAnsi="Times New Roman"/>
                  <w:sz w:val="28"/>
                  <w:szCs w:val="28"/>
                  <w:lang w:eastAsia="ru-RU"/>
                </w:rPr>
                <w:t>.00</w:t>
              </w:r>
            </w:ins>
          </w:p>
          <w:p w:rsidR="00B12224" w:rsidRPr="00B73F83" w:rsidRDefault="00B12224" w:rsidP="00B12224">
            <w:pPr>
              <w:widowControl w:val="0"/>
              <w:spacing w:after="0" w:line="240" w:lineRule="auto"/>
              <w:ind w:firstLine="284"/>
              <w:jc w:val="center"/>
              <w:rPr>
                <w:ins w:id="629" w:author="adm" w:date="2017-05-12T11:22:00Z"/>
                <w:rFonts w:ascii="Times New Roman" w:eastAsia="SimSun" w:hAnsi="Times New Roman"/>
                <w:sz w:val="28"/>
                <w:szCs w:val="28"/>
                <w:lang w:eastAsia="ru-RU"/>
              </w:rPr>
            </w:pPr>
            <w:r w:rsidRPr="00B73F83">
              <w:rPr>
                <w:rFonts w:ascii="Times New Roman" w:eastAsia="SimSun" w:hAnsi="Times New Roman"/>
                <w:sz w:val="28"/>
                <w:szCs w:val="28"/>
                <w:lang w:eastAsia="ru-RU"/>
              </w:rPr>
              <w:t>14.00 – 16.00</w:t>
            </w:r>
          </w:p>
          <w:p w:rsidR="00B12224" w:rsidRPr="00B73F83" w:rsidRDefault="00B12224" w:rsidP="00B12224">
            <w:pPr>
              <w:widowControl w:val="0"/>
              <w:spacing w:after="0" w:line="240" w:lineRule="auto"/>
              <w:ind w:firstLine="284"/>
              <w:jc w:val="center"/>
              <w:rPr>
                <w:ins w:id="630" w:author="adm" w:date="2017-05-12T11:22:00Z"/>
                <w:rFonts w:ascii="Times New Roman" w:eastAsia="SimSun" w:hAnsi="Times New Roman"/>
                <w:sz w:val="28"/>
                <w:szCs w:val="28"/>
                <w:lang w:eastAsia="ru-RU"/>
              </w:rPr>
            </w:pPr>
          </w:p>
        </w:tc>
      </w:tr>
      <w:tr w:rsidR="00B12224" w:rsidRPr="00B73F83" w:rsidTr="00B12224">
        <w:trPr>
          <w:ins w:id="631" w:author="adm" w:date="2017-05-12T11:22:00Z"/>
        </w:trPr>
        <w:tc>
          <w:tcPr>
            <w:tcW w:w="1684" w:type="pct"/>
            <w:tcBorders>
              <w:top w:val="single" w:sz="4" w:space="0" w:color="auto"/>
              <w:left w:val="single" w:sz="4" w:space="0" w:color="auto"/>
              <w:bottom w:val="single" w:sz="4" w:space="0" w:color="auto"/>
              <w:right w:val="single" w:sz="4" w:space="0" w:color="auto"/>
            </w:tcBorders>
            <w:hideMark/>
          </w:tcPr>
          <w:p w:rsidR="00B12224" w:rsidRPr="00B73F83" w:rsidRDefault="00B12224" w:rsidP="00B12224">
            <w:pPr>
              <w:widowControl w:val="0"/>
              <w:spacing w:after="0" w:line="240" w:lineRule="auto"/>
              <w:jc w:val="both"/>
              <w:rPr>
                <w:ins w:id="632" w:author="adm" w:date="2017-05-12T11:22:00Z"/>
                <w:rFonts w:ascii="Times New Roman" w:eastAsia="SimSun" w:hAnsi="Times New Roman"/>
                <w:sz w:val="28"/>
                <w:szCs w:val="28"/>
                <w:lang w:eastAsia="ru-RU"/>
              </w:rPr>
            </w:pPr>
            <w:ins w:id="633" w:author="adm" w:date="2017-05-12T11:22:00Z">
              <w:r w:rsidRPr="00B73F83">
                <w:rPr>
                  <w:rFonts w:ascii="Times New Roman" w:eastAsia="SimSun" w:hAnsi="Times New Roman"/>
                  <w:sz w:val="28"/>
                  <w:szCs w:val="28"/>
                  <w:lang w:eastAsia="ru-RU"/>
                </w:rPr>
                <w:t>Суббота</w:t>
              </w:r>
            </w:ins>
          </w:p>
        </w:tc>
        <w:tc>
          <w:tcPr>
            <w:tcW w:w="1674" w:type="pct"/>
            <w:tcBorders>
              <w:top w:val="single" w:sz="4" w:space="0" w:color="auto"/>
              <w:left w:val="single" w:sz="4" w:space="0" w:color="auto"/>
              <w:bottom w:val="single" w:sz="4" w:space="0" w:color="auto"/>
              <w:right w:val="single" w:sz="4" w:space="0" w:color="auto"/>
            </w:tcBorders>
          </w:tcPr>
          <w:p w:rsidR="00B12224" w:rsidRPr="00B73F83" w:rsidRDefault="00B12224" w:rsidP="00B12224">
            <w:pPr>
              <w:widowControl w:val="0"/>
              <w:spacing w:after="0" w:line="240" w:lineRule="auto"/>
              <w:ind w:firstLine="284"/>
              <w:jc w:val="center"/>
              <w:rPr>
                <w:ins w:id="634" w:author="adm" w:date="2017-05-12T11:22:00Z"/>
                <w:rFonts w:ascii="Times New Roman" w:eastAsia="SimSun" w:hAnsi="Times New Roman"/>
                <w:sz w:val="28"/>
                <w:szCs w:val="28"/>
                <w:lang w:eastAsia="ru-RU"/>
              </w:rPr>
            </w:pPr>
            <w:ins w:id="635" w:author="adm" w:date="2017-05-12T11:22:00Z">
              <w:r w:rsidRPr="00B73F83">
                <w:rPr>
                  <w:rFonts w:ascii="Times New Roman" w:eastAsia="SimSun" w:hAnsi="Times New Roman"/>
                  <w:sz w:val="28"/>
                  <w:szCs w:val="28"/>
                  <w:lang w:eastAsia="ru-RU"/>
                </w:rPr>
                <w:t>выходной день</w:t>
              </w:r>
            </w:ins>
          </w:p>
        </w:tc>
        <w:tc>
          <w:tcPr>
            <w:tcW w:w="1642" w:type="pct"/>
            <w:tcBorders>
              <w:top w:val="single" w:sz="4" w:space="0" w:color="auto"/>
              <w:left w:val="single" w:sz="4" w:space="0" w:color="auto"/>
              <w:bottom w:val="single" w:sz="4" w:space="0" w:color="auto"/>
              <w:right w:val="single" w:sz="4" w:space="0" w:color="auto"/>
            </w:tcBorders>
          </w:tcPr>
          <w:p w:rsidR="00B12224" w:rsidRPr="00B73F83" w:rsidRDefault="00B12224" w:rsidP="00B12224">
            <w:pPr>
              <w:widowControl w:val="0"/>
              <w:spacing w:after="0" w:line="240" w:lineRule="auto"/>
              <w:ind w:firstLine="284"/>
              <w:jc w:val="center"/>
              <w:rPr>
                <w:ins w:id="636" w:author="adm" w:date="2017-05-12T11:22:00Z"/>
                <w:rFonts w:ascii="Times New Roman" w:eastAsia="SimSun" w:hAnsi="Times New Roman"/>
                <w:sz w:val="28"/>
                <w:szCs w:val="28"/>
                <w:lang w:eastAsia="ru-RU"/>
              </w:rPr>
            </w:pPr>
            <w:ins w:id="637" w:author="adm" w:date="2017-05-12T11:22:00Z">
              <w:r w:rsidRPr="00B73F83">
                <w:rPr>
                  <w:rFonts w:ascii="Times New Roman" w:eastAsia="SimSun" w:hAnsi="Times New Roman"/>
                  <w:sz w:val="28"/>
                  <w:szCs w:val="28"/>
                  <w:lang w:eastAsia="ru-RU"/>
                </w:rPr>
                <w:t>выходной день</w:t>
              </w:r>
            </w:ins>
          </w:p>
        </w:tc>
      </w:tr>
      <w:tr w:rsidR="00B12224" w:rsidRPr="00B73F83" w:rsidTr="00B12224">
        <w:trPr>
          <w:ins w:id="638" w:author="adm" w:date="2017-05-12T11:22:00Z"/>
        </w:trPr>
        <w:tc>
          <w:tcPr>
            <w:tcW w:w="1684" w:type="pct"/>
            <w:tcBorders>
              <w:top w:val="single" w:sz="4" w:space="0" w:color="auto"/>
              <w:left w:val="single" w:sz="4" w:space="0" w:color="auto"/>
              <w:bottom w:val="single" w:sz="4" w:space="0" w:color="auto"/>
              <w:right w:val="single" w:sz="4" w:space="0" w:color="auto"/>
            </w:tcBorders>
            <w:hideMark/>
          </w:tcPr>
          <w:p w:rsidR="00B12224" w:rsidRPr="00B73F83" w:rsidRDefault="00B12224" w:rsidP="00B12224">
            <w:pPr>
              <w:widowControl w:val="0"/>
              <w:spacing w:after="0" w:line="240" w:lineRule="auto"/>
              <w:jc w:val="both"/>
              <w:rPr>
                <w:ins w:id="639" w:author="adm" w:date="2017-05-12T11:22:00Z"/>
                <w:rFonts w:ascii="Times New Roman" w:eastAsia="SimSun" w:hAnsi="Times New Roman"/>
                <w:sz w:val="28"/>
                <w:szCs w:val="28"/>
                <w:lang w:eastAsia="ru-RU"/>
              </w:rPr>
            </w:pPr>
            <w:ins w:id="640" w:author="adm" w:date="2017-05-12T11:22:00Z">
              <w:r w:rsidRPr="00B73F83">
                <w:rPr>
                  <w:rFonts w:ascii="Times New Roman" w:eastAsia="SimSun" w:hAnsi="Times New Roman"/>
                  <w:sz w:val="28"/>
                  <w:szCs w:val="28"/>
                  <w:lang w:eastAsia="ru-RU"/>
                </w:rPr>
                <w:t>Воскресенье</w:t>
              </w:r>
            </w:ins>
          </w:p>
        </w:tc>
        <w:tc>
          <w:tcPr>
            <w:tcW w:w="1674" w:type="pct"/>
            <w:tcBorders>
              <w:top w:val="single" w:sz="4" w:space="0" w:color="auto"/>
              <w:left w:val="single" w:sz="4" w:space="0" w:color="auto"/>
              <w:bottom w:val="single" w:sz="4" w:space="0" w:color="auto"/>
              <w:right w:val="single" w:sz="4" w:space="0" w:color="auto"/>
            </w:tcBorders>
          </w:tcPr>
          <w:p w:rsidR="00B12224" w:rsidRPr="00B73F83" w:rsidRDefault="00B12224" w:rsidP="00B12224">
            <w:pPr>
              <w:widowControl w:val="0"/>
              <w:spacing w:after="0" w:line="240" w:lineRule="auto"/>
              <w:ind w:firstLine="284"/>
              <w:jc w:val="center"/>
              <w:rPr>
                <w:ins w:id="641" w:author="adm" w:date="2017-05-12T11:22:00Z"/>
                <w:rFonts w:ascii="Times New Roman" w:eastAsia="SimSun" w:hAnsi="Times New Roman"/>
                <w:sz w:val="28"/>
                <w:szCs w:val="28"/>
                <w:lang w:eastAsia="ru-RU"/>
              </w:rPr>
            </w:pPr>
            <w:ins w:id="642" w:author="adm" w:date="2017-05-12T11:22:00Z">
              <w:r w:rsidRPr="00B73F83">
                <w:rPr>
                  <w:rFonts w:ascii="Times New Roman" w:eastAsia="SimSun" w:hAnsi="Times New Roman"/>
                  <w:sz w:val="28"/>
                  <w:szCs w:val="28"/>
                  <w:lang w:eastAsia="ru-RU"/>
                </w:rPr>
                <w:t>выходной день</w:t>
              </w:r>
            </w:ins>
          </w:p>
        </w:tc>
        <w:tc>
          <w:tcPr>
            <w:tcW w:w="1642" w:type="pct"/>
            <w:tcBorders>
              <w:top w:val="single" w:sz="4" w:space="0" w:color="auto"/>
              <w:left w:val="single" w:sz="4" w:space="0" w:color="auto"/>
              <w:bottom w:val="single" w:sz="4" w:space="0" w:color="auto"/>
              <w:right w:val="single" w:sz="4" w:space="0" w:color="auto"/>
            </w:tcBorders>
          </w:tcPr>
          <w:p w:rsidR="00B12224" w:rsidRPr="00B73F83" w:rsidRDefault="00B12224" w:rsidP="00B12224">
            <w:pPr>
              <w:widowControl w:val="0"/>
              <w:spacing w:after="0" w:line="240" w:lineRule="auto"/>
              <w:ind w:firstLine="284"/>
              <w:jc w:val="center"/>
              <w:rPr>
                <w:ins w:id="643" w:author="adm" w:date="2017-05-12T11:22:00Z"/>
                <w:rFonts w:ascii="Times New Roman" w:eastAsia="SimSun" w:hAnsi="Times New Roman"/>
                <w:sz w:val="28"/>
                <w:szCs w:val="28"/>
                <w:lang w:eastAsia="ru-RU"/>
              </w:rPr>
            </w:pPr>
            <w:ins w:id="644" w:author="adm" w:date="2017-05-12T11:22:00Z">
              <w:r w:rsidRPr="00B73F83">
                <w:rPr>
                  <w:rFonts w:ascii="Times New Roman" w:eastAsia="SimSun" w:hAnsi="Times New Roman"/>
                  <w:sz w:val="28"/>
                  <w:szCs w:val="28"/>
                  <w:lang w:eastAsia="ru-RU"/>
                </w:rPr>
                <w:t>выходной день</w:t>
              </w:r>
            </w:ins>
          </w:p>
        </w:tc>
      </w:tr>
    </w:tbl>
    <w:p w:rsidR="00B12224" w:rsidRPr="00B73F83" w:rsidRDefault="00B12224" w:rsidP="00B12224">
      <w:pPr>
        <w:autoSpaceDE w:val="0"/>
        <w:autoSpaceDN w:val="0"/>
        <w:adjustRightInd w:val="0"/>
        <w:spacing w:after="0" w:line="240" w:lineRule="auto"/>
        <w:ind w:firstLine="709"/>
        <w:jc w:val="right"/>
        <w:outlineLvl w:val="0"/>
        <w:rPr>
          <w:ins w:id="645" w:author="adm" w:date="2017-05-12T11:24:00Z"/>
          <w:rFonts w:ascii="Times New Roman" w:hAnsi="Times New Roman"/>
          <w:sz w:val="28"/>
          <w:szCs w:val="28"/>
        </w:rPr>
      </w:pPr>
    </w:p>
    <w:p w:rsidR="00B12224" w:rsidRPr="00B73F83" w:rsidRDefault="00B12224" w:rsidP="00B12224">
      <w:pPr>
        <w:autoSpaceDE w:val="0"/>
        <w:autoSpaceDN w:val="0"/>
        <w:adjustRightInd w:val="0"/>
        <w:spacing w:after="0" w:line="240" w:lineRule="auto"/>
        <w:ind w:firstLine="709"/>
        <w:jc w:val="right"/>
        <w:outlineLvl w:val="0"/>
        <w:rPr>
          <w:ins w:id="646" w:author="adm" w:date="2017-05-12T11:24:00Z"/>
          <w:rFonts w:ascii="Times New Roman" w:hAnsi="Times New Roman"/>
          <w:sz w:val="28"/>
          <w:szCs w:val="28"/>
        </w:rPr>
      </w:pPr>
    </w:p>
    <w:p w:rsidR="00B12224" w:rsidRPr="00B73F83" w:rsidRDefault="00B12224" w:rsidP="00B12224">
      <w:pPr>
        <w:autoSpaceDE w:val="0"/>
        <w:autoSpaceDN w:val="0"/>
        <w:adjustRightInd w:val="0"/>
        <w:spacing w:after="0" w:line="240" w:lineRule="auto"/>
        <w:ind w:firstLine="709"/>
        <w:jc w:val="right"/>
        <w:outlineLvl w:val="0"/>
        <w:rPr>
          <w:ins w:id="647" w:author="adm" w:date="2017-05-12T11:24:00Z"/>
          <w:rFonts w:ascii="Times New Roman" w:hAnsi="Times New Roman"/>
          <w:sz w:val="28"/>
          <w:szCs w:val="28"/>
        </w:rPr>
      </w:pPr>
    </w:p>
    <w:p w:rsidR="00B12224" w:rsidRPr="00B73F83" w:rsidRDefault="00B12224" w:rsidP="00B12224">
      <w:pPr>
        <w:autoSpaceDE w:val="0"/>
        <w:autoSpaceDN w:val="0"/>
        <w:adjustRightInd w:val="0"/>
        <w:spacing w:after="0" w:line="240" w:lineRule="auto"/>
        <w:ind w:firstLine="709"/>
        <w:jc w:val="right"/>
        <w:outlineLvl w:val="0"/>
        <w:rPr>
          <w:ins w:id="648" w:author="adm" w:date="2017-05-12T11:24:00Z"/>
          <w:rFonts w:ascii="Times New Roman" w:hAnsi="Times New Roman"/>
          <w:sz w:val="28"/>
          <w:szCs w:val="28"/>
        </w:rPr>
      </w:pPr>
    </w:p>
    <w:p w:rsidR="00B12224" w:rsidRPr="00B73F83" w:rsidRDefault="00B12224" w:rsidP="00B12224">
      <w:pPr>
        <w:autoSpaceDE w:val="0"/>
        <w:autoSpaceDN w:val="0"/>
        <w:adjustRightInd w:val="0"/>
        <w:spacing w:after="0" w:line="240" w:lineRule="auto"/>
        <w:ind w:firstLine="709"/>
        <w:jc w:val="right"/>
        <w:outlineLvl w:val="0"/>
        <w:rPr>
          <w:ins w:id="649" w:author="adm" w:date="2017-05-12T11:24:00Z"/>
          <w:rFonts w:ascii="Times New Roman" w:hAnsi="Times New Roman"/>
          <w:sz w:val="28"/>
          <w:szCs w:val="28"/>
        </w:rPr>
      </w:pPr>
    </w:p>
    <w:p w:rsidR="00B12224" w:rsidRPr="00B73F83" w:rsidRDefault="00B12224" w:rsidP="00B12224">
      <w:pPr>
        <w:autoSpaceDE w:val="0"/>
        <w:autoSpaceDN w:val="0"/>
        <w:adjustRightInd w:val="0"/>
        <w:spacing w:after="0" w:line="240" w:lineRule="auto"/>
        <w:ind w:firstLine="709"/>
        <w:jc w:val="right"/>
        <w:outlineLvl w:val="0"/>
        <w:rPr>
          <w:ins w:id="650" w:author="adm" w:date="2017-05-12T11:24:00Z"/>
          <w:rFonts w:ascii="Times New Roman" w:hAnsi="Times New Roman"/>
          <w:sz w:val="28"/>
          <w:szCs w:val="28"/>
        </w:rPr>
      </w:pPr>
    </w:p>
    <w:p w:rsidR="00B12224" w:rsidRPr="00B73F83" w:rsidRDefault="00B12224" w:rsidP="00B12224">
      <w:pPr>
        <w:autoSpaceDE w:val="0"/>
        <w:autoSpaceDN w:val="0"/>
        <w:adjustRightInd w:val="0"/>
        <w:spacing w:after="0" w:line="240" w:lineRule="auto"/>
        <w:ind w:firstLine="709"/>
        <w:jc w:val="right"/>
        <w:outlineLvl w:val="0"/>
        <w:rPr>
          <w:ins w:id="651" w:author="adm" w:date="2017-05-12T11:24:00Z"/>
          <w:rFonts w:ascii="Times New Roman" w:hAnsi="Times New Roman"/>
          <w:sz w:val="28"/>
          <w:szCs w:val="28"/>
        </w:rPr>
      </w:pPr>
    </w:p>
    <w:p w:rsidR="00B12224" w:rsidRPr="00B73F83" w:rsidRDefault="00B12224" w:rsidP="00B12224">
      <w:pPr>
        <w:autoSpaceDE w:val="0"/>
        <w:autoSpaceDN w:val="0"/>
        <w:adjustRightInd w:val="0"/>
        <w:spacing w:after="0" w:line="240" w:lineRule="auto"/>
        <w:ind w:firstLine="709"/>
        <w:jc w:val="right"/>
        <w:outlineLvl w:val="0"/>
        <w:rPr>
          <w:ins w:id="652" w:author="adm" w:date="2017-05-12T11:24:00Z"/>
          <w:rFonts w:ascii="Times New Roman" w:hAnsi="Times New Roman"/>
          <w:sz w:val="28"/>
          <w:szCs w:val="28"/>
        </w:rPr>
      </w:pPr>
    </w:p>
    <w:p w:rsidR="00B12224" w:rsidRPr="00B73F83" w:rsidRDefault="00B12224" w:rsidP="00B12224">
      <w:pPr>
        <w:autoSpaceDE w:val="0"/>
        <w:autoSpaceDN w:val="0"/>
        <w:adjustRightInd w:val="0"/>
        <w:spacing w:after="0" w:line="240" w:lineRule="auto"/>
        <w:ind w:firstLine="709"/>
        <w:jc w:val="right"/>
        <w:outlineLvl w:val="0"/>
        <w:rPr>
          <w:rFonts w:ascii="Times New Roman" w:hAnsi="Times New Roman"/>
          <w:sz w:val="28"/>
          <w:szCs w:val="28"/>
        </w:rPr>
      </w:pPr>
      <w:r w:rsidRPr="00B73F83">
        <w:rPr>
          <w:rFonts w:ascii="Times New Roman" w:hAnsi="Times New Roman"/>
          <w:sz w:val="28"/>
          <w:szCs w:val="28"/>
        </w:rPr>
        <w:t>Приложение № 2</w:t>
      </w:r>
    </w:p>
    <w:p w:rsidR="00B12224" w:rsidRPr="00B73F83" w:rsidRDefault="00B12224" w:rsidP="00B12224">
      <w:pPr>
        <w:autoSpaceDE w:val="0"/>
        <w:autoSpaceDN w:val="0"/>
        <w:adjustRightInd w:val="0"/>
        <w:spacing w:after="0" w:line="240" w:lineRule="auto"/>
        <w:ind w:firstLine="709"/>
        <w:jc w:val="right"/>
        <w:rPr>
          <w:rFonts w:ascii="Times New Roman" w:hAnsi="Times New Roman"/>
          <w:sz w:val="28"/>
          <w:szCs w:val="28"/>
        </w:rPr>
      </w:pPr>
      <w:r w:rsidRPr="00B73F83">
        <w:rPr>
          <w:rFonts w:ascii="Times New Roman" w:hAnsi="Times New Roman"/>
          <w:sz w:val="28"/>
          <w:szCs w:val="28"/>
        </w:rPr>
        <w:t xml:space="preserve">к административному регламенту </w:t>
      </w:r>
    </w:p>
    <w:p w:rsidR="00B12224" w:rsidRPr="00B73F83" w:rsidRDefault="00B12224" w:rsidP="00B12224">
      <w:pPr>
        <w:autoSpaceDE w:val="0"/>
        <w:autoSpaceDN w:val="0"/>
        <w:adjustRightInd w:val="0"/>
        <w:spacing w:after="0" w:line="240" w:lineRule="auto"/>
        <w:ind w:firstLine="709"/>
        <w:jc w:val="right"/>
        <w:rPr>
          <w:rFonts w:ascii="Times New Roman" w:hAnsi="Times New Roman"/>
          <w:sz w:val="28"/>
          <w:szCs w:val="28"/>
        </w:rPr>
      </w:pPr>
      <w:r w:rsidRPr="00B73F83">
        <w:rPr>
          <w:rFonts w:ascii="Times New Roman" w:hAnsi="Times New Roman"/>
          <w:sz w:val="28"/>
          <w:szCs w:val="28"/>
        </w:rPr>
        <w:t>предоставления муниципальной услуги</w:t>
      </w:r>
    </w:p>
    <w:p w:rsidR="00B12224" w:rsidRPr="00B73F83" w:rsidRDefault="00B12224" w:rsidP="00B12224">
      <w:pPr>
        <w:autoSpaceDE w:val="0"/>
        <w:autoSpaceDN w:val="0"/>
        <w:adjustRightInd w:val="0"/>
        <w:spacing w:after="0" w:line="240" w:lineRule="auto"/>
        <w:ind w:firstLine="709"/>
        <w:jc w:val="right"/>
        <w:rPr>
          <w:rFonts w:ascii="Times New Roman" w:hAnsi="Times New Roman"/>
          <w:sz w:val="28"/>
          <w:szCs w:val="28"/>
        </w:rPr>
      </w:pPr>
      <w:r w:rsidRPr="00B73F83">
        <w:rPr>
          <w:rFonts w:ascii="Times New Roman" w:hAnsi="Times New Roman"/>
          <w:sz w:val="28"/>
          <w:szCs w:val="28"/>
        </w:rPr>
        <w:t>«Выдача градостроительного плана земельного участка»</w:t>
      </w:r>
    </w:p>
    <w:p w:rsidR="00B12224" w:rsidRPr="00B73F83" w:rsidRDefault="00B12224" w:rsidP="00B12224">
      <w:pPr>
        <w:autoSpaceDE w:val="0"/>
        <w:autoSpaceDN w:val="0"/>
        <w:adjustRightInd w:val="0"/>
        <w:spacing w:after="0" w:line="240" w:lineRule="auto"/>
        <w:ind w:firstLine="709"/>
        <w:jc w:val="right"/>
        <w:rPr>
          <w:rFonts w:ascii="Times New Roman" w:hAnsi="Times New Roman"/>
          <w:sz w:val="28"/>
          <w:szCs w:val="28"/>
        </w:rPr>
      </w:pPr>
    </w:p>
    <w:tbl>
      <w:tblPr>
        <w:tblpPr w:leftFromText="180" w:rightFromText="180" w:vertAnchor="page" w:horzAnchor="margin" w:tblpY="2932"/>
        <w:tblOverlap w:val="never"/>
        <w:tblW w:w="9571" w:type="dxa"/>
        <w:tblLook w:val="04A0"/>
      </w:tblPr>
      <w:tblGrid>
        <w:gridCol w:w="1950"/>
        <w:gridCol w:w="1843"/>
        <w:gridCol w:w="992"/>
        <w:gridCol w:w="4786"/>
      </w:tblGrid>
      <w:tr w:rsidR="00B12224" w:rsidRPr="00B73F83" w:rsidTr="00B12224">
        <w:tc>
          <w:tcPr>
            <w:tcW w:w="1019" w:type="pct"/>
            <w:tcBorders>
              <w:top w:val="single" w:sz="4" w:space="0" w:color="auto"/>
              <w:left w:val="single" w:sz="4" w:space="0" w:color="auto"/>
              <w:bottom w:val="single" w:sz="4" w:space="0" w:color="auto"/>
              <w:right w:val="single" w:sz="4" w:space="0" w:color="auto"/>
            </w:tcBorders>
          </w:tcPr>
          <w:p w:rsidR="00B12224" w:rsidRPr="00B12224" w:rsidRDefault="00B12224" w:rsidP="00B12224">
            <w:pPr>
              <w:rPr>
                <w:rFonts w:ascii="Times New Roman" w:hAnsi="Times New Roman"/>
                <w:bCs/>
                <w:sz w:val="28"/>
                <w:szCs w:val="28"/>
                <w:lang w:eastAsia="ru-RU"/>
              </w:rPr>
            </w:pPr>
            <w:r w:rsidRPr="00B12224">
              <w:rPr>
                <w:rFonts w:ascii="Times New Roman" w:hAnsi="Times New Roman"/>
                <w:bCs/>
                <w:sz w:val="28"/>
                <w:szCs w:val="28"/>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B12224" w:rsidRPr="00B12224" w:rsidRDefault="00B12224" w:rsidP="00B12224">
            <w:pPr>
              <w:rPr>
                <w:rFonts w:ascii="Times New Roman" w:hAnsi="Times New Roman"/>
                <w:sz w:val="28"/>
                <w:szCs w:val="28"/>
                <w:u w:val="single"/>
              </w:rPr>
            </w:pPr>
          </w:p>
        </w:tc>
        <w:tc>
          <w:tcPr>
            <w:tcW w:w="518" w:type="pct"/>
            <w:tcBorders>
              <w:left w:val="single" w:sz="4" w:space="0" w:color="auto"/>
            </w:tcBorders>
          </w:tcPr>
          <w:p w:rsidR="00B12224" w:rsidRPr="00B12224" w:rsidRDefault="00B12224" w:rsidP="00B12224">
            <w:pPr>
              <w:rPr>
                <w:rFonts w:ascii="Times New Roman" w:hAnsi="Times New Roman"/>
                <w:sz w:val="28"/>
                <w:szCs w:val="28"/>
                <w:u w:val="single"/>
              </w:rPr>
            </w:pPr>
          </w:p>
        </w:tc>
        <w:tc>
          <w:tcPr>
            <w:tcW w:w="2500" w:type="pct"/>
            <w:tcBorders>
              <w:left w:val="nil"/>
              <w:bottom w:val="single" w:sz="4" w:space="0" w:color="auto"/>
            </w:tcBorders>
          </w:tcPr>
          <w:p w:rsidR="00B12224" w:rsidRPr="00B12224" w:rsidRDefault="00B12224" w:rsidP="00B12224">
            <w:pPr>
              <w:rPr>
                <w:rFonts w:ascii="Times New Roman" w:hAnsi="Times New Roman"/>
                <w:sz w:val="28"/>
                <w:szCs w:val="28"/>
                <w:u w:val="single"/>
              </w:rPr>
            </w:pPr>
          </w:p>
        </w:tc>
      </w:tr>
      <w:tr w:rsidR="00B12224" w:rsidRPr="00B73F83" w:rsidTr="00B12224">
        <w:tc>
          <w:tcPr>
            <w:tcW w:w="1019" w:type="pct"/>
            <w:tcBorders>
              <w:top w:val="single" w:sz="4" w:space="0" w:color="auto"/>
            </w:tcBorders>
          </w:tcPr>
          <w:p w:rsidR="00B12224" w:rsidRPr="00B12224" w:rsidRDefault="00B12224" w:rsidP="00B12224">
            <w:pPr>
              <w:jc w:val="center"/>
              <w:rPr>
                <w:rFonts w:ascii="Times New Roman" w:hAnsi="Times New Roman"/>
                <w:sz w:val="28"/>
                <w:szCs w:val="28"/>
              </w:rPr>
            </w:pPr>
          </w:p>
        </w:tc>
        <w:tc>
          <w:tcPr>
            <w:tcW w:w="963" w:type="pct"/>
            <w:tcBorders>
              <w:top w:val="single" w:sz="4" w:space="0" w:color="auto"/>
            </w:tcBorders>
          </w:tcPr>
          <w:p w:rsidR="00B12224" w:rsidRPr="00B12224" w:rsidRDefault="00B12224" w:rsidP="00B12224">
            <w:pPr>
              <w:jc w:val="center"/>
              <w:rPr>
                <w:rFonts w:ascii="Times New Roman" w:hAnsi="Times New Roman"/>
                <w:sz w:val="28"/>
                <w:szCs w:val="28"/>
              </w:rPr>
            </w:pPr>
          </w:p>
        </w:tc>
        <w:tc>
          <w:tcPr>
            <w:tcW w:w="518" w:type="pct"/>
          </w:tcPr>
          <w:p w:rsidR="00B12224" w:rsidRPr="00B12224" w:rsidRDefault="00B12224" w:rsidP="00B12224">
            <w:pPr>
              <w:jc w:val="center"/>
              <w:rPr>
                <w:rFonts w:ascii="Times New Roman" w:hAnsi="Times New Roman"/>
                <w:sz w:val="28"/>
                <w:szCs w:val="28"/>
              </w:rPr>
            </w:pPr>
          </w:p>
        </w:tc>
        <w:tc>
          <w:tcPr>
            <w:tcW w:w="2500" w:type="pct"/>
            <w:tcBorders>
              <w:top w:val="single" w:sz="4" w:space="0" w:color="auto"/>
            </w:tcBorders>
          </w:tcPr>
          <w:p w:rsidR="00B12224" w:rsidRPr="00B12224" w:rsidRDefault="00B12224" w:rsidP="00B12224">
            <w:pPr>
              <w:jc w:val="center"/>
              <w:rPr>
                <w:rFonts w:ascii="Times New Roman" w:hAnsi="Times New Roman"/>
                <w:sz w:val="28"/>
                <w:szCs w:val="28"/>
              </w:rPr>
            </w:pPr>
            <w:r w:rsidRPr="00B12224">
              <w:rPr>
                <w:rFonts w:ascii="Times New Roman" w:hAnsi="Times New Roman"/>
                <w:sz w:val="28"/>
                <w:szCs w:val="28"/>
              </w:rPr>
              <w:t>Орган, обрабатывающий запрос на предоставление услуги</w:t>
            </w:r>
          </w:p>
        </w:tc>
      </w:tr>
    </w:tbl>
    <w:tbl>
      <w:tblPr>
        <w:tblW w:w="961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566"/>
        <w:gridCol w:w="851"/>
        <w:gridCol w:w="1105"/>
        <w:gridCol w:w="1495"/>
        <w:gridCol w:w="967"/>
        <w:gridCol w:w="2003"/>
        <w:gridCol w:w="1624"/>
      </w:tblGrid>
      <w:tr w:rsidR="00B12224" w:rsidRPr="00B73F83" w:rsidTr="00B12224">
        <w:trPr>
          <w:trHeight w:val="20"/>
          <w:jc w:val="center"/>
        </w:trPr>
        <w:tc>
          <w:tcPr>
            <w:tcW w:w="9611" w:type="dxa"/>
            <w:gridSpan w:val="7"/>
            <w:tcBorders>
              <w:top w:val="nil"/>
              <w:left w:val="nil"/>
              <w:bottom w:val="dotted" w:sz="4" w:space="0" w:color="auto"/>
              <w:right w:val="nil"/>
            </w:tcBorders>
            <w:tcMar>
              <w:top w:w="0" w:type="dxa"/>
              <w:left w:w="75" w:type="dxa"/>
              <w:bottom w:w="0" w:type="dxa"/>
              <w:right w:w="75" w:type="dxa"/>
            </w:tcMar>
            <w:vAlign w:val="center"/>
            <w:hideMark/>
          </w:tcPr>
          <w:p w:rsidR="00B12224" w:rsidRPr="00B73F83" w:rsidRDefault="00B12224" w:rsidP="00B12224">
            <w:pPr>
              <w:autoSpaceDE w:val="0"/>
              <w:autoSpaceDN w:val="0"/>
              <w:spacing w:after="0" w:line="240" w:lineRule="auto"/>
              <w:jc w:val="center"/>
              <w:rPr>
                <w:rFonts w:ascii="Times New Roman" w:hAnsi="Times New Roman"/>
                <w:b/>
                <w:bCs/>
                <w:sz w:val="28"/>
                <w:szCs w:val="28"/>
                <w:lang w:eastAsia="ru-RU"/>
              </w:rPr>
            </w:pPr>
            <w:r w:rsidRPr="00B73F83">
              <w:rPr>
                <w:rFonts w:ascii="Times New Roman" w:hAnsi="Times New Roman"/>
                <w:b/>
                <w:bCs/>
                <w:sz w:val="28"/>
                <w:szCs w:val="28"/>
                <w:lang w:eastAsia="ru-RU"/>
              </w:rPr>
              <w:t>Данные заявителя (юридического лица)</w:t>
            </w:r>
          </w:p>
        </w:tc>
      </w:tr>
      <w:tr w:rsidR="00B12224" w:rsidRPr="00B73F83" w:rsidTr="00B12224">
        <w:trPr>
          <w:trHeight w:val="20"/>
          <w:jc w:val="center"/>
        </w:trPr>
        <w:tc>
          <w:tcPr>
            <w:tcW w:w="3522" w:type="dxa"/>
            <w:gridSpan w:val="3"/>
            <w:tcBorders>
              <w:top w:val="dotted" w:sz="4" w:space="0" w:color="auto"/>
            </w:tcBorders>
            <w:tcMar>
              <w:top w:w="0" w:type="dxa"/>
              <w:left w:w="75" w:type="dxa"/>
              <w:bottom w:w="0" w:type="dxa"/>
              <w:right w:w="75" w:type="dxa"/>
            </w:tcMar>
            <w:vAlign w:val="center"/>
            <w:hideMark/>
          </w:tcPr>
          <w:p w:rsidR="00B12224" w:rsidRPr="00B73F83" w:rsidRDefault="00B12224" w:rsidP="00B12224">
            <w:pPr>
              <w:autoSpaceDE w:val="0"/>
              <w:autoSpaceDN w:val="0"/>
              <w:spacing w:after="0" w:line="240" w:lineRule="auto"/>
              <w:rPr>
                <w:rFonts w:ascii="Times New Roman" w:hAnsi="Times New Roman"/>
                <w:sz w:val="28"/>
                <w:szCs w:val="28"/>
                <w:lang w:eastAsia="ru-RU"/>
              </w:rPr>
            </w:pPr>
            <w:r w:rsidRPr="00B73F83">
              <w:rPr>
                <w:rFonts w:ascii="Times New Roman" w:hAnsi="Times New Roman"/>
                <w:sz w:val="28"/>
                <w:szCs w:val="28"/>
                <w:lang w:eastAsia="ru-RU"/>
              </w:rPr>
              <w:t>Полное наименование юридического лица (в соответствии с учредительными документами)</w:t>
            </w:r>
          </w:p>
        </w:tc>
        <w:tc>
          <w:tcPr>
            <w:tcW w:w="6089" w:type="dxa"/>
            <w:gridSpan w:val="4"/>
            <w:tcBorders>
              <w:top w:val="dotted" w:sz="4" w:space="0" w:color="auto"/>
            </w:tcBorders>
            <w:tcMar>
              <w:top w:w="0" w:type="dxa"/>
              <w:left w:w="75" w:type="dxa"/>
              <w:bottom w:w="0" w:type="dxa"/>
              <w:right w:w="75" w:type="dxa"/>
            </w:tcMar>
            <w:vAlign w:val="center"/>
          </w:tcPr>
          <w:p w:rsidR="00B12224" w:rsidRPr="00B73F83" w:rsidRDefault="00B12224" w:rsidP="00B12224">
            <w:pPr>
              <w:spacing w:after="0" w:line="240" w:lineRule="auto"/>
              <w:rPr>
                <w:rFonts w:ascii="Times New Roman" w:hAnsi="Times New Roman"/>
                <w:sz w:val="28"/>
                <w:szCs w:val="28"/>
                <w:u w:val="single"/>
              </w:rPr>
            </w:pPr>
          </w:p>
        </w:tc>
      </w:tr>
      <w:tr w:rsidR="00B12224" w:rsidRPr="00B73F83" w:rsidTr="00B12224">
        <w:trPr>
          <w:trHeight w:val="20"/>
          <w:jc w:val="center"/>
        </w:trPr>
        <w:tc>
          <w:tcPr>
            <w:tcW w:w="3522" w:type="dxa"/>
            <w:gridSpan w:val="3"/>
            <w:tcMar>
              <w:top w:w="0" w:type="dxa"/>
              <w:left w:w="75" w:type="dxa"/>
              <w:bottom w:w="0" w:type="dxa"/>
              <w:right w:w="75" w:type="dxa"/>
            </w:tcMar>
            <w:vAlign w:val="center"/>
            <w:hideMark/>
          </w:tcPr>
          <w:p w:rsidR="00B12224" w:rsidRPr="00B73F83" w:rsidRDefault="00B12224" w:rsidP="00B12224">
            <w:pPr>
              <w:autoSpaceDE w:val="0"/>
              <w:autoSpaceDN w:val="0"/>
              <w:spacing w:after="0" w:line="240" w:lineRule="auto"/>
              <w:rPr>
                <w:rFonts w:ascii="Times New Roman" w:hAnsi="Times New Roman"/>
                <w:sz w:val="28"/>
                <w:szCs w:val="28"/>
                <w:lang w:eastAsia="ru-RU"/>
              </w:rPr>
            </w:pPr>
            <w:r w:rsidRPr="00B73F83">
              <w:rPr>
                <w:rFonts w:ascii="Times New Roman" w:hAnsi="Times New Roman"/>
                <w:sz w:val="28"/>
                <w:szCs w:val="28"/>
                <w:lang w:eastAsia="ru-RU"/>
              </w:rPr>
              <w:t>Организационно-правовая форма юридического лица</w:t>
            </w:r>
          </w:p>
        </w:tc>
        <w:tc>
          <w:tcPr>
            <w:tcW w:w="6089" w:type="dxa"/>
            <w:gridSpan w:val="4"/>
            <w:tcMar>
              <w:top w:w="0" w:type="dxa"/>
              <w:left w:w="75" w:type="dxa"/>
              <w:bottom w:w="0" w:type="dxa"/>
              <w:right w:w="75" w:type="dxa"/>
            </w:tcMar>
            <w:vAlign w:val="center"/>
          </w:tcPr>
          <w:p w:rsidR="00B12224" w:rsidRPr="00B73F83" w:rsidRDefault="00B12224" w:rsidP="00B12224">
            <w:pPr>
              <w:spacing w:after="0" w:line="240" w:lineRule="auto"/>
              <w:rPr>
                <w:rFonts w:ascii="Times New Roman" w:hAnsi="Times New Roman"/>
                <w:sz w:val="28"/>
                <w:szCs w:val="28"/>
                <w:u w:val="single"/>
              </w:rPr>
            </w:pPr>
          </w:p>
        </w:tc>
      </w:tr>
      <w:tr w:rsidR="00B12224" w:rsidRPr="00B73F83" w:rsidTr="00B12224">
        <w:trPr>
          <w:trHeight w:val="20"/>
          <w:jc w:val="center"/>
        </w:trPr>
        <w:tc>
          <w:tcPr>
            <w:tcW w:w="3522" w:type="dxa"/>
            <w:gridSpan w:val="3"/>
            <w:tcMar>
              <w:top w:w="0" w:type="dxa"/>
              <w:left w:w="75" w:type="dxa"/>
              <w:bottom w:w="0" w:type="dxa"/>
              <w:right w:w="75" w:type="dxa"/>
            </w:tcMar>
            <w:vAlign w:val="center"/>
            <w:hideMark/>
          </w:tcPr>
          <w:p w:rsidR="00B12224" w:rsidRPr="00B73F83" w:rsidRDefault="00B12224" w:rsidP="00B12224">
            <w:pPr>
              <w:autoSpaceDE w:val="0"/>
              <w:autoSpaceDN w:val="0"/>
              <w:spacing w:after="0" w:line="240" w:lineRule="auto"/>
              <w:rPr>
                <w:rFonts w:ascii="Times New Roman" w:hAnsi="Times New Roman"/>
                <w:sz w:val="28"/>
                <w:szCs w:val="28"/>
                <w:lang w:eastAsia="ru-RU"/>
              </w:rPr>
            </w:pPr>
            <w:r w:rsidRPr="00B73F83">
              <w:rPr>
                <w:rFonts w:ascii="Times New Roman" w:hAnsi="Times New Roman"/>
                <w:sz w:val="28"/>
                <w:szCs w:val="28"/>
                <w:lang w:eastAsia="ru-RU"/>
              </w:rPr>
              <w:t>Фамилия, имя, отчество руководителя юридического лица</w:t>
            </w:r>
          </w:p>
        </w:tc>
        <w:tc>
          <w:tcPr>
            <w:tcW w:w="6089" w:type="dxa"/>
            <w:gridSpan w:val="4"/>
            <w:tcMar>
              <w:top w:w="0" w:type="dxa"/>
              <w:left w:w="75" w:type="dxa"/>
              <w:bottom w:w="0" w:type="dxa"/>
              <w:right w:w="75" w:type="dxa"/>
            </w:tcMar>
            <w:vAlign w:val="center"/>
          </w:tcPr>
          <w:p w:rsidR="00B12224" w:rsidRPr="00B73F83" w:rsidRDefault="00B12224" w:rsidP="00B12224">
            <w:pPr>
              <w:spacing w:after="0" w:line="240" w:lineRule="auto"/>
              <w:rPr>
                <w:rFonts w:ascii="Times New Roman" w:hAnsi="Times New Roman"/>
                <w:sz w:val="28"/>
                <w:szCs w:val="28"/>
              </w:rPr>
            </w:pPr>
          </w:p>
        </w:tc>
      </w:tr>
      <w:tr w:rsidR="00B12224" w:rsidRPr="00B73F83" w:rsidTr="00B12224">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B12224" w:rsidRPr="00B73F83" w:rsidRDefault="00B12224" w:rsidP="00B12224">
            <w:pPr>
              <w:autoSpaceDE w:val="0"/>
              <w:autoSpaceDN w:val="0"/>
              <w:spacing w:after="0" w:line="240" w:lineRule="auto"/>
              <w:rPr>
                <w:rFonts w:ascii="Times New Roman" w:hAnsi="Times New Roman"/>
                <w:sz w:val="28"/>
                <w:szCs w:val="28"/>
                <w:lang w:eastAsia="ru-RU"/>
              </w:rPr>
            </w:pPr>
            <w:r w:rsidRPr="00B73F83">
              <w:rPr>
                <w:rFonts w:ascii="Times New Roman" w:hAnsi="Times New Roman"/>
                <w:sz w:val="28"/>
                <w:szCs w:val="28"/>
                <w:lang w:eastAsia="ru-RU"/>
              </w:rPr>
              <w:t>ОГРН</w:t>
            </w:r>
          </w:p>
        </w:tc>
        <w:tc>
          <w:tcPr>
            <w:tcW w:w="8045" w:type="dxa"/>
            <w:gridSpan w:val="6"/>
            <w:tcBorders>
              <w:bottom w:val="dotted" w:sz="4" w:space="0" w:color="auto"/>
            </w:tcBorders>
            <w:tcMar>
              <w:top w:w="0" w:type="dxa"/>
              <w:left w:w="75" w:type="dxa"/>
              <w:bottom w:w="0" w:type="dxa"/>
              <w:right w:w="75" w:type="dxa"/>
            </w:tcMar>
            <w:vAlign w:val="center"/>
          </w:tcPr>
          <w:p w:rsidR="00B12224" w:rsidRPr="00B73F83" w:rsidRDefault="00B12224" w:rsidP="00B12224">
            <w:pPr>
              <w:spacing w:after="0" w:line="240" w:lineRule="auto"/>
              <w:rPr>
                <w:rFonts w:ascii="Times New Roman" w:hAnsi="Times New Roman"/>
                <w:sz w:val="28"/>
                <w:szCs w:val="28"/>
              </w:rPr>
            </w:pPr>
          </w:p>
        </w:tc>
      </w:tr>
      <w:tr w:rsidR="00B12224" w:rsidRPr="00B73F83" w:rsidTr="00B12224">
        <w:trPr>
          <w:trHeight w:val="20"/>
          <w:jc w:val="center"/>
        </w:trPr>
        <w:tc>
          <w:tcPr>
            <w:tcW w:w="9611"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B12224" w:rsidRPr="00B73F83" w:rsidRDefault="00B12224" w:rsidP="00B12224">
            <w:pPr>
              <w:autoSpaceDE w:val="0"/>
              <w:autoSpaceDN w:val="0"/>
              <w:spacing w:after="0" w:line="240" w:lineRule="auto"/>
              <w:jc w:val="center"/>
              <w:rPr>
                <w:rFonts w:ascii="Times New Roman" w:hAnsi="Times New Roman"/>
                <w:b/>
                <w:bCs/>
                <w:sz w:val="28"/>
                <w:szCs w:val="28"/>
                <w:lang w:eastAsia="ru-RU"/>
              </w:rPr>
            </w:pPr>
          </w:p>
          <w:p w:rsidR="00B12224" w:rsidRPr="00B73F83" w:rsidRDefault="00B12224" w:rsidP="00B12224">
            <w:pPr>
              <w:autoSpaceDE w:val="0"/>
              <w:autoSpaceDN w:val="0"/>
              <w:spacing w:after="0" w:line="240" w:lineRule="auto"/>
              <w:jc w:val="center"/>
              <w:rPr>
                <w:rFonts w:ascii="Times New Roman" w:hAnsi="Times New Roman"/>
                <w:b/>
                <w:bCs/>
                <w:sz w:val="28"/>
                <w:szCs w:val="28"/>
                <w:lang w:eastAsia="ru-RU"/>
              </w:rPr>
            </w:pPr>
            <w:r w:rsidRPr="00B73F83">
              <w:rPr>
                <w:rFonts w:ascii="Times New Roman" w:hAnsi="Times New Roman"/>
                <w:b/>
                <w:bCs/>
                <w:sz w:val="28"/>
                <w:szCs w:val="28"/>
                <w:lang w:eastAsia="ru-RU"/>
              </w:rPr>
              <w:t>Юридический адрес</w:t>
            </w:r>
          </w:p>
        </w:tc>
      </w:tr>
      <w:tr w:rsidR="00B12224" w:rsidRPr="00B73F83" w:rsidTr="00B12224">
        <w:trPr>
          <w:trHeight w:val="20"/>
          <w:jc w:val="center"/>
        </w:trPr>
        <w:tc>
          <w:tcPr>
            <w:tcW w:w="1566" w:type="dxa"/>
            <w:tcBorders>
              <w:top w:val="dotted" w:sz="4" w:space="0" w:color="auto"/>
            </w:tcBorders>
            <w:tcMar>
              <w:top w:w="0" w:type="dxa"/>
              <w:left w:w="75" w:type="dxa"/>
              <w:bottom w:w="0" w:type="dxa"/>
              <w:right w:w="75" w:type="dxa"/>
            </w:tcMar>
            <w:vAlign w:val="center"/>
            <w:hideMark/>
          </w:tcPr>
          <w:p w:rsidR="00B12224" w:rsidRPr="00B73F83" w:rsidRDefault="00B12224" w:rsidP="00B12224">
            <w:pPr>
              <w:autoSpaceDE w:val="0"/>
              <w:autoSpaceDN w:val="0"/>
              <w:spacing w:after="0" w:line="240" w:lineRule="auto"/>
              <w:rPr>
                <w:rFonts w:ascii="Times New Roman" w:hAnsi="Times New Roman"/>
                <w:sz w:val="28"/>
                <w:szCs w:val="28"/>
                <w:lang w:eastAsia="ru-RU"/>
              </w:rPr>
            </w:pPr>
            <w:r w:rsidRPr="00B73F83">
              <w:rPr>
                <w:rFonts w:ascii="Times New Roman" w:hAnsi="Times New Roman"/>
                <w:sz w:val="28"/>
                <w:szCs w:val="28"/>
                <w:lang w:eastAsia="ru-RU"/>
              </w:rPr>
              <w:t xml:space="preserve">Индекс </w:t>
            </w:r>
          </w:p>
        </w:tc>
        <w:tc>
          <w:tcPr>
            <w:tcW w:w="1956" w:type="dxa"/>
            <w:gridSpan w:val="2"/>
            <w:tcBorders>
              <w:top w:val="dotted" w:sz="4" w:space="0" w:color="auto"/>
            </w:tcBorders>
            <w:tcMar>
              <w:top w:w="0" w:type="dxa"/>
              <w:left w:w="75" w:type="dxa"/>
              <w:bottom w:w="0" w:type="dxa"/>
              <w:right w:w="75" w:type="dxa"/>
            </w:tcMar>
            <w:vAlign w:val="center"/>
          </w:tcPr>
          <w:p w:rsidR="00B12224" w:rsidRPr="00B73F83" w:rsidRDefault="00B12224" w:rsidP="00B12224">
            <w:pPr>
              <w:autoSpaceDE w:val="0"/>
              <w:autoSpaceDN w:val="0"/>
              <w:spacing w:after="0" w:line="240" w:lineRule="auto"/>
              <w:rPr>
                <w:rFonts w:ascii="Times New Roman" w:hAnsi="Times New Roman"/>
                <w:sz w:val="28"/>
                <w:szCs w:val="28"/>
                <w:u w:val="single"/>
                <w:lang w:eastAsia="ru-RU"/>
              </w:rPr>
            </w:pPr>
          </w:p>
        </w:tc>
        <w:tc>
          <w:tcPr>
            <w:tcW w:w="2462" w:type="dxa"/>
            <w:gridSpan w:val="2"/>
            <w:tcBorders>
              <w:top w:val="dotted" w:sz="4" w:space="0" w:color="auto"/>
            </w:tcBorders>
            <w:tcMar>
              <w:top w:w="0" w:type="dxa"/>
              <w:left w:w="75" w:type="dxa"/>
              <w:bottom w:w="0" w:type="dxa"/>
              <w:right w:w="75" w:type="dxa"/>
            </w:tcMar>
            <w:vAlign w:val="center"/>
            <w:hideMark/>
          </w:tcPr>
          <w:p w:rsidR="00B12224" w:rsidRPr="00B73F83" w:rsidRDefault="00B12224" w:rsidP="00B12224">
            <w:pPr>
              <w:autoSpaceDE w:val="0"/>
              <w:autoSpaceDN w:val="0"/>
              <w:spacing w:after="0" w:line="240" w:lineRule="auto"/>
              <w:rPr>
                <w:rFonts w:ascii="Times New Roman" w:hAnsi="Times New Roman"/>
                <w:sz w:val="28"/>
                <w:szCs w:val="28"/>
                <w:lang w:eastAsia="ru-RU"/>
              </w:rPr>
            </w:pPr>
            <w:r w:rsidRPr="00B73F83">
              <w:rPr>
                <w:rFonts w:ascii="Times New Roman" w:hAnsi="Times New Roman"/>
                <w:sz w:val="28"/>
                <w:szCs w:val="28"/>
                <w:lang w:eastAsia="ru-RU"/>
              </w:rPr>
              <w:t xml:space="preserve">Регион </w:t>
            </w:r>
          </w:p>
        </w:tc>
        <w:tc>
          <w:tcPr>
            <w:tcW w:w="3627" w:type="dxa"/>
            <w:gridSpan w:val="2"/>
            <w:tcBorders>
              <w:top w:val="dotted" w:sz="4" w:space="0" w:color="auto"/>
            </w:tcBorders>
            <w:tcMar>
              <w:top w:w="0" w:type="dxa"/>
              <w:left w:w="75" w:type="dxa"/>
              <w:bottom w:w="0" w:type="dxa"/>
              <w:right w:w="75" w:type="dxa"/>
            </w:tcMar>
            <w:vAlign w:val="center"/>
          </w:tcPr>
          <w:p w:rsidR="00B12224" w:rsidRPr="00B73F83" w:rsidRDefault="00B12224" w:rsidP="00B12224">
            <w:pPr>
              <w:autoSpaceDE w:val="0"/>
              <w:autoSpaceDN w:val="0"/>
              <w:spacing w:after="0" w:line="240" w:lineRule="auto"/>
              <w:rPr>
                <w:rFonts w:ascii="Times New Roman" w:hAnsi="Times New Roman"/>
                <w:sz w:val="28"/>
                <w:szCs w:val="28"/>
                <w:u w:val="single"/>
                <w:lang w:eastAsia="ru-RU"/>
              </w:rPr>
            </w:pPr>
          </w:p>
        </w:tc>
      </w:tr>
      <w:tr w:rsidR="00B12224" w:rsidRPr="00B73F83" w:rsidTr="00B12224">
        <w:trPr>
          <w:trHeight w:val="20"/>
          <w:jc w:val="center"/>
        </w:trPr>
        <w:tc>
          <w:tcPr>
            <w:tcW w:w="1566" w:type="dxa"/>
            <w:tcMar>
              <w:top w:w="0" w:type="dxa"/>
              <w:left w:w="75" w:type="dxa"/>
              <w:bottom w:w="0" w:type="dxa"/>
              <w:right w:w="75" w:type="dxa"/>
            </w:tcMar>
            <w:vAlign w:val="center"/>
            <w:hideMark/>
          </w:tcPr>
          <w:p w:rsidR="00B12224" w:rsidRPr="00B73F83" w:rsidRDefault="00B12224" w:rsidP="00B12224">
            <w:pPr>
              <w:autoSpaceDE w:val="0"/>
              <w:autoSpaceDN w:val="0"/>
              <w:spacing w:after="0" w:line="240" w:lineRule="auto"/>
              <w:rPr>
                <w:rFonts w:ascii="Times New Roman" w:hAnsi="Times New Roman"/>
                <w:sz w:val="28"/>
                <w:szCs w:val="28"/>
                <w:lang w:eastAsia="ru-RU"/>
              </w:rPr>
            </w:pPr>
            <w:r w:rsidRPr="00B73F83">
              <w:rPr>
                <w:rFonts w:ascii="Times New Roman" w:hAnsi="Times New Roman"/>
                <w:sz w:val="28"/>
                <w:szCs w:val="28"/>
                <w:lang w:eastAsia="ru-RU"/>
              </w:rPr>
              <w:t>Район</w:t>
            </w:r>
          </w:p>
        </w:tc>
        <w:tc>
          <w:tcPr>
            <w:tcW w:w="1956" w:type="dxa"/>
            <w:gridSpan w:val="2"/>
            <w:tcMar>
              <w:top w:w="0" w:type="dxa"/>
              <w:left w:w="75" w:type="dxa"/>
              <w:bottom w:w="0" w:type="dxa"/>
              <w:right w:w="75" w:type="dxa"/>
            </w:tcMar>
            <w:vAlign w:val="center"/>
          </w:tcPr>
          <w:p w:rsidR="00B12224" w:rsidRPr="00B73F83" w:rsidRDefault="00B12224" w:rsidP="00B12224">
            <w:pPr>
              <w:autoSpaceDE w:val="0"/>
              <w:autoSpaceDN w:val="0"/>
              <w:spacing w:after="0" w:line="240" w:lineRule="auto"/>
              <w:rPr>
                <w:rFonts w:ascii="Times New Roman" w:hAnsi="Times New Roman"/>
                <w:sz w:val="28"/>
                <w:szCs w:val="28"/>
                <w:u w:val="single"/>
                <w:lang w:eastAsia="ru-RU"/>
              </w:rPr>
            </w:pPr>
          </w:p>
        </w:tc>
        <w:tc>
          <w:tcPr>
            <w:tcW w:w="2462" w:type="dxa"/>
            <w:gridSpan w:val="2"/>
            <w:tcMar>
              <w:top w:w="0" w:type="dxa"/>
              <w:left w:w="75" w:type="dxa"/>
              <w:bottom w:w="0" w:type="dxa"/>
              <w:right w:w="75" w:type="dxa"/>
            </w:tcMar>
            <w:vAlign w:val="center"/>
            <w:hideMark/>
          </w:tcPr>
          <w:p w:rsidR="00B12224" w:rsidRPr="00B73F83" w:rsidRDefault="00B12224" w:rsidP="00B12224">
            <w:pPr>
              <w:autoSpaceDE w:val="0"/>
              <w:autoSpaceDN w:val="0"/>
              <w:spacing w:after="0" w:line="240" w:lineRule="auto"/>
              <w:rPr>
                <w:rFonts w:ascii="Times New Roman" w:hAnsi="Times New Roman"/>
                <w:sz w:val="28"/>
                <w:szCs w:val="28"/>
                <w:lang w:eastAsia="ru-RU"/>
              </w:rPr>
            </w:pPr>
            <w:r w:rsidRPr="00B73F83">
              <w:rPr>
                <w:rFonts w:ascii="Times New Roman" w:hAnsi="Times New Roman"/>
                <w:sz w:val="28"/>
                <w:szCs w:val="28"/>
                <w:lang w:eastAsia="ru-RU"/>
              </w:rPr>
              <w:t>Населенный пункт</w:t>
            </w:r>
          </w:p>
        </w:tc>
        <w:tc>
          <w:tcPr>
            <w:tcW w:w="3627" w:type="dxa"/>
            <w:gridSpan w:val="2"/>
            <w:tcMar>
              <w:top w:w="0" w:type="dxa"/>
              <w:left w:w="75" w:type="dxa"/>
              <w:bottom w:w="0" w:type="dxa"/>
              <w:right w:w="75" w:type="dxa"/>
            </w:tcMar>
            <w:vAlign w:val="center"/>
          </w:tcPr>
          <w:p w:rsidR="00B12224" w:rsidRPr="00B73F83" w:rsidRDefault="00B12224" w:rsidP="00B12224">
            <w:pPr>
              <w:autoSpaceDE w:val="0"/>
              <w:autoSpaceDN w:val="0"/>
              <w:spacing w:after="0" w:line="240" w:lineRule="auto"/>
              <w:rPr>
                <w:rFonts w:ascii="Times New Roman" w:hAnsi="Times New Roman"/>
                <w:sz w:val="28"/>
                <w:szCs w:val="28"/>
                <w:u w:val="single"/>
                <w:lang w:eastAsia="ru-RU"/>
              </w:rPr>
            </w:pPr>
          </w:p>
        </w:tc>
      </w:tr>
      <w:tr w:rsidR="00B12224" w:rsidRPr="00B73F83" w:rsidTr="00B12224">
        <w:trPr>
          <w:trHeight w:val="20"/>
          <w:jc w:val="center"/>
        </w:trPr>
        <w:tc>
          <w:tcPr>
            <w:tcW w:w="1566" w:type="dxa"/>
            <w:tcMar>
              <w:top w:w="0" w:type="dxa"/>
              <w:left w:w="75" w:type="dxa"/>
              <w:bottom w:w="0" w:type="dxa"/>
              <w:right w:w="75" w:type="dxa"/>
            </w:tcMar>
            <w:vAlign w:val="center"/>
            <w:hideMark/>
          </w:tcPr>
          <w:p w:rsidR="00B12224" w:rsidRPr="00B73F83" w:rsidRDefault="00B12224" w:rsidP="00B12224">
            <w:pPr>
              <w:autoSpaceDE w:val="0"/>
              <w:autoSpaceDN w:val="0"/>
              <w:spacing w:after="0" w:line="240" w:lineRule="auto"/>
              <w:rPr>
                <w:rFonts w:ascii="Times New Roman" w:hAnsi="Times New Roman"/>
                <w:sz w:val="28"/>
                <w:szCs w:val="28"/>
                <w:lang w:eastAsia="ru-RU"/>
              </w:rPr>
            </w:pPr>
            <w:r w:rsidRPr="00B73F83">
              <w:rPr>
                <w:rFonts w:ascii="Times New Roman" w:hAnsi="Times New Roman"/>
                <w:sz w:val="28"/>
                <w:szCs w:val="28"/>
                <w:lang w:eastAsia="ru-RU"/>
              </w:rPr>
              <w:t>Улица</w:t>
            </w:r>
          </w:p>
        </w:tc>
        <w:tc>
          <w:tcPr>
            <w:tcW w:w="8045" w:type="dxa"/>
            <w:gridSpan w:val="6"/>
            <w:tcMar>
              <w:top w:w="0" w:type="dxa"/>
              <w:left w:w="75" w:type="dxa"/>
              <w:bottom w:w="0" w:type="dxa"/>
              <w:right w:w="75" w:type="dxa"/>
            </w:tcMar>
            <w:vAlign w:val="center"/>
          </w:tcPr>
          <w:p w:rsidR="00B12224" w:rsidRPr="00B73F83" w:rsidRDefault="00B12224" w:rsidP="00B12224">
            <w:pPr>
              <w:autoSpaceDE w:val="0"/>
              <w:autoSpaceDN w:val="0"/>
              <w:spacing w:after="0" w:line="240" w:lineRule="auto"/>
              <w:rPr>
                <w:rFonts w:ascii="Times New Roman" w:hAnsi="Times New Roman"/>
                <w:sz w:val="28"/>
                <w:szCs w:val="28"/>
                <w:u w:val="single"/>
                <w:lang w:eastAsia="ru-RU"/>
              </w:rPr>
            </w:pPr>
          </w:p>
        </w:tc>
      </w:tr>
      <w:tr w:rsidR="00B12224" w:rsidRPr="00B73F83" w:rsidTr="00B12224">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B12224" w:rsidRPr="00B73F83" w:rsidRDefault="00B12224" w:rsidP="00B12224">
            <w:pPr>
              <w:autoSpaceDE w:val="0"/>
              <w:autoSpaceDN w:val="0"/>
              <w:spacing w:after="0" w:line="240" w:lineRule="auto"/>
              <w:rPr>
                <w:rFonts w:ascii="Times New Roman" w:hAnsi="Times New Roman"/>
                <w:sz w:val="28"/>
                <w:szCs w:val="28"/>
                <w:lang w:eastAsia="ru-RU"/>
              </w:rPr>
            </w:pPr>
            <w:r w:rsidRPr="00B73F83">
              <w:rPr>
                <w:rFonts w:ascii="Times New Roman" w:hAnsi="Times New Roman"/>
                <w:sz w:val="28"/>
                <w:szCs w:val="28"/>
                <w:lang w:eastAsia="ru-RU"/>
              </w:rPr>
              <w:t>Дом</w:t>
            </w:r>
          </w:p>
        </w:tc>
        <w:tc>
          <w:tcPr>
            <w:tcW w:w="1956" w:type="dxa"/>
            <w:gridSpan w:val="2"/>
            <w:tcBorders>
              <w:bottom w:val="dotted" w:sz="4" w:space="0" w:color="auto"/>
            </w:tcBorders>
            <w:tcMar>
              <w:top w:w="0" w:type="dxa"/>
              <w:left w:w="75" w:type="dxa"/>
              <w:bottom w:w="0" w:type="dxa"/>
              <w:right w:w="75" w:type="dxa"/>
            </w:tcMar>
            <w:vAlign w:val="center"/>
          </w:tcPr>
          <w:p w:rsidR="00B12224" w:rsidRPr="00B73F83" w:rsidRDefault="00B12224" w:rsidP="00B12224">
            <w:pPr>
              <w:autoSpaceDE w:val="0"/>
              <w:autoSpaceDN w:val="0"/>
              <w:spacing w:after="0" w:line="240" w:lineRule="auto"/>
              <w:rPr>
                <w:rFonts w:ascii="Times New Roman" w:hAnsi="Times New Roman"/>
                <w:sz w:val="28"/>
                <w:szCs w:val="28"/>
                <w:u w:val="single"/>
                <w:lang w:eastAsia="ru-RU"/>
              </w:rPr>
            </w:pPr>
          </w:p>
        </w:tc>
        <w:tc>
          <w:tcPr>
            <w:tcW w:w="1495" w:type="dxa"/>
            <w:tcBorders>
              <w:bottom w:val="dotted" w:sz="4" w:space="0" w:color="auto"/>
            </w:tcBorders>
            <w:tcMar>
              <w:top w:w="0" w:type="dxa"/>
              <w:left w:w="75" w:type="dxa"/>
              <w:bottom w:w="0" w:type="dxa"/>
              <w:right w:w="75" w:type="dxa"/>
            </w:tcMar>
            <w:vAlign w:val="center"/>
            <w:hideMark/>
          </w:tcPr>
          <w:p w:rsidR="00B12224" w:rsidRPr="00B73F83" w:rsidRDefault="00B12224" w:rsidP="00B12224">
            <w:pPr>
              <w:autoSpaceDE w:val="0"/>
              <w:autoSpaceDN w:val="0"/>
              <w:spacing w:after="0" w:line="240" w:lineRule="auto"/>
              <w:rPr>
                <w:rFonts w:ascii="Times New Roman" w:hAnsi="Times New Roman"/>
                <w:sz w:val="28"/>
                <w:szCs w:val="28"/>
                <w:lang w:eastAsia="ru-RU"/>
              </w:rPr>
            </w:pPr>
            <w:r w:rsidRPr="00B73F83">
              <w:rPr>
                <w:rFonts w:ascii="Times New Roman" w:hAnsi="Times New Roman"/>
                <w:sz w:val="28"/>
                <w:szCs w:val="28"/>
                <w:lang w:eastAsia="ru-RU"/>
              </w:rPr>
              <w:t>Корпус</w:t>
            </w:r>
          </w:p>
        </w:tc>
        <w:tc>
          <w:tcPr>
            <w:tcW w:w="967" w:type="dxa"/>
            <w:tcBorders>
              <w:bottom w:val="dotted" w:sz="4" w:space="0" w:color="auto"/>
            </w:tcBorders>
            <w:tcMar>
              <w:top w:w="0" w:type="dxa"/>
              <w:left w:w="75" w:type="dxa"/>
              <w:bottom w:w="0" w:type="dxa"/>
              <w:right w:w="75" w:type="dxa"/>
            </w:tcMar>
            <w:vAlign w:val="center"/>
          </w:tcPr>
          <w:p w:rsidR="00B12224" w:rsidRPr="00B73F83" w:rsidRDefault="00B12224" w:rsidP="00B12224">
            <w:pPr>
              <w:autoSpaceDE w:val="0"/>
              <w:autoSpaceDN w:val="0"/>
              <w:spacing w:after="0" w:line="240" w:lineRule="auto"/>
              <w:rPr>
                <w:rFonts w:ascii="Times New Roman" w:hAnsi="Times New Roman"/>
                <w:sz w:val="28"/>
                <w:szCs w:val="28"/>
                <w:u w:val="single"/>
                <w:lang w:eastAsia="ru-RU"/>
              </w:rPr>
            </w:pPr>
          </w:p>
        </w:tc>
        <w:tc>
          <w:tcPr>
            <w:tcW w:w="2003" w:type="dxa"/>
            <w:tcBorders>
              <w:bottom w:val="dotted" w:sz="4" w:space="0" w:color="auto"/>
            </w:tcBorders>
            <w:tcMar>
              <w:top w:w="0" w:type="dxa"/>
              <w:left w:w="75" w:type="dxa"/>
              <w:bottom w:w="0" w:type="dxa"/>
              <w:right w:w="75" w:type="dxa"/>
            </w:tcMar>
            <w:vAlign w:val="center"/>
            <w:hideMark/>
          </w:tcPr>
          <w:p w:rsidR="00B12224" w:rsidRPr="00B73F83" w:rsidRDefault="00B12224" w:rsidP="00B12224">
            <w:pPr>
              <w:autoSpaceDE w:val="0"/>
              <w:autoSpaceDN w:val="0"/>
              <w:spacing w:after="0" w:line="240" w:lineRule="auto"/>
              <w:rPr>
                <w:rFonts w:ascii="Times New Roman" w:hAnsi="Times New Roman"/>
                <w:sz w:val="28"/>
                <w:szCs w:val="28"/>
                <w:lang w:eastAsia="ru-RU"/>
              </w:rPr>
            </w:pPr>
            <w:r w:rsidRPr="00B73F83">
              <w:rPr>
                <w:rFonts w:ascii="Times New Roman" w:hAnsi="Times New Roman"/>
                <w:sz w:val="28"/>
                <w:szCs w:val="28"/>
                <w:lang w:eastAsia="ru-RU"/>
              </w:rPr>
              <w:t>Квартира</w:t>
            </w:r>
          </w:p>
        </w:tc>
        <w:tc>
          <w:tcPr>
            <w:tcW w:w="1624" w:type="dxa"/>
            <w:tcBorders>
              <w:bottom w:val="dotted" w:sz="4" w:space="0" w:color="auto"/>
            </w:tcBorders>
            <w:tcMar>
              <w:top w:w="0" w:type="dxa"/>
              <w:left w:w="75" w:type="dxa"/>
              <w:bottom w:w="0" w:type="dxa"/>
              <w:right w:w="75" w:type="dxa"/>
            </w:tcMar>
            <w:vAlign w:val="center"/>
          </w:tcPr>
          <w:p w:rsidR="00B12224" w:rsidRPr="00B73F83" w:rsidRDefault="00B12224" w:rsidP="00B12224">
            <w:pPr>
              <w:autoSpaceDE w:val="0"/>
              <w:autoSpaceDN w:val="0"/>
              <w:spacing w:after="0" w:line="240" w:lineRule="auto"/>
              <w:rPr>
                <w:rFonts w:ascii="Times New Roman" w:hAnsi="Times New Roman"/>
                <w:sz w:val="28"/>
                <w:szCs w:val="28"/>
                <w:u w:val="single"/>
                <w:lang w:eastAsia="ru-RU"/>
              </w:rPr>
            </w:pPr>
          </w:p>
        </w:tc>
      </w:tr>
      <w:tr w:rsidR="00B12224" w:rsidRPr="00B73F83" w:rsidTr="00B12224">
        <w:trPr>
          <w:trHeight w:val="20"/>
          <w:jc w:val="center"/>
        </w:trPr>
        <w:tc>
          <w:tcPr>
            <w:tcW w:w="9611" w:type="dxa"/>
            <w:gridSpan w:val="7"/>
            <w:tcBorders>
              <w:left w:val="nil"/>
              <w:bottom w:val="dotted" w:sz="4" w:space="0" w:color="auto"/>
              <w:right w:val="nil"/>
            </w:tcBorders>
            <w:tcMar>
              <w:top w:w="0" w:type="dxa"/>
              <w:left w:w="75" w:type="dxa"/>
              <w:bottom w:w="0" w:type="dxa"/>
              <w:right w:w="75" w:type="dxa"/>
            </w:tcMar>
            <w:vAlign w:val="center"/>
            <w:hideMark/>
          </w:tcPr>
          <w:p w:rsidR="00B12224" w:rsidRPr="00B73F83" w:rsidRDefault="00B12224" w:rsidP="00B12224">
            <w:pPr>
              <w:autoSpaceDE w:val="0"/>
              <w:autoSpaceDN w:val="0"/>
              <w:spacing w:after="0" w:line="240" w:lineRule="auto"/>
              <w:jc w:val="center"/>
              <w:rPr>
                <w:rFonts w:ascii="Times New Roman" w:hAnsi="Times New Roman"/>
                <w:b/>
                <w:bCs/>
                <w:sz w:val="28"/>
                <w:szCs w:val="28"/>
                <w:lang w:eastAsia="ru-RU"/>
              </w:rPr>
            </w:pPr>
          </w:p>
          <w:p w:rsidR="00B12224" w:rsidRPr="00B73F83" w:rsidRDefault="00B12224" w:rsidP="00B12224">
            <w:pPr>
              <w:autoSpaceDE w:val="0"/>
              <w:autoSpaceDN w:val="0"/>
              <w:spacing w:after="0" w:line="240" w:lineRule="auto"/>
              <w:jc w:val="center"/>
              <w:rPr>
                <w:rFonts w:ascii="Times New Roman" w:hAnsi="Times New Roman"/>
                <w:b/>
                <w:bCs/>
                <w:sz w:val="28"/>
                <w:szCs w:val="28"/>
                <w:vertAlign w:val="superscript"/>
                <w:lang w:eastAsia="ru-RU"/>
              </w:rPr>
            </w:pPr>
            <w:r w:rsidRPr="00B73F83">
              <w:rPr>
                <w:rFonts w:ascii="Times New Roman" w:hAnsi="Times New Roman"/>
                <w:b/>
                <w:bCs/>
                <w:sz w:val="28"/>
                <w:szCs w:val="28"/>
                <w:lang w:eastAsia="ru-RU"/>
              </w:rPr>
              <w:t>Почтовый адрес</w:t>
            </w:r>
          </w:p>
        </w:tc>
      </w:tr>
      <w:tr w:rsidR="00B12224" w:rsidRPr="00B73F83" w:rsidTr="00B12224">
        <w:trPr>
          <w:trHeight w:val="20"/>
          <w:jc w:val="center"/>
        </w:trPr>
        <w:tc>
          <w:tcPr>
            <w:tcW w:w="1566" w:type="dxa"/>
            <w:tcBorders>
              <w:top w:val="dotted" w:sz="4" w:space="0" w:color="auto"/>
            </w:tcBorders>
            <w:tcMar>
              <w:top w:w="0" w:type="dxa"/>
              <w:left w:w="75" w:type="dxa"/>
              <w:bottom w:w="0" w:type="dxa"/>
              <w:right w:w="75" w:type="dxa"/>
            </w:tcMar>
            <w:vAlign w:val="center"/>
            <w:hideMark/>
          </w:tcPr>
          <w:p w:rsidR="00B12224" w:rsidRPr="00B73F83" w:rsidRDefault="00B12224" w:rsidP="00B12224">
            <w:pPr>
              <w:autoSpaceDE w:val="0"/>
              <w:autoSpaceDN w:val="0"/>
              <w:spacing w:after="0" w:line="240" w:lineRule="auto"/>
              <w:rPr>
                <w:rFonts w:ascii="Times New Roman" w:hAnsi="Times New Roman"/>
                <w:sz w:val="28"/>
                <w:szCs w:val="28"/>
                <w:lang w:eastAsia="ru-RU"/>
              </w:rPr>
            </w:pPr>
            <w:r w:rsidRPr="00B73F83">
              <w:rPr>
                <w:rFonts w:ascii="Times New Roman" w:hAnsi="Times New Roman"/>
                <w:sz w:val="28"/>
                <w:szCs w:val="28"/>
                <w:lang w:eastAsia="ru-RU"/>
              </w:rPr>
              <w:t xml:space="preserve">Индекс </w:t>
            </w:r>
          </w:p>
        </w:tc>
        <w:tc>
          <w:tcPr>
            <w:tcW w:w="1956" w:type="dxa"/>
            <w:gridSpan w:val="2"/>
            <w:tcBorders>
              <w:top w:val="dotted" w:sz="4" w:space="0" w:color="auto"/>
            </w:tcBorders>
            <w:tcMar>
              <w:top w:w="0" w:type="dxa"/>
              <w:left w:w="75" w:type="dxa"/>
              <w:bottom w:w="0" w:type="dxa"/>
              <w:right w:w="75" w:type="dxa"/>
            </w:tcMar>
            <w:vAlign w:val="center"/>
          </w:tcPr>
          <w:p w:rsidR="00B12224" w:rsidRPr="00B73F83" w:rsidRDefault="00B12224" w:rsidP="00B12224">
            <w:pPr>
              <w:autoSpaceDE w:val="0"/>
              <w:autoSpaceDN w:val="0"/>
              <w:spacing w:after="0" w:line="240" w:lineRule="auto"/>
              <w:rPr>
                <w:rFonts w:ascii="Times New Roman" w:hAnsi="Times New Roman"/>
                <w:sz w:val="28"/>
                <w:szCs w:val="28"/>
                <w:u w:val="single"/>
                <w:lang w:eastAsia="ru-RU"/>
              </w:rPr>
            </w:pPr>
          </w:p>
        </w:tc>
        <w:tc>
          <w:tcPr>
            <w:tcW w:w="2462" w:type="dxa"/>
            <w:gridSpan w:val="2"/>
            <w:tcBorders>
              <w:top w:val="dotted" w:sz="4" w:space="0" w:color="auto"/>
            </w:tcBorders>
            <w:tcMar>
              <w:top w:w="0" w:type="dxa"/>
              <w:left w:w="75" w:type="dxa"/>
              <w:bottom w:w="0" w:type="dxa"/>
              <w:right w:w="75" w:type="dxa"/>
            </w:tcMar>
            <w:vAlign w:val="center"/>
            <w:hideMark/>
          </w:tcPr>
          <w:p w:rsidR="00B12224" w:rsidRPr="00B73F83" w:rsidRDefault="00B12224" w:rsidP="00B12224">
            <w:pPr>
              <w:autoSpaceDE w:val="0"/>
              <w:autoSpaceDN w:val="0"/>
              <w:spacing w:after="0" w:line="240" w:lineRule="auto"/>
              <w:rPr>
                <w:rFonts w:ascii="Times New Roman" w:hAnsi="Times New Roman"/>
                <w:sz w:val="28"/>
                <w:szCs w:val="28"/>
                <w:lang w:eastAsia="ru-RU"/>
              </w:rPr>
            </w:pPr>
            <w:r w:rsidRPr="00B73F83">
              <w:rPr>
                <w:rFonts w:ascii="Times New Roman" w:hAnsi="Times New Roman"/>
                <w:sz w:val="28"/>
                <w:szCs w:val="28"/>
                <w:lang w:eastAsia="ru-RU"/>
              </w:rPr>
              <w:t>Регион</w:t>
            </w:r>
          </w:p>
        </w:tc>
        <w:tc>
          <w:tcPr>
            <w:tcW w:w="3627" w:type="dxa"/>
            <w:gridSpan w:val="2"/>
            <w:tcBorders>
              <w:top w:val="dotted" w:sz="4" w:space="0" w:color="auto"/>
            </w:tcBorders>
            <w:tcMar>
              <w:top w:w="0" w:type="dxa"/>
              <w:left w:w="75" w:type="dxa"/>
              <w:bottom w:w="0" w:type="dxa"/>
              <w:right w:w="75" w:type="dxa"/>
            </w:tcMar>
            <w:vAlign w:val="center"/>
          </w:tcPr>
          <w:p w:rsidR="00B12224" w:rsidRPr="00B73F83" w:rsidRDefault="00B12224" w:rsidP="00B12224">
            <w:pPr>
              <w:autoSpaceDE w:val="0"/>
              <w:autoSpaceDN w:val="0"/>
              <w:spacing w:after="0" w:line="240" w:lineRule="auto"/>
              <w:rPr>
                <w:rFonts w:ascii="Times New Roman" w:hAnsi="Times New Roman"/>
                <w:sz w:val="28"/>
                <w:szCs w:val="28"/>
                <w:u w:val="single"/>
                <w:lang w:eastAsia="ru-RU"/>
              </w:rPr>
            </w:pPr>
          </w:p>
        </w:tc>
      </w:tr>
      <w:tr w:rsidR="00B12224" w:rsidRPr="00B73F83" w:rsidTr="00B12224">
        <w:trPr>
          <w:trHeight w:val="20"/>
          <w:jc w:val="center"/>
        </w:trPr>
        <w:tc>
          <w:tcPr>
            <w:tcW w:w="1566" w:type="dxa"/>
            <w:tcMar>
              <w:top w:w="0" w:type="dxa"/>
              <w:left w:w="75" w:type="dxa"/>
              <w:bottom w:w="0" w:type="dxa"/>
              <w:right w:w="75" w:type="dxa"/>
            </w:tcMar>
            <w:vAlign w:val="center"/>
            <w:hideMark/>
          </w:tcPr>
          <w:p w:rsidR="00B12224" w:rsidRPr="00B73F83" w:rsidRDefault="00B12224" w:rsidP="00B12224">
            <w:pPr>
              <w:autoSpaceDE w:val="0"/>
              <w:autoSpaceDN w:val="0"/>
              <w:spacing w:after="0" w:line="240" w:lineRule="auto"/>
              <w:rPr>
                <w:rFonts w:ascii="Times New Roman" w:hAnsi="Times New Roman"/>
                <w:sz w:val="28"/>
                <w:szCs w:val="28"/>
                <w:lang w:eastAsia="ru-RU"/>
              </w:rPr>
            </w:pPr>
            <w:r w:rsidRPr="00B73F83">
              <w:rPr>
                <w:rFonts w:ascii="Times New Roman" w:hAnsi="Times New Roman"/>
                <w:sz w:val="28"/>
                <w:szCs w:val="28"/>
                <w:lang w:eastAsia="ru-RU"/>
              </w:rPr>
              <w:t>Район</w:t>
            </w:r>
          </w:p>
        </w:tc>
        <w:tc>
          <w:tcPr>
            <w:tcW w:w="1956" w:type="dxa"/>
            <w:gridSpan w:val="2"/>
            <w:tcMar>
              <w:top w:w="0" w:type="dxa"/>
              <w:left w:w="75" w:type="dxa"/>
              <w:bottom w:w="0" w:type="dxa"/>
              <w:right w:w="75" w:type="dxa"/>
            </w:tcMar>
            <w:vAlign w:val="center"/>
          </w:tcPr>
          <w:p w:rsidR="00B12224" w:rsidRPr="00B73F83" w:rsidRDefault="00B12224" w:rsidP="00B12224">
            <w:pPr>
              <w:autoSpaceDE w:val="0"/>
              <w:autoSpaceDN w:val="0"/>
              <w:spacing w:after="0" w:line="240" w:lineRule="auto"/>
              <w:rPr>
                <w:rFonts w:ascii="Times New Roman" w:hAnsi="Times New Roman"/>
                <w:sz w:val="28"/>
                <w:szCs w:val="28"/>
                <w:u w:val="single"/>
                <w:lang w:eastAsia="ru-RU"/>
              </w:rPr>
            </w:pPr>
          </w:p>
        </w:tc>
        <w:tc>
          <w:tcPr>
            <w:tcW w:w="2462" w:type="dxa"/>
            <w:gridSpan w:val="2"/>
            <w:tcMar>
              <w:top w:w="0" w:type="dxa"/>
              <w:left w:w="75" w:type="dxa"/>
              <w:bottom w:w="0" w:type="dxa"/>
              <w:right w:w="75" w:type="dxa"/>
            </w:tcMar>
            <w:vAlign w:val="center"/>
            <w:hideMark/>
          </w:tcPr>
          <w:p w:rsidR="00B12224" w:rsidRPr="00B73F83" w:rsidRDefault="00B12224" w:rsidP="00B12224">
            <w:pPr>
              <w:autoSpaceDE w:val="0"/>
              <w:autoSpaceDN w:val="0"/>
              <w:spacing w:after="0" w:line="240" w:lineRule="auto"/>
              <w:rPr>
                <w:rFonts w:ascii="Times New Roman" w:hAnsi="Times New Roman"/>
                <w:sz w:val="28"/>
                <w:szCs w:val="28"/>
                <w:lang w:eastAsia="ru-RU"/>
              </w:rPr>
            </w:pPr>
            <w:r w:rsidRPr="00B73F83">
              <w:rPr>
                <w:rFonts w:ascii="Times New Roman" w:hAnsi="Times New Roman"/>
                <w:sz w:val="28"/>
                <w:szCs w:val="28"/>
                <w:lang w:eastAsia="ru-RU"/>
              </w:rPr>
              <w:t>Населенный пункт</w:t>
            </w:r>
          </w:p>
        </w:tc>
        <w:tc>
          <w:tcPr>
            <w:tcW w:w="3627" w:type="dxa"/>
            <w:gridSpan w:val="2"/>
            <w:tcMar>
              <w:top w:w="0" w:type="dxa"/>
              <w:left w:w="75" w:type="dxa"/>
              <w:bottom w:w="0" w:type="dxa"/>
              <w:right w:w="75" w:type="dxa"/>
            </w:tcMar>
            <w:vAlign w:val="center"/>
          </w:tcPr>
          <w:p w:rsidR="00B12224" w:rsidRPr="00B73F83" w:rsidRDefault="00B12224" w:rsidP="00B12224">
            <w:pPr>
              <w:autoSpaceDE w:val="0"/>
              <w:autoSpaceDN w:val="0"/>
              <w:spacing w:after="0" w:line="240" w:lineRule="auto"/>
              <w:rPr>
                <w:rFonts w:ascii="Times New Roman" w:hAnsi="Times New Roman"/>
                <w:sz w:val="28"/>
                <w:szCs w:val="28"/>
                <w:u w:val="single"/>
                <w:lang w:eastAsia="ru-RU"/>
              </w:rPr>
            </w:pPr>
          </w:p>
        </w:tc>
      </w:tr>
      <w:tr w:rsidR="00B12224" w:rsidRPr="00B73F83" w:rsidTr="00B12224">
        <w:trPr>
          <w:trHeight w:val="20"/>
          <w:jc w:val="center"/>
        </w:trPr>
        <w:tc>
          <w:tcPr>
            <w:tcW w:w="1566" w:type="dxa"/>
            <w:tcMar>
              <w:top w:w="0" w:type="dxa"/>
              <w:left w:w="75" w:type="dxa"/>
              <w:bottom w:w="0" w:type="dxa"/>
              <w:right w:w="75" w:type="dxa"/>
            </w:tcMar>
            <w:vAlign w:val="center"/>
            <w:hideMark/>
          </w:tcPr>
          <w:p w:rsidR="00B12224" w:rsidRPr="00B73F83" w:rsidRDefault="00B12224" w:rsidP="00B12224">
            <w:pPr>
              <w:autoSpaceDE w:val="0"/>
              <w:autoSpaceDN w:val="0"/>
              <w:spacing w:after="0" w:line="240" w:lineRule="auto"/>
              <w:rPr>
                <w:rFonts w:ascii="Times New Roman" w:hAnsi="Times New Roman"/>
                <w:sz w:val="28"/>
                <w:szCs w:val="28"/>
                <w:lang w:eastAsia="ru-RU"/>
              </w:rPr>
            </w:pPr>
            <w:r w:rsidRPr="00B73F83">
              <w:rPr>
                <w:rFonts w:ascii="Times New Roman" w:hAnsi="Times New Roman"/>
                <w:sz w:val="28"/>
                <w:szCs w:val="28"/>
                <w:lang w:eastAsia="ru-RU"/>
              </w:rPr>
              <w:t>Улица</w:t>
            </w:r>
          </w:p>
        </w:tc>
        <w:tc>
          <w:tcPr>
            <w:tcW w:w="8045" w:type="dxa"/>
            <w:gridSpan w:val="6"/>
            <w:tcMar>
              <w:top w:w="0" w:type="dxa"/>
              <w:left w:w="75" w:type="dxa"/>
              <w:bottom w:w="0" w:type="dxa"/>
              <w:right w:w="75" w:type="dxa"/>
            </w:tcMar>
            <w:vAlign w:val="center"/>
          </w:tcPr>
          <w:p w:rsidR="00B12224" w:rsidRPr="00B73F83" w:rsidRDefault="00B12224" w:rsidP="00B12224">
            <w:pPr>
              <w:autoSpaceDE w:val="0"/>
              <w:autoSpaceDN w:val="0"/>
              <w:spacing w:after="0" w:line="240" w:lineRule="auto"/>
              <w:rPr>
                <w:rFonts w:ascii="Times New Roman" w:hAnsi="Times New Roman"/>
                <w:sz w:val="28"/>
                <w:szCs w:val="28"/>
                <w:u w:val="single"/>
                <w:lang w:eastAsia="ru-RU"/>
              </w:rPr>
            </w:pPr>
          </w:p>
        </w:tc>
      </w:tr>
      <w:tr w:rsidR="00B12224" w:rsidRPr="00B73F83" w:rsidTr="00B12224">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B12224" w:rsidRPr="00B73F83" w:rsidRDefault="00B12224" w:rsidP="00B12224">
            <w:pPr>
              <w:autoSpaceDE w:val="0"/>
              <w:autoSpaceDN w:val="0"/>
              <w:spacing w:after="0" w:line="240" w:lineRule="auto"/>
              <w:rPr>
                <w:rFonts w:ascii="Times New Roman" w:hAnsi="Times New Roman"/>
                <w:sz w:val="28"/>
                <w:szCs w:val="28"/>
                <w:lang w:eastAsia="ru-RU"/>
              </w:rPr>
            </w:pPr>
            <w:r w:rsidRPr="00B73F83">
              <w:rPr>
                <w:rFonts w:ascii="Times New Roman" w:hAnsi="Times New Roman"/>
                <w:sz w:val="28"/>
                <w:szCs w:val="28"/>
                <w:lang w:eastAsia="ru-RU"/>
              </w:rPr>
              <w:t>Дом</w:t>
            </w:r>
          </w:p>
        </w:tc>
        <w:tc>
          <w:tcPr>
            <w:tcW w:w="1956" w:type="dxa"/>
            <w:gridSpan w:val="2"/>
            <w:tcBorders>
              <w:bottom w:val="dotted" w:sz="4" w:space="0" w:color="auto"/>
            </w:tcBorders>
            <w:tcMar>
              <w:top w:w="0" w:type="dxa"/>
              <w:left w:w="75" w:type="dxa"/>
              <w:bottom w:w="0" w:type="dxa"/>
              <w:right w:w="75" w:type="dxa"/>
            </w:tcMar>
            <w:vAlign w:val="center"/>
          </w:tcPr>
          <w:p w:rsidR="00B12224" w:rsidRPr="00B73F83" w:rsidRDefault="00B12224" w:rsidP="00B12224">
            <w:pPr>
              <w:autoSpaceDE w:val="0"/>
              <w:autoSpaceDN w:val="0"/>
              <w:spacing w:after="0" w:line="240" w:lineRule="auto"/>
              <w:rPr>
                <w:rFonts w:ascii="Times New Roman" w:hAnsi="Times New Roman"/>
                <w:sz w:val="28"/>
                <w:szCs w:val="28"/>
                <w:u w:val="single"/>
                <w:lang w:eastAsia="ru-RU"/>
              </w:rPr>
            </w:pPr>
          </w:p>
        </w:tc>
        <w:tc>
          <w:tcPr>
            <w:tcW w:w="1495" w:type="dxa"/>
            <w:tcBorders>
              <w:bottom w:val="dotted" w:sz="4" w:space="0" w:color="auto"/>
            </w:tcBorders>
            <w:tcMar>
              <w:top w:w="0" w:type="dxa"/>
              <w:left w:w="75" w:type="dxa"/>
              <w:bottom w:w="0" w:type="dxa"/>
              <w:right w:w="75" w:type="dxa"/>
            </w:tcMar>
            <w:vAlign w:val="center"/>
            <w:hideMark/>
          </w:tcPr>
          <w:p w:rsidR="00B12224" w:rsidRPr="00B73F83" w:rsidRDefault="00B12224" w:rsidP="00B12224">
            <w:pPr>
              <w:autoSpaceDE w:val="0"/>
              <w:autoSpaceDN w:val="0"/>
              <w:spacing w:after="0" w:line="240" w:lineRule="auto"/>
              <w:rPr>
                <w:rFonts w:ascii="Times New Roman" w:hAnsi="Times New Roman"/>
                <w:sz w:val="28"/>
                <w:szCs w:val="28"/>
                <w:lang w:eastAsia="ru-RU"/>
              </w:rPr>
            </w:pPr>
            <w:r w:rsidRPr="00B73F83">
              <w:rPr>
                <w:rFonts w:ascii="Times New Roman" w:hAnsi="Times New Roman"/>
                <w:sz w:val="28"/>
                <w:szCs w:val="28"/>
                <w:lang w:eastAsia="ru-RU"/>
              </w:rPr>
              <w:t>Корпус</w:t>
            </w:r>
          </w:p>
        </w:tc>
        <w:tc>
          <w:tcPr>
            <w:tcW w:w="967" w:type="dxa"/>
            <w:tcBorders>
              <w:bottom w:val="dotted" w:sz="4" w:space="0" w:color="auto"/>
            </w:tcBorders>
            <w:tcMar>
              <w:top w:w="0" w:type="dxa"/>
              <w:left w:w="75" w:type="dxa"/>
              <w:bottom w:w="0" w:type="dxa"/>
              <w:right w:w="75" w:type="dxa"/>
            </w:tcMar>
            <w:vAlign w:val="center"/>
          </w:tcPr>
          <w:p w:rsidR="00B12224" w:rsidRPr="00B73F83" w:rsidRDefault="00B12224" w:rsidP="00B12224">
            <w:pPr>
              <w:autoSpaceDE w:val="0"/>
              <w:autoSpaceDN w:val="0"/>
              <w:spacing w:after="0" w:line="240" w:lineRule="auto"/>
              <w:rPr>
                <w:rFonts w:ascii="Times New Roman" w:hAnsi="Times New Roman"/>
                <w:sz w:val="28"/>
                <w:szCs w:val="28"/>
                <w:u w:val="single"/>
                <w:lang w:eastAsia="ru-RU"/>
              </w:rPr>
            </w:pPr>
          </w:p>
        </w:tc>
        <w:tc>
          <w:tcPr>
            <w:tcW w:w="2003" w:type="dxa"/>
            <w:tcBorders>
              <w:bottom w:val="dotted" w:sz="4" w:space="0" w:color="auto"/>
            </w:tcBorders>
            <w:tcMar>
              <w:top w:w="0" w:type="dxa"/>
              <w:left w:w="75" w:type="dxa"/>
              <w:bottom w:w="0" w:type="dxa"/>
              <w:right w:w="75" w:type="dxa"/>
            </w:tcMar>
            <w:vAlign w:val="center"/>
            <w:hideMark/>
          </w:tcPr>
          <w:p w:rsidR="00B12224" w:rsidRPr="00B73F83" w:rsidRDefault="00B12224" w:rsidP="00B12224">
            <w:pPr>
              <w:autoSpaceDE w:val="0"/>
              <w:autoSpaceDN w:val="0"/>
              <w:spacing w:after="0" w:line="240" w:lineRule="auto"/>
              <w:rPr>
                <w:rFonts w:ascii="Times New Roman" w:hAnsi="Times New Roman"/>
                <w:sz w:val="28"/>
                <w:szCs w:val="28"/>
                <w:lang w:eastAsia="ru-RU"/>
              </w:rPr>
            </w:pPr>
            <w:r w:rsidRPr="00B73F83">
              <w:rPr>
                <w:rFonts w:ascii="Times New Roman" w:hAnsi="Times New Roman"/>
                <w:sz w:val="28"/>
                <w:szCs w:val="28"/>
                <w:lang w:eastAsia="ru-RU"/>
              </w:rPr>
              <w:t>Квартира</w:t>
            </w:r>
          </w:p>
        </w:tc>
        <w:tc>
          <w:tcPr>
            <w:tcW w:w="1624" w:type="dxa"/>
            <w:tcBorders>
              <w:bottom w:val="dotted" w:sz="4" w:space="0" w:color="auto"/>
            </w:tcBorders>
            <w:tcMar>
              <w:top w:w="0" w:type="dxa"/>
              <w:left w:w="75" w:type="dxa"/>
              <w:bottom w:w="0" w:type="dxa"/>
              <w:right w:w="75" w:type="dxa"/>
            </w:tcMar>
            <w:vAlign w:val="center"/>
          </w:tcPr>
          <w:p w:rsidR="00B12224" w:rsidRPr="00B73F83" w:rsidRDefault="00B12224" w:rsidP="00B12224">
            <w:pPr>
              <w:autoSpaceDE w:val="0"/>
              <w:autoSpaceDN w:val="0"/>
              <w:spacing w:after="0" w:line="240" w:lineRule="auto"/>
              <w:rPr>
                <w:rFonts w:ascii="Times New Roman" w:hAnsi="Times New Roman"/>
                <w:sz w:val="28"/>
                <w:szCs w:val="28"/>
                <w:u w:val="single"/>
                <w:lang w:eastAsia="ru-RU"/>
              </w:rPr>
            </w:pPr>
          </w:p>
        </w:tc>
      </w:tr>
      <w:tr w:rsidR="00B12224" w:rsidRPr="00B73F83" w:rsidTr="00B12224">
        <w:trPr>
          <w:trHeight w:val="20"/>
          <w:jc w:val="center"/>
        </w:trPr>
        <w:tc>
          <w:tcPr>
            <w:tcW w:w="1566" w:type="dxa"/>
            <w:tcBorders>
              <w:top w:val="dotted" w:sz="4" w:space="0" w:color="auto"/>
              <w:left w:val="nil"/>
              <w:bottom w:val="dotted" w:sz="4" w:space="0" w:color="auto"/>
              <w:right w:val="nil"/>
            </w:tcBorders>
            <w:tcMar>
              <w:top w:w="0" w:type="dxa"/>
              <w:left w:w="75" w:type="dxa"/>
              <w:bottom w:w="0" w:type="dxa"/>
              <w:right w:w="75" w:type="dxa"/>
            </w:tcMar>
            <w:vAlign w:val="center"/>
          </w:tcPr>
          <w:p w:rsidR="00B12224" w:rsidRPr="00B73F83" w:rsidRDefault="00B12224" w:rsidP="00B12224">
            <w:pPr>
              <w:autoSpaceDE w:val="0"/>
              <w:autoSpaceDN w:val="0"/>
              <w:spacing w:after="0" w:line="240" w:lineRule="auto"/>
              <w:rPr>
                <w:rFonts w:ascii="Times New Roman" w:hAnsi="Times New Roman"/>
                <w:sz w:val="28"/>
                <w:szCs w:val="28"/>
                <w:lang w:eastAsia="ru-RU"/>
              </w:rPr>
            </w:pPr>
          </w:p>
        </w:tc>
        <w:tc>
          <w:tcPr>
            <w:tcW w:w="1956"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B12224" w:rsidRPr="00B73F83" w:rsidRDefault="00B12224" w:rsidP="00B12224">
            <w:pPr>
              <w:autoSpaceDE w:val="0"/>
              <w:autoSpaceDN w:val="0"/>
              <w:spacing w:after="0" w:line="240" w:lineRule="auto"/>
              <w:rPr>
                <w:rFonts w:ascii="Times New Roman" w:hAnsi="Times New Roman"/>
                <w:sz w:val="28"/>
                <w:szCs w:val="28"/>
                <w:u w:val="single"/>
                <w:lang w:eastAsia="ru-RU"/>
              </w:rPr>
            </w:pPr>
          </w:p>
        </w:tc>
        <w:tc>
          <w:tcPr>
            <w:tcW w:w="1495" w:type="dxa"/>
            <w:tcBorders>
              <w:top w:val="dotted" w:sz="4" w:space="0" w:color="auto"/>
              <w:left w:val="nil"/>
              <w:bottom w:val="dotted" w:sz="4" w:space="0" w:color="auto"/>
              <w:right w:val="nil"/>
            </w:tcBorders>
            <w:tcMar>
              <w:top w:w="0" w:type="dxa"/>
              <w:left w:w="75" w:type="dxa"/>
              <w:bottom w:w="0" w:type="dxa"/>
              <w:right w:w="75" w:type="dxa"/>
            </w:tcMar>
            <w:vAlign w:val="center"/>
          </w:tcPr>
          <w:p w:rsidR="00B12224" w:rsidRPr="00B73F83" w:rsidRDefault="00B12224" w:rsidP="00B12224">
            <w:pPr>
              <w:autoSpaceDE w:val="0"/>
              <w:autoSpaceDN w:val="0"/>
              <w:spacing w:after="0" w:line="240" w:lineRule="auto"/>
              <w:rPr>
                <w:rFonts w:ascii="Times New Roman" w:hAnsi="Times New Roman"/>
                <w:sz w:val="28"/>
                <w:szCs w:val="28"/>
                <w:lang w:eastAsia="ru-RU"/>
              </w:rPr>
            </w:pPr>
          </w:p>
        </w:tc>
        <w:tc>
          <w:tcPr>
            <w:tcW w:w="967" w:type="dxa"/>
            <w:tcBorders>
              <w:top w:val="dotted" w:sz="4" w:space="0" w:color="auto"/>
              <w:left w:val="nil"/>
              <w:bottom w:val="dotted" w:sz="4" w:space="0" w:color="auto"/>
              <w:right w:val="nil"/>
            </w:tcBorders>
            <w:tcMar>
              <w:top w:w="0" w:type="dxa"/>
              <w:left w:w="75" w:type="dxa"/>
              <w:bottom w:w="0" w:type="dxa"/>
              <w:right w:w="75" w:type="dxa"/>
            </w:tcMar>
            <w:vAlign w:val="center"/>
          </w:tcPr>
          <w:p w:rsidR="00B12224" w:rsidRPr="00B73F83" w:rsidRDefault="00B12224" w:rsidP="00B12224">
            <w:pPr>
              <w:autoSpaceDE w:val="0"/>
              <w:autoSpaceDN w:val="0"/>
              <w:spacing w:after="0" w:line="240" w:lineRule="auto"/>
              <w:rPr>
                <w:rFonts w:ascii="Times New Roman" w:hAnsi="Times New Roman"/>
                <w:sz w:val="28"/>
                <w:szCs w:val="28"/>
                <w:u w:val="single"/>
                <w:lang w:eastAsia="ru-RU"/>
              </w:rPr>
            </w:pPr>
          </w:p>
        </w:tc>
        <w:tc>
          <w:tcPr>
            <w:tcW w:w="2003" w:type="dxa"/>
            <w:tcBorders>
              <w:top w:val="dotted" w:sz="4" w:space="0" w:color="auto"/>
              <w:left w:val="nil"/>
              <w:bottom w:val="dotted" w:sz="4" w:space="0" w:color="auto"/>
              <w:right w:val="nil"/>
            </w:tcBorders>
            <w:tcMar>
              <w:top w:w="0" w:type="dxa"/>
              <w:left w:w="75" w:type="dxa"/>
              <w:bottom w:w="0" w:type="dxa"/>
              <w:right w:w="75" w:type="dxa"/>
            </w:tcMar>
            <w:vAlign w:val="center"/>
          </w:tcPr>
          <w:p w:rsidR="00B12224" w:rsidRPr="00B73F83" w:rsidRDefault="00B12224" w:rsidP="00B12224">
            <w:pPr>
              <w:autoSpaceDE w:val="0"/>
              <w:autoSpaceDN w:val="0"/>
              <w:spacing w:after="0" w:line="240" w:lineRule="auto"/>
              <w:rPr>
                <w:rFonts w:ascii="Times New Roman" w:hAnsi="Times New Roman"/>
                <w:sz w:val="28"/>
                <w:szCs w:val="28"/>
                <w:lang w:eastAsia="ru-RU"/>
              </w:rPr>
            </w:pPr>
          </w:p>
        </w:tc>
        <w:tc>
          <w:tcPr>
            <w:tcW w:w="1624" w:type="dxa"/>
            <w:tcBorders>
              <w:top w:val="dotted" w:sz="4" w:space="0" w:color="auto"/>
              <w:left w:val="nil"/>
              <w:bottom w:val="dotted" w:sz="4" w:space="0" w:color="auto"/>
              <w:right w:val="nil"/>
            </w:tcBorders>
            <w:tcMar>
              <w:top w:w="0" w:type="dxa"/>
              <w:left w:w="75" w:type="dxa"/>
              <w:bottom w:w="0" w:type="dxa"/>
              <w:right w:w="75" w:type="dxa"/>
            </w:tcMar>
            <w:vAlign w:val="center"/>
          </w:tcPr>
          <w:p w:rsidR="00B12224" w:rsidRPr="00B73F83" w:rsidRDefault="00B12224" w:rsidP="00B12224">
            <w:pPr>
              <w:autoSpaceDE w:val="0"/>
              <w:autoSpaceDN w:val="0"/>
              <w:spacing w:after="0" w:line="240" w:lineRule="auto"/>
              <w:rPr>
                <w:rFonts w:ascii="Times New Roman" w:hAnsi="Times New Roman"/>
                <w:sz w:val="28"/>
                <w:szCs w:val="28"/>
                <w:u w:val="single"/>
                <w:lang w:eastAsia="ru-RU"/>
              </w:rPr>
            </w:pPr>
          </w:p>
        </w:tc>
      </w:tr>
      <w:tr w:rsidR="00B12224" w:rsidRPr="00B73F83" w:rsidTr="00B12224">
        <w:trPr>
          <w:trHeight w:val="20"/>
          <w:jc w:val="center"/>
        </w:trPr>
        <w:tc>
          <w:tcPr>
            <w:tcW w:w="2417" w:type="dxa"/>
            <w:gridSpan w:val="2"/>
            <w:vMerge w:val="restart"/>
            <w:tcBorders>
              <w:top w:val="dotted" w:sz="4" w:space="0" w:color="auto"/>
            </w:tcBorders>
            <w:tcMar>
              <w:top w:w="0" w:type="dxa"/>
              <w:left w:w="75" w:type="dxa"/>
              <w:bottom w:w="0" w:type="dxa"/>
              <w:right w:w="75" w:type="dxa"/>
            </w:tcMar>
            <w:vAlign w:val="center"/>
            <w:hideMark/>
          </w:tcPr>
          <w:p w:rsidR="00B12224" w:rsidRPr="00B73F83" w:rsidRDefault="00B12224" w:rsidP="00B12224">
            <w:pPr>
              <w:autoSpaceDE w:val="0"/>
              <w:autoSpaceDN w:val="0"/>
              <w:spacing w:after="0" w:line="240" w:lineRule="auto"/>
              <w:rPr>
                <w:rFonts w:ascii="Times New Roman" w:hAnsi="Times New Roman"/>
                <w:b/>
                <w:bCs/>
                <w:sz w:val="28"/>
                <w:szCs w:val="28"/>
                <w:lang w:eastAsia="ru-RU"/>
              </w:rPr>
            </w:pPr>
            <w:r w:rsidRPr="00B73F83">
              <w:rPr>
                <w:rFonts w:ascii="Times New Roman" w:hAnsi="Times New Roman"/>
                <w:b/>
                <w:bCs/>
                <w:sz w:val="28"/>
                <w:szCs w:val="28"/>
                <w:lang w:eastAsia="ru-RU"/>
              </w:rPr>
              <w:t>Контактные данные</w:t>
            </w:r>
          </w:p>
        </w:tc>
        <w:tc>
          <w:tcPr>
            <w:tcW w:w="7194" w:type="dxa"/>
            <w:gridSpan w:val="5"/>
            <w:tcBorders>
              <w:top w:val="dotted" w:sz="4" w:space="0" w:color="auto"/>
              <w:bottom w:val="dotted" w:sz="4" w:space="0" w:color="auto"/>
            </w:tcBorders>
            <w:tcMar>
              <w:top w:w="0" w:type="dxa"/>
              <w:left w:w="75" w:type="dxa"/>
              <w:bottom w:w="0" w:type="dxa"/>
              <w:right w:w="75" w:type="dxa"/>
            </w:tcMar>
            <w:vAlign w:val="center"/>
          </w:tcPr>
          <w:p w:rsidR="00B12224" w:rsidRPr="00B73F83" w:rsidRDefault="00B12224" w:rsidP="00B12224">
            <w:pPr>
              <w:autoSpaceDE w:val="0"/>
              <w:autoSpaceDN w:val="0"/>
              <w:spacing w:after="0" w:line="240" w:lineRule="auto"/>
              <w:rPr>
                <w:rFonts w:ascii="Times New Roman" w:hAnsi="Times New Roman"/>
                <w:sz w:val="28"/>
                <w:szCs w:val="28"/>
                <w:lang w:eastAsia="ru-RU"/>
              </w:rPr>
            </w:pPr>
          </w:p>
        </w:tc>
      </w:tr>
      <w:tr w:rsidR="00B12224" w:rsidRPr="00B73F83" w:rsidTr="00B12224">
        <w:trPr>
          <w:trHeight w:val="20"/>
          <w:jc w:val="center"/>
        </w:trPr>
        <w:tc>
          <w:tcPr>
            <w:tcW w:w="2417" w:type="dxa"/>
            <w:gridSpan w:val="2"/>
            <w:vMerge/>
            <w:tcBorders>
              <w:top w:val="dotted" w:sz="4" w:space="0" w:color="auto"/>
            </w:tcBorders>
            <w:tcMar>
              <w:top w:w="0" w:type="dxa"/>
              <w:left w:w="75" w:type="dxa"/>
              <w:bottom w:w="0" w:type="dxa"/>
              <w:right w:w="75" w:type="dxa"/>
            </w:tcMar>
            <w:vAlign w:val="center"/>
          </w:tcPr>
          <w:p w:rsidR="00B12224" w:rsidRPr="00B73F83" w:rsidRDefault="00B12224" w:rsidP="00B12224">
            <w:pPr>
              <w:autoSpaceDE w:val="0"/>
              <w:autoSpaceDN w:val="0"/>
              <w:spacing w:after="0" w:line="240" w:lineRule="auto"/>
              <w:rPr>
                <w:rFonts w:ascii="Times New Roman" w:hAnsi="Times New Roman"/>
                <w:b/>
                <w:bCs/>
                <w:sz w:val="28"/>
                <w:szCs w:val="28"/>
                <w:lang w:eastAsia="ru-RU"/>
              </w:rPr>
            </w:pPr>
          </w:p>
        </w:tc>
        <w:tc>
          <w:tcPr>
            <w:tcW w:w="7194" w:type="dxa"/>
            <w:gridSpan w:val="5"/>
            <w:tcBorders>
              <w:top w:val="dotted" w:sz="4" w:space="0" w:color="auto"/>
              <w:bottom w:val="dotted" w:sz="4" w:space="0" w:color="auto"/>
            </w:tcBorders>
            <w:tcMar>
              <w:top w:w="0" w:type="dxa"/>
              <w:left w:w="75" w:type="dxa"/>
              <w:bottom w:w="0" w:type="dxa"/>
              <w:right w:w="75" w:type="dxa"/>
            </w:tcMar>
            <w:vAlign w:val="center"/>
          </w:tcPr>
          <w:p w:rsidR="00B12224" w:rsidRPr="00B73F83" w:rsidRDefault="00B12224" w:rsidP="00B12224">
            <w:pPr>
              <w:autoSpaceDE w:val="0"/>
              <w:autoSpaceDN w:val="0"/>
              <w:spacing w:after="0" w:line="240" w:lineRule="auto"/>
              <w:rPr>
                <w:rFonts w:ascii="Times New Roman" w:hAnsi="Times New Roman"/>
                <w:sz w:val="28"/>
                <w:szCs w:val="28"/>
                <w:lang w:eastAsia="ru-RU"/>
              </w:rPr>
            </w:pPr>
          </w:p>
        </w:tc>
      </w:tr>
    </w:tbl>
    <w:p w:rsidR="00B12224" w:rsidRPr="00B73F83" w:rsidRDefault="00B12224" w:rsidP="00B12224">
      <w:pPr>
        <w:spacing w:after="0" w:line="240" w:lineRule="auto"/>
        <w:rPr>
          <w:rFonts w:ascii="Times New Roman" w:hAnsi="Times New Roman"/>
          <w:sz w:val="28"/>
          <w:szCs w:val="28"/>
        </w:rPr>
      </w:pPr>
    </w:p>
    <w:p w:rsidR="00B12224" w:rsidRPr="00B73F83" w:rsidRDefault="00B12224" w:rsidP="00B12224">
      <w:pPr>
        <w:spacing w:after="0" w:line="240" w:lineRule="auto"/>
        <w:jc w:val="center"/>
        <w:rPr>
          <w:rFonts w:ascii="Times New Roman" w:hAnsi="Times New Roman"/>
          <w:sz w:val="28"/>
          <w:szCs w:val="28"/>
        </w:rPr>
      </w:pPr>
      <w:r w:rsidRPr="00B73F83">
        <w:rPr>
          <w:rFonts w:ascii="Times New Roman" w:hAnsi="Times New Roman"/>
          <w:sz w:val="28"/>
          <w:szCs w:val="28"/>
        </w:rPr>
        <w:t>ЗАЯВЛЕНИЕ</w:t>
      </w:r>
    </w:p>
    <w:p w:rsidR="00B12224" w:rsidRPr="00B73F83" w:rsidRDefault="00B12224" w:rsidP="00B12224">
      <w:pPr>
        <w:spacing w:after="0" w:line="240" w:lineRule="auto"/>
        <w:jc w:val="both"/>
        <w:rPr>
          <w:rFonts w:ascii="Times New Roman" w:hAnsi="Times New Roman"/>
          <w:sz w:val="28"/>
          <w:szCs w:val="28"/>
        </w:rPr>
      </w:pPr>
      <w:r w:rsidRPr="00B73F83">
        <w:rPr>
          <w:rFonts w:ascii="Times New Roman" w:hAnsi="Times New Roman"/>
          <w:sz w:val="28"/>
          <w:szCs w:val="28"/>
        </w:rPr>
        <w:t>Прошу     выдать     градостроительный    план    земельного    участка ___________________________________________________________</w:t>
      </w:r>
    </w:p>
    <w:p w:rsidR="00B12224" w:rsidRPr="00B73F83" w:rsidRDefault="00B12224" w:rsidP="00B12224">
      <w:pPr>
        <w:spacing w:after="0" w:line="240" w:lineRule="auto"/>
        <w:jc w:val="center"/>
        <w:rPr>
          <w:rFonts w:ascii="Times New Roman" w:hAnsi="Times New Roman"/>
          <w:sz w:val="28"/>
          <w:szCs w:val="28"/>
        </w:rPr>
      </w:pPr>
      <w:r w:rsidRPr="00B73F83">
        <w:rPr>
          <w:rFonts w:ascii="Times New Roman" w:hAnsi="Times New Roman"/>
          <w:sz w:val="28"/>
          <w:szCs w:val="28"/>
        </w:rPr>
        <w:t>(местоположение)</w:t>
      </w:r>
    </w:p>
    <w:p w:rsidR="00B12224" w:rsidRPr="00B73F83" w:rsidRDefault="00B12224" w:rsidP="00B12224">
      <w:pPr>
        <w:spacing w:after="0" w:line="240" w:lineRule="auto"/>
        <w:jc w:val="both"/>
        <w:rPr>
          <w:rFonts w:ascii="Times New Roman" w:hAnsi="Times New Roman"/>
          <w:sz w:val="28"/>
          <w:szCs w:val="28"/>
        </w:rPr>
      </w:pPr>
      <w:r w:rsidRPr="00B73F83">
        <w:rPr>
          <w:rFonts w:ascii="Times New Roman" w:hAnsi="Times New Roman"/>
          <w:sz w:val="28"/>
          <w:szCs w:val="28"/>
        </w:rPr>
        <w:t>_________________________________________________________________</w:t>
      </w:r>
    </w:p>
    <w:p w:rsidR="00B12224" w:rsidRPr="00B73F83" w:rsidRDefault="00B12224" w:rsidP="00B12224">
      <w:pPr>
        <w:spacing w:after="0" w:line="240" w:lineRule="auto"/>
        <w:jc w:val="both"/>
        <w:rPr>
          <w:rFonts w:ascii="Times New Roman" w:hAnsi="Times New Roman"/>
          <w:sz w:val="28"/>
          <w:szCs w:val="28"/>
        </w:rPr>
      </w:pPr>
      <w:r w:rsidRPr="00B73F83">
        <w:rPr>
          <w:rFonts w:ascii="Times New Roman" w:hAnsi="Times New Roman"/>
          <w:sz w:val="28"/>
          <w:szCs w:val="28"/>
        </w:rPr>
        <w:t>под строительство, реконструкцию</w:t>
      </w:r>
      <w:r>
        <w:rPr>
          <w:rFonts w:ascii="Times New Roman" w:hAnsi="Times New Roman"/>
          <w:sz w:val="28"/>
          <w:szCs w:val="28"/>
        </w:rPr>
        <w:t xml:space="preserve"> объекта</w:t>
      </w:r>
      <w:r w:rsidRPr="00B73F83">
        <w:rPr>
          <w:rFonts w:ascii="Times New Roman" w:hAnsi="Times New Roman"/>
          <w:sz w:val="28"/>
          <w:szCs w:val="28"/>
        </w:rPr>
        <w:t xml:space="preserve">: </w:t>
      </w:r>
    </w:p>
    <w:p w:rsidR="00B12224" w:rsidRPr="00B73F83" w:rsidRDefault="00B12224" w:rsidP="00B12224">
      <w:pPr>
        <w:spacing w:after="0" w:line="240" w:lineRule="auto"/>
        <w:jc w:val="center"/>
        <w:rPr>
          <w:rFonts w:ascii="Times New Roman" w:hAnsi="Times New Roman"/>
          <w:sz w:val="28"/>
          <w:szCs w:val="28"/>
        </w:rPr>
      </w:pPr>
      <w:proofErr w:type="gramStart"/>
      <w:r w:rsidRPr="00B73F83">
        <w:rPr>
          <w:rFonts w:ascii="Times New Roman" w:hAnsi="Times New Roman"/>
          <w:sz w:val="28"/>
          <w:szCs w:val="28"/>
        </w:rPr>
        <w:t>(ненужное зачеркнуть)</w:t>
      </w:r>
      <w:proofErr w:type="gramEnd"/>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445"/>
        <w:gridCol w:w="612"/>
        <w:gridCol w:w="848"/>
        <w:gridCol w:w="316"/>
        <w:gridCol w:w="1338"/>
        <w:gridCol w:w="175"/>
        <w:gridCol w:w="6"/>
        <w:gridCol w:w="1032"/>
        <w:gridCol w:w="1181"/>
        <w:gridCol w:w="1504"/>
        <w:gridCol w:w="2049"/>
      </w:tblGrid>
      <w:tr w:rsidR="00B12224" w:rsidRPr="00B73F83" w:rsidTr="00B12224">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B12224" w:rsidRPr="00B73F83" w:rsidRDefault="00B12224" w:rsidP="00B12224">
            <w:pPr>
              <w:autoSpaceDE w:val="0"/>
              <w:autoSpaceDN w:val="0"/>
              <w:spacing w:after="0" w:line="240" w:lineRule="auto"/>
              <w:jc w:val="center"/>
              <w:rPr>
                <w:rFonts w:ascii="Times New Roman" w:hAnsi="Times New Roman"/>
                <w:b/>
                <w:bCs/>
                <w:sz w:val="28"/>
                <w:szCs w:val="28"/>
                <w:lang w:eastAsia="ru-RU"/>
              </w:rPr>
            </w:pPr>
            <w:r w:rsidRPr="00B73F83">
              <w:rPr>
                <w:rFonts w:ascii="Times New Roman" w:hAnsi="Times New Roman"/>
                <w:b/>
                <w:bCs/>
                <w:sz w:val="28"/>
                <w:szCs w:val="28"/>
                <w:lang w:eastAsia="ru-RU"/>
              </w:rPr>
              <w:t>Представлены следующие документы</w:t>
            </w:r>
          </w:p>
        </w:tc>
      </w:tr>
      <w:tr w:rsidR="00B12224" w:rsidRPr="00B73F83" w:rsidTr="00B12224">
        <w:trPr>
          <w:trHeight w:val="20"/>
          <w:jc w:val="center"/>
        </w:trPr>
        <w:tc>
          <w:tcPr>
            <w:tcW w:w="234" w:type="pct"/>
            <w:tcBorders>
              <w:top w:val="dotted" w:sz="4" w:space="0" w:color="auto"/>
            </w:tcBorders>
            <w:tcMar>
              <w:top w:w="0" w:type="dxa"/>
              <w:left w:w="75" w:type="dxa"/>
              <w:bottom w:w="0" w:type="dxa"/>
              <w:right w:w="75" w:type="dxa"/>
            </w:tcMar>
            <w:vAlign w:val="center"/>
            <w:hideMark/>
          </w:tcPr>
          <w:p w:rsidR="00B12224" w:rsidRPr="00B73F83" w:rsidRDefault="00B12224" w:rsidP="00B12224">
            <w:pPr>
              <w:autoSpaceDE w:val="0"/>
              <w:autoSpaceDN w:val="0"/>
              <w:spacing w:after="0" w:line="240" w:lineRule="auto"/>
              <w:rPr>
                <w:rFonts w:ascii="Times New Roman" w:hAnsi="Times New Roman"/>
                <w:sz w:val="28"/>
                <w:szCs w:val="28"/>
                <w:lang w:eastAsia="ru-RU"/>
              </w:rPr>
            </w:pPr>
            <w:r w:rsidRPr="00B73F83">
              <w:rPr>
                <w:rFonts w:ascii="Times New Roman" w:hAnsi="Times New Roman"/>
                <w:sz w:val="28"/>
                <w:szCs w:val="28"/>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B12224" w:rsidRPr="00B73F83" w:rsidRDefault="00B12224" w:rsidP="00B12224">
            <w:pPr>
              <w:spacing w:after="0" w:line="240" w:lineRule="auto"/>
              <w:rPr>
                <w:rFonts w:ascii="Times New Roman" w:hAnsi="Times New Roman"/>
                <w:sz w:val="28"/>
                <w:szCs w:val="28"/>
                <w:u w:val="single"/>
              </w:rPr>
            </w:pPr>
          </w:p>
        </w:tc>
      </w:tr>
      <w:tr w:rsidR="00B12224" w:rsidRPr="00B73F83" w:rsidTr="00B12224">
        <w:trPr>
          <w:trHeight w:val="20"/>
          <w:jc w:val="center"/>
        </w:trPr>
        <w:tc>
          <w:tcPr>
            <w:tcW w:w="234" w:type="pct"/>
            <w:tcMar>
              <w:top w:w="0" w:type="dxa"/>
              <w:left w:w="75" w:type="dxa"/>
              <w:bottom w:w="0" w:type="dxa"/>
              <w:right w:w="75" w:type="dxa"/>
            </w:tcMar>
            <w:vAlign w:val="center"/>
            <w:hideMark/>
          </w:tcPr>
          <w:p w:rsidR="00B12224" w:rsidRPr="00B73F83" w:rsidRDefault="00B12224" w:rsidP="00B12224">
            <w:pPr>
              <w:autoSpaceDE w:val="0"/>
              <w:autoSpaceDN w:val="0"/>
              <w:spacing w:after="0" w:line="240" w:lineRule="auto"/>
              <w:rPr>
                <w:rFonts w:ascii="Times New Roman" w:hAnsi="Times New Roman"/>
                <w:sz w:val="28"/>
                <w:szCs w:val="28"/>
                <w:lang w:eastAsia="ru-RU"/>
              </w:rPr>
            </w:pPr>
            <w:r w:rsidRPr="00B73F83">
              <w:rPr>
                <w:rFonts w:ascii="Times New Roman" w:hAnsi="Times New Roman"/>
                <w:sz w:val="28"/>
                <w:szCs w:val="28"/>
                <w:lang w:eastAsia="ru-RU"/>
              </w:rPr>
              <w:t>2</w:t>
            </w:r>
          </w:p>
        </w:tc>
        <w:tc>
          <w:tcPr>
            <w:tcW w:w="4766" w:type="pct"/>
            <w:gridSpan w:val="10"/>
            <w:tcMar>
              <w:top w:w="0" w:type="dxa"/>
              <w:left w:w="75" w:type="dxa"/>
              <w:bottom w:w="0" w:type="dxa"/>
              <w:right w:w="75" w:type="dxa"/>
            </w:tcMar>
            <w:vAlign w:val="center"/>
          </w:tcPr>
          <w:p w:rsidR="00B12224" w:rsidRPr="00B73F83" w:rsidRDefault="00B12224" w:rsidP="00B12224">
            <w:pPr>
              <w:spacing w:after="0" w:line="240" w:lineRule="auto"/>
              <w:rPr>
                <w:rFonts w:ascii="Times New Roman" w:hAnsi="Times New Roman"/>
                <w:sz w:val="28"/>
                <w:szCs w:val="28"/>
                <w:u w:val="single"/>
              </w:rPr>
            </w:pPr>
          </w:p>
        </w:tc>
      </w:tr>
      <w:tr w:rsidR="00B12224" w:rsidRPr="00B73F83" w:rsidTr="00B12224">
        <w:trPr>
          <w:trHeight w:val="20"/>
          <w:jc w:val="center"/>
        </w:trPr>
        <w:tc>
          <w:tcPr>
            <w:tcW w:w="234" w:type="pct"/>
            <w:tcMar>
              <w:top w:w="0" w:type="dxa"/>
              <w:left w:w="75" w:type="dxa"/>
              <w:bottom w:w="0" w:type="dxa"/>
              <w:right w:w="75" w:type="dxa"/>
            </w:tcMar>
            <w:vAlign w:val="center"/>
            <w:hideMark/>
          </w:tcPr>
          <w:p w:rsidR="00B12224" w:rsidRPr="00B73F83" w:rsidRDefault="00B12224" w:rsidP="00B12224">
            <w:pPr>
              <w:autoSpaceDE w:val="0"/>
              <w:autoSpaceDN w:val="0"/>
              <w:spacing w:after="0" w:line="240" w:lineRule="auto"/>
              <w:rPr>
                <w:rFonts w:ascii="Times New Roman" w:hAnsi="Times New Roman"/>
                <w:sz w:val="28"/>
                <w:szCs w:val="28"/>
                <w:lang w:eastAsia="ru-RU"/>
              </w:rPr>
            </w:pPr>
            <w:r w:rsidRPr="00B73F83">
              <w:rPr>
                <w:rFonts w:ascii="Times New Roman" w:hAnsi="Times New Roman"/>
                <w:sz w:val="28"/>
                <w:szCs w:val="28"/>
                <w:lang w:eastAsia="ru-RU"/>
              </w:rPr>
              <w:t>3</w:t>
            </w:r>
          </w:p>
        </w:tc>
        <w:tc>
          <w:tcPr>
            <w:tcW w:w="4766" w:type="pct"/>
            <w:gridSpan w:val="10"/>
            <w:tcMar>
              <w:top w:w="0" w:type="dxa"/>
              <w:left w:w="75" w:type="dxa"/>
              <w:bottom w:w="0" w:type="dxa"/>
              <w:right w:w="75" w:type="dxa"/>
            </w:tcMar>
            <w:vAlign w:val="center"/>
          </w:tcPr>
          <w:p w:rsidR="00B12224" w:rsidRPr="00B73F83" w:rsidRDefault="00B12224" w:rsidP="00B12224">
            <w:pPr>
              <w:spacing w:after="0" w:line="240" w:lineRule="auto"/>
              <w:rPr>
                <w:rFonts w:ascii="Times New Roman" w:hAnsi="Times New Roman"/>
                <w:sz w:val="28"/>
                <w:szCs w:val="28"/>
              </w:rPr>
            </w:pPr>
          </w:p>
        </w:tc>
      </w:tr>
      <w:tr w:rsidR="00B12224" w:rsidRPr="00B73F83" w:rsidTr="00B12224">
        <w:trPr>
          <w:trHeight w:val="20"/>
          <w:jc w:val="center"/>
        </w:trPr>
        <w:tc>
          <w:tcPr>
            <w:tcW w:w="234" w:type="pct"/>
            <w:tcBorders>
              <w:left w:val="nil"/>
              <w:right w:val="nil"/>
            </w:tcBorders>
            <w:tcMar>
              <w:top w:w="0" w:type="dxa"/>
              <w:left w:w="75" w:type="dxa"/>
              <w:bottom w:w="0" w:type="dxa"/>
              <w:right w:w="75" w:type="dxa"/>
            </w:tcMar>
            <w:vAlign w:val="center"/>
          </w:tcPr>
          <w:p w:rsidR="00B12224" w:rsidRPr="00B73F83" w:rsidRDefault="00B12224" w:rsidP="00B12224">
            <w:pPr>
              <w:autoSpaceDE w:val="0"/>
              <w:autoSpaceDN w:val="0"/>
              <w:spacing w:after="0" w:line="240" w:lineRule="auto"/>
              <w:rPr>
                <w:rFonts w:ascii="Times New Roman" w:hAnsi="Times New Roman"/>
                <w:sz w:val="28"/>
                <w:szCs w:val="28"/>
                <w:lang w:eastAsia="ru-RU"/>
              </w:rPr>
            </w:pPr>
          </w:p>
        </w:tc>
        <w:tc>
          <w:tcPr>
            <w:tcW w:w="4766" w:type="pct"/>
            <w:gridSpan w:val="10"/>
            <w:tcBorders>
              <w:left w:val="nil"/>
              <w:right w:val="nil"/>
            </w:tcBorders>
            <w:tcMar>
              <w:top w:w="0" w:type="dxa"/>
              <w:left w:w="75" w:type="dxa"/>
              <w:bottom w:w="0" w:type="dxa"/>
              <w:right w:w="75" w:type="dxa"/>
            </w:tcMar>
            <w:vAlign w:val="center"/>
          </w:tcPr>
          <w:p w:rsidR="00B12224" w:rsidRPr="00B73F83" w:rsidRDefault="00B12224" w:rsidP="00B12224">
            <w:pPr>
              <w:spacing w:after="0" w:line="240" w:lineRule="auto"/>
              <w:rPr>
                <w:rFonts w:ascii="Times New Roman" w:hAnsi="Times New Roman"/>
                <w:sz w:val="28"/>
                <w:szCs w:val="28"/>
              </w:rPr>
            </w:pPr>
          </w:p>
        </w:tc>
      </w:tr>
      <w:tr w:rsidR="00B12224" w:rsidRPr="00B73F83" w:rsidTr="00B12224">
        <w:trPr>
          <w:trHeight w:val="20"/>
          <w:jc w:val="center"/>
        </w:trPr>
        <w:tc>
          <w:tcPr>
            <w:tcW w:w="1872" w:type="pct"/>
            <w:gridSpan w:val="5"/>
            <w:tcMar>
              <w:top w:w="0" w:type="dxa"/>
              <w:left w:w="75" w:type="dxa"/>
              <w:bottom w:w="0" w:type="dxa"/>
              <w:right w:w="75" w:type="dxa"/>
            </w:tcMar>
            <w:vAlign w:val="center"/>
            <w:hideMark/>
          </w:tcPr>
          <w:p w:rsidR="00B12224" w:rsidRPr="00B73F83" w:rsidRDefault="00B12224" w:rsidP="00B12224">
            <w:pPr>
              <w:autoSpaceDE w:val="0"/>
              <w:autoSpaceDN w:val="0"/>
              <w:spacing w:after="0" w:line="240" w:lineRule="auto"/>
              <w:rPr>
                <w:rFonts w:ascii="Times New Roman" w:hAnsi="Times New Roman"/>
                <w:bCs/>
                <w:sz w:val="28"/>
                <w:szCs w:val="28"/>
                <w:lang w:eastAsia="ru-RU"/>
              </w:rPr>
            </w:pPr>
            <w:r w:rsidRPr="00B73F83">
              <w:rPr>
                <w:rFonts w:ascii="Times New Roman" w:hAnsi="Times New Roman"/>
                <w:bCs/>
                <w:sz w:val="28"/>
                <w:szCs w:val="28"/>
                <w:lang w:eastAsia="ru-RU"/>
              </w:rPr>
              <w:t xml:space="preserve">Место </w:t>
            </w:r>
            <w:proofErr w:type="gramStart"/>
            <w:r w:rsidRPr="00B73F83">
              <w:rPr>
                <w:rFonts w:ascii="Times New Roman" w:hAnsi="Times New Roman"/>
                <w:bCs/>
                <w:sz w:val="28"/>
                <w:szCs w:val="28"/>
                <w:lang w:eastAsia="ru-RU"/>
              </w:rPr>
              <w:t>получения результата предоставления услуги</w:t>
            </w:r>
            <w:proofErr w:type="gramEnd"/>
          </w:p>
        </w:tc>
        <w:tc>
          <w:tcPr>
            <w:tcW w:w="3128" w:type="pct"/>
            <w:gridSpan w:val="6"/>
            <w:tcMar>
              <w:top w:w="0" w:type="dxa"/>
              <w:left w:w="75" w:type="dxa"/>
              <w:bottom w:w="0" w:type="dxa"/>
              <w:right w:w="75" w:type="dxa"/>
            </w:tcMar>
            <w:vAlign w:val="center"/>
          </w:tcPr>
          <w:p w:rsidR="00B12224" w:rsidRPr="00B73F83" w:rsidRDefault="00B12224" w:rsidP="00B12224">
            <w:pPr>
              <w:spacing w:after="0" w:line="240" w:lineRule="auto"/>
              <w:rPr>
                <w:rFonts w:ascii="Times New Roman" w:hAnsi="Times New Roman"/>
                <w:sz w:val="28"/>
                <w:szCs w:val="28"/>
                <w:u w:val="single"/>
              </w:rPr>
            </w:pPr>
          </w:p>
        </w:tc>
      </w:tr>
      <w:tr w:rsidR="00B12224" w:rsidRPr="00B73F83" w:rsidTr="00B12224">
        <w:trPr>
          <w:trHeight w:val="20"/>
          <w:jc w:val="center"/>
        </w:trPr>
        <w:tc>
          <w:tcPr>
            <w:tcW w:w="1872" w:type="pct"/>
            <w:gridSpan w:val="5"/>
            <w:vMerge w:val="restart"/>
            <w:tcMar>
              <w:top w:w="0" w:type="dxa"/>
              <w:left w:w="75" w:type="dxa"/>
              <w:bottom w:w="0" w:type="dxa"/>
              <w:right w:w="75" w:type="dxa"/>
            </w:tcMar>
            <w:vAlign w:val="center"/>
            <w:hideMark/>
          </w:tcPr>
          <w:p w:rsidR="00B12224" w:rsidRPr="00B73F83" w:rsidRDefault="00B12224" w:rsidP="00B12224">
            <w:pPr>
              <w:autoSpaceDE w:val="0"/>
              <w:autoSpaceDN w:val="0"/>
              <w:spacing w:after="0" w:line="240" w:lineRule="auto"/>
              <w:rPr>
                <w:rFonts w:ascii="Times New Roman" w:hAnsi="Times New Roman"/>
                <w:bCs/>
                <w:sz w:val="28"/>
                <w:szCs w:val="28"/>
                <w:lang w:eastAsia="ru-RU"/>
              </w:rPr>
            </w:pPr>
            <w:r w:rsidRPr="00B73F83">
              <w:rPr>
                <w:rFonts w:ascii="Times New Roman" w:hAnsi="Times New Roman"/>
                <w:bCs/>
                <w:sz w:val="28"/>
                <w:szCs w:val="28"/>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B12224" w:rsidRPr="00B73F83" w:rsidRDefault="00B12224" w:rsidP="00B12224">
            <w:pPr>
              <w:spacing w:after="0" w:line="240" w:lineRule="auto"/>
              <w:rPr>
                <w:rFonts w:ascii="Times New Roman" w:hAnsi="Times New Roman"/>
                <w:sz w:val="28"/>
                <w:szCs w:val="28"/>
                <w:u w:val="single"/>
              </w:rPr>
            </w:pPr>
          </w:p>
        </w:tc>
      </w:tr>
      <w:tr w:rsidR="00B12224" w:rsidRPr="00B73F83" w:rsidTr="00B12224">
        <w:trPr>
          <w:trHeight w:val="20"/>
          <w:jc w:val="center"/>
        </w:trPr>
        <w:tc>
          <w:tcPr>
            <w:tcW w:w="1872" w:type="pct"/>
            <w:gridSpan w:val="5"/>
            <w:vMerge/>
            <w:tcMar>
              <w:top w:w="0" w:type="dxa"/>
              <w:left w:w="75" w:type="dxa"/>
              <w:bottom w:w="0" w:type="dxa"/>
              <w:right w:w="75" w:type="dxa"/>
            </w:tcMar>
            <w:vAlign w:val="center"/>
          </w:tcPr>
          <w:p w:rsidR="00B12224" w:rsidRPr="00B73F83" w:rsidRDefault="00B12224" w:rsidP="00B12224">
            <w:pPr>
              <w:autoSpaceDE w:val="0"/>
              <w:autoSpaceDN w:val="0"/>
              <w:spacing w:after="0" w:line="240" w:lineRule="auto"/>
              <w:rPr>
                <w:rFonts w:ascii="Times New Roman" w:hAnsi="Times New Roman"/>
                <w:bCs/>
                <w:sz w:val="28"/>
                <w:szCs w:val="28"/>
                <w:lang w:eastAsia="ru-RU"/>
              </w:rPr>
            </w:pPr>
          </w:p>
        </w:tc>
        <w:tc>
          <w:tcPr>
            <w:tcW w:w="3128" w:type="pct"/>
            <w:gridSpan w:val="6"/>
            <w:tcMar>
              <w:top w:w="0" w:type="dxa"/>
              <w:left w:w="75" w:type="dxa"/>
              <w:bottom w:w="0" w:type="dxa"/>
              <w:right w:w="75" w:type="dxa"/>
            </w:tcMar>
            <w:vAlign w:val="center"/>
          </w:tcPr>
          <w:p w:rsidR="00B12224" w:rsidRPr="00B73F83" w:rsidRDefault="00B12224" w:rsidP="00B12224">
            <w:pPr>
              <w:spacing w:after="0" w:line="240" w:lineRule="auto"/>
              <w:rPr>
                <w:rFonts w:ascii="Times New Roman" w:hAnsi="Times New Roman"/>
                <w:sz w:val="28"/>
                <w:szCs w:val="28"/>
                <w:u w:val="single"/>
              </w:rPr>
            </w:pPr>
          </w:p>
        </w:tc>
      </w:tr>
      <w:tr w:rsidR="00B12224" w:rsidRPr="00B73F83" w:rsidTr="00B12224">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B12224" w:rsidRPr="00B73F83" w:rsidRDefault="00B12224" w:rsidP="00B12224">
            <w:pPr>
              <w:autoSpaceDE w:val="0"/>
              <w:autoSpaceDN w:val="0"/>
              <w:spacing w:after="0" w:line="240" w:lineRule="auto"/>
              <w:jc w:val="center"/>
              <w:rPr>
                <w:rFonts w:ascii="Times New Roman" w:hAnsi="Times New Roman"/>
                <w:b/>
                <w:bCs/>
                <w:sz w:val="28"/>
                <w:szCs w:val="28"/>
                <w:lang w:eastAsia="ru-RU"/>
              </w:rPr>
            </w:pPr>
            <w:r w:rsidRPr="00B73F83">
              <w:rPr>
                <w:rFonts w:ascii="Times New Roman" w:hAnsi="Times New Roman"/>
                <w:b/>
                <w:bCs/>
                <w:sz w:val="28"/>
                <w:szCs w:val="28"/>
                <w:lang w:eastAsia="ru-RU"/>
              </w:rPr>
              <w:t>Данные представителя (уполномоченного лица)</w:t>
            </w:r>
          </w:p>
        </w:tc>
      </w:tr>
      <w:tr w:rsidR="00B12224" w:rsidRPr="00B73F83" w:rsidTr="00B12224">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B12224" w:rsidRPr="00B73F83" w:rsidRDefault="00B12224" w:rsidP="00B12224">
            <w:pPr>
              <w:autoSpaceDE w:val="0"/>
              <w:autoSpaceDN w:val="0"/>
              <w:spacing w:after="0" w:line="240" w:lineRule="auto"/>
              <w:rPr>
                <w:rFonts w:ascii="Times New Roman" w:hAnsi="Times New Roman"/>
                <w:sz w:val="28"/>
                <w:szCs w:val="28"/>
                <w:lang w:eastAsia="ru-RU"/>
              </w:rPr>
            </w:pPr>
            <w:r w:rsidRPr="00B73F83">
              <w:rPr>
                <w:rFonts w:ascii="Times New Roman" w:hAnsi="Times New Roman"/>
                <w:sz w:val="28"/>
                <w:szCs w:val="28"/>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B12224" w:rsidRPr="00B73F83" w:rsidRDefault="00B12224" w:rsidP="00B12224">
            <w:pPr>
              <w:spacing w:after="0" w:line="240" w:lineRule="auto"/>
              <w:rPr>
                <w:rFonts w:ascii="Times New Roman" w:hAnsi="Times New Roman"/>
                <w:sz w:val="28"/>
                <w:szCs w:val="28"/>
                <w:u w:val="single"/>
              </w:rPr>
            </w:pPr>
          </w:p>
        </w:tc>
      </w:tr>
      <w:tr w:rsidR="00B12224" w:rsidRPr="00B73F83" w:rsidTr="00B12224">
        <w:trPr>
          <w:trHeight w:val="20"/>
          <w:jc w:val="center"/>
        </w:trPr>
        <w:tc>
          <w:tcPr>
            <w:tcW w:w="1002" w:type="pct"/>
            <w:gridSpan w:val="3"/>
            <w:tcMar>
              <w:top w:w="0" w:type="dxa"/>
              <w:left w:w="75" w:type="dxa"/>
              <w:bottom w:w="0" w:type="dxa"/>
              <w:right w:w="75" w:type="dxa"/>
            </w:tcMar>
            <w:vAlign w:val="center"/>
            <w:hideMark/>
          </w:tcPr>
          <w:p w:rsidR="00B12224" w:rsidRPr="00B73F83" w:rsidRDefault="00B12224" w:rsidP="00B12224">
            <w:pPr>
              <w:autoSpaceDE w:val="0"/>
              <w:autoSpaceDN w:val="0"/>
              <w:spacing w:after="0" w:line="240" w:lineRule="auto"/>
              <w:rPr>
                <w:rFonts w:ascii="Times New Roman" w:hAnsi="Times New Roman"/>
                <w:sz w:val="28"/>
                <w:szCs w:val="28"/>
                <w:lang w:eastAsia="ru-RU"/>
              </w:rPr>
            </w:pPr>
            <w:r w:rsidRPr="00B73F83">
              <w:rPr>
                <w:rFonts w:ascii="Times New Roman" w:hAnsi="Times New Roman"/>
                <w:sz w:val="28"/>
                <w:szCs w:val="28"/>
                <w:lang w:eastAsia="ru-RU"/>
              </w:rPr>
              <w:t>Имя</w:t>
            </w:r>
          </w:p>
        </w:tc>
        <w:tc>
          <w:tcPr>
            <w:tcW w:w="3998" w:type="pct"/>
            <w:gridSpan w:val="8"/>
            <w:tcMar>
              <w:top w:w="0" w:type="dxa"/>
              <w:left w:w="75" w:type="dxa"/>
              <w:bottom w:w="0" w:type="dxa"/>
              <w:right w:w="75" w:type="dxa"/>
            </w:tcMar>
            <w:vAlign w:val="center"/>
          </w:tcPr>
          <w:p w:rsidR="00B12224" w:rsidRPr="00B73F83" w:rsidRDefault="00B12224" w:rsidP="00B12224">
            <w:pPr>
              <w:spacing w:after="0" w:line="240" w:lineRule="auto"/>
              <w:rPr>
                <w:rFonts w:ascii="Times New Roman" w:hAnsi="Times New Roman"/>
                <w:sz w:val="28"/>
                <w:szCs w:val="28"/>
                <w:u w:val="single"/>
              </w:rPr>
            </w:pPr>
          </w:p>
        </w:tc>
      </w:tr>
      <w:tr w:rsidR="00B12224" w:rsidRPr="00B73F83" w:rsidTr="00B12224">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B12224" w:rsidRPr="00B73F83" w:rsidRDefault="00B12224" w:rsidP="00B12224">
            <w:pPr>
              <w:autoSpaceDE w:val="0"/>
              <w:autoSpaceDN w:val="0"/>
              <w:spacing w:after="0" w:line="240" w:lineRule="auto"/>
              <w:rPr>
                <w:rFonts w:ascii="Times New Roman" w:hAnsi="Times New Roman"/>
                <w:sz w:val="28"/>
                <w:szCs w:val="28"/>
                <w:lang w:eastAsia="ru-RU"/>
              </w:rPr>
            </w:pPr>
            <w:r w:rsidRPr="00B73F83">
              <w:rPr>
                <w:rFonts w:ascii="Times New Roman" w:hAnsi="Times New Roman"/>
                <w:sz w:val="28"/>
                <w:szCs w:val="28"/>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B12224" w:rsidRPr="00B73F83" w:rsidRDefault="00B12224" w:rsidP="00B12224">
            <w:pPr>
              <w:spacing w:after="0" w:line="240" w:lineRule="auto"/>
              <w:rPr>
                <w:rFonts w:ascii="Times New Roman" w:hAnsi="Times New Roman"/>
                <w:sz w:val="28"/>
                <w:szCs w:val="28"/>
              </w:rPr>
            </w:pPr>
          </w:p>
        </w:tc>
      </w:tr>
      <w:tr w:rsidR="00B12224" w:rsidRPr="00B73F83" w:rsidTr="00B12224">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B12224" w:rsidRPr="00B73F83" w:rsidRDefault="00B12224" w:rsidP="00B12224">
            <w:pPr>
              <w:autoSpaceDE w:val="0"/>
              <w:autoSpaceDN w:val="0"/>
              <w:spacing w:after="0" w:line="240" w:lineRule="auto"/>
              <w:rPr>
                <w:rFonts w:ascii="Times New Roman" w:hAnsi="Times New Roman"/>
                <w:sz w:val="28"/>
                <w:szCs w:val="28"/>
                <w:lang w:eastAsia="ru-RU"/>
              </w:rPr>
            </w:pPr>
            <w:r w:rsidRPr="00B73F83">
              <w:rPr>
                <w:rFonts w:ascii="Times New Roman" w:hAnsi="Times New Roman"/>
                <w:sz w:val="28"/>
                <w:szCs w:val="28"/>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B12224" w:rsidRPr="00B73F83" w:rsidRDefault="00B12224" w:rsidP="00B12224">
            <w:pPr>
              <w:spacing w:after="0" w:line="240" w:lineRule="auto"/>
              <w:rPr>
                <w:rFonts w:ascii="Times New Roman" w:hAnsi="Times New Roman"/>
                <w:sz w:val="28"/>
                <w:szCs w:val="28"/>
              </w:rPr>
            </w:pPr>
          </w:p>
        </w:tc>
      </w:tr>
      <w:tr w:rsidR="00B12224" w:rsidRPr="00B73F83" w:rsidTr="00B12224">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B12224" w:rsidRPr="00B73F83" w:rsidRDefault="00B12224" w:rsidP="00B12224">
            <w:pPr>
              <w:autoSpaceDE w:val="0"/>
              <w:autoSpaceDN w:val="0"/>
              <w:spacing w:after="0" w:line="240" w:lineRule="auto"/>
              <w:jc w:val="center"/>
              <w:rPr>
                <w:rFonts w:ascii="Times New Roman" w:hAnsi="Times New Roman"/>
                <w:sz w:val="28"/>
                <w:szCs w:val="28"/>
                <w:lang w:eastAsia="ru-RU"/>
              </w:rPr>
            </w:pPr>
            <w:r w:rsidRPr="00B73F83">
              <w:rPr>
                <w:rFonts w:ascii="Times New Roman" w:hAnsi="Times New Roman"/>
                <w:sz w:val="28"/>
                <w:szCs w:val="28"/>
                <w:lang w:eastAsia="ru-RU"/>
              </w:rPr>
              <w:br w:type="page"/>
            </w:r>
          </w:p>
          <w:p w:rsidR="00B12224" w:rsidRPr="00B73F83" w:rsidRDefault="00B12224" w:rsidP="00B12224">
            <w:pPr>
              <w:autoSpaceDE w:val="0"/>
              <w:autoSpaceDN w:val="0"/>
              <w:spacing w:after="0" w:line="240" w:lineRule="auto"/>
              <w:jc w:val="center"/>
              <w:rPr>
                <w:rFonts w:ascii="Times New Roman" w:hAnsi="Times New Roman"/>
                <w:b/>
                <w:bCs/>
                <w:sz w:val="28"/>
                <w:szCs w:val="28"/>
                <w:lang w:eastAsia="ru-RU"/>
              </w:rPr>
            </w:pPr>
            <w:r w:rsidRPr="00B73F83">
              <w:rPr>
                <w:rFonts w:ascii="Times New Roman" w:hAnsi="Times New Roman"/>
                <w:b/>
                <w:bCs/>
                <w:sz w:val="28"/>
                <w:szCs w:val="28"/>
                <w:lang w:eastAsia="ru-RU"/>
              </w:rPr>
              <w:t>Документ, удостоверяющий личность представителя (уполномоченного лица)</w:t>
            </w:r>
          </w:p>
        </w:tc>
      </w:tr>
      <w:tr w:rsidR="00B12224" w:rsidRPr="00B73F83" w:rsidTr="00B12224">
        <w:trPr>
          <w:trHeight w:val="20"/>
          <w:jc w:val="center"/>
        </w:trPr>
        <w:tc>
          <w:tcPr>
            <w:tcW w:w="556" w:type="pct"/>
            <w:gridSpan w:val="2"/>
            <w:tcBorders>
              <w:top w:val="dotted" w:sz="4" w:space="0" w:color="auto"/>
            </w:tcBorders>
            <w:tcMar>
              <w:top w:w="0" w:type="dxa"/>
              <w:left w:w="75" w:type="dxa"/>
              <w:bottom w:w="0" w:type="dxa"/>
              <w:right w:w="75" w:type="dxa"/>
            </w:tcMar>
            <w:vAlign w:val="center"/>
            <w:hideMark/>
          </w:tcPr>
          <w:p w:rsidR="00B12224" w:rsidRPr="00B73F83" w:rsidRDefault="00B12224" w:rsidP="00B12224">
            <w:pPr>
              <w:spacing w:after="0" w:line="240" w:lineRule="auto"/>
              <w:rPr>
                <w:rFonts w:ascii="Times New Roman" w:hAnsi="Times New Roman"/>
                <w:sz w:val="28"/>
                <w:szCs w:val="28"/>
              </w:rPr>
            </w:pPr>
            <w:r w:rsidRPr="00B73F83">
              <w:rPr>
                <w:rFonts w:ascii="Times New Roman" w:hAnsi="Times New Roman"/>
                <w:sz w:val="28"/>
                <w:szCs w:val="28"/>
              </w:rPr>
              <w:t>Вид</w:t>
            </w:r>
          </w:p>
        </w:tc>
        <w:tc>
          <w:tcPr>
            <w:tcW w:w="4444" w:type="pct"/>
            <w:gridSpan w:val="9"/>
            <w:tcBorders>
              <w:top w:val="dotted" w:sz="4" w:space="0" w:color="auto"/>
            </w:tcBorders>
            <w:tcMar>
              <w:top w:w="0" w:type="dxa"/>
              <w:left w:w="75" w:type="dxa"/>
              <w:bottom w:w="0" w:type="dxa"/>
              <w:right w:w="75" w:type="dxa"/>
            </w:tcMar>
            <w:vAlign w:val="center"/>
          </w:tcPr>
          <w:p w:rsidR="00B12224" w:rsidRPr="00B73F83" w:rsidRDefault="00B12224" w:rsidP="00B12224">
            <w:pPr>
              <w:spacing w:after="0" w:line="240" w:lineRule="auto"/>
              <w:rPr>
                <w:rFonts w:ascii="Times New Roman" w:hAnsi="Times New Roman"/>
                <w:sz w:val="28"/>
                <w:szCs w:val="28"/>
              </w:rPr>
            </w:pPr>
          </w:p>
        </w:tc>
      </w:tr>
      <w:tr w:rsidR="00B12224" w:rsidRPr="00B73F83" w:rsidTr="00B12224">
        <w:trPr>
          <w:trHeight w:val="20"/>
          <w:jc w:val="center"/>
        </w:trPr>
        <w:tc>
          <w:tcPr>
            <w:tcW w:w="556" w:type="pct"/>
            <w:gridSpan w:val="2"/>
            <w:tcMar>
              <w:top w:w="0" w:type="dxa"/>
              <w:left w:w="75" w:type="dxa"/>
              <w:bottom w:w="0" w:type="dxa"/>
              <w:right w:w="75" w:type="dxa"/>
            </w:tcMar>
            <w:vAlign w:val="center"/>
            <w:hideMark/>
          </w:tcPr>
          <w:p w:rsidR="00B12224" w:rsidRPr="00B73F83" w:rsidRDefault="00B12224" w:rsidP="00B12224">
            <w:pPr>
              <w:autoSpaceDE w:val="0"/>
              <w:autoSpaceDN w:val="0"/>
              <w:spacing w:after="0" w:line="240" w:lineRule="auto"/>
              <w:rPr>
                <w:rFonts w:ascii="Times New Roman" w:hAnsi="Times New Roman"/>
                <w:sz w:val="28"/>
                <w:szCs w:val="28"/>
                <w:lang w:eastAsia="ru-RU"/>
              </w:rPr>
            </w:pPr>
            <w:r w:rsidRPr="00B73F83">
              <w:rPr>
                <w:rFonts w:ascii="Times New Roman" w:hAnsi="Times New Roman"/>
                <w:sz w:val="28"/>
                <w:szCs w:val="28"/>
                <w:lang w:eastAsia="ru-RU"/>
              </w:rPr>
              <w:t>Серия</w:t>
            </w:r>
          </w:p>
        </w:tc>
        <w:tc>
          <w:tcPr>
            <w:tcW w:w="1408" w:type="pct"/>
            <w:gridSpan w:val="4"/>
            <w:tcMar>
              <w:top w:w="0" w:type="dxa"/>
              <w:left w:w="75" w:type="dxa"/>
              <w:bottom w:w="0" w:type="dxa"/>
              <w:right w:w="75" w:type="dxa"/>
            </w:tcMar>
            <w:vAlign w:val="center"/>
          </w:tcPr>
          <w:p w:rsidR="00B12224" w:rsidRPr="00B73F83" w:rsidRDefault="00B12224" w:rsidP="00B12224">
            <w:pPr>
              <w:autoSpaceDE w:val="0"/>
              <w:autoSpaceDN w:val="0"/>
              <w:spacing w:after="0" w:line="240" w:lineRule="auto"/>
              <w:rPr>
                <w:rFonts w:ascii="Times New Roman" w:hAnsi="Times New Roman"/>
                <w:sz w:val="28"/>
                <w:szCs w:val="28"/>
                <w:lang w:eastAsia="ru-RU"/>
              </w:rPr>
            </w:pPr>
          </w:p>
        </w:tc>
        <w:tc>
          <w:tcPr>
            <w:tcW w:w="546" w:type="pct"/>
            <w:gridSpan w:val="2"/>
            <w:tcMar>
              <w:top w:w="0" w:type="dxa"/>
              <w:left w:w="75" w:type="dxa"/>
              <w:bottom w:w="0" w:type="dxa"/>
              <w:right w:w="75" w:type="dxa"/>
            </w:tcMar>
            <w:vAlign w:val="center"/>
            <w:hideMark/>
          </w:tcPr>
          <w:p w:rsidR="00B12224" w:rsidRPr="00B73F83" w:rsidRDefault="00B12224" w:rsidP="00B12224">
            <w:pPr>
              <w:autoSpaceDE w:val="0"/>
              <w:autoSpaceDN w:val="0"/>
              <w:spacing w:after="0" w:line="240" w:lineRule="auto"/>
              <w:rPr>
                <w:rFonts w:ascii="Times New Roman" w:hAnsi="Times New Roman"/>
                <w:sz w:val="28"/>
                <w:szCs w:val="28"/>
                <w:lang w:eastAsia="ru-RU"/>
              </w:rPr>
            </w:pPr>
            <w:r w:rsidRPr="00B73F83">
              <w:rPr>
                <w:rFonts w:ascii="Times New Roman" w:hAnsi="Times New Roman"/>
                <w:sz w:val="28"/>
                <w:szCs w:val="28"/>
                <w:lang w:eastAsia="ru-RU"/>
              </w:rPr>
              <w:t>Номер</w:t>
            </w:r>
          </w:p>
        </w:tc>
        <w:tc>
          <w:tcPr>
            <w:tcW w:w="2490" w:type="pct"/>
            <w:gridSpan w:val="3"/>
            <w:tcMar>
              <w:top w:w="0" w:type="dxa"/>
              <w:left w:w="75" w:type="dxa"/>
              <w:bottom w:w="0" w:type="dxa"/>
              <w:right w:w="75" w:type="dxa"/>
            </w:tcMar>
            <w:vAlign w:val="center"/>
          </w:tcPr>
          <w:p w:rsidR="00B12224" w:rsidRPr="00B73F83" w:rsidRDefault="00B12224" w:rsidP="00B12224">
            <w:pPr>
              <w:autoSpaceDE w:val="0"/>
              <w:autoSpaceDN w:val="0"/>
              <w:spacing w:after="0" w:line="240" w:lineRule="auto"/>
              <w:rPr>
                <w:rFonts w:ascii="Times New Roman" w:hAnsi="Times New Roman"/>
                <w:sz w:val="28"/>
                <w:szCs w:val="28"/>
                <w:lang w:eastAsia="ru-RU"/>
              </w:rPr>
            </w:pPr>
          </w:p>
        </w:tc>
      </w:tr>
      <w:tr w:rsidR="00B12224" w:rsidRPr="00B73F83" w:rsidTr="00B12224">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B12224" w:rsidRPr="00B73F83" w:rsidRDefault="00B12224" w:rsidP="00B12224">
            <w:pPr>
              <w:autoSpaceDE w:val="0"/>
              <w:autoSpaceDN w:val="0"/>
              <w:spacing w:after="0" w:line="240" w:lineRule="auto"/>
              <w:rPr>
                <w:rFonts w:ascii="Times New Roman" w:hAnsi="Times New Roman"/>
                <w:sz w:val="28"/>
                <w:szCs w:val="28"/>
                <w:lang w:eastAsia="ru-RU"/>
              </w:rPr>
            </w:pPr>
            <w:proofErr w:type="gramStart"/>
            <w:r w:rsidRPr="00B73F83">
              <w:rPr>
                <w:rFonts w:ascii="Times New Roman" w:hAnsi="Times New Roman"/>
                <w:sz w:val="28"/>
                <w:szCs w:val="28"/>
                <w:lang w:eastAsia="ru-RU"/>
              </w:rPr>
              <w:t>Выдан</w:t>
            </w:r>
            <w:proofErr w:type="gramEnd"/>
          </w:p>
        </w:tc>
        <w:tc>
          <w:tcPr>
            <w:tcW w:w="2574" w:type="pct"/>
            <w:gridSpan w:val="7"/>
            <w:tcBorders>
              <w:bottom w:val="dotted" w:sz="4" w:space="0" w:color="auto"/>
            </w:tcBorders>
            <w:tcMar>
              <w:top w:w="0" w:type="dxa"/>
              <w:left w:w="75" w:type="dxa"/>
              <w:bottom w:w="0" w:type="dxa"/>
              <w:right w:w="75" w:type="dxa"/>
            </w:tcMar>
            <w:vAlign w:val="center"/>
          </w:tcPr>
          <w:p w:rsidR="00B12224" w:rsidRPr="00B73F83" w:rsidRDefault="00B12224" w:rsidP="00B12224">
            <w:pPr>
              <w:autoSpaceDE w:val="0"/>
              <w:autoSpaceDN w:val="0"/>
              <w:spacing w:after="0" w:line="240" w:lineRule="auto"/>
              <w:rPr>
                <w:rFonts w:ascii="Times New Roman" w:hAnsi="Times New Roman"/>
                <w:sz w:val="28"/>
                <w:szCs w:val="28"/>
                <w:lang w:eastAsia="ru-RU"/>
              </w:rPr>
            </w:pPr>
          </w:p>
        </w:tc>
        <w:tc>
          <w:tcPr>
            <w:tcW w:w="791" w:type="pct"/>
            <w:tcBorders>
              <w:bottom w:val="dotted" w:sz="4" w:space="0" w:color="auto"/>
            </w:tcBorders>
            <w:tcMar>
              <w:top w:w="0" w:type="dxa"/>
              <w:left w:w="75" w:type="dxa"/>
              <w:bottom w:w="0" w:type="dxa"/>
              <w:right w:w="75" w:type="dxa"/>
            </w:tcMar>
            <w:vAlign w:val="center"/>
            <w:hideMark/>
          </w:tcPr>
          <w:p w:rsidR="00B12224" w:rsidRPr="00B73F83" w:rsidRDefault="00B12224" w:rsidP="00B12224">
            <w:pPr>
              <w:autoSpaceDE w:val="0"/>
              <w:autoSpaceDN w:val="0"/>
              <w:spacing w:after="0" w:line="240" w:lineRule="auto"/>
              <w:rPr>
                <w:rFonts w:ascii="Times New Roman" w:hAnsi="Times New Roman"/>
                <w:sz w:val="28"/>
                <w:szCs w:val="28"/>
                <w:lang w:eastAsia="ru-RU"/>
              </w:rPr>
            </w:pPr>
            <w:r w:rsidRPr="00B73F83">
              <w:rPr>
                <w:rFonts w:ascii="Times New Roman" w:hAnsi="Times New Roman"/>
                <w:sz w:val="28"/>
                <w:szCs w:val="28"/>
                <w:lang w:eastAsia="ru-RU"/>
              </w:rPr>
              <w:t>Дата выдачи</w:t>
            </w:r>
          </w:p>
        </w:tc>
        <w:tc>
          <w:tcPr>
            <w:tcW w:w="1079" w:type="pct"/>
            <w:tcBorders>
              <w:bottom w:val="dotted" w:sz="4" w:space="0" w:color="auto"/>
            </w:tcBorders>
            <w:tcMar>
              <w:top w:w="0" w:type="dxa"/>
              <w:left w:w="75" w:type="dxa"/>
              <w:bottom w:w="0" w:type="dxa"/>
              <w:right w:w="75" w:type="dxa"/>
            </w:tcMar>
            <w:vAlign w:val="center"/>
          </w:tcPr>
          <w:p w:rsidR="00B12224" w:rsidRPr="00B73F83" w:rsidRDefault="00B12224" w:rsidP="00B12224">
            <w:pPr>
              <w:autoSpaceDE w:val="0"/>
              <w:autoSpaceDN w:val="0"/>
              <w:spacing w:after="0" w:line="240" w:lineRule="auto"/>
              <w:rPr>
                <w:rFonts w:ascii="Times New Roman" w:hAnsi="Times New Roman"/>
                <w:sz w:val="28"/>
                <w:szCs w:val="28"/>
                <w:lang w:eastAsia="ru-RU"/>
              </w:rPr>
            </w:pPr>
          </w:p>
        </w:tc>
      </w:tr>
      <w:tr w:rsidR="00B12224" w:rsidRPr="00B73F83" w:rsidTr="00B12224">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12224" w:rsidRPr="00B73F83" w:rsidRDefault="00B12224" w:rsidP="00B12224">
            <w:pPr>
              <w:autoSpaceDE w:val="0"/>
              <w:autoSpaceDN w:val="0"/>
              <w:spacing w:after="0" w:line="240" w:lineRule="auto"/>
              <w:jc w:val="center"/>
              <w:rPr>
                <w:rFonts w:ascii="Times New Roman" w:hAnsi="Times New Roman"/>
                <w:b/>
                <w:bCs/>
                <w:sz w:val="28"/>
                <w:szCs w:val="28"/>
                <w:lang w:eastAsia="ru-RU"/>
              </w:rPr>
            </w:pPr>
          </w:p>
          <w:p w:rsidR="00B12224" w:rsidRPr="00B73F83" w:rsidRDefault="00B12224" w:rsidP="00B12224">
            <w:pPr>
              <w:autoSpaceDE w:val="0"/>
              <w:autoSpaceDN w:val="0"/>
              <w:spacing w:after="0" w:line="240" w:lineRule="auto"/>
              <w:jc w:val="center"/>
              <w:rPr>
                <w:rFonts w:ascii="Times New Roman" w:hAnsi="Times New Roman"/>
                <w:b/>
                <w:bCs/>
                <w:sz w:val="28"/>
                <w:szCs w:val="28"/>
                <w:lang w:eastAsia="ru-RU"/>
              </w:rPr>
            </w:pPr>
            <w:r w:rsidRPr="00B73F83">
              <w:rPr>
                <w:rFonts w:ascii="Times New Roman" w:hAnsi="Times New Roman"/>
                <w:b/>
                <w:bCs/>
                <w:sz w:val="28"/>
                <w:szCs w:val="28"/>
                <w:lang w:eastAsia="ru-RU"/>
              </w:rPr>
              <w:t>Адрес регистрации представителя (уполномоченного лица)</w:t>
            </w:r>
          </w:p>
        </w:tc>
      </w:tr>
      <w:tr w:rsidR="00B12224" w:rsidRPr="00B73F83" w:rsidTr="00B12224">
        <w:trPr>
          <w:trHeight w:val="20"/>
          <w:jc w:val="center"/>
        </w:trPr>
        <w:tc>
          <w:tcPr>
            <w:tcW w:w="556" w:type="pct"/>
            <w:gridSpan w:val="2"/>
            <w:tcMar>
              <w:top w:w="0" w:type="dxa"/>
              <w:left w:w="75" w:type="dxa"/>
              <w:bottom w:w="0" w:type="dxa"/>
              <w:right w:w="75" w:type="dxa"/>
            </w:tcMar>
            <w:vAlign w:val="center"/>
            <w:hideMark/>
          </w:tcPr>
          <w:p w:rsidR="00B12224" w:rsidRPr="00B73F83" w:rsidRDefault="00B12224" w:rsidP="00B12224">
            <w:pPr>
              <w:autoSpaceDE w:val="0"/>
              <w:autoSpaceDN w:val="0"/>
              <w:spacing w:after="0" w:line="240" w:lineRule="auto"/>
              <w:rPr>
                <w:rFonts w:ascii="Times New Roman" w:hAnsi="Times New Roman"/>
                <w:sz w:val="28"/>
                <w:szCs w:val="28"/>
                <w:lang w:eastAsia="ru-RU"/>
              </w:rPr>
            </w:pPr>
            <w:r w:rsidRPr="00B73F83">
              <w:rPr>
                <w:rFonts w:ascii="Times New Roman" w:hAnsi="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B12224" w:rsidRPr="00B73F83" w:rsidRDefault="00B12224" w:rsidP="00B12224">
            <w:pPr>
              <w:autoSpaceDE w:val="0"/>
              <w:autoSpaceDN w:val="0"/>
              <w:spacing w:after="0" w:line="240" w:lineRule="auto"/>
              <w:rPr>
                <w:rFonts w:ascii="Times New Roman" w:hAnsi="Times New Roman"/>
                <w:sz w:val="28"/>
                <w:szCs w:val="28"/>
                <w:u w:val="single"/>
                <w:lang w:eastAsia="ru-RU"/>
              </w:rPr>
            </w:pPr>
          </w:p>
        </w:tc>
        <w:tc>
          <w:tcPr>
            <w:tcW w:w="1167" w:type="pct"/>
            <w:gridSpan w:val="3"/>
            <w:tcMar>
              <w:top w:w="0" w:type="dxa"/>
              <w:left w:w="75" w:type="dxa"/>
              <w:bottom w:w="0" w:type="dxa"/>
              <w:right w:w="75" w:type="dxa"/>
            </w:tcMar>
            <w:vAlign w:val="center"/>
            <w:hideMark/>
          </w:tcPr>
          <w:p w:rsidR="00B12224" w:rsidRPr="00B73F83" w:rsidRDefault="00B12224" w:rsidP="00B12224">
            <w:pPr>
              <w:autoSpaceDE w:val="0"/>
              <w:autoSpaceDN w:val="0"/>
              <w:spacing w:after="0" w:line="240" w:lineRule="auto"/>
              <w:rPr>
                <w:rFonts w:ascii="Times New Roman" w:hAnsi="Times New Roman"/>
                <w:sz w:val="28"/>
                <w:szCs w:val="28"/>
                <w:lang w:eastAsia="ru-RU"/>
              </w:rPr>
            </w:pPr>
            <w:r w:rsidRPr="00B73F83">
              <w:rPr>
                <w:rFonts w:ascii="Times New Roman" w:hAnsi="Times New Roman"/>
                <w:sz w:val="28"/>
                <w:szCs w:val="28"/>
                <w:lang w:eastAsia="ru-RU"/>
              </w:rPr>
              <w:t xml:space="preserve">Регион </w:t>
            </w:r>
          </w:p>
        </w:tc>
        <w:tc>
          <w:tcPr>
            <w:tcW w:w="1870" w:type="pct"/>
            <w:gridSpan w:val="2"/>
            <w:tcMar>
              <w:top w:w="0" w:type="dxa"/>
              <w:left w:w="75" w:type="dxa"/>
              <w:bottom w:w="0" w:type="dxa"/>
              <w:right w:w="75" w:type="dxa"/>
            </w:tcMar>
            <w:vAlign w:val="center"/>
          </w:tcPr>
          <w:p w:rsidR="00B12224" w:rsidRPr="00B73F83" w:rsidRDefault="00B12224" w:rsidP="00B12224">
            <w:pPr>
              <w:autoSpaceDE w:val="0"/>
              <w:autoSpaceDN w:val="0"/>
              <w:spacing w:after="0" w:line="240" w:lineRule="auto"/>
              <w:rPr>
                <w:rFonts w:ascii="Times New Roman" w:hAnsi="Times New Roman"/>
                <w:sz w:val="28"/>
                <w:szCs w:val="28"/>
                <w:u w:val="single"/>
                <w:lang w:eastAsia="ru-RU"/>
              </w:rPr>
            </w:pPr>
          </w:p>
        </w:tc>
      </w:tr>
      <w:tr w:rsidR="00B12224" w:rsidRPr="00B73F83" w:rsidTr="00B12224">
        <w:trPr>
          <w:trHeight w:val="20"/>
          <w:jc w:val="center"/>
        </w:trPr>
        <w:tc>
          <w:tcPr>
            <w:tcW w:w="556" w:type="pct"/>
            <w:gridSpan w:val="2"/>
            <w:tcMar>
              <w:top w:w="0" w:type="dxa"/>
              <w:left w:w="75" w:type="dxa"/>
              <w:bottom w:w="0" w:type="dxa"/>
              <w:right w:w="75" w:type="dxa"/>
            </w:tcMar>
            <w:vAlign w:val="center"/>
            <w:hideMark/>
          </w:tcPr>
          <w:p w:rsidR="00B12224" w:rsidRPr="00B73F83" w:rsidRDefault="00B12224" w:rsidP="00B12224">
            <w:pPr>
              <w:autoSpaceDE w:val="0"/>
              <w:autoSpaceDN w:val="0"/>
              <w:spacing w:after="0" w:line="240" w:lineRule="auto"/>
              <w:rPr>
                <w:rFonts w:ascii="Times New Roman" w:hAnsi="Times New Roman"/>
                <w:sz w:val="28"/>
                <w:szCs w:val="28"/>
                <w:lang w:eastAsia="ru-RU"/>
              </w:rPr>
            </w:pPr>
            <w:r w:rsidRPr="00B73F83">
              <w:rPr>
                <w:rFonts w:ascii="Times New Roman" w:hAnsi="Times New Roman"/>
                <w:sz w:val="28"/>
                <w:szCs w:val="28"/>
                <w:lang w:eastAsia="ru-RU"/>
              </w:rPr>
              <w:t>Район</w:t>
            </w:r>
          </w:p>
        </w:tc>
        <w:tc>
          <w:tcPr>
            <w:tcW w:w="1408" w:type="pct"/>
            <w:gridSpan w:val="4"/>
            <w:tcMar>
              <w:top w:w="0" w:type="dxa"/>
              <w:left w:w="75" w:type="dxa"/>
              <w:bottom w:w="0" w:type="dxa"/>
              <w:right w:w="75" w:type="dxa"/>
            </w:tcMar>
            <w:vAlign w:val="center"/>
          </w:tcPr>
          <w:p w:rsidR="00B12224" w:rsidRPr="00B73F83" w:rsidRDefault="00B12224" w:rsidP="00B12224">
            <w:pPr>
              <w:autoSpaceDE w:val="0"/>
              <w:autoSpaceDN w:val="0"/>
              <w:spacing w:after="0" w:line="240" w:lineRule="auto"/>
              <w:rPr>
                <w:rFonts w:ascii="Times New Roman" w:hAnsi="Times New Roman"/>
                <w:sz w:val="28"/>
                <w:szCs w:val="28"/>
                <w:u w:val="single"/>
                <w:lang w:eastAsia="ru-RU"/>
              </w:rPr>
            </w:pPr>
          </w:p>
        </w:tc>
        <w:tc>
          <w:tcPr>
            <w:tcW w:w="1167" w:type="pct"/>
            <w:gridSpan w:val="3"/>
            <w:tcMar>
              <w:top w:w="0" w:type="dxa"/>
              <w:left w:w="75" w:type="dxa"/>
              <w:bottom w:w="0" w:type="dxa"/>
              <w:right w:w="75" w:type="dxa"/>
            </w:tcMar>
            <w:vAlign w:val="center"/>
            <w:hideMark/>
          </w:tcPr>
          <w:p w:rsidR="00B12224" w:rsidRPr="00B73F83" w:rsidRDefault="00B12224" w:rsidP="00B12224">
            <w:pPr>
              <w:autoSpaceDE w:val="0"/>
              <w:autoSpaceDN w:val="0"/>
              <w:spacing w:after="0" w:line="240" w:lineRule="auto"/>
              <w:rPr>
                <w:rFonts w:ascii="Times New Roman" w:hAnsi="Times New Roman"/>
                <w:sz w:val="28"/>
                <w:szCs w:val="28"/>
                <w:lang w:eastAsia="ru-RU"/>
              </w:rPr>
            </w:pPr>
            <w:r w:rsidRPr="00B73F83">
              <w:rPr>
                <w:rFonts w:ascii="Times New Roman" w:hAnsi="Times New Roman"/>
                <w:sz w:val="28"/>
                <w:szCs w:val="28"/>
                <w:lang w:eastAsia="ru-RU"/>
              </w:rPr>
              <w:t>Населенный пункт</w:t>
            </w:r>
          </w:p>
        </w:tc>
        <w:tc>
          <w:tcPr>
            <w:tcW w:w="1870" w:type="pct"/>
            <w:gridSpan w:val="2"/>
            <w:tcMar>
              <w:top w:w="0" w:type="dxa"/>
              <w:left w:w="75" w:type="dxa"/>
              <w:bottom w:w="0" w:type="dxa"/>
              <w:right w:w="75" w:type="dxa"/>
            </w:tcMar>
            <w:vAlign w:val="center"/>
          </w:tcPr>
          <w:p w:rsidR="00B12224" w:rsidRPr="00B73F83" w:rsidRDefault="00B12224" w:rsidP="00B12224">
            <w:pPr>
              <w:autoSpaceDE w:val="0"/>
              <w:autoSpaceDN w:val="0"/>
              <w:spacing w:after="0" w:line="240" w:lineRule="auto"/>
              <w:rPr>
                <w:rFonts w:ascii="Times New Roman" w:hAnsi="Times New Roman"/>
                <w:sz w:val="28"/>
                <w:szCs w:val="28"/>
                <w:u w:val="single"/>
                <w:lang w:eastAsia="ru-RU"/>
              </w:rPr>
            </w:pPr>
          </w:p>
        </w:tc>
      </w:tr>
      <w:tr w:rsidR="00B12224" w:rsidRPr="00B73F83" w:rsidTr="00B12224">
        <w:trPr>
          <w:trHeight w:val="20"/>
          <w:jc w:val="center"/>
        </w:trPr>
        <w:tc>
          <w:tcPr>
            <w:tcW w:w="556" w:type="pct"/>
            <w:gridSpan w:val="2"/>
            <w:tcMar>
              <w:top w:w="0" w:type="dxa"/>
              <w:left w:w="75" w:type="dxa"/>
              <w:bottom w:w="0" w:type="dxa"/>
              <w:right w:w="75" w:type="dxa"/>
            </w:tcMar>
            <w:vAlign w:val="center"/>
            <w:hideMark/>
          </w:tcPr>
          <w:p w:rsidR="00B12224" w:rsidRPr="00B73F83" w:rsidRDefault="00B12224" w:rsidP="00B12224">
            <w:pPr>
              <w:autoSpaceDE w:val="0"/>
              <w:autoSpaceDN w:val="0"/>
              <w:spacing w:after="0" w:line="240" w:lineRule="auto"/>
              <w:rPr>
                <w:rFonts w:ascii="Times New Roman" w:hAnsi="Times New Roman"/>
                <w:sz w:val="28"/>
                <w:szCs w:val="28"/>
                <w:lang w:eastAsia="ru-RU"/>
              </w:rPr>
            </w:pPr>
            <w:r w:rsidRPr="00B73F83">
              <w:rPr>
                <w:rFonts w:ascii="Times New Roman" w:hAnsi="Times New Roman"/>
                <w:sz w:val="28"/>
                <w:szCs w:val="28"/>
                <w:lang w:eastAsia="ru-RU"/>
              </w:rPr>
              <w:t>Улица</w:t>
            </w:r>
          </w:p>
        </w:tc>
        <w:tc>
          <w:tcPr>
            <w:tcW w:w="4444" w:type="pct"/>
            <w:gridSpan w:val="9"/>
            <w:tcMar>
              <w:top w:w="0" w:type="dxa"/>
              <w:left w:w="75" w:type="dxa"/>
              <w:bottom w:w="0" w:type="dxa"/>
              <w:right w:w="75" w:type="dxa"/>
            </w:tcMar>
            <w:vAlign w:val="center"/>
          </w:tcPr>
          <w:p w:rsidR="00B12224" w:rsidRPr="00B73F83" w:rsidRDefault="00B12224" w:rsidP="00B12224">
            <w:pPr>
              <w:autoSpaceDE w:val="0"/>
              <w:autoSpaceDN w:val="0"/>
              <w:spacing w:after="0" w:line="240" w:lineRule="auto"/>
              <w:rPr>
                <w:rFonts w:ascii="Times New Roman" w:hAnsi="Times New Roman"/>
                <w:sz w:val="28"/>
                <w:szCs w:val="28"/>
                <w:u w:val="single"/>
                <w:lang w:eastAsia="ru-RU"/>
              </w:rPr>
            </w:pPr>
          </w:p>
        </w:tc>
      </w:tr>
      <w:tr w:rsidR="00B12224" w:rsidRPr="00B73F83" w:rsidTr="00B12224">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B12224" w:rsidRPr="00B73F83" w:rsidRDefault="00B12224" w:rsidP="00B12224">
            <w:pPr>
              <w:autoSpaceDE w:val="0"/>
              <w:autoSpaceDN w:val="0"/>
              <w:spacing w:after="0" w:line="240" w:lineRule="auto"/>
              <w:rPr>
                <w:rFonts w:ascii="Times New Roman" w:hAnsi="Times New Roman"/>
                <w:sz w:val="28"/>
                <w:szCs w:val="28"/>
                <w:lang w:eastAsia="ru-RU"/>
              </w:rPr>
            </w:pPr>
            <w:r w:rsidRPr="00B73F83">
              <w:rPr>
                <w:rFonts w:ascii="Times New Roman" w:hAnsi="Times New Roman"/>
                <w:sz w:val="28"/>
                <w:szCs w:val="28"/>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B12224" w:rsidRPr="00B73F83" w:rsidRDefault="00B12224" w:rsidP="00B12224">
            <w:pPr>
              <w:autoSpaceDE w:val="0"/>
              <w:autoSpaceDN w:val="0"/>
              <w:spacing w:after="0" w:line="240" w:lineRule="auto"/>
              <w:rPr>
                <w:rFonts w:ascii="Times New Roman" w:hAnsi="Times New Roman"/>
                <w:sz w:val="28"/>
                <w:szCs w:val="28"/>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B12224" w:rsidRPr="00B73F83" w:rsidRDefault="00B12224" w:rsidP="00B12224">
            <w:pPr>
              <w:autoSpaceDE w:val="0"/>
              <w:autoSpaceDN w:val="0"/>
              <w:spacing w:after="0" w:line="240" w:lineRule="auto"/>
              <w:rPr>
                <w:rFonts w:ascii="Times New Roman" w:hAnsi="Times New Roman"/>
                <w:sz w:val="28"/>
                <w:szCs w:val="28"/>
                <w:lang w:eastAsia="ru-RU"/>
              </w:rPr>
            </w:pPr>
            <w:r w:rsidRPr="00B73F83">
              <w:rPr>
                <w:rFonts w:ascii="Times New Roman" w:hAnsi="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B12224" w:rsidRPr="00B73F83" w:rsidRDefault="00B12224" w:rsidP="00B12224">
            <w:pPr>
              <w:autoSpaceDE w:val="0"/>
              <w:autoSpaceDN w:val="0"/>
              <w:spacing w:after="0" w:line="240" w:lineRule="auto"/>
              <w:rPr>
                <w:rFonts w:ascii="Times New Roman" w:hAnsi="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B12224" w:rsidRPr="00B73F83" w:rsidRDefault="00B12224" w:rsidP="00B12224">
            <w:pPr>
              <w:autoSpaceDE w:val="0"/>
              <w:autoSpaceDN w:val="0"/>
              <w:spacing w:after="0" w:line="240" w:lineRule="auto"/>
              <w:rPr>
                <w:rFonts w:ascii="Times New Roman" w:hAnsi="Times New Roman"/>
                <w:sz w:val="28"/>
                <w:szCs w:val="28"/>
                <w:lang w:eastAsia="ru-RU"/>
              </w:rPr>
            </w:pPr>
            <w:r w:rsidRPr="00B73F83">
              <w:rPr>
                <w:rFonts w:ascii="Times New Roman" w:hAnsi="Times New Roman"/>
                <w:sz w:val="28"/>
                <w:szCs w:val="28"/>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B12224" w:rsidRPr="00B73F83" w:rsidRDefault="00B12224" w:rsidP="00B12224">
            <w:pPr>
              <w:autoSpaceDE w:val="0"/>
              <w:autoSpaceDN w:val="0"/>
              <w:spacing w:after="0" w:line="240" w:lineRule="auto"/>
              <w:rPr>
                <w:rFonts w:ascii="Times New Roman" w:hAnsi="Times New Roman"/>
                <w:sz w:val="28"/>
                <w:szCs w:val="28"/>
                <w:u w:val="single"/>
                <w:lang w:eastAsia="ru-RU"/>
              </w:rPr>
            </w:pPr>
          </w:p>
        </w:tc>
      </w:tr>
      <w:tr w:rsidR="00B12224" w:rsidRPr="00B73F83" w:rsidTr="00B12224">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B12224" w:rsidRPr="00B73F83" w:rsidRDefault="00B12224" w:rsidP="00B12224">
            <w:pPr>
              <w:autoSpaceDE w:val="0"/>
              <w:autoSpaceDN w:val="0"/>
              <w:spacing w:after="0" w:line="240" w:lineRule="auto"/>
              <w:jc w:val="center"/>
              <w:rPr>
                <w:rFonts w:ascii="Times New Roman" w:hAnsi="Times New Roman"/>
                <w:b/>
                <w:bCs/>
                <w:sz w:val="28"/>
                <w:szCs w:val="28"/>
                <w:lang w:eastAsia="ru-RU"/>
              </w:rPr>
            </w:pPr>
          </w:p>
          <w:p w:rsidR="00B12224" w:rsidRPr="00B73F83" w:rsidRDefault="00B12224" w:rsidP="00B12224">
            <w:pPr>
              <w:autoSpaceDE w:val="0"/>
              <w:autoSpaceDN w:val="0"/>
              <w:spacing w:after="0" w:line="240" w:lineRule="auto"/>
              <w:jc w:val="center"/>
              <w:rPr>
                <w:rFonts w:ascii="Times New Roman" w:hAnsi="Times New Roman"/>
                <w:b/>
                <w:bCs/>
                <w:sz w:val="28"/>
                <w:szCs w:val="28"/>
                <w:lang w:eastAsia="ru-RU"/>
              </w:rPr>
            </w:pPr>
            <w:r w:rsidRPr="00B73F83">
              <w:rPr>
                <w:rFonts w:ascii="Times New Roman" w:hAnsi="Times New Roman"/>
                <w:b/>
                <w:bCs/>
                <w:sz w:val="28"/>
                <w:szCs w:val="28"/>
                <w:lang w:eastAsia="ru-RU"/>
              </w:rPr>
              <w:t>Адрес места жительства представителя (уполномоченного лица)</w:t>
            </w:r>
          </w:p>
        </w:tc>
      </w:tr>
      <w:tr w:rsidR="00B12224" w:rsidRPr="00B73F83" w:rsidTr="00B12224">
        <w:trPr>
          <w:trHeight w:val="20"/>
          <w:jc w:val="center"/>
        </w:trPr>
        <w:tc>
          <w:tcPr>
            <w:tcW w:w="556" w:type="pct"/>
            <w:gridSpan w:val="2"/>
            <w:tcMar>
              <w:top w:w="0" w:type="dxa"/>
              <w:left w:w="75" w:type="dxa"/>
              <w:bottom w:w="0" w:type="dxa"/>
              <w:right w:w="75" w:type="dxa"/>
            </w:tcMar>
            <w:vAlign w:val="center"/>
            <w:hideMark/>
          </w:tcPr>
          <w:p w:rsidR="00B12224" w:rsidRPr="00B73F83" w:rsidRDefault="00B12224" w:rsidP="00B12224">
            <w:pPr>
              <w:autoSpaceDE w:val="0"/>
              <w:autoSpaceDN w:val="0"/>
              <w:spacing w:after="0" w:line="240" w:lineRule="auto"/>
              <w:rPr>
                <w:rFonts w:ascii="Times New Roman" w:hAnsi="Times New Roman"/>
                <w:sz w:val="28"/>
                <w:szCs w:val="28"/>
                <w:lang w:eastAsia="ru-RU"/>
              </w:rPr>
            </w:pPr>
            <w:r w:rsidRPr="00B73F83">
              <w:rPr>
                <w:rFonts w:ascii="Times New Roman" w:hAnsi="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B12224" w:rsidRPr="00B73F83" w:rsidRDefault="00B12224" w:rsidP="00B12224">
            <w:pPr>
              <w:autoSpaceDE w:val="0"/>
              <w:autoSpaceDN w:val="0"/>
              <w:spacing w:after="0" w:line="240" w:lineRule="auto"/>
              <w:rPr>
                <w:rFonts w:ascii="Times New Roman" w:hAnsi="Times New Roman"/>
                <w:sz w:val="28"/>
                <w:szCs w:val="28"/>
                <w:u w:val="single"/>
                <w:lang w:eastAsia="ru-RU"/>
              </w:rPr>
            </w:pPr>
          </w:p>
        </w:tc>
        <w:tc>
          <w:tcPr>
            <w:tcW w:w="1167" w:type="pct"/>
            <w:gridSpan w:val="3"/>
            <w:tcMar>
              <w:top w:w="0" w:type="dxa"/>
              <w:left w:w="75" w:type="dxa"/>
              <w:bottom w:w="0" w:type="dxa"/>
              <w:right w:w="75" w:type="dxa"/>
            </w:tcMar>
            <w:vAlign w:val="center"/>
            <w:hideMark/>
          </w:tcPr>
          <w:p w:rsidR="00B12224" w:rsidRPr="00B73F83" w:rsidRDefault="00B12224" w:rsidP="00B12224">
            <w:pPr>
              <w:autoSpaceDE w:val="0"/>
              <w:autoSpaceDN w:val="0"/>
              <w:spacing w:after="0" w:line="240" w:lineRule="auto"/>
              <w:rPr>
                <w:rFonts w:ascii="Times New Roman" w:hAnsi="Times New Roman"/>
                <w:sz w:val="28"/>
                <w:szCs w:val="28"/>
                <w:lang w:eastAsia="ru-RU"/>
              </w:rPr>
            </w:pPr>
            <w:r w:rsidRPr="00B73F83">
              <w:rPr>
                <w:rFonts w:ascii="Times New Roman" w:hAnsi="Times New Roman"/>
                <w:sz w:val="28"/>
                <w:szCs w:val="28"/>
                <w:lang w:eastAsia="ru-RU"/>
              </w:rPr>
              <w:t>Регион</w:t>
            </w:r>
          </w:p>
        </w:tc>
        <w:tc>
          <w:tcPr>
            <w:tcW w:w="1870" w:type="pct"/>
            <w:gridSpan w:val="2"/>
            <w:tcMar>
              <w:top w:w="0" w:type="dxa"/>
              <w:left w:w="75" w:type="dxa"/>
              <w:bottom w:w="0" w:type="dxa"/>
              <w:right w:w="75" w:type="dxa"/>
            </w:tcMar>
            <w:vAlign w:val="center"/>
          </w:tcPr>
          <w:p w:rsidR="00B12224" w:rsidRPr="00B73F83" w:rsidRDefault="00B12224" w:rsidP="00B12224">
            <w:pPr>
              <w:autoSpaceDE w:val="0"/>
              <w:autoSpaceDN w:val="0"/>
              <w:spacing w:after="0" w:line="240" w:lineRule="auto"/>
              <w:rPr>
                <w:rFonts w:ascii="Times New Roman" w:hAnsi="Times New Roman"/>
                <w:sz w:val="28"/>
                <w:szCs w:val="28"/>
                <w:u w:val="single"/>
                <w:lang w:eastAsia="ru-RU"/>
              </w:rPr>
            </w:pPr>
          </w:p>
        </w:tc>
      </w:tr>
      <w:tr w:rsidR="00B12224" w:rsidRPr="00B73F83" w:rsidTr="00B12224">
        <w:trPr>
          <w:trHeight w:val="20"/>
          <w:jc w:val="center"/>
        </w:trPr>
        <w:tc>
          <w:tcPr>
            <w:tcW w:w="556" w:type="pct"/>
            <w:gridSpan w:val="2"/>
            <w:tcMar>
              <w:top w:w="0" w:type="dxa"/>
              <w:left w:w="75" w:type="dxa"/>
              <w:bottom w:w="0" w:type="dxa"/>
              <w:right w:w="75" w:type="dxa"/>
            </w:tcMar>
            <w:vAlign w:val="center"/>
            <w:hideMark/>
          </w:tcPr>
          <w:p w:rsidR="00B12224" w:rsidRPr="00B73F83" w:rsidRDefault="00B12224" w:rsidP="00B12224">
            <w:pPr>
              <w:autoSpaceDE w:val="0"/>
              <w:autoSpaceDN w:val="0"/>
              <w:spacing w:after="0" w:line="240" w:lineRule="auto"/>
              <w:rPr>
                <w:rFonts w:ascii="Times New Roman" w:hAnsi="Times New Roman"/>
                <w:sz w:val="28"/>
                <w:szCs w:val="28"/>
                <w:lang w:eastAsia="ru-RU"/>
              </w:rPr>
            </w:pPr>
            <w:r w:rsidRPr="00B73F83">
              <w:rPr>
                <w:rFonts w:ascii="Times New Roman" w:hAnsi="Times New Roman"/>
                <w:sz w:val="28"/>
                <w:szCs w:val="28"/>
                <w:lang w:eastAsia="ru-RU"/>
              </w:rPr>
              <w:t>Район</w:t>
            </w:r>
          </w:p>
        </w:tc>
        <w:tc>
          <w:tcPr>
            <w:tcW w:w="1408" w:type="pct"/>
            <w:gridSpan w:val="4"/>
            <w:tcMar>
              <w:top w:w="0" w:type="dxa"/>
              <w:left w:w="75" w:type="dxa"/>
              <w:bottom w:w="0" w:type="dxa"/>
              <w:right w:w="75" w:type="dxa"/>
            </w:tcMar>
            <w:vAlign w:val="center"/>
          </w:tcPr>
          <w:p w:rsidR="00B12224" w:rsidRPr="00B73F83" w:rsidRDefault="00B12224" w:rsidP="00B12224">
            <w:pPr>
              <w:autoSpaceDE w:val="0"/>
              <w:autoSpaceDN w:val="0"/>
              <w:spacing w:after="0" w:line="240" w:lineRule="auto"/>
              <w:rPr>
                <w:rFonts w:ascii="Times New Roman" w:hAnsi="Times New Roman"/>
                <w:sz w:val="28"/>
                <w:szCs w:val="28"/>
                <w:u w:val="single"/>
                <w:lang w:eastAsia="ru-RU"/>
              </w:rPr>
            </w:pPr>
          </w:p>
        </w:tc>
        <w:tc>
          <w:tcPr>
            <w:tcW w:w="1167" w:type="pct"/>
            <w:gridSpan w:val="3"/>
            <w:tcMar>
              <w:top w:w="0" w:type="dxa"/>
              <w:left w:w="75" w:type="dxa"/>
              <w:bottom w:w="0" w:type="dxa"/>
              <w:right w:w="75" w:type="dxa"/>
            </w:tcMar>
            <w:vAlign w:val="center"/>
            <w:hideMark/>
          </w:tcPr>
          <w:p w:rsidR="00B12224" w:rsidRPr="00B73F83" w:rsidRDefault="00B12224" w:rsidP="00B12224">
            <w:pPr>
              <w:autoSpaceDE w:val="0"/>
              <w:autoSpaceDN w:val="0"/>
              <w:spacing w:after="0" w:line="240" w:lineRule="auto"/>
              <w:rPr>
                <w:rFonts w:ascii="Times New Roman" w:hAnsi="Times New Roman"/>
                <w:sz w:val="28"/>
                <w:szCs w:val="28"/>
                <w:lang w:eastAsia="ru-RU"/>
              </w:rPr>
            </w:pPr>
            <w:r w:rsidRPr="00B73F83">
              <w:rPr>
                <w:rFonts w:ascii="Times New Roman" w:hAnsi="Times New Roman"/>
                <w:sz w:val="28"/>
                <w:szCs w:val="28"/>
                <w:lang w:eastAsia="ru-RU"/>
              </w:rPr>
              <w:t>Населенный пункт</w:t>
            </w:r>
          </w:p>
        </w:tc>
        <w:tc>
          <w:tcPr>
            <w:tcW w:w="1870" w:type="pct"/>
            <w:gridSpan w:val="2"/>
            <w:tcMar>
              <w:top w:w="0" w:type="dxa"/>
              <w:left w:w="75" w:type="dxa"/>
              <w:bottom w:w="0" w:type="dxa"/>
              <w:right w:w="75" w:type="dxa"/>
            </w:tcMar>
            <w:vAlign w:val="center"/>
          </w:tcPr>
          <w:p w:rsidR="00B12224" w:rsidRPr="00B73F83" w:rsidRDefault="00B12224" w:rsidP="00B12224">
            <w:pPr>
              <w:autoSpaceDE w:val="0"/>
              <w:autoSpaceDN w:val="0"/>
              <w:spacing w:after="0" w:line="240" w:lineRule="auto"/>
              <w:rPr>
                <w:rFonts w:ascii="Times New Roman" w:hAnsi="Times New Roman"/>
                <w:sz w:val="28"/>
                <w:szCs w:val="28"/>
                <w:u w:val="single"/>
                <w:lang w:eastAsia="ru-RU"/>
              </w:rPr>
            </w:pPr>
          </w:p>
        </w:tc>
      </w:tr>
      <w:tr w:rsidR="00B12224" w:rsidRPr="00B73F83" w:rsidTr="00B12224">
        <w:trPr>
          <w:trHeight w:val="20"/>
          <w:jc w:val="center"/>
        </w:trPr>
        <w:tc>
          <w:tcPr>
            <w:tcW w:w="556" w:type="pct"/>
            <w:gridSpan w:val="2"/>
            <w:tcMar>
              <w:top w:w="0" w:type="dxa"/>
              <w:left w:w="75" w:type="dxa"/>
              <w:bottom w:w="0" w:type="dxa"/>
              <w:right w:w="75" w:type="dxa"/>
            </w:tcMar>
            <w:vAlign w:val="center"/>
            <w:hideMark/>
          </w:tcPr>
          <w:p w:rsidR="00B12224" w:rsidRPr="00B73F83" w:rsidRDefault="00B12224" w:rsidP="00B12224">
            <w:pPr>
              <w:autoSpaceDE w:val="0"/>
              <w:autoSpaceDN w:val="0"/>
              <w:spacing w:after="0" w:line="240" w:lineRule="auto"/>
              <w:rPr>
                <w:rFonts w:ascii="Times New Roman" w:hAnsi="Times New Roman"/>
                <w:sz w:val="28"/>
                <w:szCs w:val="28"/>
                <w:lang w:eastAsia="ru-RU"/>
              </w:rPr>
            </w:pPr>
            <w:r w:rsidRPr="00B73F83">
              <w:rPr>
                <w:rFonts w:ascii="Times New Roman" w:hAnsi="Times New Roman"/>
                <w:sz w:val="28"/>
                <w:szCs w:val="28"/>
                <w:lang w:eastAsia="ru-RU"/>
              </w:rPr>
              <w:t>Улица</w:t>
            </w:r>
          </w:p>
        </w:tc>
        <w:tc>
          <w:tcPr>
            <w:tcW w:w="4444" w:type="pct"/>
            <w:gridSpan w:val="9"/>
            <w:tcMar>
              <w:top w:w="0" w:type="dxa"/>
              <w:left w:w="75" w:type="dxa"/>
              <w:bottom w:w="0" w:type="dxa"/>
              <w:right w:w="75" w:type="dxa"/>
            </w:tcMar>
            <w:vAlign w:val="center"/>
          </w:tcPr>
          <w:p w:rsidR="00B12224" w:rsidRPr="00B73F83" w:rsidRDefault="00B12224" w:rsidP="00B12224">
            <w:pPr>
              <w:autoSpaceDE w:val="0"/>
              <w:autoSpaceDN w:val="0"/>
              <w:spacing w:after="0" w:line="240" w:lineRule="auto"/>
              <w:rPr>
                <w:rFonts w:ascii="Times New Roman" w:hAnsi="Times New Roman"/>
                <w:sz w:val="28"/>
                <w:szCs w:val="28"/>
                <w:u w:val="single"/>
                <w:lang w:eastAsia="ru-RU"/>
              </w:rPr>
            </w:pPr>
          </w:p>
        </w:tc>
      </w:tr>
      <w:tr w:rsidR="00B12224" w:rsidRPr="00B73F83" w:rsidTr="00B12224">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B12224" w:rsidRPr="00B73F83" w:rsidRDefault="00B12224" w:rsidP="00B12224">
            <w:pPr>
              <w:autoSpaceDE w:val="0"/>
              <w:autoSpaceDN w:val="0"/>
              <w:spacing w:after="0" w:line="240" w:lineRule="auto"/>
              <w:rPr>
                <w:rFonts w:ascii="Times New Roman" w:hAnsi="Times New Roman"/>
                <w:sz w:val="28"/>
                <w:szCs w:val="28"/>
                <w:lang w:eastAsia="ru-RU"/>
              </w:rPr>
            </w:pPr>
            <w:r w:rsidRPr="00B73F83">
              <w:rPr>
                <w:rFonts w:ascii="Times New Roman" w:hAnsi="Times New Roman"/>
                <w:sz w:val="28"/>
                <w:szCs w:val="28"/>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B12224" w:rsidRPr="00B73F83" w:rsidRDefault="00B12224" w:rsidP="00B12224">
            <w:pPr>
              <w:autoSpaceDE w:val="0"/>
              <w:autoSpaceDN w:val="0"/>
              <w:spacing w:after="0" w:line="240" w:lineRule="auto"/>
              <w:rPr>
                <w:rFonts w:ascii="Times New Roman" w:hAnsi="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B12224" w:rsidRPr="00B73F83" w:rsidRDefault="00B12224" w:rsidP="00B12224">
            <w:pPr>
              <w:autoSpaceDE w:val="0"/>
              <w:autoSpaceDN w:val="0"/>
              <w:spacing w:after="0" w:line="240" w:lineRule="auto"/>
              <w:rPr>
                <w:rFonts w:ascii="Times New Roman" w:hAnsi="Times New Roman"/>
                <w:sz w:val="28"/>
                <w:szCs w:val="28"/>
                <w:lang w:eastAsia="ru-RU"/>
              </w:rPr>
            </w:pPr>
            <w:r w:rsidRPr="00B73F83">
              <w:rPr>
                <w:rFonts w:ascii="Times New Roman" w:hAnsi="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B12224" w:rsidRPr="00B73F83" w:rsidRDefault="00B12224" w:rsidP="00B12224">
            <w:pPr>
              <w:autoSpaceDE w:val="0"/>
              <w:autoSpaceDN w:val="0"/>
              <w:spacing w:after="0" w:line="240" w:lineRule="auto"/>
              <w:rPr>
                <w:rFonts w:ascii="Times New Roman" w:hAnsi="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B12224" w:rsidRPr="00B73F83" w:rsidRDefault="00B12224" w:rsidP="00B12224">
            <w:pPr>
              <w:autoSpaceDE w:val="0"/>
              <w:autoSpaceDN w:val="0"/>
              <w:spacing w:after="0" w:line="240" w:lineRule="auto"/>
              <w:rPr>
                <w:rFonts w:ascii="Times New Roman" w:hAnsi="Times New Roman"/>
                <w:sz w:val="28"/>
                <w:szCs w:val="28"/>
                <w:lang w:eastAsia="ru-RU"/>
              </w:rPr>
            </w:pPr>
            <w:r w:rsidRPr="00B73F83">
              <w:rPr>
                <w:rFonts w:ascii="Times New Roman" w:hAnsi="Times New Roman"/>
                <w:sz w:val="28"/>
                <w:szCs w:val="28"/>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B12224" w:rsidRPr="00B73F83" w:rsidRDefault="00B12224" w:rsidP="00B12224">
            <w:pPr>
              <w:autoSpaceDE w:val="0"/>
              <w:autoSpaceDN w:val="0"/>
              <w:spacing w:after="0" w:line="240" w:lineRule="auto"/>
              <w:rPr>
                <w:rFonts w:ascii="Times New Roman" w:hAnsi="Times New Roman"/>
                <w:sz w:val="28"/>
                <w:szCs w:val="28"/>
                <w:u w:val="single"/>
                <w:lang w:eastAsia="ru-RU"/>
              </w:rPr>
            </w:pPr>
          </w:p>
        </w:tc>
      </w:tr>
      <w:tr w:rsidR="00B12224" w:rsidRPr="00B73F83" w:rsidTr="00B12224">
        <w:trPr>
          <w:trHeight w:val="20"/>
          <w:jc w:val="center"/>
        </w:trPr>
        <w:tc>
          <w:tcPr>
            <w:tcW w:w="556"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B12224" w:rsidRPr="00B73F83" w:rsidRDefault="00B12224" w:rsidP="00B12224">
            <w:pPr>
              <w:autoSpaceDE w:val="0"/>
              <w:autoSpaceDN w:val="0"/>
              <w:spacing w:after="0" w:line="240" w:lineRule="auto"/>
              <w:rPr>
                <w:rFonts w:ascii="Times New Roman" w:hAnsi="Times New Roman"/>
                <w:sz w:val="28"/>
                <w:szCs w:val="28"/>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B12224" w:rsidRPr="00B73F83" w:rsidRDefault="00B12224" w:rsidP="00B12224">
            <w:pPr>
              <w:autoSpaceDE w:val="0"/>
              <w:autoSpaceDN w:val="0"/>
              <w:spacing w:after="0" w:line="240" w:lineRule="auto"/>
              <w:rPr>
                <w:rFonts w:ascii="Times New Roman" w:hAnsi="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B12224" w:rsidRPr="00B73F83" w:rsidRDefault="00B12224" w:rsidP="00B12224">
            <w:pPr>
              <w:autoSpaceDE w:val="0"/>
              <w:autoSpaceDN w:val="0"/>
              <w:spacing w:after="0" w:line="240" w:lineRule="auto"/>
              <w:rPr>
                <w:rFonts w:ascii="Times New Roman" w:hAnsi="Times New Roman"/>
                <w:sz w:val="28"/>
                <w:szCs w:val="28"/>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B12224" w:rsidRPr="00B73F83" w:rsidRDefault="00B12224" w:rsidP="00B12224">
            <w:pPr>
              <w:autoSpaceDE w:val="0"/>
              <w:autoSpaceDN w:val="0"/>
              <w:spacing w:after="0" w:line="240" w:lineRule="auto"/>
              <w:rPr>
                <w:rFonts w:ascii="Times New Roman" w:hAnsi="Times New Roman"/>
                <w:sz w:val="28"/>
                <w:szCs w:val="28"/>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B12224" w:rsidRPr="00B73F83" w:rsidRDefault="00B12224" w:rsidP="00B12224">
            <w:pPr>
              <w:autoSpaceDE w:val="0"/>
              <w:autoSpaceDN w:val="0"/>
              <w:spacing w:after="0" w:line="240" w:lineRule="auto"/>
              <w:rPr>
                <w:rFonts w:ascii="Times New Roman" w:hAnsi="Times New Roman"/>
                <w:sz w:val="28"/>
                <w:szCs w:val="28"/>
                <w:lang w:eastAsia="ru-RU"/>
              </w:rPr>
            </w:pPr>
          </w:p>
        </w:tc>
        <w:tc>
          <w:tcPr>
            <w:tcW w:w="1079" w:type="pct"/>
            <w:tcBorders>
              <w:top w:val="dotted" w:sz="4" w:space="0" w:color="auto"/>
              <w:left w:val="nil"/>
              <w:bottom w:val="dotted" w:sz="4" w:space="0" w:color="auto"/>
              <w:right w:val="nil"/>
            </w:tcBorders>
            <w:tcMar>
              <w:top w:w="0" w:type="dxa"/>
              <w:left w:w="75" w:type="dxa"/>
              <w:bottom w:w="0" w:type="dxa"/>
              <w:right w:w="75" w:type="dxa"/>
            </w:tcMar>
            <w:vAlign w:val="center"/>
          </w:tcPr>
          <w:p w:rsidR="00B12224" w:rsidRPr="00B73F83" w:rsidRDefault="00B12224" w:rsidP="00B12224">
            <w:pPr>
              <w:autoSpaceDE w:val="0"/>
              <w:autoSpaceDN w:val="0"/>
              <w:spacing w:after="0" w:line="240" w:lineRule="auto"/>
              <w:rPr>
                <w:rFonts w:ascii="Times New Roman" w:hAnsi="Times New Roman"/>
                <w:sz w:val="28"/>
                <w:szCs w:val="28"/>
                <w:u w:val="single"/>
                <w:lang w:eastAsia="ru-RU"/>
              </w:rPr>
            </w:pPr>
          </w:p>
        </w:tc>
      </w:tr>
      <w:tr w:rsidR="00B12224" w:rsidRPr="00B73F83" w:rsidTr="00B12224">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B12224" w:rsidRPr="00B73F83" w:rsidRDefault="00B12224" w:rsidP="00B12224">
            <w:pPr>
              <w:autoSpaceDE w:val="0"/>
              <w:autoSpaceDN w:val="0"/>
              <w:spacing w:after="0" w:line="240" w:lineRule="auto"/>
              <w:rPr>
                <w:rFonts w:ascii="Times New Roman" w:hAnsi="Times New Roman"/>
                <w:b/>
                <w:bCs/>
                <w:sz w:val="28"/>
                <w:szCs w:val="28"/>
                <w:lang w:eastAsia="ru-RU"/>
              </w:rPr>
            </w:pPr>
            <w:r w:rsidRPr="00B73F83">
              <w:rPr>
                <w:rFonts w:ascii="Times New Roman" w:hAnsi="Times New Roman"/>
                <w:b/>
                <w:bCs/>
                <w:sz w:val="28"/>
                <w:szCs w:val="28"/>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B12224" w:rsidRPr="00B73F83" w:rsidRDefault="00B12224" w:rsidP="00B12224">
            <w:pPr>
              <w:autoSpaceDE w:val="0"/>
              <w:autoSpaceDN w:val="0"/>
              <w:spacing w:after="0" w:line="240" w:lineRule="auto"/>
              <w:rPr>
                <w:rFonts w:ascii="Times New Roman" w:hAnsi="Times New Roman"/>
                <w:sz w:val="28"/>
                <w:szCs w:val="28"/>
                <w:lang w:eastAsia="ru-RU"/>
              </w:rPr>
            </w:pPr>
          </w:p>
        </w:tc>
      </w:tr>
      <w:tr w:rsidR="00B12224" w:rsidRPr="00B73F83" w:rsidTr="00B12224">
        <w:trPr>
          <w:trHeight w:val="20"/>
          <w:jc w:val="center"/>
        </w:trPr>
        <w:tc>
          <w:tcPr>
            <w:tcW w:w="1168" w:type="pct"/>
            <w:gridSpan w:val="4"/>
            <w:vMerge/>
            <w:vAlign w:val="center"/>
            <w:hideMark/>
          </w:tcPr>
          <w:p w:rsidR="00B12224" w:rsidRPr="00B73F83" w:rsidRDefault="00B12224" w:rsidP="00B12224">
            <w:pPr>
              <w:spacing w:after="0" w:line="240" w:lineRule="auto"/>
              <w:rPr>
                <w:rFonts w:ascii="Times New Roman" w:hAnsi="Times New Roman"/>
                <w:b/>
                <w:bCs/>
                <w:sz w:val="28"/>
                <w:szCs w:val="28"/>
                <w:lang w:eastAsia="ru-RU"/>
              </w:rPr>
            </w:pPr>
          </w:p>
        </w:tc>
        <w:tc>
          <w:tcPr>
            <w:tcW w:w="3832" w:type="pct"/>
            <w:gridSpan w:val="7"/>
            <w:tcMar>
              <w:top w:w="0" w:type="dxa"/>
              <w:left w:w="75" w:type="dxa"/>
              <w:bottom w:w="0" w:type="dxa"/>
              <w:right w:w="75" w:type="dxa"/>
            </w:tcMar>
            <w:vAlign w:val="center"/>
          </w:tcPr>
          <w:p w:rsidR="00B12224" w:rsidRPr="00B73F83" w:rsidRDefault="00B12224" w:rsidP="00B12224">
            <w:pPr>
              <w:autoSpaceDE w:val="0"/>
              <w:autoSpaceDN w:val="0"/>
              <w:spacing w:after="0" w:line="240" w:lineRule="auto"/>
              <w:rPr>
                <w:rFonts w:ascii="Times New Roman" w:hAnsi="Times New Roman"/>
                <w:sz w:val="28"/>
                <w:szCs w:val="28"/>
                <w:lang w:eastAsia="ru-RU"/>
              </w:rPr>
            </w:pPr>
          </w:p>
        </w:tc>
      </w:tr>
    </w:tbl>
    <w:tbl>
      <w:tblPr>
        <w:tblpPr w:leftFromText="180" w:rightFromText="180" w:vertAnchor="text" w:horzAnchor="margin" w:tblpY="293"/>
        <w:tblW w:w="0" w:type="auto"/>
        <w:tblLook w:val="04A0"/>
      </w:tblPr>
      <w:tblGrid>
        <w:gridCol w:w="3190"/>
        <w:gridCol w:w="887"/>
        <w:gridCol w:w="5103"/>
      </w:tblGrid>
      <w:tr w:rsidR="00B12224" w:rsidRPr="00B73F83" w:rsidTr="00B12224">
        <w:tc>
          <w:tcPr>
            <w:tcW w:w="3190" w:type="dxa"/>
            <w:tcBorders>
              <w:top w:val="single" w:sz="4" w:space="0" w:color="auto"/>
            </w:tcBorders>
          </w:tcPr>
          <w:p w:rsidR="00B12224" w:rsidRPr="00B12224" w:rsidRDefault="00B12224" w:rsidP="00B12224">
            <w:pPr>
              <w:jc w:val="center"/>
              <w:rPr>
                <w:rFonts w:ascii="Times New Roman" w:hAnsi="Times New Roman"/>
                <w:sz w:val="28"/>
                <w:szCs w:val="28"/>
              </w:rPr>
            </w:pPr>
            <w:r w:rsidRPr="00B12224">
              <w:rPr>
                <w:rFonts w:ascii="Times New Roman" w:hAnsi="Times New Roman"/>
                <w:sz w:val="28"/>
                <w:szCs w:val="28"/>
              </w:rPr>
              <w:t>Дата</w:t>
            </w:r>
          </w:p>
        </w:tc>
        <w:tc>
          <w:tcPr>
            <w:tcW w:w="887" w:type="dxa"/>
          </w:tcPr>
          <w:p w:rsidR="00B12224" w:rsidRPr="00B12224" w:rsidRDefault="00B12224" w:rsidP="00B12224">
            <w:pPr>
              <w:jc w:val="center"/>
              <w:rPr>
                <w:rFonts w:ascii="Times New Roman" w:hAnsi="Times New Roman"/>
                <w:sz w:val="28"/>
                <w:szCs w:val="28"/>
              </w:rPr>
            </w:pPr>
          </w:p>
        </w:tc>
        <w:tc>
          <w:tcPr>
            <w:tcW w:w="5103" w:type="dxa"/>
            <w:tcBorders>
              <w:top w:val="single" w:sz="4" w:space="0" w:color="auto"/>
            </w:tcBorders>
          </w:tcPr>
          <w:p w:rsidR="00B12224" w:rsidRPr="00B12224" w:rsidRDefault="00B12224" w:rsidP="00B12224">
            <w:pPr>
              <w:jc w:val="center"/>
              <w:rPr>
                <w:rFonts w:ascii="Times New Roman" w:hAnsi="Times New Roman"/>
                <w:sz w:val="28"/>
                <w:szCs w:val="28"/>
              </w:rPr>
            </w:pPr>
            <w:r w:rsidRPr="00B12224">
              <w:rPr>
                <w:rFonts w:ascii="Times New Roman" w:hAnsi="Times New Roman"/>
                <w:sz w:val="28"/>
                <w:szCs w:val="28"/>
              </w:rPr>
              <w:t>Подпись/ФИО</w:t>
            </w:r>
          </w:p>
        </w:tc>
      </w:tr>
    </w:tbl>
    <w:p w:rsidR="00B12224" w:rsidRDefault="00B12224" w:rsidP="00B12224">
      <w:pPr>
        <w:autoSpaceDE w:val="0"/>
        <w:autoSpaceDN w:val="0"/>
        <w:adjustRightInd w:val="0"/>
        <w:spacing w:after="0" w:line="240" w:lineRule="auto"/>
        <w:ind w:firstLine="709"/>
        <w:jc w:val="right"/>
        <w:outlineLvl w:val="0"/>
        <w:rPr>
          <w:rFonts w:ascii="Times New Roman" w:hAnsi="Times New Roman"/>
          <w:sz w:val="28"/>
          <w:szCs w:val="28"/>
        </w:rPr>
      </w:pPr>
    </w:p>
    <w:p w:rsidR="00B12224" w:rsidRDefault="00B12224" w:rsidP="00B12224">
      <w:pPr>
        <w:autoSpaceDE w:val="0"/>
        <w:autoSpaceDN w:val="0"/>
        <w:adjustRightInd w:val="0"/>
        <w:spacing w:after="0" w:line="240" w:lineRule="auto"/>
        <w:ind w:firstLine="709"/>
        <w:jc w:val="right"/>
        <w:outlineLvl w:val="0"/>
        <w:rPr>
          <w:rFonts w:ascii="Times New Roman" w:hAnsi="Times New Roman"/>
          <w:sz w:val="28"/>
          <w:szCs w:val="28"/>
        </w:rPr>
      </w:pPr>
    </w:p>
    <w:p w:rsidR="00B12224" w:rsidRDefault="00B12224" w:rsidP="00B12224">
      <w:pPr>
        <w:autoSpaceDE w:val="0"/>
        <w:autoSpaceDN w:val="0"/>
        <w:adjustRightInd w:val="0"/>
        <w:spacing w:after="0" w:line="240" w:lineRule="auto"/>
        <w:ind w:firstLine="709"/>
        <w:jc w:val="right"/>
        <w:outlineLvl w:val="0"/>
        <w:rPr>
          <w:rFonts w:ascii="Times New Roman" w:hAnsi="Times New Roman"/>
          <w:sz w:val="28"/>
          <w:szCs w:val="28"/>
        </w:rPr>
      </w:pPr>
    </w:p>
    <w:p w:rsidR="00B12224" w:rsidRPr="00B73F83" w:rsidRDefault="00B12224" w:rsidP="00B12224">
      <w:pPr>
        <w:autoSpaceDE w:val="0"/>
        <w:autoSpaceDN w:val="0"/>
        <w:adjustRightInd w:val="0"/>
        <w:spacing w:after="0" w:line="240" w:lineRule="auto"/>
        <w:ind w:firstLine="709"/>
        <w:jc w:val="right"/>
        <w:outlineLvl w:val="0"/>
        <w:rPr>
          <w:rFonts w:ascii="Times New Roman" w:hAnsi="Times New Roman"/>
          <w:sz w:val="28"/>
          <w:szCs w:val="28"/>
        </w:rPr>
      </w:pPr>
    </w:p>
    <w:p w:rsidR="00B12224" w:rsidRPr="00B73F83" w:rsidRDefault="00B12224" w:rsidP="00B12224">
      <w:pPr>
        <w:autoSpaceDE w:val="0"/>
        <w:autoSpaceDN w:val="0"/>
        <w:adjustRightInd w:val="0"/>
        <w:spacing w:after="0" w:line="240" w:lineRule="auto"/>
        <w:ind w:firstLine="709"/>
        <w:jc w:val="right"/>
        <w:outlineLvl w:val="0"/>
        <w:rPr>
          <w:rFonts w:ascii="Times New Roman" w:hAnsi="Times New Roman"/>
          <w:sz w:val="28"/>
          <w:szCs w:val="28"/>
        </w:rPr>
      </w:pPr>
      <w:r>
        <w:rPr>
          <w:rFonts w:ascii="Times New Roman" w:hAnsi="Times New Roman"/>
          <w:sz w:val="28"/>
          <w:szCs w:val="28"/>
        </w:rPr>
        <w:t>П</w:t>
      </w:r>
      <w:r w:rsidRPr="00B73F83">
        <w:rPr>
          <w:rFonts w:ascii="Times New Roman" w:hAnsi="Times New Roman"/>
          <w:sz w:val="28"/>
          <w:szCs w:val="28"/>
        </w:rPr>
        <w:t>риложение № 3</w:t>
      </w:r>
    </w:p>
    <w:p w:rsidR="00B12224" w:rsidRPr="00B73F83" w:rsidRDefault="00B12224" w:rsidP="00B12224">
      <w:pPr>
        <w:autoSpaceDE w:val="0"/>
        <w:autoSpaceDN w:val="0"/>
        <w:adjustRightInd w:val="0"/>
        <w:spacing w:after="0" w:line="240" w:lineRule="auto"/>
        <w:ind w:firstLine="709"/>
        <w:jc w:val="right"/>
        <w:rPr>
          <w:rFonts w:ascii="Times New Roman" w:hAnsi="Times New Roman"/>
          <w:sz w:val="28"/>
          <w:szCs w:val="28"/>
        </w:rPr>
      </w:pPr>
      <w:r w:rsidRPr="00B73F83">
        <w:rPr>
          <w:rFonts w:ascii="Times New Roman" w:hAnsi="Times New Roman"/>
          <w:sz w:val="28"/>
          <w:szCs w:val="28"/>
        </w:rPr>
        <w:t>к административному регламенту</w:t>
      </w:r>
    </w:p>
    <w:p w:rsidR="00B12224" w:rsidRPr="00B73F83" w:rsidRDefault="00B12224" w:rsidP="00B12224">
      <w:pPr>
        <w:autoSpaceDE w:val="0"/>
        <w:autoSpaceDN w:val="0"/>
        <w:adjustRightInd w:val="0"/>
        <w:spacing w:after="0" w:line="240" w:lineRule="auto"/>
        <w:ind w:firstLine="709"/>
        <w:jc w:val="right"/>
        <w:rPr>
          <w:rFonts w:ascii="Times New Roman" w:hAnsi="Times New Roman"/>
          <w:sz w:val="28"/>
          <w:szCs w:val="28"/>
        </w:rPr>
      </w:pPr>
      <w:r w:rsidRPr="00B73F83">
        <w:rPr>
          <w:rFonts w:ascii="Times New Roman" w:hAnsi="Times New Roman"/>
          <w:sz w:val="28"/>
          <w:szCs w:val="28"/>
        </w:rPr>
        <w:t>предоставления муниципальной услуги</w:t>
      </w:r>
    </w:p>
    <w:p w:rsidR="00B12224" w:rsidRPr="00B73F83" w:rsidRDefault="00B12224" w:rsidP="00B12224">
      <w:pPr>
        <w:autoSpaceDE w:val="0"/>
        <w:autoSpaceDN w:val="0"/>
        <w:adjustRightInd w:val="0"/>
        <w:spacing w:after="0" w:line="240" w:lineRule="auto"/>
        <w:ind w:firstLine="709"/>
        <w:jc w:val="right"/>
        <w:rPr>
          <w:rFonts w:ascii="Times New Roman" w:hAnsi="Times New Roman"/>
          <w:sz w:val="28"/>
          <w:szCs w:val="28"/>
        </w:rPr>
      </w:pPr>
      <w:r w:rsidRPr="00B73F83">
        <w:rPr>
          <w:rFonts w:ascii="Times New Roman" w:hAnsi="Times New Roman"/>
          <w:sz w:val="28"/>
          <w:szCs w:val="28"/>
        </w:rPr>
        <w:t>«Выдача градостроительного плана земельного участка»</w:t>
      </w:r>
    </w:p>
    <w:p w:rsidR="00B12224" w:rsidRPr="00B73F83" w:rsidRDefault="00B12224" w:rsidP="00B12224">
      <w:pPr>
        <w:widowControl w:val="0"/>
        <w:tabs>
          <w:tab w:val="left" w:pos="5486"/>
        </w:tabs>
        <w:autoSpaceDE w:val="0"/>
        <w:autoSpaceDN w:val="0"/>
        <w:adjustRightInd w:val="0"/>
        <w:spacing w:after="0" w:line="240" w:lineRule="auto"/>
        <w:outlineLvl w:val="0"/>
        <w:rPr>
          <w:rFonts w:ascii="Times New Roman" w:eastAsia="Times New Roman" w:hAnsi="Times New Roman"/>
          <w:sz w:val="28"/>
          <w:szCs w:val="28"/>
          <w:lang w:eastAsia="ru-RU"/>
        </w:rPr>
      </w:pPr>
    </w:p>
    <w:tbl>
      <w:tblPr>
        <w:tblpPr w:leftFromText="180" w:rightFromText="180" w:vertAnchor="page" w:horzAnchor="margin" w:tblpY="3076"/>
        <w:tblW w:w="5000" w:type="pct"/>
        <w:tblLook w:val="04A0"/>
      </w:tblPr>
      <w:tblGrid>
        <w:gridCol w:w="1950"/>
        <w:gridCol w:w="1844"/>
        <w:gridCol w:w="992"/>
        <w:gridCol w:w="4786"/>
      </w:tblGrid>
      <w:tr w:rsidR="00B12224" w:rsidRPr="00B73F83" w:rsidTr="00B12224">
        <w:tc>
          <w:tcPr>
            <w:tcW w:w="1019" w:type="pct"/>
            <w:tcBorders>
              <w:top w:val="single" w:sz="4" w:space="0" w:color="auto"/>
              <w:left w:val="single" w:sz="4" w:space="0" w:color="auto"/>
              <w:bottom w:val="single" w:sz="4" w:space="0" w:color="auto"/>
              <w:right w:val="single" w:sz="4" w:space="0" w:color="auto"/>
            </w:tcBorders>
          </w:tcPr>
          <w:p w:rsidR="00B12224" w:rsidRPr="00B12224" w:rsidRDefault="00B12224" w:rsidP="00B12224">
            <w:pPr>
              <w:rPr>
                <w:rFonts w:ascii="Times New Roman" w:hAnsi="Times New Roman"/>
                <w:bCs/>
                <w:sz w:val="28"/>
                <w:szCs w:val="28"/>
                <w:lang w:eastAsia="ru-RU"/>
              </w:rPr>
            </w:pPr>
            <w:r w:rsidRPr="00B12224">
              <w:rPr>
                <w:rFonts w:ascii="Times New Roman" w:hAnsi="Times New Roman"/>
                <w:bCs/>
                <w:sz w:val="28"/>
                <w:szCs w:val="28"/>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B12224" w:rsidRPr="00B12224" w:rsidRDefault="00B12224" w:rsidP="00B12224">
            <w:pPr>
              <w:rPr>
                <w:rFonts w:ascii="Times New Roman" w:hAnsi="Times New Roman"/>
                <w:sz w:val="28"/>
                <w:szCs w:val="28"/>
                <w:u w:val="single"/>
              </w:rPr>
            </w:pPr>
          </w:p>
        </w:tc>
        <w:tc>
          <w:tcPr>
            <w:tcW w:w="518" w:type="pct"/>
            <w:tcBorders>
              <w:left w:val="single" w:sz="4" w:space="0" w:color="auto"/>
            </w:tcBorders>
          </w:tcPr>
          <w:p w:rsidR="00B12224" w:rsidRPr="00B12224" w:rsidRDefault="00B12224" w:rsidP="00B12224">
            <w:pPr>
              <w:rPr>
                <w:rFonts w:ascii="Times New Roman" w:hAnsi="Times New Roman"/>
                <w:sz w:val="28"/>
                <w:szCs w:val="28"/>
                <w:u w:val="single"/>
              </w:rPr>
            </w:pPr>
          </w:p>
        </w:tc>
        <w:tc>
          <w:tcPr>
            <w:tcW w:w="2500" w:type="pct"/>
            <w:tcBorders>
              <w:left w:val="nil"/>
              <w:bottom w:val="single" w:sz="4" w:space="0" w:color="auto"/>
            </w:tcBorders>
          </w:tcPr>
          <w:p w:rsidR="00B12224" w:rsidRPr="00B12224" w:rsidRDefault="00B12224" w:rsidP="00B12224">
            <w:pPr>
              <w:rPr>
                <w:rFonts w:ascii="Times New Roman" w:hAnsi="Times New Roman"/>
                <w:sz w:val="28"/>
                <w:szCs w:val="28"/>
                <w:u w:val="single"/>
              </w:rPr>
            </w:pPr>
          </w:p>
        </w:tc>
      </w:tr>
      <w:tr w:rsidR="00B12224" w:rsidRPr="00B73F83" w:rsidTr="00B12224">
        <w:tc>
          <w:tcPr>
            <w:tcW w:w="1019" w:type="pct"/>
            <w:tcBorders>
              <w:top w:val="single" w:sz="4" w:space="0" w:color="auto"/>
            </w:tcBorders>
          </w:tcPr>
          <w:p w:rsidR="00B12224" w:rsidRPr="00B12224" w:rsidRDefault="00B12224" w:rsidP="00B12224">
            <w:pPr>
              <w:jc w:val="center"/>
              <w:rPr>
                <w:rFonts w:ascii="Times New Roman" w:hAnsi="Times New Roman"/>
                <w:sz w:val="28"/>
                <w:szCs w:val="28"/>
              </w:rPr>
            </w:pPr>
          </w:p>
        </w:tc>
        <w:tc>
          <w:tcPr>
            <w:tcW w:w="963" w:type="pct"/>
            <w:tcBorders>
              <w:top w:val="single" w:sz="4" w:space="0" w:color="auto"/>
            </w:tcBorders>
          </w:tcPr>
          <w:p w:rsidR="00B12224" w:rsidRPr="00B12224" w:rsidRDefault="00B12224" w:rsidP="00B12224">
            <w:pPr>
              <w:jc w:val="center"/>
              <w:rPr>
                <w:rFonts w:ascii="Times New Roman" w:hAnsi="Times New Roman"/>
                <w:sz w:val="28"/>
                <w:szCs w:val="28"/>
              </w:rPr>
            </w:pPr>
          </w:p>
        </w:tc>
        <w:tc>
          <w:tcPr>
            <w:tcW w:w="518" w:type="pct"/>
          </w:tcPr>
          <w:p w:rsidR="00B12224" w:rsidRPr="00B12224" w:rsidRDefault="00B12224" w:rsidP="00B12224">
            <w:pPr>
              <w:jc w:val="center"/>
              <w:rPr>
                <w:rFonts w:ascii="Times New Roman" w:hAnsi="Times New Roman"/>
                <w:sz w:val="28"/>
                <w:szCs w:val="28"/>
              </w:rPr>
            </w:pPr>
          </w:p>
        </w:tc>
        <w:tc>
          <w:tcPr>
            <w:tcW w:w="2500" w:type="pct"/>
            <w:tcBorders>
              <w:top w:val="single" w:sz="4" w:space="0" w:color="auto"/>
            </w:tcBorders>
          </w:tcPr>
          <w:p w:rsidR="00B12224" w:rsidRPr="00B12224" w:rsidRDefault="00B12224" w:rsidP="00B12224">
            <w:pPr>
              <w:jc w:val="center"/>
              <w:rPr>
                <w:rFonts w:ascii="Times New Roman" w:hAnsi="Times New Roman"/>
                <w:sz w:val="28"/>
                <w:szCs w:val="28"/>
              </w:rPr>
            </w:pPr>
            <w:r w:rsidRPr="00B12224">
              <w:rPr>
                <w:rFonts w:ascii="Times New Roman" w:hAnsi="Times New Roman"/>
                <w:sz w:val="28"/>
                <w:szCs w:val="28"/>
              </w:rPr>
              <w:t>Орган, обрабатывающий запрос на предоставление услуги</w:t>
            </w:r>
          </w:p>
        </w:tc>
      </w:tr>
    </w:tbl>
    <w:p w:rsidR="00B12224" w:rsidRPr="00B73F83" w:rsidRDefault="00B12224" w:rsidP="00B12224">
      <w:pPr>
        <w:spacing w:after="0"/>
        <w:rPr>
          <w:rFonts w:ascii="Times New Roman" w:hAnsi="Times New Roman"/>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939"/>
        <w:gridCol w:w="7567"/>
      </w:tblGrid>
      <w:tr w:rsidR="00B12224" w:rsidRPr="00B73F83" w:rsidTr="00B12224">
        <w:trPr>
          <w:trHeight w:val="20"/>
          <w:jc w:val="center"/>
        </w:trPr>
        <w:tc>
          <w:tcPr>
            <w:tcW w:w="5000" w:type="pct"/>
            <w:gridSpan w:val="2"/>
            <w:tcBorders>
              <w:top w:val="nil"/>
              <w:left w:val="nil"/>
              <w:bottom w:val="dotted" w:sz="4" w:space="0" w:color="auto"/>
              <w:right w:val="nil"/>
            </w:tcBorders>
            <w:tcMar>
              <w:top w:w="0" w:type="dxa"/>
              <w:left w:w="75" w:type="dxa"/>
              <w:bottom w:w="0" w:type="dxa"/>
              <w:right w:w="75" w:type="dxa"/>
            </w:tcMar>
            <w:vAlign w:val="center"/>
            <w:hideMark/>
          </w:tcPr>
          <w:p w:rsidR="00B12224" w:rsidRPr="00B73F83" w:rsidRDefault="00B12224" w:rsidP="00B12224">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r w:rsidRPr="00B73F83">
              <w:rPr>
                <w:rFonts w:ascii="Times New Roman" w:eastAsia="Times New Roman" w:hAnsi="Times New Roman"/>
                <w:b/>
                <w:bCs/>
                <w:sz w:val="28"/>
                <w:szCs w:val="28"/>
                <w:lang w:eastAsia="ru-RU"/>
              </w:rPr>
              <w:t>Данные заявителя (физического лица, индивидуального предпринимателя)</w:t>
            </w:r>
          </w:p>
        </w:tc>
      </w:tr>
      <w:tr w:rsidR="00B12224" w:rsidRPr="00B73F83" w:rsidTr="00B12224">
        <w:trPr>
          <w:trHeight w:val="20"/>
          <w:jc w:val="center"/>
        </w:trPr>
        <w:tc>
          <w:tcPr>
            <w:tcW w:w="1020" w:type="pct"/>
            <w:tcBorders>
              <w:top w:val="dotted" w:sz="4" w:space="0" w:color="auto"/>
            </w:tcBorders>
            <w:tcMar>
              <w:top w:w="0" w:type="dxa"/>
              <w:left w:w="75" w:type="dxa"/>
              <w:bottom w:w="0" w:type="dxa"/>
              <w:right w:w="75" w:type="dxa"/>
            </w:tcMar>
            <w:vAlign w:val="center"/>
            <w:hideMark/>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lang w:eastAsia="ru-RU"/>
              </w:rPr>
            </w:pPr>
            <w:r w:rsidRPr="00B73F83">
              <w:rPr>
                <w:rFonts w:ascii="Times New Roman" w:eastAsia="Times New Roman" w:hAnsi="Times New Roman"/>
                <w:sz w:val="28"/>
                <w:szCs w:val="28"/>
                <w:lang w:eastAsia="ru-RU"/>
              </w:rPr>
              <w:t>Фамилия</w:t>
            </w:r>
          </w:p>
        </w:tc>
        <w:tc>
          <w:tcPr>
            <w:tcW w:w="3980" w:type="pct"/>
            <w:tcBorders>
              <w:top w:val="dotted" w:sz="4" w:space="0" w:color="auto"/>
            </w:tcBorders>
            <w:tcMar>
              <w:top w:w="0" w:type="dxa"/>
              <w:left w:w="75" w:type="dxa"/>
              <w:bottom w:w="0" w:type="dxa"/>
              <w:right w:w="75" w:type="dxa"/>
            </w:tcMar>
            <w:vAlign w:val="center"/>
          </w:tcPr>
          <w:p w:rsidR="00B12224" w:rsidRPr="00B73F83" w:rsidRDefault="00B12224" w:rsidP="00B12224">
            <w:pPr>
              <w:spacing w:after="0"/>
              <w:rPr>
                <w:rFonts w:ascii="Times New Roman" w:hAnsi="Times New Roman"/>
                <w:sz w:val="28"/>
                <w:szCs w:val="28"/>
                <w:u w:val="single"/>
              </w:rPr>
            </w:pPr>
          </w:p>
        </w:tc>
      </w:tr>
      <w:tr w:rsidR="00B12224" w:rsidRPr="00B73F83" w:rsidTr="00B12224">
        <w:trPr>
          <w:trHeight w:val="20"/>
          <w:jc w:val="center"/>
        </w:trPr>
        <w:tc>
          <w:tcPr>
            <w:tcW w:w="1020" w:type="pct"/>
            <w:tcMar>
              <w:top w:w="0" w:type="dxa"/>
              <w:left w:w="75" w:type="dxa"/>
              <w:bottom w:w="0" w:type="dxa"/>
              <w:right w:w="75" w:type="dxa"/>
            </w:tcMar>
            <w:vAlign w:val="center"/>
            <w:hideMark/>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lang w:eastAsia="ru-RU"/>
              </w:rPr>
            </w:pPr>
            <w:r w:rsidRPr="00B73F83">
              <w:rPr>
                <w:rFonts w:ascii="Times New Roman" w:eastAsia="Times New Roman" w:hAnsi="Times New Roman"/>
                <w:sz w:val="28"/>
                <w:szCs w:val="28"/>
                <w:lang w:eastAsia="ru-RU"/>
              </w:rPr>
              <w:t>Имя</w:t>
            </w:r>
          </w:p>
        </w:tc>
        <w:tc>
          <w:tcPr>
            <w:tcW w:w="3980" w:type="pct"/>
            <w:tcMar>
              <w:top w:w="0" w:type="dxa"/>
              <w:left w:w="75" w:type="dxa"/>
              <w:bottom w:w="0" w:type="dxa"/>
              <w:right w:w="75" w:type="dxa"/>
            </w:tcMar>
            <w:vAlign w:val="center"/>
          </w:tcPr>
          <w:p w:rsidR="00B12224" w:rsidRPr="00B73F83" w:rsidRDefault="00B12224" w:rsidP="00B12224">
            <w:pPr>
              <w:spacing w:after="0"/>
              <w:rPr>
                <w:rFonts w:ascii="Times New Roman" w:hAnsi="Times New Roman"/>
                <w:sz w:val="28"/>
                <w:szCs w:val="28"/>
                <w:u w:val="single"/>
              </w:rPr>
            </w:pPr>
          </w:p>
        </w:tc>
      </w:tr>
      <w:tr w:rsidR="00B12224" w:rsidRPr="00B73F83" w:rsidTr="00B12224">
        <w:trPr>
          <w:trHeight w:val="20"/>
          <w:jc w:val="center"/>
        </w:trPr>
        <w:tc>
          <w:tcPr>
            <w:tcW w:w="1020" w:type="pct"/>
            <w:tcMar>
              <w:top w:w="0" w:type="dxa"/>
              <w:left w:w="75" w:type="dxa"/>
              <w:bottom w:w="0" w:type="dxa"/>
              <w:right w:w="75" w:type="dxa"/>
            </w:tcMar>
            <w:vAlign w:val="center"/>
            <w:hideMark/>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lang w:eastAsia="ru-RU"/>
              </w:rPr>
            </w:pPr>
            <w:r w:rsidRPr="00B73F83">
              <w:rPr>
                <w:rFonts w:ascii="Times New Roman" w:eastAsia="Times New Roman" w:hAnsi="Times New Roman"/>
                <w:sz w:val="28"/>
                <w:szCs w:val="28"/>
                <w:lang w:eastAsia="ru-RU"/>
              </w:rPr>
              <w:t>Отчество</w:t>
            </w:r>
          </w:p>
        </w:tc>
        <w:tc>
          <w:tcPr>
            <w:tcW w:w="3980" w:type="pct"/>
            <w:tcMar>
              <w:top w:w="0" w:type="dxa"/>
              <w:left w:w="75" w:type="dxa"/>
              <w:bottom w:w="0" w:type="dxa"/>
              <w:right w:w="75" w:type="dxa"/>
            </w:tcMar>
            <w:vAlign w:val="center"/>
          </w:tcPr>
          <w:p w:rsidR="00B12224" w:rsidRPr="00B73F83" w:rsidRDefault="00B12224" w:rsidP="00B12224">
            <w:pPr>
              <w:spacing w:after="0"/>
              <w:rPr>
                <w:rFonts w:ascii="Times New Roman" w:hAnsi="Times New Roman"/>
                <w:sz w:val="28"/>
                <w:szCs w:val="28"/>
              </w:rPr>
            </w:pPr>
          </w:p>
        </w:tc>
      </w:tr>
      <w:tr w:rsidR="00B12224" w:rsidRPr="00B73F83" w:rsidTr="00B12224">
        <w:trPr>
          <w:trHeight w:val="20"/>
          <w:jc w:val="center"/>
        </w:trPr>
        <w:tc>
          <w:tcPr>
            <w:tcW w:w="1020" w:type="pct"/>
            <w:tcBorders>
              <w:bottom w:val="dotted" w:sz="4" w:space="0" w:color="auto"/>
            </w:tcBorders>
            <w:tcMar>
              <w:top w:w="0" w:type="dxa"/>
              <w:left w:w="75" w:type="dxa"/>
              <w:bottom w:w="0" w:type="dxa"/>
              <w:right w:w="75" w:type="dxa"/>
            </w:tcMar>
            <w:vAlign w:val="center"/>
            <w:hideMark/>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lang w:eastAsia="ru-RU"/>
              </w:rPr>
            </w:pPr>
            <w:r w:rsidRPr="00B73F83">
              <w:rPr>
                <w:rFonts w:ascii="Times New Roman" w:eastAsia="Times New Roman" w:hAnsi="Times New Roman"/>
                <w:sz w:val="28"/>
                <w:szCs w:val="28"/>
                <w:lang w:eastAsia="ru-RU"/>
              </w:rPr>
              <w:t>Дата рождения</w:t>
            </w:r>
          </w:p>
        </w:tc>
        <w:tc>
          <w:tcPr>
            <w:tcW w:w="3980" w:type="pct"/>
            <w:tcBorders>
              <w:bottom w:val="dotted" w:sz="4" w:space="0" w:color="auto"/>
            </w:tcBorders>
            <w:tcMar>
              <w:top w:w="0" w:type="dxa"/>
              <w:left w:w="75" w:type="dxa"/>
              <w:bottom w:w="0" w:type="dxa"/>
              <w:right w:w="75" w:type="dxa"/>
            </w:tcMar>
            <w:vAlign w:val="center"/>
          </w:tcPr>
          <w:p w:rsidR="00B12224" w:rsidRPr="00B73F83" w:rsidRDefault="00B12224" w:rsidP="00B12224">
            <w:pPr>
              <w:spacing w:after="0"/>
              <w:rPr>
                <w:rFonts w:ascii="Times New Roman" w:hAnsi="Times New Roman"/>
                <w:sz w:val="28"/>
                <w:szCs w:val="28"/>
              </w:rPr>
            </w:pPr>
          </w:p>
        </w:tc>
      </w:tr>
    </w:tbl>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lang w:eastAsia="ru-RU"/>
        </w:rPr>
      </w:pPr>
    </w:p>
    <w:p w:rsidR="00B12224" w:rsidRPr="00B73F83" w:rsidRDefault="00B12224" w:rsidP="00B12224">
      <w:pPr>
        <w:spacing w:after="0"/>
        <w:rPr>
          <w:rFonts w:ascii="Times New Roman" w:hAnsi="Times New Roman"/>
          <w:sz w:val="28"/>
          <w:szCs w:val="28"/>
          <w:lang w:eastAsia="ru-RU"/>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079"/>
        <w:gridCol w:w="1160"/>
        <w:gridCol w:w="224"/>
        <w:gridCol w:w="1289"/>
        <w:gridCol w:w="1032"/>
        <w:gridCol w:w="1177"/>
        <w:gridCol w:w="1496"/>
        <w:gridCol w:w="2049"/>
      </w:tblGrid>
      <w:tr w:rsidR="00B12224" w:rsidRPr="00B73F83" w:rsidTr="00B12224">
        <w:trPr>
          <w:trHeight w:val="20"/>
        </w:trPr>
        <w:tc>
          <w:tcPr>
            <w:tcW w:w="1295" w:type="pct"/>
            <w:gridSpan w:val="3"/>
            <w:tcBorders>
              <w:bottom w:val="dotted" w:sz="4" w:space="0" w:color="auto"/>
            </w:tcBorders>
            <w:tcMar>
              <w:top w:w="0" w:type="dxa"/>
              <w:left w:w="75" w:type="dxa"/>
              <w:bottom w:w="0" w:type="dxa"/>
              <w:right w:w="75" w:type="dxa"/>
            </w:tcMar>
            <w:vAlign w:val="center"/>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lang w:eastAsia="ru-RU"/>
              </w:rPr>
            </w:pPr>
            <w:r w:rsidRPr="00B73F83">
              <w:rPr>
                <w:rFonts w:ascii="Times New Roman" w:eastAsia="Times New Roman" w:hAnsi="Times New Roman"/>
                <w:sz w:val="28"/>
                <w:szCs w:val="28"/>
                <w:lang w:eastAsia="ru-RU"/>
              </w:rPr>
              <w:t>Полное наименование индивидуального предпринимателя</w:t>
            </w:r>
            <w:r w:rsidRPr="00B73F83">
              <w:rPr>
                <w:rFonts w:ascii="Times New Roman" w:eastAsia="Times New Roman" w:hAnsi="Times New Roman"/>
                <w:b/>
                <w:bCs/>
                <w:sz w:val="28"/>
                <w:szCs w:val="28"/>
                <w:vertAlign w:val="superscript"/>
                <w:lang w:eastAsia="ru-RU"/>
              </w:rPr>
              <w:footnoteReference w:id="2"/>
            </w:r>
          </w:p>
        </w:tc>
        <w:tc>
          <w:tcPr>
            <w:tcW w:w="3705" w:type="pct"/>
            <w:gridSpan w:val="5"/>
            <w:tcBorders>
              <w:bottom w:val="dotted" w:sz="4" w:space="0" w:color="auto"/>
            </w:tcBorders>
            <w:tcMar>
              <w:top w:w="0" w:type="dxa"/>
              <w:left w:w="75" w:type="dxa"/>
              <w:bottom w:w="0" w:type="dxa"/>
              <w:right w:w="75" w:type="dxa"/>
            </w:tcMar>
            <w:vAlign w:val="center"/>
          </w:tcPr>
          <w:p w:rsidR="00B12224" w:rsidRPr="00B73F83" w:rsidRDefault="00B12224" w:rsidP="00B12224">
            <w:pPr>
              <w:spacing w:after="0"/>
              <w:rPr>
                <w:rFonts w:ascii="Times New Roman" w:hAnsi="Times New Roman"/>
                <w:sz w:val="28"/>
                <w:szCs w:val="28"/>
              </w:rPr>
            </w:pPr>
          </w:p>
        </w:tc>
      </w:tr>
      <w:tr w:rsidR="00B12224" w:rsidRPr="00B73F83" w:rsidTr="00B12224">
        <w:trPr>
          <w:trHeight w:val="20"/>
        </w:trPr>
        <w:tc>
          <w:tcPr>
            <w:tcW w:w="1295" w:type="pct"/>
            <w:gridSpan w:val="3"/>
            <w:tcBorders>
              <w:bottom w:val="dotted" w:sz="4" w:space="0" w:color="auto"/>
            </w:tcBorders>
            <w:tcMar>
              <w:top w:w="0" w:type="dxa"/>
              <w:left w:w="75" w:type="dxa"/>
              <w:bottom w:w="0" w:type="dxa"/>
              <w:right w:w="75" w:type="dxa"/>
            </w:tcMar>
            <w:vAlign w:val="center"/>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lang w:eastAsia="ru-RU"/>
              </w:rPr>
            </w:pPr>
            <w:r w:rsidRPr="00B73F83">
              <w:rPr>
                <w:rFonts w:ascii="Times New Roman" w:eastAsia="Times New Roman" w:hAnsi="Times New Roman"/>
                <w:sz w:val="28"/>
                <w:szCs w:val="28"/>
                <w:lang w:eastAsia="ru-RU"/>
              </w:rPr>
              <w:t>ОГРНИП</w:t>
            </w:r>
            <w:r w:rsidRPr="00B73F83">
              <w:rPr>
                <w:rFonts w:ascii="Times New Roman" w:eastAsia="Times New Roman" w:hAnsi="Times New Roman"/>
                <w:b/>
                <w:bCs/>
                <w:sz w:val="28"/>
                <w:szCs w:val="28"/>
                <w:vertAlign w:val="superscript"/>
                <w:lang w:eastAsia="ru-RU"/>
              </w:rPr>
              <w:footnoteReference w:id="3"/>
            </w:r>
          </w:p>
        </w:tc>
        <w:tc>
          <w:tcPr>
            <w:tcW w:w="3705" w:type="pct"/>
            <w:gridSpan w:val="5"/>
            <w:tcBorders>
              <w:bottom w:val="dotted" w:sz="4" w:space="0" w:color="auto"/>
            </w:tcBorders>
            <w:tcMar>
              <w:top w:w="0" w:type="dxa"/>
              <w:left w:w="75" w:type="dxa"/>
              <w:bottom w:w="0" w:type="dxa"/>
              <w:right w:w="75" w:type="dxa"/>
            </w:tcMar>
            <w:vAlign w:val="center"/>
          </w:tcPr>
          <w:p w:rsidR="00B12224" w:rsidRPr="00B73F83" w:rsidRDefault="00B12224" w:rsidP="00B12224">
            <w:pPr>
              <w:spacing w:after="0"/>
              <w:rPr>
                <w:rFonts w:ascii="Times New Roman" w:hAnsi="Times New Roman"/>
                <w:sz w:val="28"/>
                <w:szCs w:val="28"/>
              </w:rPr>
            </w:pPr>
          </w:p>
        </w:tc>
      </w:tr>
      <w:tr w:rsidR="00B12224" w:rsidRPr="00B73F83" w:rsidTr="00B12224">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B12224" w:rsidRPr="00B73F83" w:rsidRDefault="00B12224" w:rsidP="00B12224">
            <w:pPr>
              <w:spacing w:after="0"/>
              <w:jc w:val="center"/>
              <w:rPr>
                <w:rFonts w:ascii="Times New Roman" w:hAnsi="Times New Roman"/>
                <w:b/>
                <w:bCs/>
                <w:sz w:val="28"/>
                <w:szCs w:val="28"/>
              </w:rPr>
            </w:pPr>
          </w:p>
          <w:p w:rsidR="00B12224" w:rsidRPr="00B73F83" w:rsidRDefault="00B12224" w:rsidP="00B12224">
            <w:pPr>
              <w:spacing w:after="0"/>
              <w:jc w:val="center"/>
              <w:rPr>
                <w:rFonts w:ascii="Times New Roman" w:hAnsi="Times New Roman"/>
                <w:b/>
                <w:bCs/>
                <w:sz w:val="28"/>
                <w:szCs w:val="28"/>
              </w:rPr>
            </w:pPr>
            <w:r w:rsidRPr="00B73F83">
              <w:rPr>
                <w:rFonts w:ascii="Times New Roman" w:hAnsi="Times New Roman"/>
                <w:b/>
                <w:bCs/>
                <w:sz w:val="28"/>
                <w:szCs w:val="28"/>
              </w:rPr>
              <w:t>Документ, удостоверяющий личность заявителя</w:t>
            </w:r>
          </w:p>
        </w:tc>
      </w:tr>
      <w:tr w:rsidR="00B12224" w:rsidRPr="00B73F83" w:rsidTr="00B12224">
        <w:trPr>
          <w:trHeight w:val="20"/>
        </w:trPr>
        <w:tc>
          <w:tcPr>
            <w:tcW w:w="567" w:type="pct"/>
            <w:tcBorders>
              <w:top w:val="dotted" w:sz="4" w:space="0" w:color="auto"/>
            </w:tcBorders>
            <w:tcMar>
              <w:top w:w="0" w:type="dxa"/>
              <w:left w:w="75" w:type="dxa"/>
              <w:bottom w:w="0" w:type="dxa"/>
              <w:right w:w="75" w:type="dxa"/>
            </w:tcMar>
            <w:vAlign w:val="center"/>
            <w:hideMark/>
          </w:tcPr>
          <w:p w:rsidR="00B12224" w:rsidRPr="00B73F83" w:rsidRDefault="00B12224" w:rsidP="00B12224">
            <w:pPr>
              <w:spacing w:after="0"/>
              <w:rPr>
                <w:rFonts w:ascii="Times New Roman" w:hAnsi="Times New Roman"/>
                <w:sz w:val="28"/>
                <w:szCs w:val="28"/>
              </w:rPr>
            </w:pPr>
            <w:r w:rsidRPr="00B73F83">
              <w:rPr>
                <w:rFonts w:ascii="Times New Roman" w:hAnsi="Times New Roman"/>
                <w:sz w:val="28"/>
                <w:szCs w:val="28"/>
              </w:rPr>
              <w:t>Вид</w:t>
            </w:r>
          </w:p>
        </w:tc>
        <w:tc>
          <w:tcPr>
            <w:tcW w:w="4433" w:type="pct"/>
            <w:gridSpan w:val="7"/>
            <w:tcBorders>
              <w:top w:val="dotted" w:sz="4" w:space="0" w:color="auto"/>
            </w:tcBorders>
            <w:tcMar>
              <w:top w:w="0" w:type="dxa"/>
              <w:left w:w="75" w:type="dxa"/>
              <w:bottom w:w="0" w:type="dxa"/>
              <w:right w:w="75" w:type="dxa"/>
            </w:tcMar>
            <w:vAlign w:val="center"/>
          </w:tcPr>
          <w:p w:rsidR="00B12224" w:rsidRPr="00B73F83" w:rsidRDefault="00B12224" w:rsidP="00B12224">
            <w:pPr>
              <w:spacing w:after="0"/>
              <w:rPr>
                <w:rFonts w:ascii="Times New Roman" w:hAnsi="Times New Roman"/>
                <w:sz w:val="28"/>
                <w:szCs w:val="28"/>
              </w:rPr>
            </w:pPr>
          </w:p>
        </w:tc>
      </w:tr>
      <w:tr w:rsidR="00B12224" w:rsidRPr="00B73F83" w:rsidTr="00B12224">
        <w:trPr>
          <w:trHeight w:val="20"/>
        </w:trPr>
        <w:tc>
          <w:tcPr>
            <w:tcW w:w="567" w:type="pct"/>
            <w:tcMar>
              <w:top w:w="0" w:type="dxa"/>
              <w:left w:w="75" w:type="dxa"/>
              <w:bottom w:w="0" w:type="dxa"/>
              <w:right w:w="75" w:type="dxa"/>
            </w:tcMar>
            <w:vAlign w:val="center"/>
            <w:hideMark/>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lang w:eastAsia="ru-RU"/>
              </w:rPr>
            </w:pPr>
            <w:r w:rsidRPr="00B73F83">
              <w:rPr>
                <w:rFonts w:ascii="Times New Roman" w:eastAsia="Times New Roman" w:hAnsi="Times New Roman"/>
                <w:sz w:val="28"/>
                <w:szCs w:val="28"/>
                <w:lang w:eastAsia="ru-RU"/>
              </w:rPr>
              <w:t>Серия</w:t>
            </w:r>
          </w:p>
        </w:tc>
        <w:tc>
          <w:tcPr>
            <w:tcW w:w="1406" w:type="pct"/>
            <w:gridSpan w:val="3"/>
            <w:tcMar>
              <w:top w:w="0" w:type="dxa"/>
              <w:left w:w="75" w:type="dxa"/>
              <w:bottom w:w="0" w:type="dxa"/>
              <w:right w:w="75" w:type="dxa"/>
            </w:tcMar>
            <w:vAlign w:val="center"/>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lang w:eastAsia="ru-RU"/>
              </w:rPr>
            </w:pPr>
          </w:p>
        </w:tc>
        <w:tc>
          <w:tcPr>
            <w:tcW w:w="543" w:type="pct"/>
            <w:tcMar>
              <w:top w:w="0" w:type="dxa"/>
              <w:left w:w="75" w:type="dxa"/>
              <w:bottom w:w="0" w:type="dxa"/>
              <w:right w:w="75" w:type="dxa"/>
            </w:tcMar>
            <w:vAlign w:val="center"/>
            <w:hideMark/>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lang w:eastAsia="ru-RU"/>
              </w:rPr>
            </w:pPr>
            <w:r w:rsidRPr="00B73F83">
              <w:rPr>
                <w:rFonts w:ascii="Times New Roman" w:eastAsia="Times New Roman" w:hAnsi="Times New Roman"/>
                <w:sz w:val="28"/>
                <w:szCs w:val="28"/>
                <w:lang w:eastAsia="ru-RU"/>
              </w:rPr>
              <w:t>Номер</w:t>
            </w:r>
          </w:p>
        </w:tc>
        <w:tc>
          <w:tcPr>
            <w:tcW w:w="2484" w:type="pct"/>
            <w:gridSpan w:val="3"/>
            <w:tcMar>
              <w:top w:w="0" w:type="dxa"/>
              <w:left w:w="75" w:type="dxa"/>
              <w:bottom w:w="0" w:type="dxa"/>
              <w:right w:w="75" w:type="dxa"/>
            </w:tcMar>
            <w:vAlign w:val="center"/>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lang w:eastAsia="ru-RU"/>
              </w:rPr>
            </w:pPr>
          </w:p>
        </w:tc>
      </w:tr>
      <w:tr w:rsidR="00B12224" w:rsidRPr="00B73F83" w:rsidTr="00B12224">
        <w:trPr>
          <w:trHeight w:val="20"/>
        </w:trPr>
        <w:tc>
          <w:tcPr>
            <w:tcW w:w="567" w:type="pct"/>
            <w:tcBorders>
              <w:bottom w:val="dotted" w:sz="4" w:space="0" w:color="auto"/>
            </w:tcBorders>
            <w:tcMar>
              <w:top w:w="0" w:type="dxa"/>
              <w:left w:w="75" w:type="dxa"/>
              <w:bottom w:w="0" w:type="dxa"/>
              <w:right w:w="75" w:type="dxa"/>
            </w:tcMar>
            <w:vAlign w:val="center"/>
            <w:hideMark/>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lang w:eastAsia="ru-RU"/>
              </w:rPr>
            </w:pPr>
            <w:proofErr w:type="gramStart"/>
            <w:r w:rsidRPr="00B73F83">
              <w:rPr>
                <w:rFonts w:ascii="Times New Roman" w:eastAsia="Times New Roman" w:hAnsi="Times New Roman"/>
                <w:sz w:val="28"/>
                <w:szCs w:val="28"/>
                <w:lang w:eastAsia="ru-RU"/>
              </w:rPr>
              <w:t>Выдан</w:t>
            </w:r>
            <w:proofErr w:type="gramEnd"/>
          </w:p>
        </w:tc>
        <w:tc>
          <w:tcPr>
            <w:tcW w:w="2568" w:type="pct"/>
            <w:gridSpan w:val="5"/>
            <w:tcBorders>
              <w:bottom w:val="dotted" w:sz="4" w:space="0" w:color="auto"/>
            </w:tcBorders>
            <w:tcMar>
              <w:top w:w="0" w:type="dxa"/>
              <w:left w:w="75" w:type="dxa"/>
              <w:bottom w:w="0" w:type="dxa"/>
              <w:right w:w="75" w:type="dxa"/>
            </w:tcMar>
            <w:vAlign w:val="center"/>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lang w:eastAsia="ru-RU"/>
              </w:rPr>
            </w:pPr>
          </w:p>
        </w:tc>
        <w:tc>
          <w:tcPr>
            <w:tcW w:w="787" w:type="pct"/>
            <w:tcBorders>
              <w:bottom w:val="dotted" w:sz="4" w:space="0" w:color="auto"/>
            </w:tcBorders>
            <w:tcMar>
              <w:top w:w="0" w:type="dxa"/>
              <w:left w:w="75" w:type="dxa"/>
              <w:bottom w:w="0" w:type="dxa"/>
              <w:right w:w="75" w:type="dxa"/>
            </w:tcMar>
            <w:vAlign w:val="center"/>
            <w:hideMark/>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lang w:eastAsia="ru-RU"/>
              </w:rPr>
            </w:pPr>
            <w:r w:rsidRPr="00B73F83">
              <w:rPr>
                <w:rFonts w:ascii="Times New Roman" w:eastAsia="Times New Roman" w:hAnsi="Times New Roman"/>
                <w:sz w:val="28"/>
                <w:szCs w:val="28"/>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lang w:eastAsia="ru-RU"/>
              </w:rPr>
            </w:pPr>
          </w:p>
        </w:tc>
      </w:tr>
      <w:tr w:rsidR="00B12224" w:rsidRPr="00B73F83" w:rsidTr="00B12224">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B12224" w:rsidRPr="00B73F83" w:rsidRDefault="00B12224" w:rsidP="00B12224">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p>
          <w:p w:rsidR="00B12224" w:rsidRPr="00B73F83" w:rsidRDefault="00B12224" w:rsidP="00B12224">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p>
          <w:p w:rsidR="00B12224" w:rsidRPr="00B73F83" w:rsidRDefault="00B12224" w:rsidP="00B12224">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p>
          <w:p w:rsidR="00B12224" w:rsidRPr="00B73F83" w:rsidRDefault="00B12224" w:rsidP="00B12224">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r w:rsidRPr="00B73F83">
              <w:rPr>
                <w:rFonts w:ascii="Times New Roman" w:eastAsia="Times New Roman" w:hAnsi="Times New Roman"/>
                <w:b/>
                <w:bCs/>
                <w:sz w:val="28"/>
                <w:szCs w:val="28"/>
                <w:lang w:eastAsia="ru-RU"/>
              </w:rPr>
              <w:t>Адрес регистрации заявителя /</w:t>
            </w:r>
          </w:p>
          <w:p w:rsidR="00B12224" w:rsidRPr="00B73F83" w:rsidRDefault="00B12224" w:rsidP="00B12224">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r w:rsidRPr="00B73F83">
              <w:rPr>
                <w:rFonts w:ascii="Times New Roman" w:eastAsia="Times New Roman" w:hAnsi="Times New Roman"/>
                <w:b/>
                <w:bCs/>
                <w:sz w:val="28"/>
                <w:szCs w:val="28"/>
                <w:lang w:eastAsia="ru-RU"/>
              </w:rPr>
              <w:t>Юридический адрес (адрес регистрации) индивидуального предпринимателя</w:t>
            </w:r>
            <w:r w:rsidRPr="00B73F83">
              <w:rPr>
                <w:rFonts w:ascii="Times New Roman" w:eastAsia="Times New Roman" w:hAnsi="Times New Roman"/>
                <w:b/>
                <w:bCs/>
                <w:sz w:val="28"/>
                <w:szCs w:val="28"/>
                <w:vertAlign w:val="superscript"/>
                <w:lang w:eastAsia="ru-RU"/>
              </w:rPr>
              <w:footnoteReference w:id="4"/>
            </w:r>
          </w:p>
        </w:tc>
      </w:tr>
      <w:tr w:rsidR="00B12224" w:rsidRPr="00B73F83" w:rsidTr="00B12224">
        <w:trPr>
          <w:trHeight w:val="20"/>
        </w:trPr>
        <w:tc>
          <w:tcPr>
            <w:tcW w:w="567" w:type="pct"/>
            <w:tcBorders>
              <w:top w:val="dotted" w:sz="4" w:space="0" w:color="auto"/>
            </w:tcBorders>
            <w:tcMar>
              <w:top w:w="0" w:type="dxa"/>
              <w:left w:w="75" w:type="dxa"/>
              <w:bottom w:w="0" w:type="dxa"/>
              <w:right w:w="75" w:type="dxa"/>
            </w:tcMar>
            <w:vAlign w:val="center"/>
            <w:hideMark/>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lang w:eastAsia="ru-RU"/>
              </w:rPr>
            </w:pPr>
            <w:r w:rsidRPr="00B73F83">
              <w:rPr>
                <w:rFonts w:ascii="Times New Roman" w:eastAsia="Times New Roman" w:hAnsi="Times New Roman"/>
                <w:sz w:val="28"/>
                <w:szCs w:val="28"/>
                <w:lang w:eastAsia="ru-RU"/>
              </w:rPr>
              <w:t xml:space="preserve">Индекс </w:t>
            </w:r>
          </w:p>
        </w:tc>
        <w:tc>
          <w:tcPr>
            <w:tcW w:w="1406" w:type="pct"/>
            <w:gridSpan w:val="3"/>
            <w:tcBorders>
              <w:top w:val="dotted" w:sz="4" w:space="0" w:color="auto"/>
            </w:tcBorders>
            <w:tcMar>
              <w:top w:w="0" w:type="dxa"/>
              <w:left w:w="75" w:type="dxa"/>
              <w:bottom w:w="0" w:type="dxa"/>
              <w:right w:w="75" w:type="dxa"/>
            </w:tcMar>
            <w:vAlign w:val="center"/>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u w:val="single"/>
                <w:lang w:eastAsia="ru-RU"/>
              </w:rPr>
            </w:pPr>
          </w:p>
        </w:tc>
        <w:tc>
          <w:tcPr>
            <w:tcW w:w="1162" w:type="pct"/>
            <w:gridSpan w:val="2"/>
            <w:tcBorders>
              <w:top w:val="dotted" w:sz="4" w:space="0" w:color="auto"/>
            </w:tcBorders>
            <w:tcMar>
              <w:top w:w="0" w:type="dxa"/>
              <w:left w:w="75" w:type="dxa"/>
              <w:bottom w:w="0" w:type="dxa"/>
              <w:right w:w="75" w:type="dxa"/>
            </w:tcMar>
            <w:vAlign w:val="center"/>
            <w:hideMark/>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lang w:eastAsia="ru-RU"/>
              </w:rPr>
            </w:pPr>
            <w:r w:rsidRPr="00B73F83">
              <w:rPr>
                <w:rFonts w:ascii="Times New Roman" w:eastAsia="Times New Roman" w:hAnsi="Times New Roman"/>
                <w:sz w:val="28"/>
                <w:szCs w:val="28"/>
                <w:lang w:eastAsia="ru-RU"/>
              </w:rPr>
              <w:t xml:space="preserve">Регион </w:t>
            </w:r>
          </w:p>
        </w:tc>
        <w:tc>
          <w:tcPr>
            <w:tcW w:w="1865" w:type="pct"/>
            <w:gridSpan w:val="2"/>
            <w:tcBorders>
              <w:top w:val="dotted" w:sz="4" w:space="0" w:color="auto"/>
            </w:tcBorders>
            <w:tcMar>
              <w:top w:w="0" w:type="dxa"/>
              <w:left w:w="75" w:type="dxa"/>
              <w:bottom w:w="0" w:type="dxa"/>
              <w:right w:w="75" w:type="dxa"/>
            </w:tcMar>
            <w:vAlign w:val="center"/>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u w:val="single"/>
                <w:lang w:eastAsia="ru-RU"/>
              </w:rPr>
            </w:pPr>
          </w:p>
        </w:tc>
      </w:tr>
      <w:tr w:rsidR="00B12224" w:rsidRPr="00B73F83" w:rsidTr="00B12224">
        <w:trPr>
          <w:trHeight w:val="20"/>
        </w:trPr>
        <w:tc>
          <w:tcPr>
            <w:tcW w:w="567" w:type="pct"/>
            <w:tcMar>
              <w:top w:w="0" w:type="dxa"/>
              <w:left w:w="75" w:type="dxa"/>
              <w:bottom w:w="0" w:type="dxa"/>
              <w:right w:w="75" w:type="dxa"/>
            </w:tcMar>
            <w:vAlign w:val="center"/>
            <w:hideMark/>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lang w:eastAsia="ru-RU"/>
              </w:rPr>
            </w:pPr>
            <w:r w:rsidRPr="00B73F83">
              <w:rPr>
                <w:rFonts w:ascii="Times New Roman" w:eastAsia="Times New Roman" w:hAnsi="Times New Roman"/>
                <w:sz w:val="28"/>
                <w:szCs w:val="28"/>
                <w:lang w:eastAsia="ru-RU"/>
              </w:rPr>
              <w:t>Район</w:t>
            </w:r>
          </w:p>
        </w:tc>
        <w:tc>
          <w:tcPr>
            <w:tcW w:w="1406" w:type="pct"/>
            <w:gridSpan w:val="3"/>
            <w:tcMar>
              <w:top w:w="0" w:type="dxa"/>
              <w:left w:w="75" w:type="dxa"/>
              <w:bottom w:w="0" w:type="dxa"/>
              <w:right w:w="75" w:type="dxa"/>
            </w:tcMar>
            <w:vAlign w:val="center"/>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u w:val="single"/>
                <w:lang w:eastAsia="ru-RU"/>
              </w:rPr>
            </w:pPr>
          </w:p>
        </w:tc>
        <w:tc>
          <w:tcPr>
            <w:tcW w:w="1162" w:type="pct"/>
            <w:gridSpan w:val="2"/>
            <w:tcMar>
              <w:top w:w="0" w:type="dxa"/>
              <w:left w:w="75" w:type="dxa"/>
              <w:bottom w:w="0" w:type="dxa"/>
              <w:right w:w="75" w:type="dxa"/>
            </w:tcMar>
            <w:vAlign w:val="center"/>
            <w:hideMark/>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lang w:eastAsia="ru-RU"/>
              </w:rPr>
            </w:pPr>
            <w:r w:rsidRPr="00B73F83">
              <w:rPr>
                <w:rFonts w:ascii="Times New Roman" w:eastAsia="Times New Roman" w:hAnsi="Times New Roman"/>
                <w:sz w:val="28"/>
                <w:szCs w:val="28"/>
                <w:lang w:eastAsia="ru-RU"/>
              </w:rPr>
              <w:t>Населенный пункт</w:t>
            </w:r>
          </w:p>
        </w:tc>
        <w:tc>
          <w:tcPr>
            <w:tcW w:w="1865" w:type="pct"/>
            <w:gridSpan w:val="2"/>
            <w:tcMar>
              <w:top w:w="0" w:type="dxa"/>
              <w:left w:w="75" w:type="dxa"/>
              <w:bottom w:w="0" w:type="dxa"/>
              <w:right w:w="75" w:type="dxa"/>
            </w:tcMar>
            <w:vAlign w:val="center"/>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u w:val="single"/>
                <w:lang w:eastAsia="ru-RU"/>
              </w:rPr>
            </w:pPr>
          </w:p>
        </w:tc>
      </w:tr>
      <w:tr w:rsidR="00B12224" w:rsidRPr="00B73F83" w:rsidTr="00B12224">
        <w:trPr>
          <w:trHeight w:val="20"/>
        </w:trPr>
        <w:tc>
          <w:tcPr>
            <w:tcW w:w="567" w:type="pct"/>
            <w:tcMar>
              <w:top w:w="0" w:type="dxa"/>
              <w:left w:w="75" w:type="dxa"/>
              <w:bottom w:w="0" w:type="dxa"/>
              <w:right w:w="75" w:type="dxa"/>
            </w:tcMar>
            <w:vAlign w:val="center"/>
            <w:hideMark/>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lang w:eastAsia="ru-RU"/>
              </w:rPr>
            </w:pPr>
            <w:r w:rsidRPr="00B73F83">
              <w:rPr>
                <w:rFonts w:ascii="Times New Roman" w:eastAsia="Times New Roman" w:hAnsi="Times New Roman"/>
                <w:sz w:val="28"/>
                <w:szCs w:val="28"/>
                <w:lang w:eastAsia="ru-RU"/>
              </w:rPr>
              <w:t>Улица</w:t>
            </w:r>
          </w:p>
        </w:tc>
        <w:tc>
          <w:tcPr>
            <w:tcW w:w="4433" w:type="pct"/>
            <w:gridSpan w:val="7"/>
            <w:tcMar>
              <w:top w:w="0" w:type="dxa"/>
              <w:left w:w="75" w:type="dxa"/>
              <w:bottom w:w="0" w:type="dxa"/>
              <w:right w:w="75" w:type="dxa"/>
            </w:tcMar>
            <w:vAlign w:val="center"/>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u w:val="single"/>
                <w:lang w:eastAsia="ru-RU"/>
              </w:rPr>
            </w:pPr>
          </w:p>
        </w:tc>
      </w:tr>
      <w:tr w:rsidR="00B12224" w:rsidRPr="00B73F83" w:rsidTr="00B12224">
        <w:trPr>
          <w:trHeight w:val="20"/>
        </w:trPr>
        <w:tc>
          <w:tcPr>
            <w:tcW w:w="567" w:type="pct"/>
            <w:tcBorders>
              <w:bottom w:val="dotted" w:sz="4" w:space="0" w:color="auto"/>
            </w:tcBorders>
            <w:tcMar>
              <w:top w:w="0" w:type="dxa"/>
              <w:left w:w="75" w:type="dxa"/>
              <w:bottom w:w="0" w:type="dxa"/>
              <w:right w:w="75" w:type="dxa"/>
            </w:tcMar>
            <w:vAlign w:val="center"/>
            <w:hideMark/>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lang w:eastAsia="ru-RU"/>
              </w:rPr>
            </w:pPr>
            <w:r w:rsidRPr="00B73F83">
              <w:rPr>
                <w:rFonts w:ascii="Times New Roman" w:eastAsia="Times New Roman" w:hAnsi="Times New Roman"/>
                <w:sz w:val="28"/>
                <w:szCs w:val="28"/>
                <w:lang w:eastAsia="ru-RU"/>
              </w:rPr>
              <w:t>Дом</w:t>
            </w:r>
          </w:p>
        </w:tc>
        <w:tc>
          <w:tcPr>
            <w:tcW w:w="1406" w:type="pct"/>
            <w:gridSpan w:val="3"/>
            <w:tcBorders>
              <w:bottom w:val="dotted" w:sz="4" w:space="0" w:color="auto"/>
            </w:tcBorders>
            <w:tcMar>
              <w:top w:w="0" w:type="dxa"/>
              <w:left w:w="75" w:type="dxa"/>
              <w:bottom w:w="0" w:type="dxa"/>
              <w:right w:w="75" w:type="dxa"/>
            </w:tcMar>
            <w:vAlign w:val="center"/>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lang w:eastAsia="ru-RU"/>
              </w:rPr>
            </w:pPr>
            <w:r w:rsidRPr="00B73F83">
              <w:rPr>
                <w:rFonts w:ascii="Times New Roman" w:eastAsia="Times New Roman" w:hAnsi="Times New Roman"/>
                <w:sz w:val="28"/>
                <w:szCs w:val="28"/>
                <w:lang w:eastAsia="ru-RU"/>
              </w:rPr>
              <w:t>Корпус</w:t>
            </w:r>
          </w:p>
        </w:tc>
        <w:tc>
          <w:tcPr>
            <w:tcW w:w="619" w:type="pct"/>
            <w:tcBorders>
              <w:bottom w:val="dotted" w:sz="4" w:space="0" w:color="auto"/>
            </w:tcBorders>
            <w:tcMar>
              <w:top w:w="0" w:type="dxa"/>
              <w:left w:w="75" w:type="dxa"/>
              <w:bottom w:w="0" w:type="dxa"/>
              <w:right w:w="75" w:type="dxa"/>
            </w:tcMar>
            <w:vAlign w:val="center"/>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lang w:eastAsia="ru-RU"/>
              </w:rPr>
            </w:pPr>
            <w:r w:rsidRPr="00B73F83">
              <w:rPr>
                <w:rFonts w:ascii="Times New Roman" w:eastAsia="Times New Roman" w:hAnsi="Times New Roman"/>
                <w:sz w:val="28"/>
                <w:szCs w:val="28"/>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u w:val="single"/>
                <w:lang w:eastAsia="ru-RU"/>
              </w:rPr>
            </w:pPr>
          </w:p>
        </w:tc>
      </w:tr>
      <w:tr w:rsidR="00B12224" w:rsidRPr="00B73F83" w:rsidTr="00B12224">
        <w:trPr>
          <w:trHeight w:val="20"/>
        </w:trPr>
        <w:tc>
          <w:tcPr>
            <w:tcW w:w="5000" w:type="pct"/>
            <w:gridSpan w:val="8"/>
            <w:tcBorders>
              <w:left w:val="nil"/>
              <w:bottom w:val="dotted" w:sz="4" w:space="0" w:color="auto"/>
              <w:right w:val="nil"/>
            </w:tcBorders>
            <w:tcMar>
              <w:top w:w="0" w:type="dxa"/>
              <w:left w:w="75" w:type="dxa"/>
              <w:bottom w:w="0" w:type="dxa"/>
              <w:right w:w="75" w:type="dxa"/>
            </w:tcMar>
            <w:vAlign w:val="center"/>
            <w:hideMark/>
          </w:tcPr>
          <w:p w:rsidR="00B12224" w:rsidRPr="00B73F83" w:rsidRDefault="00B12224" w:rsidP="00B12224">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p>
          <w:p w:rsidR="00B12224" w:rsidRPr="00B73F83" w:rsidRDefault="00B12224" w:rsidP="00B12224">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r w:rsidRPr="00B73F83">
              <w:rPr>
                <w:rFonts w:ascii="Times New Roman" w:eastAsia="Times New Roman" w:hAnsi="Times New Roman"/>
                <w:b/>
                <w:bCs/>
                <w:sz w:val="28"/>
                <w:szCs w:val="28"/>
                <w:lang w:eastAsia="ru-RU"/>
              </w:rPr>
              <w:t>Адрес места жительства заявителя /</w:t>
            </w:r>
          </w:p>
          <w:p w:rsidR="00B12224" w:rsidRPr="00B73F83" w:rsidRDefault="00B12224" w:rsidP="00B12224">
            <w:pPr>
              <w:widowControl w:val="0"/>
              <w:autoSpaceDE w:val="0"/>
              <w:autoSpaceDN w:val="0"/>
              <w:adjustRightInd w:val="0"/>
              <w:spacing w:after="0" w:line="240" w:lineRule="auto"/>
              <w:jc w:val="center"/>
              <w:rPr>
                <w:rFonts w:ascii="Times New Roman" w:eastAsia="Times New Roman" w:hAnsi="Times New Roman"/>
                <w:b/>
                <w:bCs/>
                <w:sz w:val="28"/>
                <w:szCs w:val="28"/>
                <w:vertAlign w:val="superscript"/>
                <w:lang w:eastAsia="ru-RU"/>
              </w:rPr>
            </w:pPr>
            <w:r w:rsidRPr="00B73F83">
              <w:rPr>
                <w:rFonts w:ascii="Times New Roman" w:eastAsia="Times New Roman" w:hAnsi="Times New Roman"/>
                <w:b/>
                <w:bCs/>
                <w:sz w:val="28"/>
                <w:szCs w:val="28"/>
                <w:lang w:eastAsia="ru-RU"/>
              </w:rPr>
              <w:t>Почтовый адрес индивидуального предпринимателя</w:t>
            </w:r>
            <w:r w:rsidRPr="00B73F83">
              <w:rPr>
                <w:rFonts w:ascii="Times New Roman" w:eastAsia="Times New Roman" w:hAnsi="Times New Roman"/>
                <w:b/>
                <w:bCs/>
                <w:sz w:val="28"/>
                <w:szCs w:val="28"/>
                <w:vertAlign w:val="superscript"/>
                <w:lang w:eastAsia="ru-RU"/>
              </w:rPr>
              <w:footnoteReference w:id="5"/>
            </w:r>
          </w:p>
        </w:tc>
      </w:tr>
      <w:tr w:rsidR="00B12224" w:rsidRPr="00B73F83" w:rsidTr="00B12224">
        <w:trPr>
          <w:trHeight w:val="20"/>
        </w:trPr>
        <w:tc>
          <w:tcPr>
            <w:tcW w:w="567" w:type="pct"/>
            <w:tcBorders>
              <w:top w:val="dotted" w:sz="4" w:space="0" w:color="auto"/>
            </w:tcBorders>
            <w:tcMar>
              <w:top w:w="0" w:type="dxa"/>
              <w:left w:w="75" w:type="dxa"/>
              <w:bottom w:w="0" w:type="dxa"/>
              <w:right w:w="75" w:type="dxa"/>
            </w:tcMar>
            <w:vAlign w:val="center"/>
            <w:hideMark/>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lang w:eastAsia="ru-RU"/>
              </w:rPr>
            </w:pPr>
            <w:r w:rsidRPr="00B73F83">
              <w:rPr>
                <w:rFonts w:ascii="Times New Roman" w:eastAsia="Times New Roman" w:hAnsi="Times New Roman"/>
                <w:sz w:val="28"/>
                <w:szCs w:val="28"/>
                <w:lang w:eastAsia="ru-RU"/>
              </w:rPr>
              <w:t xml:space="preserve">Индекс </w:t>
            </w:r>
          </w:p>
        </w:tc>
        <w:tc>
          <w:tcPr>
            <w:tcW w:w="1406" w:type="pct"/>
            <w:gridSpan w:val="3"/>
            <w:tcBorders>
              <w:top w:val="dotted" w:sz="4" w:space="0" w:color="auto"/>
            </w:tcBorders>
            <w:tcMar>
              <w:top w:w="0" w:type="dxa"/>
              <w:left w:w="75" w:type="dxa"/>
              <w:bottom w:w="0" w:type="dxa"/>
              <w:right w:w="75" w:type="dxa"/>
            </w:tcMar>
            <w:vAlign w:val="center"/>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u w:val="single"/>
                <w:lang w:eastAsia="ru-RU"/>
              </w:rPr>
            </w:pPr>
          </w:p>
        </w:tc>
        <w:tc>
          <w:tcPr>
            <w:tcW w:w="1162" w:type="pct"/>
            <w:gridSpan w:val="2"/>
            <w:tcBorders>
              <w:top w:val="dotted" w:sz="4" w:space="0" w:color="auto"/>
            </w:tcBorders>
            <w:tcMar>
              <w:top w:w="0" w:type="dxa"/>
              <w:left w:w="75" w:type="dxa"/>
              <w:bottom w:w="0" w:type="dxa"/>
              <w:right w:w="75" w:type="dxa"/>
            </w:tcMar>
            <w:vAlign w:val="center"/>
            <w:hideMark/>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lang w:eastAsia="ru-RU"/>
              </w:rPr>
            </w:pPr>
            <w:r w:rsidRPr="00B73F83">
              <w:rPr>
                <w:rFonts w:ascii="Times New Roman" w:eastAsia="Times New Roman" w:hAnsi="Times New Roman"/>
                <w:sz w:val="28"/>
                <w:szCs w:val="28"/>
                <w:lang w:eastAsia="ru-RU"/>
              </w:rPr>
              <w:t>Регион</w:t>
            </w:r>
          </w:p>
        </w:tc>
        <w:tc>
          <w:tcPr>
            <w:tcW w:w="1865" w:type="pct"/>
            <w:gridSpan w:val="2"/>
            <w:tcBorders>
              <w:top w:val="dotted" w:sz="4" w:space="0" w:color="auto"/>
            </w:tcBorders>
            <w:tcMar>
              <w:top w:w="0" w:type="dxa"/>
              <w:left w:w="75" w:type="dxa"/>
              <w:bottom w:w="0" w:type="dxa"/>
              <w:right w:w="75" w:type="dxa"/>
            </w:tcMar>
            <w:vAlign w:val="center"/>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u w:val="single"/>
                <w:lang w:eastAsia="ru-RU"/>
              </w:rPr>
            </w:pPr>
          </w:p>
        </w:tc>
      </w:tr>
      <w:tr w:rsidR="00B12224" w:rsidRPr="00B73F83" w:rsidTr="00B12224">
        <w:trPr>
          <w:trHeight w:val="20"/>
        </w:trPr>
        <w:tc>
          <w:tcPr>
            <w:tcW w:w="567" w:type="pct"/>
            <w:tcMar>
              <w:top w:w="0" w:type="dxa"/>
              <w:left w:w="75" w:type="dxa"/>
              <w:bottom w:w="0" w:type="dxa"/>
              <w:right w:w="75" w:type="dxa"/>
            </w:tcMar>
            <w:vAlign w:val="center"/>
            <w:hideMark/>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lang w:eastAsia="ru-RU"/>
              </w:rPr>
            </w:pPr>
            <w:r w:rsidRPr="00B73F83">
              <w:rPr>
                <w:rFonts w:ascii="Times New Roman" w:eastAsia="Times New Roman" w:hAnsi="Times New Roman"/>
                <w:sz w:val="28"/>
                <w:szCs w:val="28"/>
                <w:lang w:eastAsia="ru-RU"/>
              </w:rPr>
              <w:t>Район</w:t>
            </w:r>
          </w:p>
        </w:tc>
        <w:tc>
          <w:tcPr>
            <w:tcW w:w="1406" w:type="pct"/>
            <w:gridSpan w:val="3"/>
            <w:tcMar>
              <w:top w:w="0" w:type="dxa"/>
              <w:left w:w="75" w:type="dxa"/>
              <w:bottom w:w="0" w:type="dxa"/>
              <w:right w:w="75" w:type="dxa"/>
            </w:tcMar>
            <w:vAlign w:val="center"/>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u w:val="single"/>
                <w:lang w:eastAsia="ru-RU"/>
              </w:rPr>
            </w:pPr>
          </w:p>
        </w:tc>
        <w:tc>
          <w:tcPr>
            <w:tcW w:w="1162" w:type="pct"/>
            <w:gridSpan w:val="2"/>
            <w:tcMar>
              <w:top w:w="0" w:type="dxa"/>
              <w:left w:w="75" w:type="dxa"/>
              <w:bottom w:w="0" w:type="dxa"/>
              <w:right w:w="75" w:type="dxa"/>
            </w:tcMar>
            <w:vAlign w:val="center"/>
            <w:hideMark/>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lang w:eastAsia="ru-RU"/>
              </w:rPr>
            </w:pPr>
            <w:r w:rsidRPr="00B73F83">
              <w:rPr>
                <w:rFonts w:ascii="Times New Roman" w:eastAsia="Times New Roman" w:hAnsi="Times New Roman"/>
                <w:sz w:val="28"/>
                <w:szCs w:val="28"/>
                <w:lang w:eastAsia="ru-RU"/>
              </w:rPr>
              <w:t>Населенный пункт</w:t>
            </w:r>
          </w:p>
        </w:tc>
        <w:tc>
          <w:tcPr>
            <w:tcW w:w="1865" w:type="pct"/>
            <w:gridSpan w:val="2"/>
            <w:tcMar>
              <w:top w:w="0" w:type="dxa"/>
              <w:left w:w="75" w:type="dxa"/>
              <w:bottom w:w="0" w:type="dxa"/>
              <w:right w:w="75" w:type="dxa"/>
            </w:tcMar>
            <w:vAlign w:val="center"/>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u w:val="single"/>
                <w:lang w:eastAsia="ru-RU"/>
              </w:rPr>
            </w:pPr>
          </w:p>
        </w:tc>
      </w:tr>
      <w:tr w:rsidR="00B12224" w:rsidRPr="00B73F83" w:rsidTr="00B12224">
        <w:trPr>
          <w:trHeight w:val="20"/>
        </w:trPr>
        <w:tc>
          <w:tcPr>
            <w:tcW w:w="567" w:type="pct"/>
            <w:tcMar>
              <w:top w:w="0" w:type="dxa"/>
              <w:left w:w="75" w:type="dxa"/>
              <w:bottom w:w="0" w:type="dxa"/>
              <w:right w:w="75" w:type="dxa"/>
            </w:tcMar>
            <w:vAlign w:val="center"/>
            <w:hideMark/>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lang w:eastAsia="ru-RU"/>
              </w:rPr>
            </w:pPr>
            <w:r w:rsidRPr="00B73F83">
              <w:rPr>
                <w:rFonts w:ascii="Times New Roman" w:eastAsia="Times New Roman" w:hAnsi="Times New Roman"/>
                <w:sz w:val="28"/>
                <w:szCs w:val="28"/>
                <w:lang w:eastAsia="ru-RU"/>
              </w:rPr>
              <w:t>Улица</w:t>
            </w:r>
          </w:p>
        </w:tc>
        <w:tc>
          <w:tcPr>
            <w:tcW w:w="4433" w:type="pct"/>
            <w:gridSpan w:val="7"/>
            <w:tcMar>
              <w:top w:w="0" w:type="dxa"/>
              <w:left w:w="75" w:type="dxa"/>
              <w:bottom w:w="0" w:type="dxa"/>
              <w:right w:w="75" w:type="dxa"/>
            </w:tcMar>
            <w:vAlign w:val="center"/>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u w:val="single"/>
                <w:lang w:eastAsia="ru-RU"/>
              </w:rPr>
            </w:pPr>
          </w:p>
        </w:tc>
      </w:tr>
      <w:tr w:rsidR="00B12224" w:rsidRPr="00B73F83" w:rsidTr="00B12224">
        <w:trPr>
          <w:trHeight w:val="20"/>
        </w:trPr>
        <w:tc>
          <w:tcPr>
            <w:tcW w:w="567" w:type="pct"/>
            <w:tcBorders>
              <w:bottom w:val="dotted" w:sz="4" w:space="0" w:color="auto"/>
            </w:tcBorders>
            <w:tcMar>
              <w:top w:w="0" w:type="dxa"/>
              <w:left w:w="75" w:type="dxa"/>
              <w:bottom w:w="0" w:type="dxa"/>
              <w:right w:w="75" w:type="dxa"/>
            </w:tcMar>
            <w:vAlign w:val="center"/>
            <w:hideMark/>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lang w:eastAsia="ru-RU"/>
              </w:rPr>
            </w:pPr>
            <w:r w:rsidRPr="00B73F83">
              <w:rPr>
                <w:rFonts w:ascii="Times New Roman" w:eastAsia="Times New Roman" w:hAnsi="Times New Roman"/>
                <w:sz w:val="28"/>
                <w:szCs w:val="28"/>
                <w:lang w:eastAsia="ru-RU"/>
              </w:rPr>
              <w:t>Дом</w:t>
            </w:r>
          </w:p>
        </w:tc>
        <w:tc>
          <w:tcPr>
            <w:tcW w:w="1406" w:type="pct"/>
            <w:gridSpan w:val="3"/>
            <w:tcBorders>
              <w:bottom w:val="dotted" w:sz="4" w:space="0" w:color="auto"/>
            </w:tcBorders>
            <w:tcMar>
              <w:top w:w="0" w:type="dxa"/>
              <w:left w:w="75" w:type="dxa"/>
              <w:bottom w:w="0" w:type="dxa"/>
              <w:right w:w="75" w:type="dxa"/>
            </w:tcMar>
            <w:vAlign w:val="center"/>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lang w:eastAsia="ru-RU"/>
              </w:rPr>
            </w:pPr>
            <w:r w:rsidRPr="00B73F83">
              <w:rPr>
                <w:rFonts w:ascii="Times New Roman" w:eastAsia="Times New Roman" w:hAnsi="Times New Roman"/>
                <w:sz w:val="28"/>
                <w:szCs w:val="28"/>
                <w:lang w:eastAsia="ru-RU"/>
              </w:rPr>
              <w:t>Корпус</w:t>
            </w:r>
          </w:p>
        </w:tc>
        <w:tc>
          <w:tcPr>
            <w:tcW w:w="619" w:type="pct"/>
            <w:tcBorders>
              <w:bottom w:val="dotted" w:sz="4" w:space="0" w:color="auto"/>
            </w:tcBorders>
            <w:tcMar>
              <w:top w:w="0" w:type="dxa"/>
              <w:left w:w="75" w:type="dxa"/>
              <w:bottom w:w="0" w:type="dxa"/>
              <w:right w:w="75" w:type="dxa"/>
            </w:tcMar>
            <w:vAlign w:val="center"/>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lang w:eastAsia="ru-RU"/>
              </w:rPr>
            </w:pPr>
            <w:r w:rsidRPr="00B73F83">
              <w:rPr>
                <w:rFonts w:ascii="Times New Roman" w:eastAsia="Times New Roman" w:hAnsi="Times New Roman"/>
                <w:sz w:val="28"/>
                <w:szCs w:val="28"/>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u w:val="single"/>
                <w:lang w:eastAsia="ru-RU"/>
              </w:rPr>
            </w:pPr>
          </w:p>
        </w:tc>
      </w:tr>
      <w:tr w:rsidR="00B12224" w:rsidRPr="00B73F83" w:rsidTr="00B12224">
        <w:trPr>
          <w:trHeight w:val="20"/>
        </w:trPr>
        <w:tc>
          <w:tcPr>
            <w:tcW w:w="567" w:type="pct"/>
            <w:tcBorders>
              <w:top w:val="dotted" w:sz="4" w:space="0" w:color="auto"/>
              <w:left w:val="nil"/>
              <w:bottom w:val="dotted" w:sz="4" w:space="0" w:color="auto"/>
              <w:right w:val="nil"/>
            </w:tcBorders>
            <w:tcMar>
              <w:top w:w="0" w:type="dxa"/>
              <w:left w:w="75" w:type="dxa"/>
              <w:bottom w:w="0" w:type="dxa"/>
              <w:right w:w="75" w:type="dxa"/>
            </w:tcMar>
            <w:vAlign w:val="center"/>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lang w:eastAsia="ru-RU"/>
              </w:rPr>
            </w:pPr>
          </w:p>
        </w:tc>
        <w:tc>
          <w:tcPr>
            <w:tcW w:w="1406"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lang w:eastAsia="ru-RU"/>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u w:val="single"/>
                <w:lang w:eastAsia="ru-RU"/>
              </w:rPr>
            </w:pPr>
          </w:p>
        </w:tc>
        <w:tc>
          <w:tcPr>
            <w:tcW w:w="787" w:type="pct"/>
            <w:tcBorders>
              <w:top w:val="dotted" w:sz="4" w:space="0" w:color="auto"/>
              <w:left w:val="nil"/>
              <w:bottom w:val="dotted" w:sz="4" w:space="0" w:color="auto"/>
              <w:right w:val="nil"/>
            </w:tcBorders>
            <w:tcMar>
              <w:top w:w="0" w:type="dxa"/>
              <w:left w:w="75" w:type="dxa"/>
              <w:bottom w:w="0" w:type="dxa"/>
              <w:right w:w="75" w:type="dxa"/>
            </w:tcMar>
            <w:vAlign w:val="center"/>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u w:val="single"/>
                <w:lang w:eastAsia="ru-RU"/>
              </w:rPr>
            </w:pPr>
          </w:p>
        </w:tc>
      </w:tr>
      <w:tr w:rsidR="00B12224" w:rsidRPr="00B73F83" w:rsidTr="00B12224">
        <w:trPr>
          <w:trHeight w:val="20"/>
        </w:trPr>
        <w:tc>
          <w:tcPr>
            <w:tcW w:w="1177" w:type="pct"/>
            <w:gridSpan w:val="2"/>
            <w:vMerge w:val="restart"/>
            <w:tcBorders>
              <w:top w:val="dotted" w:sz="4" w:space="0" w:color="auto"/>
            </w:tcBorders>
            <w:tcMar>
              <w:top w:w="0" w:type="dxa"/>
              <w:left w:w="75" w:type="dxa"/>
              <w:bottom w:w="0" w:type="dxa"/>
              <w:right w:w="75" w:type="dxa"/>
            </w:tcMar>
            <w:vAlign w:val="center"/>
            <w:hideMark/>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b/>
                <w:bCs/>
                <w:sz w:val="28"/>
                <w:szCs w:val="28"/>
                <w:lang w:eastAsia="ru-RU"/>
              </w:rPr>
            </w:pPr>
            <w:r w:rsidRPr="00B73F83">
              <w:rPr>
                <w:rFonts w:ascii="Times New Roman" w:eastAsia="Times New Roman" w:hAnsi="Times New Roman"/>
                <w:b/>
                <w:bCs/>
                <w:sz w:val="28"/>
                <w:szCs w:val="28"/>
                <w:lang w:eastAsia="ru-RU"/>
              </w:rPr>
              <w:t>Контактные данные</w:t>
            </w: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lang w:eastAsia="ru-RU"/>
              </w:rPr>
            </w:pPr>
          </w:p>
        </w:tc>
      </w:tr>
      <w:tr w:rsidR="00B12224" w:rsidRPr="00B73F83" w:rsidTr="00B12224">
        <w:trPr>
          <w:trHeight w:val="20"/>
        </w:trPr>
        <w:tc>
          <w:tcPr>
            <w:tcW w:w="1177" w:type="pct"/>
            <w:gridSpan w:val="2"/>
            <w:vMerge/>
            <w:tcBorders>
              <w:top w:val="dotted" w:sz="4" w:space="0" w:color="auto"/>
            </w:tcBorders>
            <w:tcMar>
              <w:top w:w="0" w:type="dxa"/>
              <w:left w:w="75" w:type="dxa"/>
              <w:bottom w:w="0" w:type="dxa"/>
              <w:right w:w="75" w:type="dxa"/>
            </w:tcMar>
            <w:vAlign w:val="center"/>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b/>
                <w:bCs/>
                <w:sz w:val="28"/>
                <w:szCs w:val="28"/>
                <w:lang w:eastAsia="ru-RU"/>
              </w:rPr>
            </w:pP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lang w:eastAsia="ru-RU"/>
              </w:rPr>
            </w:pPr>
          </w:p>
        </w:tc>
      </w:tr>
    </w:tbl>
    <w:p w:rsidR="00B12224" w:rsidRPr="00B73F83" w:rsidRDefault="00B12224" w:rsidP="00B12224">
      <w:pPr>
        <w:spacing w:after="0"/>
        <w:rPr>
          <w:rFonts w:ascii="Times New Roman" w:hAnsi="Times New Roman"/>
          <w:sz w:val="28"/>
          <w:szCs w:val="28"/>
          <w:lang w:eastAsia="ru-RU"/>
        </w:rPr>
      </w:pPr>
    </w:p>
    <w:p w:rsidR="00B12224" w:rsidRPr="00B73F83" w:rsidRDefault="00B12224" w:rsidP="00B12224">
      <w:pPr>
        <w:spacing w:after="0"/>
        <w:jc w:val="center"/>
        <w:rPr>
          <w:rFonts w:ascii="Times New Roman" w:hAnsi="Times New Roman"/>
          <w:sz w:val="28"/>
          <w:szCs w:val="28"/>
        </w:rPr>
      </w:pPr>
      <w:r w:rsidRPr="00B73F83">
        <w:rPr>
          <w:rFonts w:ascii="Times New Roman" w:hAnsi="Times New Roman"/>
          <w:sz w:val="28"/>
          <w:szCs w:val="28"/>
        </w:rPr>
        <w:t>ЗАЯВЛЕНИЕ</w:t>
      </w:r>
    </w:p>
    <w:p w:rsidR="00B12224" w:rsidRPr="00B73F83" w:rsidRDefault="00B12224" w:rsidP="00B12224">
      <w:pPr>
        <w:spacing w:after="0"/>
        <w:ind w:firstLine="709"/>
        <w:jc w:val="both"/>
        <w:rPr>
          <w:rFonts w:ascii="Times New Roman" w:hAnsi="Times New Roman"/>
          <w:sz w:val="28"/>
          <w:szCs w:val="28"/>
        </w:rPr>
      </w:pPr>
    </w:p>
    <w:p w:rsidR="00B12224" w:rsidRPr="00B73F83" w:rsidRDefault="00B12224" w:rsidP="00B12224">
      <w:pPr>
        <w:spacing w:after="0" w:line="240" w:lineRule="auto"/>
        <w:jc w:val="both"/>
        <w:rPr>
          <w:rFonts w:ascii="Times New Roman" w:hAnsi="Times New Roman"/>
          <w:sz w:val="28"/>
          <w:szCs w:val="28"/>
        </w:rPr>
      </w:pPr>
      <w:r w:rsidRPr="00B73F83">
        <w:rPr>
          <w:rFonts w:ascii="Times New Roman" w:hAnsi="Times New Roman"/>
          <w:sz w:val="28"/>
          <w:szCs w:val="28"/>
        </w:rPr>
        <w:t>Прошу     выдать     градостроительный    план    земельного    участка ___________________________________________________________</w:t>
      </w:r>
    </w:p>
    <w:p w:rsidR="00B12224" w:rsidRPr="00B73F83" w:rsidRDefault="00B12224" w:rsidP="00B12224">
      <w:pPr>
        <w:spacing w:after="0" w:line="240" w:lineRule="auto"/>
        <w:jc w:val="center"/>
        <w:rPr>
          <w:rFonts w:ascii="Times New Roman" w:hAnsi="Times New Roman"/>
          <w:sz w:val="28"/>
          <w:szCs w:val="28"/>
        </w:rPr>
      </w:pPr>
      <w:r w:rsidRPr="00B73F83">
        <w:rPr>
          <w:rFonts w:ascii="Times New Roman" w:hAnsi="Times New Roman"/>
          <w:sz w:val="28"/>
          <w:szCs w:val="28"/>
        </w:rPr>
        <w:t>(местоположение)</w:t>
      </w:r>
    </w:p>
    <w:p w:rsidR="00B12224" w:rsidRPr="00B73F83" w:rsidRDefault="00B12224" w:rsidP="00B12224">
      <w:pPr>
        <w:spacing w:after="0" w:line="240" w:lineRule="auto"/>
        <w:jc w:val="both"/>
        <w:rPr>
          <w:rFonts w:ascii="Times New Roman" w:hAnsi="Times New Roman"/>
          <w:sz w:val="28"/>
          <w:szCs w:val="28"/>
        </w:rPr>
      </w:pPr>
      <w:r w:rsidRPr="00B73F83">
        <w:rPr>
          <w:rFonts w:ascii="Times New Roman" w:hAnsi="Times New Roman"/>
          <w:sz w:val="28"/>
          <w:szCs w:val="28"/>
        </w:rPr>
        <w:t>_________________________________________________________________</w:t>
      </w:r>
    </w:p>
    <w:p w:rsidR="00B12224" w:rsidRPr="00B73F83" w:rsidRDefault="00B12224" w:rsidP="00B12224">
      <w:pPr>
        <w:spacing w:after="0" w:line="240" w:lineRule="auto"/>
        <w:jc w:val="both"/>
        <w:rPr>
          <w:rFonts w:ascii="Times New Roman" w:hAnsi="Times New Roman"/>
          <w:sz w:val="28"/>
          <w:szCs w:val="28"/>
        </w:rPr>
      </w:pPr>
      <w:r w:rsidRPr="00B73F83">
        <w:rPr>
          <w:rFonts w:ascii="Times New Roman" w:hAnsi="Times New Roman"/>
          <w:sz w:val="28"/>
          <w:szCs w:val="28"/>
        </w:rPr>
        <w:t xml:space="preserve">под строительство, реконструкцию объекта: </w:t>
      </w:r>
    </w:p>
    <w:p w:rsidR="00B12224" w:rsidRPr="00B73F83" w:rsidRDefault="00B12224" w:rsidP="00B12224">
      <w:pPr>
        <w:spacing w:after="0" w:line="240" w:lineRule="auto"/>
        <w:jc w:val="center"/>
        <w:rPr>
          <w:rFonts w:ascii="Times New Roman" w:hAnsi="Times New Roman"/>
          <w:sz w:val="28"/>
          <w:szCs w:val="28"/>
        </w:rPr>
      </w:pPr>
      <w:proofErr w:type="gramStart"/>
      <w:r w:rsidRPr="00B73F83">
        <w:rPr>
          <w:rFonts w:ascii="Times New Roman" w:hAnsi="Times New Roman"/>
          <w:sz w:val="28"/>
          <w:szCs w:val="28"/>
        </w:rPr>
        <w:t>(ненужное зачеркнуть)</w:t>
      </w:r>
      <w:proofErr w:type="gramEnd"/>
    </w:p>
    <w:p w:rsidR="00B12224" w:rsidRPr="00B73F83" w:rsidRDefault="00B12224" w:rsidP="00B12224">
      <w:pPr>
        <w:spacing w:after="0"/>
        <w:rPr>
          <w:rFonts w:ascii="Times New Roman" w:hAnsi="Times New Roman"/>
          <w:sz w:val="28"/>
          <w:szCs w:val="28"/>
        </w:rPr>
      </w:pPr>
    </w:p>
    <w:p w:rsidR="00B12224" w:rsidRPr="00B73F83" w:rsidRDefault="00B12224" w:rsidP="00B12224">
      <w:pPr>
        <w:spacing w:after="0"/>
        <w:rPr>
          <w:rFonts w:ascii="Times New Roman" w:hAnsi="Times New Roman"/>
          <w:sz w:val="28"/>
          <w:szCs w:val="28"/>
          <w:lang w:val="en-US"/>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445"/>
        <w:gridCol w:w="610"/>
        <w:gridCol w:w="850"/>
        <w:gridCol w:w="316"/>
        <w:gridCol w:w="1338"/>
        <w:gridCol w:w="173"/>
        <w:gridCol w:w="6"/>
        <w:gridCol w:w="1032"/>
        <w:gridCol w:w="1181"/>
        <w:gridCol w:w="1504"/>
        <w:gridCol w:w="2051"/>
      </w:tblGrid>
      <w:tr w:rsidR="00B12224" w:rsidRPr="00B73F83" w:rsidTr="00B12224">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B12224" w:rsidRPr="00B73F83" w:rsidRDefault="00B12224" w:rsidP="00B12224">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r w:rsidRPr="00B73F83">
              <w:rPr>
                <w:rFonts w:ascii="Times New Roman" w:eastAsia="Times New Roman" w:hAnsi="Times New Roman"/>
                <w:b/>
                <w:bCs/>
                <w:sz w:val="28"/>
                <w:szCs w:val="28"/>
                <w:lang w:eastAsia="ru-RU"/>
              </w:rPr>
              <w:t>Представлены следующие документы</w:t>
            </w:r>
          </w:p>
        </w:tc>
      </w:tr>
      <w:tr w:rsidR="00B12224" w:rsidRPr="00B73F83" w:rsidTr="00B12224">
        <w:trPr>
          <w:trHeight w:val="20"/>
          <w:jc w:val="center"/>
        </w:trPr>
        <w:tc>
          <w:tcPr>
            <w:tcW w:w="234" w:type="pct"/>
            <w:tcBorders>
              <w:top w:val="dotted" w:sz="4" w:space="0" w:color="auto"/>
            </w:tcBorders>
            <w:tcMar>
              <w:top w:w="0" w:type="dxa"/>
              <w:left w:w="75" w:type="dxa"/>
              <w:bottom w:w="0" w:type="dxa"/>
              <w:right w:w="75" w:type="dxa"/>
            </w:tcMar>
            <w:vAlign w:val="center"/>
            <w:hideMark/>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lang w:eastAsia="ru-RU"/>
              </w:rPr>
            </w:pPr>
            <w:r w:rsidRPr="00B73F83">
              <w:rPr>
                <w:rFonts w:ascii="Times New Roman" w:eastAsia="Times New Roman" w:hAnsi="Times New Roman"/>
                <w:sz w:val="28"/>
                <w:szCs w:val="28"/>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B12224" w:rsidRPr="00B73F83" w:rsidRDefault="00B12224" w:rsidP="00B12224">
            <w:pPr>
              <w:spacing w:after="0"/>
              <w:rPr>
                <w:rFonts w:ascii="Times New Roman" w:hAnsi="Times New Roman"/>
                <w:sz w:val="28"/>
                <w:szCs w:val="28"/>
                <w:u w:val="single"/>
              </w:rPr>
            </w:pPr>
          </w:p>
        </w:tc>
      </w:tr>
      <w:tr w:rsidR="00B12224" w:rsidRPr="00B73F83" w:rsidTr="00B12224">
        <w:trPr>
          <w:trHeight w:val="20"/>
          <w:jc w:val="center"/>
        </w:trPr>
        <w:tc>
          <w:tcPr>
            <w:tcW w:w="234" w:type="pct"/>
            <w:tcMar>
              <w:top w:w="0" w:type="dxa"/>
              <w:left w:w="75" w:type="dxa"/>
              <w:bottom w:w="0" w:type="dxa"/>
              <w:right w:w="75" w:type="dxa"/>
            </w:tcMar>
            <w:vAlign w:val="center"/>
            <w:hideMark/>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lang w:eastAsia="ru-RU"/>
              </w:rPr>
            </w:pPr>
            <w:r w:rsidRPr="00B73F83">
              <w:rPr>
                <w:rFonts w:ascii="Times New Roman" w:eastAsia="Times New Roman" w:hAnsi="Times New Roman"/>
                <w:sz w:val="28"/>
                <w:szCs w:val="28"/>
                <w:lang w:eastAsia="ru-RU"/>
              </w:rPr>
              <w:t>2</w:t>
            </w:r>
          </w:p>
        </w:tc>
        <w:tc>
          <w:tcPr>
            <w:tcW w:w="4766" w:type="pct"/>
            <w:gridSpan w:val="10"/>
            <w:tcMar>
              <w:top w:w="0" w:type="dxa"/>
              <w:left w:w="75" w:type="dxa"/>
              <w:bottom w:w="0" w:type="dxa"/>
              <w:right w:w="75" w:type="dxa"/>
            </w:tcMar>
            <w:vAlign w:val="center"/>
          </w:tcPr>
          <w:p w:rsidR="00B12224" w:rsidRPr="00B73F83" w:rsidRDefault="00B12224" w:rsidP="00B12224">
            <w:pPr>
              <w:spacing w:after="0"/>
              <w:rPr>
                <w:rFonts w:ascii="Times New Roman" w:hAnsi="Times New Roman"/>
                <w:sz w:val="28"/>
                <w:szCs w:val="28"/>
                <w:u w:val="single"/>
              </w:rPr>
            </w:pPr>
          </w:p>
        </w:tc>
      </w:tr>
      <w:tr w:rsidR="00B12224" w:rsidRPr="00B73F83" w:rsidTr="00B12224">
        <w:trPr>
          <w:trHeight w:val="20"/>
          <w:jc w:val="center"/>
        </w:trPr>
        <w:tc>
          <w:tcPr>
            <w:tcW w:w="234" w:type="pct"/>
            <w:tcMar>
              <w:top w:w="0" w:type="dxa"/>
              <w:left w:w="75" w:type="dxa"/>
              <w:bottom w:w="0" w:type="dxa"/>
              <w:right w:w="75" w:type="dxa"/>
            </w:tcMar>
            <w:vAlign w:val="center"/>
            <w:hideMark/>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lang w:eastAsia="ru-RU"/>
              </w:rPr>
            </w:pPr>
            <w:r w:rsidRPr="00B73F83">
              <w:rPr>
                <w:rFonts w:ascii="Times New Roman" w:eastAsia="Times New Roman" w:hAnsi="Times New Roman"/>
                <w:sz w:val="28"/>
                <w:szCs w:val="28"/>
                <w:lang w:eastAsia="ru-RU"/>
              </w:rPr>
              <w:t>3</w:t>
            </w:r>
          </w:p>
        </w:tc>
        <w:tc>
          <w:tcPr>
            <w:tcW w:w="4766" w:type="pct"/>
            <w:gridSpan w:val="10"/>
            <w:tcMar>
              <w:top w:w="0" w:type="dxa"/>
              <w:left w:w="75" w:type="dxa"/>
              <w:bottom w:w="0" w:type="dxa"/>
              <w:right w:w="75" w:type="dxa"/>
            </w:tcMar>
            <w:vAlign w:val="center"/>
          </w:tcPr>
          <w:p w:rsidR="00B12224" w:rsidRPr="00B73F83" w:rsidRDefault="00B12224" w:rsidP="00B12224">
            <w:pPr>
              <w:spacing w:after="0"/>
              <w:rPr>
                <w:rFonts w:ascii="Times New Roman" w:hAnsi="Times New Roman"/>
                <w:sz w:val="28"/>
                <w:szCs w:val="28"/>
              </w:rPr>
            </w:pPr>
          </w:p>
        </w:tc>
      </w:tr>
      <w:tr w:rsidR="00B12224" w:rsidRPr="00B73F83" w:rsidTr="00B12224">
        <w:trPr>
          <w:trHeight w:val="20"/>
          <w:jc w:val="center"/>
        </w:trPr>
        <w:tc>
          <w:tcPr>
            <w:tcW w:w="234" w:type="pct"/>
            <w:tcBorders>
              <w:left w:val="nil"/>
              <w:right w:val="nil"/>
            </w:tcBorders>
            <w:tcMar>
              <w:top w:w="0" w:type="dxa"/>
              <w:left w:w="75" w:type="dxa"/>
              <w:bottom w:w="0" w:type="dxa"/>
              <w:right w:w="75" w:type="dxa"/>
            </w:tcMar>
            <w:vAlign w:val="center"/>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lang w:eastAsia="ru-RU"/>
              </w:rPr>
            </w:pPr>
          </w:p>
        </w:tc>
        <w:tc>
          <w:tcPr>
            <w:tcW w:w="4766" w:type="pct"/>
            <w:gridSpan w:val="10"/>
            <w:tcBorders>
              <w:left w:val="nil"/>
              <w:right w:val="nil"/>
            </w:tcBorders>
            <w:tcMar>
              <w:top w:w="0" w:type="dxa"/>
              <w:left w:w="75" w:type="dxa"/>
              <w:bottom w:w="0" w:type="dxa"/>
              <w:right w:w="75" w:type="dxa"/>
            </w:tcMar>
            <w:vAlign w:val="center"/>
          </w:tcPr>
          <w:p w:rsidR="00B12224" w:rsidRPr="00B73F83" w:rsidRDefault="00B12224" w:rsidP="00B12224">
            <w:pPr>
              <w:spacing w:after="0"/>
              <w:rPr>
                <w:rFonts w:ascii="Times New Roman" w:hAnsi="Times New Roman"/>
                <w:sz w:val="28"/>
                <w:szCs w:val="28"/>
              </w:rPr>
            </w:pPr>
          </w:p>
        </w:tc>
      </w:tr>
      <w:tr w:rsidR="00B12224" w:rsidRPr="00B73F83" w:rsidTr="00B12224">
        <w:trPr>
          <w:trHeight w:val="20"/>
          <w:jc w:val="center"/>
        </w:trPr>
        <w:tc>
          <w:tcPr>
            <w:tcW w:w="1872" w:type="pct"/>
            <w:gridSpan w:val="5"/>
            <w:tcMar>
              <w:top w:w="0" w:type="dxa"/>
              <w:left w:w="75" w:type="dxa"/>
              <w:bottom w:w="0" w:type="dxa"/>
              <w:right w:w="75" w:type="dxa"/>
            </w:tcMar>
            <w:vAlign w:val="center"/>
            <w:hideMark/>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bCs/>
                <w:sz w:val="28"/>
                <w:szCs w:val="28"/>
                <w:lang w:eastAsia="ru-RU"/>
              </w:rPr>
            </w:pPr>
            <w:r w:rsidRPr="00B73F83">
              <w:rPr>
                <w:rFonts w:ascii="Times New Roman" w:eastAsia="Times New Roman" w:hAnsi="Times New Roman"/>
                <w:bCs/>
                <w:sz w:val="28"/>
                <w:szCs w:val="28"/>
                <w:lang w:eastAsia="ru-RU"/>
              </w:rPr>
              <w:t xml:space="preserve">Место </w:t>
            </w:r>
            <w:proofErr w:type="gramStart"/>
            <w:r w:rsidRPr="00B73F83">
              <w:rPr>
                <w:rFonts w:ascii="Times New Roman" w:eastAsia="Times New Roman" w:hAnsi="Times New Roman"/>
                <w:bCs/>
                <w:sz w:val="28"/>
                <w:szCs w:val="28"/>
                <w:lang w:eastAsia="ru-RU"/>
              </w:rPr>
              <w:t>получения результата предоставления услуги</w:t>
            </w:r>
            <w:proofErr w:type="gramEnd"/>
          </w:p>
        </w:tc>
        <w:tc>
          <w:tcPr>
            <w:tcW w:w="3128" w:type="pct"/>
            <w:gridSpan w:val="6"/>
            <w:tcMar>
              <w:top w:w="0" w:type="dxa"/>
              <w:left w:w="75" w:type="dxa"/>
              <w:bottom w:w="0" w:type="dxa"/>
              <w:right w:w="75" w:type="dxa"/>
            </w:tcMar>
            <w:vAlign w:val="center"/>
          </w:tcPr>
          <w:p w:rsidR="00B12224" w:rsidRPr="00B73F83" w:rsidRDefault="00B12224" w:rsidP="00B12224">
            <w:pPr>
              <w:spacing w:after="0"/>
              <w:rPr>
                <w:rFonts w:ascii="Times New Roman" w:hAnsi="Times New Roman"/>
                <w:sz w:val="28"/>
                <w:szCs w:val="28"/>
                <w:u w:val="single"/>
              </w:rPr>
            </w:pPr>
          </w:p>
        </w:tc>
      </w:tr>
      <w:tr w:rsidR="00B12224" w:rsidRPr="00B73F83" w:rsidTr="00B12224">
        <w:trPr>
          <w:trHeight w:val="20"/>
          <w:jc w:val="center"/>
        </w:trPr>
        <w:tc>
          <w:tcPr>
            <w:tcW w:w="1872" w:type="pct"/>
            <w:gridSpan w:val="5"/>
            <w:vMerge w:val="restart"/>
            <w:tcMar>
              <w:top w:w="0" w:type="dxa"/>
              <w:left w:w="75" w:type="dxa"/>
              <w:bottom w:w="0" w:type="dxa"/>
              <w:right w:w="75" w:type="dxa"/>
            </w:tcMar>
            <w:vAlign w:val="center"/>
            <w:hideMark/>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bCs/>
                <w:sz w:val="28"/>
                <w:szCs w:val="28"/>
                <w:lang w:eastAsia="ru-RU"/>
              </w:rPr>
            </w:pPr>
            <w:r w:rsidRPr="00B73F83">
              <w:rPr>
                <w:rFonts w:ascii="Times New Roman" w:eastAsia="Times New Roman" w:hAnsi="Times New Roman"/>
                <w:bCs/>
                <w:sz w:val="28"/>
                <w:szCs w:val="28"/>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B12224" w:rsidRPr="00B73F83" w:rsidRDefault="00B12224" w:rsidP="00B12224">
            <w:pPr>
              <w:spacing w:after="0"/>
              <w:rPr>
                <w:rFonts w:ascii="Times New Roman" w:hAnsi="Times New Roman"/>
                <w:sz w:val="28"/>
                <w:szCs w:val="28"/>
                <w:u w:val="single"/>
              </w:rPr>
            </w:pPr>
          </w:p>
        </w:tc>
      </w:tr>
      <w:tr w:rsidR="00B12224" w:rsidRPr="00B73F83" w:rsidTr="00B12224">
        <w:trPr>
          <w:trHeight w:val="20"/>
          <w:jc w:val="center"/>
        </w:trPr>
        <w:tc>
          <w:tcPr>
            <w:tcW w:w="1872" w:type="pct"/>
            <w:gridSpan w:val="5"/>
            <w:vMerge/>
            <w:tcMar>
              <w:top w:w="0" w:type="dxa"/>
              <w:left w:w="75" w:type="dxa"/>
              <w:bottom w:w="0" w:type="dxa"/>
              <w:right w:w="75" w:type="dxa"/>
            </w:tcMar>
            <w:vAlign w:val="center"/>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bCs/>
                <w:sz w:val="28"/>
                <w:szCs w:val="28"/>
                <w:lang w:eastAsia="ru-RU"/>
              </w:rPr>
            </w:pPr>
          </w:p>
        </w:tc>
        <w:tc>
          <w:tcPr>
            <w:tcW w:w="3128" w:type="pct"/>
            <w:gridSpan w:val="6"/>
            <w:tcMar>
              <w:top w:w="0" w:type="dxa"/>
              <w:left w:w="75" w:type="dxa"/>
              <w:bottom w:w="0" w:type="dxa"/>
              <w:right w:w="75" w:type="dxa"/>
            </w:tcMar>
            <w:vAlign w:val="center"/>
          </w:tcPr>
          <w:p w:rsidR="00B12224" w:rsidRPr="00B73F83" w:rsidRDefault="00B12224" w:rsidP="00B12224">
            <w:pPr>
              <w:spacing w:after="0"/>
              <w:rPr>
                <w:rFonts w:ascii="Times New Roman" w:hAnsi="Times New Roman"/>
                <w:sz w:val="28"/>
                <w:szCs w:val="28"/>
                <w:u w:val="single"/>
              </w:rPr>
            </w:pPr>
          </w:p>
        </w:tc>
      </w:tr>
      <w:tr w:rsidR="00B12224" w:rsidRPr="00B73F83" w:rsidTr="00B12224">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B12224" w:rsidRPr="00B73F83" w:rsidRDefault="00B12224" w:rsidP="00B12224">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r w:rsidRPr="00B73F83">
              <w:rPr>
                <w:rFonts w:ascii="Times New Roman" w:eastAsia="Times New Roman" w:hAnsi="Times New Roman"/>
                <w:b/>
                <w:bCs/>
                <w:sz w:val="28"/>
                <w:szCs w:val="28"/>
                <w:lang w:eastAsia="ru-RU"/>
              </w:rPr>
              <w:t>Данные представителя (уполномоченного лица)</w:t>
            </w:r>
          </w:p>
        </w:tc>
      </w:tr>
      <w:tr w:rsidR="00B12224" w:rsidRPr="00B73F83" w:rsidTr="00B12224">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lang w:eastAsia="ru-RU"/>
              </w:rPr>
            </w:pPr>
            <w:r w:rsidRPr="00B73F83">
              <w:rPr>
                <w:rFonts w:ascii="Times New Roman" w:eastAsia="Times New Roman" w:hAnsi="Times New Roman"/>
                <w:sz w:val="28"/>
                <w:szCs w:val="28"/>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B12224" w:rsidRPr="00B73F83" w:rsidRDefault="00B12224" w:rsidP="00B12224">
            <w:pPr>
              <w:spacing w:after="0"/>
              <w:rPr>
                <w:rFonts w:ascii="Times New Roman" w:hAnsi="Times New Roman"/>
                <w:sz w:val="28"/>
                <w:szCs w:val="28"/>
                <w:u w:val="single"/>
              </w:rPr>
            </w:pPr>
          </w:p>
        </w:tc>
      </w:tr>
      <w:tr w:rsidR="00B12224" w:rsidRPr="00B73F83" w:rsidTr="00B12224">
        <w:trPr>
          <w:trHeight w:val="20"/>
          <w:jc w:val="center"/>
        </w:trPr>
        <w:tc>
          <w:tcPr>
            <w:tcW w:w="1002" w:type="pct"/>
            <w:gridSpan w:val="3"/>
            <w:tcMar>
              <w:top w:w="0" w:type="dxa"/>
              <w:left w:w="75" w:type="dxa"/>
              <w:bottom w:w="0" w:type="dxa"/>
              <w:right w:w="75" w:type="dxa"/>
            </w:tcMar>
            <w:vAlign w:val="center"/>
            <w:hideMark/>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lang w:eastAsia="ru-RU"/>
              </w:rPr>
            </w:pPr>
            <w:r w:rsidRPr="00B73F83">
              <w:rPr>
                <w:rFonts w:ascii="Times New Roman" w:eastAsia="Times New Roman" w:hAnsi="Times New Roman"/>
                <w:sz w:val="28"/>
                <w:szCs w:val="28"/>
                <w:lang w:eastAsia="ru-RU"/>
              </w:rPr>
              <w:t>Имя</w:t>
            </w:r>
          </w:p>
        </w:tc>
        <w:tc>
          <w:tcPr>
            <w:tcW w:w="3998" w:type="pct"/>
            <w:gridSpan w:val="8"/>
            <w:tcMar>
              <w:top w:w="0" w:type="dxa"/>
              <w:left w:w="75" w:type="dxa"/>
              <w:bottom w:w="0" w:type="dxa"/>
              <w:right w:w="75" w:type="dxa"/>
            </w:tcMar>
            <w:vAlign w:val="center"/>
          </w:tcPr>
          <w:p w:rsidR="00B12224" w:rsidRPr="00B73F83" w:rsidRDefault="00B12224" w:rsidP="00B12224">
            <w:pPr>
              <w:spacing w:after="0"/>
              <w:rPr>
                <w:rFonts w:ascii="Times New Roman" w:hAnsi="Times New Roman"/>
                <w:sz w:val="28"/>
                <w:szCs w:val="28"/>
                <w:u w:val="single"/>
              </w:rPr>
            </w:pPr>
          </w:p>
        </w:tc>
      </w:tr>
      <w:tr w:rsidR="00B12224" w:rsidRPr="00B73F83" w:rsidTr="00B12224">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lang w:eastAsia="ru-RU"/>
              </w:rPr>
            </w:pPr>
            <w:r w:rsidRPr="00B73F83">
              <w:rPr>
                <w:rFonts w:ascii="Times New Roman" w:eastAsia="Times New Roman" w:hAnsi="Times New Roman"/>
                <w:sz w:val="28"/>
                <w:szCs w:val="28"/>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B12224" w:rsidRPr="00B73F83" w:rsidRDefault="00B12224" w:rsidP="00B12224">
            <w:pPr>
              <w:spacing w:after="0"/>
              <w:rPr>
                <w:rFonts w:ascii="Times New Roman" w:hAnsi="Times New Roman"/>
                <w:sz w:val="28"/>
                <w:szCs w:val="28"/>
              </w:rPr>
            </w:pPr>
          </w:p>
        </w:tc>
      </w:tr>
      <w:tr w:rsidR="00B12224" w:rsidRPr="00B73F83" w:rsidTr="00B12224">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lang w:eastAsia="ru-RU"/>
              </w:rPr>
            </w:pPr>
            <w:r w:rsidRPr="00B73F83">
              <w:rPr>
                <w:rFonts w:ascii="Times New Roman" w:eastAsia="Times New Roman" w:hAnsi="Times New Roman"/>
                <w:sz w:val="28"/>
                <w:szCs w:val="28"/>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B12224" w:rsidRPr="00B73F83" w:rsidRDefault="00B12224" w:rsidP="00B12224">
            <w:pPr>
              <w:spacing w:after="0"/>
              <w:rPr>
                <w:rFonts w:ascii="Times New Roman" w:hAnsi="Times New Roman"/>
                <w:sz w:val="28"/>
                <w:szCs w:val="28"/>
              </w:rPr>
            </w:pPr>
          </w:p>
        </w:tc>
      </w:tr>
      <w:tr w:rsidR="00B12224" w:rsidRPr="00B73F83" w:rsidTr="00B12224">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B12224" w:rsidRPr="00B73F83" w:rsidRDefault="00B12224" w:rsidP="00B12224">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r w:rsidRPr="00B73F83">
              <w:rPr>
                <w:rFonts w:ascii="Times New Roman" w:eastAsia="Times New Roman" w:hAnsi="Times New Roman"/>
                <w:sz w:val="28"/>
                <w:szCs w:val="28"/>
                <w:lang w:eastAsia="ru-RU"/>
              </w:rPr>
              <w:br w:type="page"/>
            </w:r>
            <w:r w:rsidRPr="00B73F83">
              <w:rPr>
                <w:rFonts w:ascii="Times New Roman" w:eastAsia="Times New Roman" w:hAnsi="Times New Roman"/>
                <w:b/>
                <w:bCs/>
                <w:sz w:val="28"/>
                <w:szCs w:val="28"/>
                <w:lang w:eastAsia="ru-RU"/>
              </w:rPr>
              <w:t>Документ, удостоверяющий личность представителя (уполномоченного лица)</w:t>
            </w:r>
          </w:p>
        </w:tc>
      </w:tr>
      <w:tr w:rsidR="00B12224" w:rsidRPr="00B73F83" w:rsidTr="00B12224">
        <w:trPr>
          <w:trHeight w:val="20"/>
          <w:jc w:val="center"/>
        </w:trPr>
        <w:tc>
          <w:tcPr>
            <w:tcW w:w="555" w:type="pct"/>
            <w:gridSpan w:val="2"/>
            <w:tcBorders>
              <w:top w:val="dotted" w:sz="4" w:space="0" w:color="auto"/>
            </w:tcBorders>
            <w:tcMar>
              <w:top w:w="0" w:type="dxa"/>
              <w:left w:w="75" w:type="dxa"/>
              <w:bottom w:w="0" w:type="dxa"/>
              <w:right w:w="75" w:type="dxa"/>
            </w:tcMar>
            <w:vAlign w:val="center"/>
            <w:hideMark/>
          </w:tcPr>
          <w:p w:rsidR="00B12224" w:rsidRPr="00B73F83" w:rsidRDefault="00B12224" w:rsidP="00B12224">
            <w:pPr>
              <w:spacing w:after="0"/>
              <w:rPr>
                <w:rFonts w:ascii="Times New Roman" w:hAnsi="Times New Roman"/>
                <w:sz w:val="28"/>
                <w:szCs w:val="28"/>
              </w:rPr>
            </w:pPr>
            <w:r w:rsidRPr="00B73F83">
              <w:rPr>
                <w:rFonts w:ascii="Times New Roman" w:hAnsi="Times New Roman"/>
                <w:sz w:val="28"/>
                <w:szCs w:val="28"/>
              </w:rPr>
              <w:t>Вид</w:t>
            </w:r>
          </w:p>
        </w:tc>
        <w:tc>
          <w:tcPr>
            <w:tcW w:w="4445" w:type="pct"/>
            <w:gridSpan w:val="9"/>
            <w:tcBorders>
              <w:top w:val="dotted" w:sz="4" w:space="0" w:color="auto"/>
            </w:tcBorders>
            <w:tcMar>
              <w:top w:w="0" w:type="dxa"/>
              <w:left w:w="75" w:type="dxa"/>
              <w:bottom w:w="0" w:type="dxa"/>
              <w:right w:w="75" w:type="dxa"/>
            </w:tcMar>
            <w:vAlign w:val="center"/>
          </w:tcPr>
          <w:p w:rsidR="00B12224" w:rsidRPr="00B73F83" w:rsidRDefault="00B12224" w:rsidP="00B12224">
            <w:pPr>
              <w:spacing w:after="0"/>
              <w:rPr>
                <w:rFonts w:ascii="Times New Roman" w:hAnsi="Times New Roman"/>
                <w:sz w:val="28"/>
                <w:szCs w:val="28"/>
              </w:rPr>
            </w:pPr>
          </w:p>
        </w:tc>
      </w:tr>
      <w:tr w:rsidR="00B12224" w:rsidRPr="00B73F83" w:rsidTr="00B12224">
        <w:trPr>
          <w:trHeight w:val="20"/>
          <w:jc w:val="center"/>
        </w:trPr>
        <w:tc>
          <w:tcPr>
            <w:tcW w:w="555" w:type="pct"/>
            <w:gridSpan w:val="2"/>
            <w:tcMar>
              <w:top w:w="0" w:type="dxa"/>
              <w:left w:w="75" w:type="dxa"/>
              <w:bottom w:w="0" w:type="dxa"/>
              <w:right w:w="75" w:type="dxa"/>
            </w:tcMar>
            <w:vAlign w:val="center"/>
            <w:hideMark/>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lang w:eastAsia="ru-RU"/>
              </w:rPr>
            </w:pPr>
            <w:r w:rsidRPr="00B73F83">
              <w:rPr>
                <w:rFonts w:ascii="Times New Roman" w:eastAsia="Times New Roman" w:hAnsi="Times New Roman"/>
                <w:sz w:val="28"/>
                <w:szCs w:val="28"/>
                <w:lang w:eastAsia="ru-RU"/>
              </w:rPr>
              <w:t>Серия</w:t>
            </w:r>
          </w:p>
        </w:tc>
        <w:tc>
          <w:tcPr>
            <w:tcW w:w="1408" w:type="pct"/>
            <w:gridSpan w:val="4"/>
            <w:tcMar>
              <w:top w:w="0" w:type="dxa"/>
              <w:left w:w="75" w:type="dxa"/>
              <w:bottom w:w="0" w:type="dxa"/>
              <w:right w:w="75" w:type="dxa"/>
            </w:tcMar>
            <w:vAlign w:val="center"/>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lang w:eastAsia="ru-RU"/>
              </w:rPr>
            </w:pPr>
          </w:p>
        </w:tc>
        <w:tc>
          <w:tcPr>
            <w:tcW w:w="546" w:type="pct"/>
            <w:gridSpan w:val="2"/>
            <w:tcMar>
              <w:top w:w="0" w:type="dxa"/>
              <w:left w:w="75" w:type="dxa"/>
              <w:bottom w:w="0" w:type="dxa"/>
              <w:right w:w="75" w:type="dxa"/>
            </w:tcMar>
            <w:vAlign w:val="center"/>
            <w:hideMark/>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lang w:eastAsia="ru-RU"/>
              </w:rPr>
            </w:pPr>
            <w:r w:rsidRPr="00B73F83">
              <w:rPr>
                <w:rFonts w:ascii="Times New Roman" w:eastAsia="Times New Roman" w:hAnsi="Times New Roman"/>
                <w:sz w:val="28"/>
                <w:szCs w:val="28"/>
                <w:lang w:eastAsia="ru-RU"/>
              </w:rPr>
              <w:t>Номер</w:t>
            </w:r>
          </w:p>
        </w:tc>
        <w:tc>
          <w:tcPr>
            <w:tcW w:w="2490" w:type="pct"/>
            <w:gridSpan w:val="3"/>
            <w:tcMar>
              <w:top w:w="0" w:type="dxa"/>
              <w:left w:w="75" w:type="dxa"/>
              <w:bottom w:w="0" w:type="dxa"/>
              <w:right w:w="75" w:type="dxa"/>
            </w:tcMar>
            <w:vAlign w:val="center"/>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lang w:eastAsia="ru-RU"/>
              </w:rPr>
            </w:pPr>
          </w:p>
        </w:tc>
      </w:tr>
      <w:tr w:rsidR="00B12224" w:rsidRPr="00B73F83" w:rsidTr="00B12224">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lang w:eastAsia="ru-RU"/>
              </w:rPr>
            </w:pPr>
            <w:proofErr w:type="gramStart"/>
            <w:r w:rsidRPr="00B73F83">
              <w:rPr>
                <w:rFonts w:ascii="Times New Roman" w:eastAsia="Times New Roman" w:hAnsi="Times New Roman"/>
                <w:sz w:val="28"/>
                <w:szCs w:val="28"/>
                <w:lang w:eastAsia="ru-RU"/>
              </w:rPr>
              <w:t>Выдан</w:t>
            </w:r>
            <w:proofErr w:type="gramEnd"/>
          </w:p>
        </w:tc>
        <w:tc>
          <w:tcPr>
            <w:tcW w:w="2575" w:type="pct"/>
            <w:gridSpan w:val="7"/>
            <w:tcBorders>
              <w:bottom w:val="dotted" w:sz="4" w:space="0" w:color="auto"/>
            </w:tcBorders>
            <w:tcMar>
              <w:top w:w="0" w:type="dxa"/>
              <w:left w:w="75" w:type="dxa"/>
              <w:bottom w:w="0" w:type="dxa"/>
              <w:right w:w="75" w:type="dxa"/>
            </w:tcMar>
            <w:vAlign w:val="center"/>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lang w:eastAsia="ru-RU"/>
              </w:rPr>
            </w:pPr>
          </w:p>
        </w:tc>
        <w:tc>
          <w:tcPr>
            <w:tcW w:w="791" w:type="pct"/>
            <w:tcBorders>
              <w:bottom w:val="dotted" w:sz="4" w:space="0" w:color="auto"/>
            </w:tcBorders>
            <w:tcMar>
              <w:top w:w="0" w:type="dxa"/>
              <w:left w:w="75" w:type="dxa"/>
              <w:bottom w:w="0" w:type="dxa"/>
              <w:right w:w="75" w:type="dxa"/>
            </w:tcMar>
            <w:vAlign w:val="center"/>
            <w:hideMark/>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lang w:eastAsia="ru-RU"/>
              </w:rPr>
            </w:pPr>
            <w:r w:rsidRPr="00B73F83">
              <w:rPr>
                <w:rFonts w:ascii="Times New Roman" w:eastAsia="Times New Roman" w:hAnsi="Times New Roman"/>
                <w:sz w:val="28"/>
                <w:szCs w:val="28"/>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lang w:eastAsia="ru-RU"/>
              </w:rPr>
            </w:pPr>
          </w:p>
        </w:tc>
      </w:tr>
      <w:tr w:rsidR="00B12224" w:rsidRPr="00B73F83" w:rsidTr="00B12224">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12224" w:rsidRPr="00B73F83" w:rsidRDefault="00B12224" w:rsidP="00B12224">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r w:rsidRPr="00B73F83">
              <w:rPr>
                <w:rFonts w:ascii="Times New Roman" w:eastAsia="Times New Roman" w:hAnsi="Times New Roman"/>
                <w:b/>
                <w:bCs/>
                <w:sz w:val="28"/>
                <w:szCs w:val="28"/>
                <w:lang w:eastAsia="ru-RU"/>
              </w:rPr>
              <w:br w:type="page"/>
            </w:r>
          </w:p>
          <w:p w:rsidR="00B12224" w:rsidRPr="00B73F83" w:rsidRDefault="00B12224" w:rsidP="00B12224">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r w:rsidRPr="00B73F83">
              <w:rPr>
                <w:rFonts w:ascii="Times New Roman" w:eastAsia="Times New Roman" w:hAnsi="Times New Roman"/>
                <w:b/>
                <w:bCs/>
                <w:sz w:val="28"/>
                <w:szCs w:val="28"/>
                <w:lang w:eastAsia="ru-RU"/>
              </w:rPr>
              <w:t>Адрес регистрации представителя (уполномоченного лица)</w:t>
            </w:r>
          </w:p>
        </w:tc>
      </w:tr>
      <w:tr w:rsidR="00B12224" w:rsidRPr="00B73F83" w:rsidTr="00B12224">
        <w:trPr>
          <w:trHeight w:val="20"/>
          <w:jc w:val="center"/>
        </w:trPr>
        <w:tc>
          <w:tcPr>
            <w:tcW w:w="555" w:type="pct"/>
            <w:gridSpan w:val="2"/>
            <w:tcMar>
              <w:top w:w="0" w:type="dxa"/>
              <w:left w:w="75" w:type="dxa"/>
              <w:bottom w:w="0" w:type="dxa"/>
              <w:right w:w="75" w:type="dxa"/>
            </w:tcMar>
            <w:vAlign w:val="center"/>
            <w:hideMark/>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lang w:eastAsia="ru-RU"/>
              </w:rPr>
            </w:pPr>
            <w:r w:rsidRPr="00B73F83">
              <w:rPr>
                <w:rFonts w:ascii="Times New Roman" w:eastAsia="Times New Roman" w:hAnsi="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u w:val="single"/>
                <w:lang w:eastAsia="ru-RU"/>
              </w:rPr>
            </w:pPr>
          </w:p>
        </w:tc>
        <w:tc>
          <w:tcPr>
            <w:tcW w:w="1167" w:type="pct"/>
            <w:gridSpan w:val="3"/>
            <w:tcMar>
              <w:top w:w="0" w:type="dxa"/>
              <w:left w:w="75" w:type="dxa"/>
              <w:bottom w:w="0" w:type="dxa"/>
              <w:right w:w="75" w:type="dxa"/>
            </w:tcMar>
            <w:vAlign w:val="center"/>
            <w:hideMark/>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lang w:eastAsia="ru-RU"/>
              </w:rPr>
            </w:pPr>
            <w:r w:rsidRPr="00B73F83">
              <w:rPr>
                <w:rFonts w:ascii="Times New Roman" w:eastAsia="Times New Roman" w:hAnsi="Times New Roman"/>
                <w:sz w:val="28"/>
                <w:szCs w:val="28"/>
                <w:lang w:eastAsia="ru-RU"/>
              </w:rPr>
              <w:t xml:space="preserve">Регион </w:t>
            </w:r>
          </w:p>
        </w:tc>
        <w:tc>
          <w:tcPr>
            <w:tcW w:w="1869" w:type="pct"/>
            <w:gridSpan w:val="2"/>
            <w:tcMar>
              <w:top w:w="0" w:type="dxa"/>
              <w:left w:w="75" w:type="dxa"/>
              <w:bottom w:w="0" w:type="dxa"/>
              <w:right w:w="75" w:type="dxa"/>
            </w:tcMar>
            <w:vAlign w:val="center"/>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u w:val="single"/>
                <w:lang w:eastAsia="ru-RU"/>
              </w:rPr>
            </w:pPr>
          </w:p>
        </w:tc>
      </w:tr>
      <w:tr w:rsidR="00B12224" w:rsidRPr="00B73F83" w:rsidTr="00B12224">
        <w:trPr>
          <w:trHeight w:val="20"/>
          <w:jc w:val="center"/>
        </w:trPr>
        <w:tc>
          <w:tcPr>
            <w:tcW w:w="555" w:type="pct"/>
            <w:gridSpan w:val="2"/>
            <w:tcMar>
              <w:top w:w="0" w:type="dxa"/>
              <w:left w:w="75" w:type="dxa"/>
              <w:bottom w:w="0" w:type="dxa"/>
              <w:right w:w="75" w:type="dxa"/>
            </w:tcMar>
            <w:vAlign w:val="center"/>
            <w:hideMark/>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lang w:eastAsia="ru-RU"/>
              </w:rPr>
            </w:pPr>
            <w:r w:rsidRPr="00B73F83">
              <w:rPr>
                <w:rFonts w:ascii="Times New Roman" w:eastAsia="Times New Roman" w:hAnsi="Times New Roman"/>
                <w:sz w:val="28"/>
                <w:szCs w:val="28"/>
                <w:lang w:eastAsia="ru-RU"/>
              </w:rPr>
              <w:t>Район</w:t>
            </w:r>
          </w:p>
        </w:tc>
        <w:tc>
          <w:tcPr>
            <w:tcW w:w="1408" w:type="pct"/>
            <w:gridSpan w:val="4"/>
            <w:tcMar>
              <w:top w:w="0" w:type="dxa"/>
              <w:left w:w="75" w:type="dxa"/>
              <w:bottom w:w="0" w:type="dxa"/>
              <w:right w:w="75" w:type="dxa"/>
            </w:tcMar>
            <w:vAlign w:val="center"/>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u w:val="single"/>
                <w:lang w:eastAsia="ru-RU"/>
              </w:rPr>
            </w:pPr>
          </w:p>
        </w:tc>
        <w:tc>
          <w:tcPr>
            <w:tcW w:w="1167" w:type="pct"/>
            <w:gridSpan w:val="3"/>
            <w:tcMar>
              <w:top w:w="0" w:type="dxa"/>
              <w:left w:w="75" w:type="dxa"/>
              <w:bottom w:w="0" w:type="dxa"/>
              <w:right w:w="75" w:type="dxa"/>
            </w:tcMar>
            <w:vAlign w:val="center"/>
            <w:hideMark/>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lang w:eastAsia="ru-RU"/>
              </w:rPr>
            </w:pPr>
            <w:r w:rsidRPr="00B73F83">
              <w:rPr>
                <w:rFonts w:ascii="Times New Roman" w:eastAsia="Times New Roman" w:hAnsi="Times New Roman"/>
                <w:sz w:val="28"/>
                <w:szCs w:val="28"/>
                <w:lang w:eastAsia="ru-RU"/>
              </w:rPr>
              <w:t>Населенный пункт</w:t>
            </w:r>
          </w:p>
        </w:tc>
        <w:tc>
          <w:tcPr>
            <w:tcW w:w="1869" w:type="pct"/>
            <w:gridSpan w:val="2"/>
            <w:tcMar>
              <w:top w:w="0" w:type="dxa"/>
              <w:left w:w="75" w:type="dxa"/>
              <w:bottom w:w="0" w:type="dxa"/>
              <w:right w:w="75" w:type="dxa"/>
            </w:tcMar>
            <w:vAlign w:val="center"/>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u w:val="single"/>
                <w:lang w:eastAsia="ru-RU"/>
              </w:rPr>
            </w:pPr>
          </w:p>
        </w:tc>
      </w:tr>
      <w:tr w:rsidR="00B12224" w:rsidRPr="00B73F83" w:rsidTr="00B12224">
        <w:trPr>
          <w:trHeight w:val="20"/>
          <w:jc w:val="center"/>
        </w:trPr>
        <w:tc>
          <w:tcPr>
            <w:tcW w:w="555" w:type="pct"/>
            <w:gridSpan w:val="2"/>
            <w:tcMar>
              <w:top w:w="0" w:type="dxa"/>
              <w:left w:w="75" w:type="dxa"/>
              <w:bottom w:w="0" w:type="dxa"/>
              <w:right w:w="75" w:type="dxa"/>
            </w:tcMar>
            <w:vAlign w:val="center"/>
            <w:hideMark/>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lang w:eastAsia="ru-RU"/>
              </w:rPr>
            </w:pPr>
            <w:r w:rsidRPr="00B73F83">
              <w:rPr>
                <w:rFonts w:ascii="Times New Roman" w:eastAsia="Times New Roman" w:hAnsi="Times New Roman"/>
                <w:sz w:val="28"/>
                <w:szCs w:val="28"/>
                <w:lang w:eastAsia="ru-RU"/>
              </w:rPr>
              <w:t>Улица</w:t>
            </w:r>
          </w:p>
        </w:tc>
        <w:tc>
          <w:tcPr>
            <w:tcW w:w="4445" w:type="pct"/>
            <w:gridSpan w:val="9"/>
            <w:tcMar>
              <w:top w:w="0" w:type="dxa"/>
              <w:left w:w="75" w:type="dxa"/>
              <w:bottom w:w="0" w:type="dxa"/>
              <w:right w:w="75" w:type="dxa"/>
            </w:tcMar>
            <w:vAlign w:val="center"/>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u w:val="single"/>
                <w:lang w:eastAsia="ru-RU"/>
              </w:rPr>
            </w:pPr>
          </w:p>
        </w:tc>
      </w:tr>
      <w:tr w:rsidR="00B12224" w:rsidRPr="00B73F83" w:rsidTr="00B12224">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lang w:eastAsia="ru-RU"/>
              </w:rPr>
            </w:pPr>
            <w:r w:rsidRPr="00B73F83">
              <w:rPr>
                <w:rFonts w:ascii="Times New Roman" w:eastAsia="Times New Roman" w:hAnsi="Times New Roman"/>
                <w:sz w:val="28"/>
                <w:szCs w:val="28"/>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lang w:eastAsia="ru-RU"/>
              </w:rPr>
            </w:pPr>
            <w:r w:rsidRPr="00B73F83">
              <w:rPr>
                <w:rFonts w:ascii="Times New Roman" w:eastAsia="Times New Roman" w:hAnsi="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lang w:eastAsia="ru-RU"/>
              </w:rPr>
            </w:pPr>
            <w:r w:rsidRPr="00B73F83">
              <w:rPr>
                <w:rFonts w:ascii="Times New Roman" w:eastAsia="Times New Roman" w:hAnsi="Times New Roman"/>
                <w:sz w:val="28"/>
                <w:szCs w:val="28"/>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u w:val="single"/>
                <w:lang w:eastAsia="ru-RU"/>
              </w:rPr>
            </w:pPr>
          </w:p>
        </w:tc>
      </w:tr>
      <w:tr w:rsidR="00B12224" w:rsidRPr="00B73F83" w:rsidTr="00B12224">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B12224" w:rsidRPr="00B73F83" w:rsidRDefault="00B12224" w:rsidP="00B12224">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p>
          <w:p w:rsidR="00B12224" w:rsidRPr="00B73F83" w:rsidRDefault="00B12224" w:rsidP="00B12224">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r w:rsidRPr="00B73F83">
              <w:rPr>
                <w:rFonts w:ascii="Times New Roman" w:eastAsia="Times New Roman" w:hAnsi="Times New Roman"/>
                <w:b/>
                <w:bCs/>
                <w:sz w:val="28"/>
                <w:szCs w:val="28"/>
                <w:lang w:eastAsia="ru-RU"/>
              </w:rPr>
              <w:t>Адрес места жительства представителя (уполномоченного лица)</w:t>
            </w:r>
          </w:p>
        </w:tc>
      </w:tr>
      <w:tr w:rsidR="00B12224" w:rsidRPr="00B73F83" w:rsidTr="00B12224">
        <w:trPr>
          <w:trHeight w:val="20"/>
          <w:jc w:val="center"/>
        </w:trPr>
        <w:tc>
          <w:tcPr>
            <w:tcW w:w="555" w:type="pct"/>
            <w:gridSpan w:val="2"/>
            <w:tcMar>
              <w:top w:w="0" w:type="dxa"/>
              <w:left w:w="75" w:type="dxa"/>
              <w:bottom w:w="0" w:type="dxa"/>
              <w:right w:w="75" w:type="dxa"/>
            </w:tcMar>
            <w:vAlign w:val="center"/>
            <w:hideMark/>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lang w:eastAsia="ru-RU"/>
              </w:rPr>
            </w:pPr>
            <w:r w:rsidRPr="00B73F83">
              <w:rPr>
                <w:rFonts w:ascii="Times New Roman" w:eastAsia="Times New Roman" w:hAnsi="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u w:val="single"/>
                <w:lang w:eastAsia="ru-RU"/>
              </w:rPr>
            </w:pPr>
          </w:p>
        </w:tc>
        <w:tc>
          <w:tcPr>
            <w:tcW w:w="1167" w:type="pct"/>
            <w:gridSpan w:val="3"/>
            <w:tcMar>
              <w:top w:w="0" w:type="dxa"/>
              <w:left w:w="75" w:type="dxa"/>
              <w:bottom w:w="0" w:type="dxa"/>
              <w:right w:w="75" w:type="dxa"/>
            </w:tcMar>
            <w:vAlign w:val="center"/>
            <w:hideMark/>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lang w:eastAsia="ru-RU"/>
              </w:rPr>
            </w:pPr>
            <w:r w:rsidRPr="00B73F83">
              <w:rPr>
                <w:rFonts w:ascii="Times New Roman" w:eastAsia="Times New Roman" w:hAnsi="Times New Roman"/>
                <w:sz w:val="28"/>
                <w:szCs w:val="28"/>
                <w:lang w:eastAsia="ru-RU"/>
              </w:rPr>
              <w:t>Регион</w:t>
            </w:r>
          </w:p>
        </w:tc>
        <w:tc>
          <w:tcPr>
            <w:tcW w:w="1869" w:type="pct"/>
            <w:gridSpan w:val="2"/>
            <w:tcMar>
              <w:top w:w="0" w:type="dxa"/>
              <w:left w:w="75" w:type="dxa"/>
              <w:bottom w:w="0" w:type="dxa"/>
              <w:right w:w="75" w:type="dxa"/>
            </w:tcMar>
            <w:vAlign w:val="center"/>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u w:val="single"/>
                <w:lang w:eastAsia="ru-RU"/>
              </w:rPr>
            </w:pPr>
          </w:p>
        </w:tc>
      </w:tr>
      <w:tr w:rsidR="00B12224" w:rsidRPr="00B73F83" w:rsidTr="00B12224">
        <w:trPr>
          <w:trHeight w:val="20"/>
          <w:jc w:val="center"/>
        </w:trPr>
        <w:tc>
          <w:tcPr>
            <w:tcW w:w="555" w:type="pct"/>
            <w:gridSpan w:val="2"/>
            <w:tcMar>
              <w:top w:w="0" w:type="dxa"/>
              <w:left w:w="75" w:type="dxa"/>
              <w:bottom w:w="0" w:type="dxa"/>
              <w:right w:w="75" w:type="dxa"/>
            </w:tcMar>
            <w:vAlign w:val="center"/>
            <w:hideMark/>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lang w:eastAsia="ru-RU"/>
              </w:rPr>
            </w:pPr>
            <w:r w:rsidRPr="00B73F83">
              <w:rPr>
                <w:rFonts w:ascii="Times New Roman" w:eastAsia="Times New Roman" w:hAnsi="Times New Roman"/>
                <w:sz w:val="28"/>
                <w:szCs w:val="28"/>
                <w:lang w:eastAsia="ru-RU"/>
              </w:rPr>
              <w:t>Район</w:t>
            </w:r>
          </w:p>
        </w:tc>
        <w:tc>
          <w:tcPr>
            <w:tcW w:w="1408" w:type="pct"/>
            <w:gridSpan w:val="4"/>
            <w:tcMar>
              <w:top w:w="0" w:type="dxa"/>
              <w:left w:w="75" w:type="dxa"/>
              <w:bottom w:w="0" w:type="dxa"/>
              <w:right w:w="75" w:type="dxa"/>
            </w:tcMar>
            <w:vAlign w:val="center"/>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u w:val="single"/>
                <w:lang w:eastAsia="ru-RU"/>
              </w:rPr>
            </w:pPr>
          </w:p>
        </w:tc>
        <w:tc>
          <w:tcPr>
            <w:tcW w:w="1167" w:type="pct"/>
            <w:gridSpan w:val="3"/>
            <w:tcMar>
              <w:top w:w="0" w:type="dxa"/>
              <w:left w:w="75" w:type="dxa"/>
              <w:bottom w:w="0" w:type="dxa"/>
              <w:right w:w="75" w:type="dxa"/>
            </w:tcMar>
            <w:vAlign w:val="center"/>
            <w:hideMark/>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lang w:eastAsia="ru-RU"/>
              </w:rPr>
            </w:pPr>
            <w:r w:rsidRPr="00B73F83">
              <w:rPr>
                <w:rFonts w:ascii="Times New Roman" w:eastAsia="Times New Roman" w:hAnsi="Times New Roman"/>
                <w:sz w:val="28"/>
                <w:szCs w:val="28"/>
                <w:lang w:eastAsia="ru-RU"/>
              </w:rPr>
              <w:t>Населенный пункт</w:t>
            </w:r>
          </w:p>
        </w:tc>
        <w:tc>
          <w:tcPr>
            <w:tcW w:w="1869" w:type="pct"/>
            <w:gridSpan w:val="2"/>
            <w:tcMar>
              <w:top w:w="0" w:type="dxa"/>
              <w:left w:w="75" w:type="dxa"/>
              <w:bottom w:w="0" w:type="dxa"/>
              <w:right w:w="75" w:type="dxa"/>
            </w:tcMar>
            <w:vAlign w:val="center"/>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u w:val="single"/>
                <w:lang w:eastAsia="ru-RU"/>
              </w:rPr>
            </w:pPr>
          </w:p>
        </w:tc>
      </w:tr>
      <w:tr w:rsidR="00B12224" w:rsidRPr="00B73F83" w:rsidTr="00B12224">
        <w:trPr>
          <w:trHeight w:val="20"/>
          <w:jc w:val="center"/>
        </w:trPr>
        <w:tc>
          <w:tcPr>
            <w:tcW w:w="555" w:type="pct"/>
            <w:gridSpan w:val="2"/>
            <w:tcMar>
              <w:top w:w="0" w:type="dxa"/>
              <w:left w:w="75" w:type="dxa"/>
              <w:bottom w:w="0" w:type="dxa"/>
              <w:right w:w="75" w:type="dxa"/>
            </w:tcMar>
            <w:vAlign w:val="center"/>
            <w:hideMark/>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lang w:eastAsia="ru-RU"/>
              </w:rPr>
            </w:pPr>
            <w:r w:rsidRPr="00B73F83">
              <w:rPr>
                <w:rFonts w:ascii="Times New Roman" w:eastAsia="Times New Roman" w:hAnsi="Times New Roman"/>
                <w:sz w:val="28"/>
                <w:szCs w:val="28"/>
                <w:lang w:eastAsia="ru-RU"/>
              </w:rPr>
              <w:t>Улица</w:t>
            </w:r>
          </w:p>
        </w:tc>
        <w:tc>
          <w:tcPr>
            <w:tcW w:w="4445" w:type="pct"/>
            <w:gridSpan w:val="9"/>
            <w:tcMar>
              <w:top w:w="0" w:type="dxa"/>
              <w:left w:w="75" w:type="dxa"/>
              <w:bottom w:w="0" w:type="dxa"/>
              <w:right w:w="75" w:type="dxa"/>
            </w:tcMar>
            <w:vAlign w:val="center"/>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u w:val="single"/>
                <w:lang w:eastAsia="ru-RU"/>
              </w:rPr>
            </w:pPr>
          </w:p>
        </w:tc>
      </w:tr>
      <w:tr w:rsidR="00B12224" w:rsidRPr="00B73F83" w:rsidTr="00B12224">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lang w:eastAsia="ru-RU"/>
              </w:rPr>
            </w:pPr>
            <w:r w:rsidRPr="00B73F83">
              <w:rPr>
                <w:rFonts w:ascii="Times New Roman" w:eastAsia="Times New Roman" w:hAnsi="Times New Roman"/>
                <w:sz w:val="28"/>
                <w:szCs w:val="28"/>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lang w:eastAsia="ru-RU"/>
              </w:rPr>
            </w:pPr>
            <w:r w:rsidRPr="00B73F83">
              <w:rPr>
                <w:rFonts w:ascii="Times New Roman" w:eastAsia="Times New Roman" w:hAnsi="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lang w:eastAsia="ru-RU"/>
              </w:rPr>
            </w:pPr>
            <w:r w:rsidRPr="00B73F83">
              <w:rPr>
                <w:rFonts w:ascii="Times New Roman" w:eastAsia="Times New Roman" w:hAnsi="Times New Roman"/>
                <w:sz w:val="28"/>
                <w:szCs w:val="28"/>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u w:val="single"/>
                <w:lang w:eastAsia="ru-RU"/>
              </w:rPr>
            </w:pPr>
          </w:p>
        </w:tc>
      </w:tr>
      <w:tr w:rsidR="00B12224" w:rsidRPr="00B73F83" w:rsidTr="00B12224">
        <w:trPr>
          <w:trHeight w:val="20"/>
          <w:jc w:val="center"/>
        </w:trPr>
        <w:tc>
          <w:tcPr>
            <w:tcW w:w="555"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u w:val="single"/>
                <w:lang w:eastAsia="ru-RU"/>
              </w:rPr>
            </w:pPr>
          </w:p>
        </w:tc>
      </w:tr>
      <w:tr w:rsidR="00B12224" w:rsidRPr="00B73F83" w:rsidTr="00B12224">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b/>
                <w:bCs/>
                <w:sz w:val="28"/>
                <w:szCs w:val="28"/>
                <w:lang w:eastAsia="ru-RU"/>
              </w:rPr>
            </w:pPr>
            <w:r w:rsidRPr="00B73F83">
              <w:rPr>
                <w:rFonts w:ascii="Times New Roman" w:eastAsia="Times New Roman" w:hAnsi="Times New Roman"/>
                <w:b/>
                <w:bCs/>
                <w:sz w:val="28"/>
                <w:szCs w:val="28"/>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lang w:eastAsia="ru-RU"/>
              </w:rPr>
            </w:pPr>
          </w:p>
        </w:tc>
      </w:tr>
      <w:tr w:rsidR="00B12224" w:rsidRPr="00B73F83" w:rsidTr="00B12224">
        <w:trPr>
          <w:trHeight w:val="20"/>
          <w:jc w:val="center"/>
        </w:trPr>
        <w:tc>
          <w:tcPr>
            <w:tcW w:w="1168" w:type="pct"/>
            <w:gridSpan w:val="4"/>
            <w:vMerge/>
            <w:vAlign w:val="center"/>
            <w:hideMark/>
          </w:tcPr>
          <w:p w:rsidR="00B12224" w:rsidRPr="00B73F83" w:rsidRDefault="00B12224" w:rsidP="00B12224">
            <w:pPr>
              <w:spacing w:after="0"/>
              <w:rPr>
                <w:rFonts w:ascii="Times New Roman" w:hAnsi="Times New Roman"/>
                <w:b/>
                <w:bCs/>
                <w:sz w:val="28"/>
                <w:szCs w:val="28"/>
                <w:lang w:eastAsia="ru-RU"/>
              </w:rPr>
            </w:pPr>
          </w:p>
        </w:tc>
        <w:tc>
          <w:tcPr>
            <w:tcW w:w="3832" w:type="pct"/>
            <w:gridSpan w:val="7"/>
            <w:tcMar>
              <w:top w:w="0" w:type="dxa"/>
              <w:left w:w="75" w:type="dxa"/>
              <w:bottom w:w="0" w:type="dxa"/>
              <w:right w:w="75" w:type="dxa"/>
            </w:tcMar>
            <w:vAlign w:val="center"/>
          </w:tcPr>
          <w:p w:rsidR="00B12224" w:rsidRPr="00B73F83" w:rsidRDefault="00B12224" w:rsidP="00B12224">
            <w:pPr>
              <w:widowControl w:val="0"/>
              <w:autoSpaceDE w:val="0"/>
              <w:autoSpaceDN w:val="0"/>
              <w:adjustRightInd w:val="0"/>
              <w:spacing w:after="0" w:line="240" w:lineRule="auto"/>
              <w:rPr>
                <w:rFonts w:ascii="Times New Roman" w:eastAsia="Times New Roman" w:hAnsi="Times New Roman"/>
                <w:sz w:val="28"/>
                <w:szCs w:val="28"/>
                <w:lang w:eastAsia="ru-RU"/>
              </w:rPr>
            </w:pPr>
          </w:p>
        </w:tc>
      </w:tr>
    </w:tbl>
    <w:p w:rsidR="00B12224" w:rsidRPr="00B73F83" w:rsidRDefault="00B12224" w:rsidP="00B12224">
      <w:pPr>
        <w:spacing w:after="0"/>
        <w:rPr>
          <w:rFonts w:ascii="Times New Roman" w:hAnsi="Times New Roman"/>
          <w:sz w:val="28"/>
          <w:szCs w:val="28"/>
        </w:rPr>
      </w:pPr>
    </w:p>
    <w:p w:rsidR="00B12224" w:rsidRPr="00B73F83" w:rsidRDefault="00B12224" w:rsidP="00B12224">
      <w:pPr>
        <w:spacing w:after="0"/>
        <w:rPr>
          <w:rFonts w:ascii="Times New Roman" w:hAnsi="Times New Roman"/>
          <w:sz w:val="28"/>
          <w:szCs w:val="28"/>
        </w:rPr>
      </w:pPr>
    </w:p>
    <w:p w:rsidR="00B12224" w:rsidRPr="00B73F83" w:rsidRDefault="00B12224" w:rsidP="00B12224">
      <w:pPr>
        <w:spacing w:after="0"/>
        <w:rPr>
          <w:rFonts w:ascii="Times New Roman" w:hAnsi="Times New Roman"/>
          <w:sz w:val="28"/>
          <w:szCs w:val="28"/>
        </w:rPr>
      </w:pPr>
    </w:p>
    <w:tbl>
      <w:tblPr>
        <w:tblW w:w="0" w:type="auto"/>
        <w:tblBorders>
          <w:insideH w:val="single" w:sz="4" w:space="0" w:color="auto"/>
        </w:tblBorders>
        <w:tblLook w:val="04A0"/>
      </w:tblPr>
      <w:tblGrid>
        <w:gridCol w:w="3190"/>
        <w:gridCol w:w="887"/>
        <w:gridCol w:w="5103"/>
      </w:tblGrid>
      <w:tr w:rsidR="00B12224" w:rsidRPr="00B73F83" w:rsidTr="00B12224">
        <w:tc>
          <w:tcPr>
            <w:tcW w:w="3190" w:type="dxa"/>
          </w:tcPr>
          <w:p w:rsidR="00B12224" w:rsidRPr="00B12224" w:rsidRDefault="00B12224" w:rsidP="00B12224">
            <w:pPr>
              <w:rPr>
                <w:rFonts w:ascii="Times New Roman" w:hAnsi="Times New Roman"/>
                <w:sz w:val="28"/>
                <w:szCs w:val="28"/>
              </w:rPr>
            </w:pPr>
          </w:p>
        </w:tc>
        <w:tc>
          <w:tcPr>
            <w:tcW w:w="887" w:type="dxa"/>
            <w:tcBorders>
              <w:top w:val="nil"/>
              <w:bottom w:val="nil"/>
            </w:tcBorders>
          </w:tcPr>
          <w:p w:rsidR="00B12224" w:rsidRPr="00B12224" w:rsidRDefault="00B12224" w:rsidP="00B12224">
            <w:pPr>
              <w:rPr>
                <w:rFonts w:ascii="Times New Roman" w:hAnsi="Times New Roman"/>
                <w:sz w:val="28"/>
                <w:szCs w:val="28"/>
              </w:rPr>
            </w:pPr>
          </w:p>
        </w:tc>
        <w:tc>
          <w:tcPr>
            <w:tcW w:w="5103" w:type="dxa"/>
          </w:tcPr>
          <w:p w:rsidR="00B12224" w:rsidRPr="00B12224" w:rsidRDefault="00B12224" w:rsidP="00B12224">
            <w:pPr>
              <w:rPr>
                <w:rFonts w:ascii="Times New Roman" w:hAnsi="Times New Roman"/>
                <w:sz w:val="28"/>
                <w:szCs w:val="28"/>
              </w:rPr>
            </w:pPr>
          </w:p>
        </w:tc>
      </w:tr>
      <w:tr w:rsidR="00B12224" w:rsidRPr="00B73F83" w:rsidTr="00B12224">
        <w:tc>
          <w:tcPr>
            <w:tcW w:w="3190" w:type="dxa"/>
          </w:tcPr>
          <w:p w:rsidR="00B12224" w:rsidRPr="00B12224" w:rsidRDefault="00B12224" w:rsidP="00B12224">
            <w:pPr>
              <w:jc w:val="center"/>
              <w:rPr>
                <w:rFonts w:ascii="Times New Roman" w:hAnsi="Times New Roman"/>
                <w:sz w:val="28"/>
                <w:szCs w:val="28"/>
              </w:rPr>
            </w:pPr>
            <w:r w:rsidRPr="00B12224">
              <w:rPr>
                <w:rFonts w:ascii="Times New Roman" w:hAnsi="Times New Roman"/>
                <w:sz w:val="28"/>
                <w:szCs w:val="28"/>
              </w:rPr>
              <w:t>Дата</w:t>
            </w:r>
          </w:p>
        </w:tc>
        <w:tc>
          <w:tcPr>
            <w:tcW w:w="887" w:type="dxa"/>
            <w:tcBorders>
              <w:top w:val="nil"/>
              <w:bottom w:val="nil"/>
            </w:tcBorders>
          </w:tcPr>
          <w:p w:rsidR="00B12224" w:rsidRPr="00B12224" w:rsidRDefault="00B12224" w:rsidP="00B12224">
            <w:pPr>
              <w:jc w:val="center"/>
              <w:rPr>
                <w:rFonts w:ascii="Times New Roman" w:hAnsi="Times New Roman"/>
                <w:sz w:val="28"/>
                <w:szCs w:val="28"/>
              </w:rPr>
            </w:pPr>
          </w:p>
        </w:tc>
        <w:tc>
          <w:tcPr>
            <w:tcW w:w="5103" w:type="dxa"/>
          </w:tcPr>
          <w:p w:rsidR="00B12224" w:rsidRPr="00B12224" w:rsidRDefault="00B12224" w:rsidP="00B12224">
            <w:pPr>
              <w:jc w:val="center"/>
              <w:rPr>
                <w:rFonts w:ascii="Times New Roman" w:hAnsi="Times New Roman"/>
                <w:sz w:val="28"/>
                <w:szCs w:val="28"/>
              </w:rPr>
            </w:pPr>
            <w:r w:rsidRPr="00B12224">
              <w:rPr>
                <w:rFonts w:ascii="Times New Roman" w:hAnsi="Times New Roman"/>
                <w:sz w:val="28"/>
                <w:szCs w:val="28"/>
              </w:rPr>
              <w:t>Подпись/ФИО</w:t>
            </w:r>
          </w:p>
        </w:tc>
      </w:tr>
    </w:tbl>
    <w:p w:rsidR="00B12224" w:rsidRPr="00B73F83" w:rsidRDefault="00B12224" w:rsidP="00B12224">
      <w:pPr>
        <w:spacing w:after="0"/>
        <w:rPr>
          <w:rFonts w:ascii="Times New Roman" w:hAnsi="Times New Roman"/>
          <w:sz w:val="28"/>
          <w:szCs w:val="28"/>
        </w:rPr>
      </w:pPr>
    </w:p>
    <w:p w:rsidR="00B12224" w:rsidRPr="00B73F83" w:rsidRDefault="00B12224" w:rsidP="00B12224">
      <w:pPr>
        <w:spacing w:after="0" w:line="240" w:lineRule="auto"/>
        <w:jc w:val="right"/>
        <w:rPr>
          <w:rFonts w:ascii="Times New Roman" w:hAnsi="Times New Roman"/>
          <w:sz w:val="28"/>
          <w:szCs w:val="28"/>
        </w:rPr>
      </w:pPr>
      <w:r w:rsidRPr="00B73F83">
        <w:rPr>
          <w:rFonts w:ascii="Times New Roman" w:hAnsi="Times New Roman"/>
          <w:sz w:val="28"/>
          <w:szCs w:val="28"/>
        </w:rPr>
        <w:t>Приложение № 4</w:t>
      </w:r>
    </w:p>
    <w:p w:rsidR="00B12224" w:rsidRPr="00B73F83" w:rsidRDefault="00B12224" w:rsidP="00B12224">
      <w:pPr>
        <w:autoSpaceDE w:val="0"/>
        <w:autoSpaceDN w:val="0"/>
        <w:adjustRightInd w:val="0"/>
        <w:spacing w:after="0" w:line="240" w:lineRule="auto"/>
        <w:ind w:firstLine="709"/>
        <w:jc w:val="right"/>
        <w:outlineLvl w:val="0"/>
        <w:rPr>
          <w:rFonts w:ascii="Times New Roman" w:hAnsi="Times New Roman"/>
          <w:sz w:val="28"/>
          <w:szCs w:val="28"/>
        </w:rPr>
      </w:pPr>
      <w:r w:rsidRPr="00B73F83">
        <w:rPr>
          <w:rFonts w:ascii="Times New Roman" w:hAnsi="Times New Roman"/>
          <w:sz w:val="28"/>
          <w:szCs w:val="28"/>
        </w:rPr>
        <w:t>к административному регламенту</w:t>
      </w:r>
    </w:p>
    <w:p w:rsidR="00B12224" w:rsidRPr="00B73F83" w:rsidRDefault="00B12224" w:rsidP="00B12224">
      <w:pPr>
        <w:autoSpaceDE w:val="0"/>
        <w:autoSpaceDN w:val="0"/>
        <w:adjustRightInd w:val="0"/>
        <w:spacing w:after="0" w:line="240" w:lineRule="auto"/>
        <w:ind w:firstLine="709"/>
        <w:jc w:val="right"/>
        <w:outlineLvl w:val="0"/>
        <w:rPr>
          <w:rFonts w:ascii="Times New Roman" w:hAnsi="Times New Roman"/>
          <w:sz w:val="28"/>
          <w:szCs w:val="28"/>
        </w:rPr>
      </w:pPr>
      <w:r w:rsidRPr="00B73F83">
        <w:rPr>
          <w:rFonts w:ascii="Times New Roman" w:hAnsi="Times New Roman"/>
          <w:sz w:val="28"/>
          <w:szCs w:val="28"/>
        </w:rPr>
        <w:t>предоставления муниципальной услуги</w:t>
      </w:r>
    </w:p>
    <w:p w:rsidR="00B12224" w:rsidRPr="00B73F83" w:rsidRDefault="00B12224" w:rsidP="00B12224">
      <w:pPr>
        <w:autoSpaceDE w:val="0"/>
        <w:autoSpaceDN w:val="0"/>
        <w:adjustRightInd w:val="0"/>
        <w:spacing w:after="0" w:line="240" w:lineRule="auto"/>
        <w:ind w:firstLine="709"/>
        <w:jc w:val="right"/>
        <w:outlineLvl w:val="0"/>
        <w:rPr>
          <w:rFonts w:ascii="Times New Roman" w:hAnsi="Times New Roman"/>
          <w:sz w:val="28"/>
          <w:szCs w:val="28"/>
        </w:rPr>
      </w:pPr>
      <w:r w:rsidRPr="00B73F83">
        <w:rPr>
          <w:rFonts w:ascii="Times New Roman" w:hAnsi="Times New Roman"/>
          <w:sz w:val="28"/>
          <w:szCs w:val="28"/>
        </w:rPr>
        <w:t>«Выдача градостроительного плана земельного участка»</w:t>
      </w:r>
    </w:p>
    <w:p w:rsidR="00B12224" w:rsidRPr="00B73F83" w:rsidRDefault="00B12224" w:rsidP="00B12224">
      <w:pPr>
        <w:autoSpaceDE w:val="0"/>
        <w:autoSpaceDN w:val="0"/>
        <w:adjustRightInd w:val="0"/>
        <w:spacing w:after="0" w:line="240" w:lineRule="auto"/>
        <w:ind w:firstLine="709"/>
        <w:jc w:val="right"/>
        <w:outlineLvl w:val="0"/>
        <w:rPr>
          <w:ins w:id="653" w:author="adm" w:date="2017-05-12T11:25:00Z"/>
          <w:rFonts w:ascii="Times New Roman" w:hAnsi="Times New Roman"/>
          <w:sz w:val="28"/>
          <w:szCs w:val="28"/>
        </w:rPr>
      </w:pPr>
    </w:p>
    <w:p w:rsidR="00B12224" w:rsidRPr="00B73F83" w:rsidRDefault="00B12224" w:rsidP="00B12224">
      <w:pPr>
        <w:autoSpaceDE w:val="0"/>
        <w:autoSpaceDN w:val="0"/>
        <w:adjustRightInd w:val="0"/>
        <w:spacing w:after="0" w:line="240" w:lineRule="auto"/>
        <w:ind w:firstLine="709"/>
        <w:jc w:val="right"/>
        <w:outlineLvl w:val="0"/>
        <w:rPr>
          <w:rFonts w:ascii="Times New Roman" w:hAnsi="Times New Roman"/>
          <w:sz w:val="28"/>
          <w:szCs w:val="28"/>
        </w:rPr>
      </w:pPr>
    </w:p>
    <w:p w:rsidR="00B12224" w:rsidRPr="00B73F83" w:rsidRDefault="00B12224" w:rsidP="00B12224">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r w:rsidRPr="00B73F83">
        <w:rPr>
          <w:rFonts w:ascii="Times New Roman" w:eastAsia="Times New Roman" w:hAnsi="Times New Roman"/>
          <w:b/>
          <w:bCs/>
          <w:sz w:val="28"/>
          <w:szCs w:val="28"/>
          <w:lang w:eastAsia="ru-RU"/>
        </w:rPr>
        <w:t>БЛОК-СХЕМА</w:t>
      </w:r>
    </w:p>
    <w:p w:rsidR="00B12224" w:rsidRPr="00B73F83" w:rsidRDefault="00B12224" w:rsidP="00B12224">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r w:rsidRPr="00B73F83">
        <w:rPr>
          <w:rFonts w:ascii="Times New Roman" w:eastAsia="Times New Roman" w:hAnsi="Times New Roman"/>
          <w:b/>
          <w:bCs/>
          <w:sz w:val="28"/>
          <w:szCs w:val="28"/>
          <w:lang w:eastAsia="ru-RU"/>
        </w:rPr>
        <w:t>ПРЕДОСТАВЛЕНИЯ МУНИЦИПАЛЬНОЙ УСЛУГИ</w:t>
      </w:r>
    </w:p>
    <w:p w:rsidR="00B12224" w:rsidRPr="00B73F83" w:rsidRDefault="00B12224" w:rsidP="00B12224">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p>
    <w:p w:rsidR="00B12224" w:rsidRPr="00B73F83" w:rsidRDefault="00B12224" w:rsidP="00B12224">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B12224" w:rsidRPr="00B73F83" w:rsidRDefault="00A70C70" w:rsidP="00B12224">
      <w:pPr>
        <w:spacing w:after="0" w:line="240" w:lineRule="auto"/>
        <w:jc w:val="right"/>
        <w:rPr>
          <w:rFonts w:ascii="Times New Roman" w:hAnsi="Times New Roman"/>
          <w:sz w:val="28"/>
          <w:szCs w:val="28"/>
        </w:rPr>
      </w:pPr>
      <w:r>
        <w:rPr>
          <w:rFonts w:ascii="Times New Roman" w:hAnsi="Times New Roman"/>
          <w:noProof/>
          <w:sz w:val="28"/>
          <w:szCs w:val="28"/>
          <w:lang w:eastAsia="ru-RU"/>
        </w:rPr>
        <w:drawing>
          <wp:inline distT="0" distB="0" distL="0" distR="0">
            <wp:extent cx="5949315" cy="5415280"/>
            <wp:effectExtent l="19050" t="0" r="0" b="0"/>
            <wp:docPr id="136" name="Рисунок 2" descr="U:\Центр_информационных_технологий\Отдел регламентации\ТИПОВЫЕ АР ОТ ОЛИ\типовые переработанные 15 год\к ВКС\блок-схемы с МВ и без\Снимок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U:\Центр_информационных_технологий\Отдел регламентации\ТИПОВЫЕ АР ОТ ОЛИ\типовые переработанные 15 год\к ВКС\блок-схемы с МВ и без\Снимок2.PNG"/>
                    <pic:cNvPicPr>
                      <a:picLocks noChangeAspect="1" noChangeArrowheads="1"/>
                    </pic:cNvPicPr>
                  </pic:nvPicPr>
                  <pic:blipFill>
                    <a:blip r:embed="rId14" cstate="print"/>
                    <a:srcRect/>
                    <a:stretch>
                      <a:fillRect/>
                    </a:stretch>
                  </pic:blipFill>
                  <pic:spPr bwMode="auto">
                    <a:xfrm>
                      <a:off x="0" y="0"/>
                      <a:ext cx="5949315" cy="5415280"/>
                    </a:xfrm>
                    <a:prstGeom prst="rect">
                      <a:avLst/>
                    </a:prstGeom>
                    <a:noFill/>
                    <a:ln w="9525">
                      <a:noFill/>
                      <a:miter lim="800000"/>
                      <a:headEnd/>
                      <a:tailEnd/>
                    </a:ln>
                  </pic:spPr>
                </pic:pic>
              </a:graphicData>
            </a:graphic>
          </wp:inline>
        </w:drawing>
      </w:r>
      <w:r w:rsidR="00B12224" w:rsidRPr="00B73F83">
        <w:rPr>
          <w:rFonts w:ascii="Times New Roman" w:hAnsi="Times New Roman"/>
          <w:noProof/>
          <w:sz w:val="28"/>
          <w:szCs w:val="28"/>
          <w:lang w:eastAsia="ru-RU"/>
        </w:rPr>
        <w:t xml:space="preserve"> </w:t>
      </w:r>
    </w:p>
    <w:p w:rsidR="00B12224" w:rsidRDefault="00B12224" w:rsidP="00F726A1">
      <w:pPr>
        <w:spacing w:after="0"/>
        <w:jc w:val="center"/>
        <w:rPr>
          <w:rFonts w:ascii="Times New Roman" w:hAnsi="Times New Roman"/>
          <w:sz w:val="28"/>
          <w:szCs w:val="28"/>
        </w:rPr>
      </w:pPr>
    </w:p>
    <w:p w:rsidR="00B12224" w:rsidRDefault="00B12224" w:rsidP="00F726A1">
      <w:pPr>
        <w:spacing w:after="0"/>
        <w:jc w:val="center"/>
        <w:rPr>
          <w:rFonts w:ascii="Times New Roman" w:hAnsi="Times New Roman"/>
          <w:sz w:val="28"/>
          <w:szCs w:val="28"/>
        </w:rPr>
      </w:pPr>
    </w:p>
    <w:p w:rsidR="00B12224" w:rsidRDefault="00B12224" w:rsidP="00F726A1">
      <w:pPr>
        <w:spacing w:after="0"/>
        <w:jc w:val="center"/>
        <w:rPr>
          <w:rFonts w:ascii="Times New Roman" w:hAnsi="Times New Roman"/>
          <w:sz w:val="28"/>
          <w:szCs w:val="28"/>
        </w:rPr>
      </w:pPr>
    </w:p>
    <w:p w:rsidR="00B12224" w:rsidRDefault="00B12224" w:rsidP="00F726A1">
      <w:pPr>
        <w:spacing w:after="0"/>
        <w:jc w:val="center"/>
        <w:rPr>
          <w:rFonts w:ascii="Times New Roman" w:hAnsi="Times New Roman"/>
          <w:sz w:val="28"/>
          <w:szCs w:val="28"/>
        </w:rPr>
      </w:pPr>
    </w:p>
    <w:p w:rsidR="00B12224" w:rsidRDefault="00B12224" w:rsidP="00F726A1">
      <w:pPr>
        <w:spacing w:after="0"/>
        <w:jc w:val="center"/>
        <w:rPr>
          <w:rFonts w:ascii="Times New Roman" w:hAnsi="Times New Roman"/>
          <w:sz w:val="28"/>
          <w:szCs w:val="28"/>
        </w:rPr>
      </w:pPr>
    </w:p>
    <w:tbl>
      <w:tblPr>
        <w:tblW w:w="9946" w:type="dxa"/>
        <w:tblLayout w:type="fixed"/>
        <w:tblLook w:val="01E0"/>
      </w:tblPr>
      <w:tblGrid>
        <w:gridCol w:w="4248"/>
        <w:gridCol w:w="1260"/>
        <w:gridCol w:w="4438"/>
      </w:tblGrid>
      <w:tr w:rsidR="00B12224" w:rsidRPr="00B12224" w:rsidTr="00B12224">
        <w:trPr>
          <w:trHeight w:val="1128"/>
        </w:trPr>
        <w:tc>
          <w:tcPr>
            <w:tcW w:w="4248" w:type="dxa"/>
          </w:tcPr>
          <w:p w:rsidR="00B12224" w:rsidRPr="00B12224" w:rsidRDefault="00B12224" w:rsidP="00B12224">
            <w:pPr>
              <w:widowControl w:val="0"/>
              <w:overflowPunct w:val="0"/>
              <w:autoSpaceDE w:val="0"/>
              <w:autoSpaceDN w:val="0"/>
              <w:adjustRightInd w:val="0"/>
              <w:spacing w:after="0" w:line="240" w:lineRule="auto"/>
              <w:jc w:val="center"/>
              <w:textAlignment w:val="baseline"/>
              <w:rPr>
                <w:rFonts w:ascii="Times New Roman" w:eastAsia="Times New Roman" w:hAnsi="Times New Roman"/>
                <w:b/>
                <w:bCs/>
                <w:lang w:eastAsia="ru-RU"/>
              </w:rPr>
            </w:pPr>
          </w:p>
          <w:p w:rsidR="00B12224" w:rsidRPr="00B12224" w:rsidRDefault="00B12224" w:rsidP="00B12224">
            <w:pPr>
              <w:widowControl w:val="0"/>
              <w:overflowPunct w:val="0"/>
              <w:autoSpaceDE w:val="0"/>
              <w:autoSpaceDN w:val="0"/>
              <w:adjustRightInd w:val="0"/>
              <w:spacing w:after="0" w:line="240" w:lineRule="auto"/>
              <w:jc w:val="center"/>
              <w:textAlignment w:val="baseline"/>
              <w:rPr>
                <w:rFonts w:ascii="Times New Roman" w:eastAsia="Times New Roman" w:hAnsi="Times New Roman"/>
                <w:b/>
                <w:bCs/>
                <w:lang w:eastAsia="ru-RU"/>
              </w:rPr>
            </w:pPr>
            <w:r w:rsidRPr="00B12224">
              <w:rPr>
                <w:rFonts w:ascii="Times New Roman" w:eastAsia="Times New Roman" w:hAnsi="Times New Roman"/>
                <w:b/>
                <w:bCs/>
                <w:lang w:eastAsia="ru-RU"/>
              </w:rPr>
              <w:t>«</w:t>
            </w:r>
            <w:proofErr w:type="spellStart"/>
            <w:r w:rsidRPr="00B12224">
              <w:rPr>
                <w:rFonts w:ascii="Times New Roman" w:eastAsia="Times New Roman" w:hAnsi="Times New Roman"/>
                <w:b/>
                <w:bCs/>
                <w:lang w:eastAsia="ru-RU"/>
              </w:rPr>
              <w:t>Изьва</w:t>
            </w:r>
            <w:proofErr w:type="spellEnd"/>
            <w:r w:rsidRPr="00B12224">
              <w:rPr>
                <w:rFonts w:ascii="Times New Roman" w:eastAsia="Times New Roman" w:hAnsi="Times New Roman"/>
                <w:b/>
                <w:bCs/>
                <w:lang w:eastAsia="ru-RU"/>
              </w:rPr>
              <w:t>»</w:t>
            </w:r>
          </w:p>
          <w:p w:rsidR="00B12224" w:rsidRPr="00B12224" w:rsidRDefault="00B12224" w:rsidP="00B12224">
            <w:pPr>
              <w:widowControl w:val="0"/>
              <w:overflowPunct w:val="0"/>
              <w:autoSpaceDE w:val="0"/>
              <w:autoSpaceDN w:val="0"/>
              <w:adjustRightInd w:val="0"/>
              <w:spacing w:after="0" w:line="240" w:lineRule="auto"/>
              <w:jc w:val="center"/>
              <w:textAlignment w:val="baseline"/>
              <w:rPr>
                <w:rFonts w:ascii="Times New Roman" w:eastAsia="Times New Roman" w:hAnsi="Times New Roman"/>
                <w:b/>
                <w:bCs/>
                <w:lang w:eastAsia="ru-RU"/>
              </w:rPr>
            </w:pPr>
            <w:proofErr w:type="spellStart"/>
            <w:r w:rsidRPr="00B12224">
              <w:rPr>
                <w:rFonts w:ascii="Times New Roman" w:eastAsia="Times New Roman" w:hAnsi="Times New Roman"/>
                <w:b/>
                <w:bCs/>
                <w:lang w:eastAsia="ru-RU"/>
              </w:rPr>
              <w:t>муниципальнöй</w:t>
            </w:r>
            <w:proofErr w:type="spellEnd"/>
            <w:r w:rsidRPr="00B12224">
              <w:rPr>
                <w:rFonts w:ascii="Times New Roman" w:eastAsia="Times New Roman" w:hAnsi="Times New Roman"/>
                <w:b/>
                <w:bCs/>
                <w:lang w:eastAsia="ru-RU"/>
              </w:rPr>
              <w:t xml:space="preserve"> </w:t>
            </w:r>
            <w:proofErr w:type="spellStart"/>
            <w:r w:rsidRPr="00B12224">
              <w:rPr>
                <w:rFonts w:ascii="Times New Roman" w:eastAsia="Times New Roman" w:hAnsi="Times New Roman"/>
                <w:b/>
                <w:bCs/>
                <w:lang w:eastAsia="ru-RU"/>
              </w:rPr>
              <w:t>районса</w:t>
            </w:r>
            <w:proofErr w:type="spellEnd"/>
          </w:p>
          <w:p w:rsidR="00B12224" w:rsidRPr="00B12224" w:rsidRDefault="00B12224" w:rsidP="00B12224">
            <w:pPr>
              <w:widowControl w:val="0"/>
              <w:overflowPunct w:val="0"/>
              <w:autoSpaceDE w:val="0"/>
              <w:autoSpaceDN w:val="0"/>
              <w:adjustRightInd w:val="0"/>
              <w:spacing w:after="0" w:line="240" w:lineRule="auto"/>
              <w:jc w:val="center"/>
              <w:textAlignment w:val="baseline"/>
              <w:rPr>
                <w:rFonts w:ascii="Times New Roman" w:eastAsia="Times New Roman" w:hAnsi="Times New Roman"/>
                <w:sz w:val="20"/>
                <w:szCs w:val="20"/>
                <w:lang w:eastAsia="ru-RU"/>
              </w:rPr>
            </w:pPr>
            <w:r w:rsidRPr="00B12224">
              <w:rPr>
                <w:rFonts w:ascii="Times New Roman" w:eastAsia="Times New Roman" w:hAnsi="Times New Roman"/>
                <w:b/>
                <w:bCs/>
                <w:lang w:eastAsia="ru-RU"/>
              </w:rPr>
              <w:t>администрация</w:t>
            </w:r>
          </w:p>
        </w:tc>
        <w:tc>
          <w:tcPr>
            <w:tcW w:w="1260" w:type="dxa"/>
          </w:tcPr>
          <w:p w:rsidR="00B12224" w:rsidRPr="00B12224" w:rsidRDefault="00A70C70" w:rsidP="00B12224">
            <w:pPr>
              <w:widowControl w:val="0"/>
              <w:overflowPunct w:val="0"/>
              <w:autoSpaceDE w:val="0"/>
              <w:autoSpaceDN w:val="0"/>
              <w:adjustRightInd w:val="0"/>
              <w:spacing w:after="0" w:line="240" w:lineRule="auto"/>
              <w:jc w:val="center"/>
              <w:textAlignment w:val="baseline"/>
              <w:rPr>
                <w:rFonts w:ascii="Times New Roman" w:eastAsia="Times New Roman" w:hAnsi="Times New Roman"/>
                <w:b/>
                <w:bCs/>
                <w:sz w:val="20"/>
                <w:szCs w:val="20"/>
                <w:lang w:eastAsia="ru-RU"/>
              </w:rPr>
            </w:pPr>
            <w:r>
              <w:rPr>
                <w:rFonts w:ascii="Times New Roman" w:eastAsia="Times New Roman" w:hAnsi="Times New Roman"/>
                <w:b/>
                <w:noProof/>
                <w:sz w:val="28"/>
                <w:szCs w:val="28"/>
                <w:lang w:eastAsia="ru-RU"/>
              </w:rPr>
              <w:drawing>
                <wp:inline distT="0" distB="0" distL="0" distR="0">
                  <wp:extent cx="546100" cy="664845"/>
                  <wp:effectExtent l="19050" t="0" r="6350" b="0"/>
                  <wp:docPr id="138"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15" cstate="print"/>
                          <a:srcRect/>
                          <a:stretch>
                            <a:fillRect/>
                          </a:stretch>
                        </pic:blipFill>
                        <pic:spPr bwMode="auto">
                          <a:xfrm>
                            <a:off x="0" y="0"/>
                            <a:ext cx="546100" cy="664845"/>
                          </a:xfrm>
                          <a:prstGeom prst="rect">
                            <a:avLst/>
                          </a:prstGeom>
                          <a:noFill/>
                          <a:ln w="9525">
                            <a:noFill/>
                            <a:miter lim="800000"/>
                            <a:headEnd/>
                            <a:tailEnd/>
                          </a:ln>
                        </pic:spPr>
                      </pic:pic>
                    </a:graphicData>
                  </a:graphic>
                </wp:inline>
              </w:drawing>
            </w:r>
          </w:p>
        </w:tc>
        <w:tc>
          <w:tcPr>
            <w:tcW w:w="4438" w:type="dxa"/>
          </w:tcPr>
          <w:p w:rsidR="00B12224" w:rsidRPr="00B12224" w:rsidRDefault="00B12224" w:rsidP="00B12224">
            <w:pPr>
              <w:widowControl w:val="0"/>
              <w:overflowPunct w:val="0"/>
              <w:autoSpaceDE w:val="0"/>
              <w:autoSpaceDN w:val="0"/>
              <w:adjustRightInd w:val="0"/>
              <w:spacing w:after="0" w:line="240" w:lineRule="auto"/>
              <w:jc w:val="center"/>
              <w:textAlignment w:val="baseline"/>
              <w:rPr>
                <w:rFonts w:ascii="Times New Roman" w:eastAsia="Times New Roman" w:hAnsi="Times New Roman"/>
                <w:b/>
                <w:bCs/>
                <w:lang w:eastAsia="ru-RU"/>
              </w:rPr>
            </w:pPr>
          </w:p>
          <w:p w:rsidR="00B12224" w:rsidRPr="00B12224" w:rsidRDefault="00B12224" w:rsidP="00B12224">
            <w:pPr>
              <w:widowControl w:val="0"/>
              <w:overflowPunct w:val="0"/>
              <w:autoSpaceDE w:val="0"/>
              <w:autoSpaceDN w:val="0"/>
              <w:adjustRightInd w:val="0"/>
              <w:spacing w:after="0" w:line="240" w:lineRule="auto"/>
              <w:jc w:val="center"/>
              <w:textAlignment w:val="baseline"/>
              <w:rPr>
                <w:rFonts w:ascii="Times New Roman" w:eastAsia="Times New Roman" w:hAnsi="Times New Roman"/>
                <w:b/>
                <w:bCs/>
                <w:lang w:eastAsia="ru-RU"/>
              </w:rPr>
            </w:pPr>
            <w:r w:rsidRPr="00B12224">
              <w:rPr>
                <w:rFonts w:ascii="Times New Roman" w:eastAsia="Times New Roman" w:hAnsi="Times New Roman"/>
                <w:b/>
                <w:bCs/>
                <w:lang w:eastAsia="ru-RU"/>
              </w:rPr>
              <w:t xml:space="preserve">Администрация </w:t>
            </w:r>
          </w:p>
          <w:p w:rsidR="00B12224" w:rsidRPr="00B12224" w:rsidRDefault="00B12224" w:rsidP="00B12224">
            <w:pPr>
              <w:widowControl w:val="0"/>
              <w:overflowPunct w:val="0"/>
              <w:autoSpaceDE w:val="0"/>
              <w:autoSpaceDN w:val="0"/>
              <w:adjustRightInd w:val="0"/>
              <w:spacing w:after="0" w:line="240" w:lineRule="auto"/>
              <w:jc w:val="center"/>
              <w:textAlignment w:val="baseline"/>
              <w:rPr>
                <w:rFonts w:ascii="Times New Roman" w:eastAsia="Times New Roman" w:hAnsi="Times New Roman"/>
                <w:b/>
                <w:bCs/>
                <w:lang w:eastAsia="ru-RU"/>
              </w:rPr>
            </w:pPr>
            <w:r w:rsidRPr="00B12224">
              <w:rPr>
                <w:rFonts w:ascii="Times New Roman" w:eastAsia="Times New Roman" w:hAnsi="Times New Roman"/>
                <w:b/>
                <w:bCs/>
                <w:lang w:eastAsia="ru-RU"/>
              </w:rPr>
              <w:t>муниципального района</w:t>
            </w:r>
          </w:p>
          <w:p w:rsidR="00B12224" w:rsidRPr="00B12224" w:rsidRDefault="00B12224" w:rsidP="00B12224">
            <w:pPr>
              <w:widowControl w:val="0"/>
              <w:overflowPunct w:val="0"/>
              <w:autoSpaceDE w:val="0"/>
              <w:autoSpaceDN w:val="0"/>
              <w:adjustRightInd w:val="0"/>
              <w:spacing w:after="0" w:line="240" w:lineRule="auto"/>
              <w:jc w:val="center"/>
              <w:textAlignment w:val="baseline"/>
              <w:rPr>
                <w:rFonts w:ascii="Times New Roman" w:eastAsia="Times New Roman" w:hAnsi="Times New Roman"/>
                <w:b/>
                <w:bCs/>
                <w:sz w:val="20"/>
                <w:szCs w:val="20"/>
                <w:lang w:eastAsia="ru-RU"/>
              </w:rPr>
            </w:pPr>
            <w:r w:rsidRPr="00B12224">
              <w:rPr>
                <w:rFonts w:ascii="Times New Roman" w:eastAsia="Times New Roman" w:hAnsi="Times New Roman"/>
                <w:b/>
                <w:bCs/>
                <w:lang w:eastAsia="ru-RU"/>
              </w:rPr>
              <w:t>«Ижемский»</w:t>
            </w:r>
          </w:p>
        </w:tc>
      </w:tr>
    </w:tbl>
    <w:p w:rsidR="00B12224" w:rsidRPr="00B12224" w:rsidRDefault="00B12224" w:rsidP="00B12224">
      <w:pPr>
        <w:overflowPunct w:val="0"/>
        <w:autoSpaceDE w:val="0"/>
        <w:autoSpaceDN w:val="0"/>
        <w:adjustRightInd w:val="0"/>
        <w:spacing w:after="0" w:line="240" w:lineRule="auto"/>
        <w:jc w:val="center"/>
        <w:textAlignment w:val="baseline"/>
        <w:rPr>
          <w:rFonts w:ascii="Times New Roman" w:eastAsia="Times New Roman" w:hAnsi="Times New Roman"/>
          <w:b/>
          <w:sz w:val="26"/>
          <w:szCs w:val="26"/>
          <w:lang w:eastAsia="ru-RU"/>
        </w:rPr>
      </w:pPr>
    </w:p>
    <w:p w:rsidR="00B12224" w:rsidRPr="00B12224" w:rsidRDefault="00B12224" w:rsidP="00B12224">
      <w:pPr>
        <w:overflowPunct w:val="0"/>
        <w:autoSpaceDE w:val="0"/>
        <w:autoSpaceDN w:val="0"/>
        <w:adjustRightInd w:val="0"/>
        <w:spacing w:after="0" w:line="240" w:lineRule="auto"/>
        <w:jc w:val="center"/>
        <w:textAlignment w:val="baseline"/>
        <w:rPr>
          <w:rFonts w:ascii="Times New Roman" w:eastAsia="Times New Roman" w:hAnsi="Times New Roman"/>
          <w:b/>
          <w:sz w:val="26"/>
          <w:szCs w:val="26"/>
          <w:lang w:eastAsia="ru-RU"/>
        </w:rPr>
      </w:pPr>
      <w:proofErr w:type="gramStart"/>
      <w:r w:rsidRPr="00B12224">
        <w:rPr>
          <w:rFonts w:ascii="Times New Roman" w:eastAsia="Times New Roman" w:hAnsi="Times New Roman"/>
          <w:b/>
          <w:sz w:val="26"/>
          <w:szCs w:val="26"/>
          <w:lang w:eastAsia="ru-RU"/>
        </w:rPr>
        <w:t>Ш</w:t>
      </w:r>
      <w:proofErr w:type="gramEnd"/>
      <w:r w:rsidRPr="00B12224">
        <w:rPr>
          <w:rFonts w:ascii="Times New Roman" w:eastAsia="Times New Roman" w:hAnsi="Times New Roman"/>
          <w:b/>
          <w:sz w:val="26"/>
          <w:szCs w:val="26"/>
          <w:lang w:eastAsia="ru-RU"/>
        </w:rPr>
        <w:t xml:space="preserve"> У </w:t>
      </w:r>
      <w:r w:rsidRPr="00B12224">
        <w:rPr>
          <w:rFonts w:ascii="Times New Roman" w:eastAsia="Times New Roman" w:hAnsi="Times New Roman"/>
          <w:sz w:val="26"/>
          <w:szCs w:val="26"/>
          <w:lang w:eastAsia="ru-RU"/>
        </w:rPr>
        <w:t>Ö</w:t>
      </w:r>
      <w:r w:rsidRPr="00B12224">
        <w:rPr>
          <w:rFonts w:ascii="Times New Roman" w:eastAsia="Times New Roman" w:hAnsi="Times New Roman"/>
          <w:b/>
          <w:sz w:val="26"/>
          <w:szCs w:val="26"/>
          <w:lang w:eastAsia="ru-RU"/>
        </w:rPr>
        <w:t xml:space="preserve"> М</w:t>
      </w:r>
    </w:p>
    <w:p w:rsidR="00B12224" w:rsidRPr="00B12224" w:rsidRDefault="00B12224" w:rsidP="00B12224">
      <w:pPr>
        <w:overflowPunct w:val="0"/>
        <w:autoSpaceDE w:val="0"/>
        <w:autoSpaceDN w:val="0"/>
        <w:adjustRightInd w:val="0"/>
        <w:spacing w:after="0" w:line="240" w:lineRule="auto"/>
        <w:textAlignment w:val="baseline"/>
        <w:rPr>
          <w:rFonts w:ascii="Times New Roman" w:eastAsia="Times New Roman" w:hAnsi="Times New Roman"/>
          <w:sz w:val="16"/>
          <w:szCs w:val="16"/>
          <w:lang w:eastAsia="ru-RU"/>
        </w:rPr>
      </w:pPr>
    </w:p>
    <w:p w:rsidR="00B12224" w:rsidRPr="00B12224" w:rsidRDefault="00B12224" w:rsidP="00B12224">
      <w:pPr>
        <w:keepNext/>
        <w:spacing w:after="0" w:line="240" w:lineRule="auto"/>
        <w:jc w:val="center"/>
        <w:outlineLvl w:val="0"/>
        <w:rPr>
          <w:rFonts w:ascii="Times New Roman" w:eastAsia="Times New Roman" w:hAnsi="Times New Roman"/>
          <w:b/>
          <w:sz w:val="26"/>
          <w:szCs w:val="26"/>
          <w:lang w:eastAsia="ru-RU"/>
        </w:rPr>
      </w:pPr>
      <w:proofErr w:type="gramStart"/>
      <w:r w:rsidRPr="00B12224">
        <w:rPr>
          <w:rFonts w:ascii="Times New Roman" w:eastAsia="Times New Roman" w:hAnsi="Times New Roman"/>
          <w:b/>
          <w:sz w:val="26"/>
          <w:szCs w:val="26"/>
          <w:lang w:eastAsia="ru-RU"/>
        </w:rPr>
        <w:t>П</w:t>
      </w:r>
      <w:proofErr w:type="gramEnd"/>
      <w:r w:rsidRPr="00B12224">
        <w:rPr>
          <w:rFonts w:ascii="Times New Roman" w:eastAsia="Times New Roman" w:hAnsi="Times New Roman"/>
          <w:b/>
          <w:sz w:val="26"/>
          <w:szCs w:val="26"/>
          <w:lang w:eastAsia="ru-RU"/>
        </w:rPr>
        <w:t xml:space="preserve"> О С Т А Н О В Л Е Н И Е </w:t>
      </w:r>
    </w:p>
    <w:p w:rsidR="00B12224" w:rsidRPr="00B12224" w:rsidRDefault="00B12224" w:rsidP="00B12224">
      <w:pPr>
        <w:overflowPunct w:val="0"/>
        <w:autoSpaceDE w:val="0"/>
        <w:autoSpaceDN w:val="0"/>
        <w:adjustRightInd w:val="0"/>
        <w:spacing w:after="0" w:line="240" w:lineRule="auto"/>
        <w:textAlignment w:val="baseline"/>
        <w:rPr>
          <w:rFonts w:ascii="Times New Roman" w:eastAsia="Times New Roman" w:hAnsi="Times New Roman"/>
          <w:b/>
          <w:sz w:val="16"/>
          <w:szCs w:val="16"/>
          <w:lang w:eastAsia="ru-RU"/>
        </w:rPr>
      </w:pPr>
      <w:r w:rsidRPr="00B12224">
        <w:rPr>
          <w:rFonts w:ascii="Times New Roman" w:eastAsia="Times New Roman" w:hAnsi="Times New Roman"/>
          <w:b/>
          <w:sz w:val="28"/>
          <w:szCs w:val="28"/>
          <w:lang w:eastAsia="ru-RU"/>
        </w:rPr>
        <w:t xml:space="preserve">  </w:t>
      </w:r>
    </w:p>
    <w:p w:rsidR="00B12224" w:rsidRPr="00B12224" w:rsidRDefault="00B12224" w:rsidP="00B12224">
      <w:pPr>
        <w:overflowPunct w:val="0"/>
        <w:autoSpaceDE w:val="0"/>
        <w:autoSpaceDN w:val="0"/>
        <w:adjustRightInd w:val="0"/>
        <w:spacing w:after="0" w:line="240" w:lineRule="auto"/>
        <w:jc w:val="both"/>
        <w:textAlignment w:val="baseline"/>
        <w:rPr>
          <w:rFonts w:ascii="Times New Roman" w:eastAsia="Times New Roman" w:hAnsi="Times New Roman"/>
          <w:sz w:val="28"/>
          <w:szCs w:val="28"/>
          <w:lang w:eastAsia="ru-RU"/>
        </w:rPr>
      </w:pPr>
      <w:r w:rsidRPr="00B12224">
        <w:rPr>
          <w:rFonts w:ascii="Times New Roman" w:eastAsia="Times New Roman" w:hAnsi="Times New Roman"/>
          <w:sz w:val="28"/>
          <w:szCs w:val="28"/>
          <w:lang w:eastAsia="ru-RU"/>
        </w:rPr>
        <w:t>от 22 ноября 2017 года</w:t>
      </w:r>
      <w:r w:rsidRPr="00B12224">
        <w:rPr>
          <w:rFonts w:ascii="Times New Roman" w:eastAsia="Times New Roman" w:hAnsi="Times New Roman"/>
          <w:sz w:val="28"/>
          <w:szCs w:val="28"/>
          <w:lang w:eastAsia="ru-RU"/>
        </w:rPr>
        <w:tab/>
        <w:t xml:space="preserve">                                                 </w:t>
      </w:r>
      <w:r>
        <w:rPr>
          <w:rFonts w:ascii="Times New Roman" w:eastAsia="Times New Roman" w:hAnsi="Times New Roman"/>
          <w:sz w:val="28"/>
          <w:szCs w:val="28"/>
          <w:lang w:eastAsia="ru-RU"/>
        </w:rPr>
        <w:t xml:space="preserve">                            </w:t>
      </w:r>
      <w:r w:rsidRPr="00B12224">
        <w:rPr>
          <w:rFonts w:ascii="Times New Roman" w:eastAsia="Times New Roman" w:hAnsi="Times New Roman"/>
          <w:sz w:val="28"/>
          <w:szCs w:val="28"/>
          <w:lang w:eastAsia="ru-RU"/>
        </w:rPr>
        <w:t xml:space="preserve">  № 1000</w:t>
      </w:r>
    </w:p>
    <w:p w:rsidR="00B12224" w:rsidRPr="00B12224" w:rsidRDefault="00B12224" w:rsidP="00B12224">
      <w:pPr>
        <w:overflowPunct w:val="0"/>
        <w:autoSpaceDE w:val="0"/>
        <w:autoSpaceDN w:val="0"/>
        <w:adjustRightInd w:val="0"/>
        <w:spacing w:after="0" w:line="240" w:lineRule="auto"/>
        <w:jc w:val="both"/>
        <w:textAlignment w:val="baseline"/>
        <w:rPr>
          <w:rFonts w:ascii="Times New Roman" w:eastAsia="Times New Roman" w:hAnsi="Times New Roman"/>
          <w:sz w:val="20"/>
          <w:szCs w:val="20"/>
          <w:lang w:eastAsia="ru-RU"/>
        </w:rPr>
      </w:pPr>
      <w:r w:rsidRPr="00B12224">
        <w:rPr>
          <w:rFonts w:ascii="Times New Roman" w:eastAsia="Times New Roman" w:hAnsi="Times New Roman"/>
          <w:sz w:val="20"/>
          <w:szCs w:val="20"/>
          <w:lang w:eastAsia="ru-RU"/>
        </w:rPr>
        <w:t xml:space="preserve">Республика Коми, Ижемский район, </w:t>
      </w:r>
      <w:proofErr w:type="gramStart"/>
      <w:r w:rsidRPr="00B12224">
        <w:rPr>
          <w:rFonts w:ascii="Times New Roman" w:eastAsia="Times New Roman" w:hAnsi="Times New Roman"/>
          <w:sz w:val="20"/>
          <w:szCs w:val="20"/>
          <w:lang w:eastAsia="ru-RU"/>
        </w:rPr>
        <w:t>с</w:t>
      </w:r>
      <w:proofErr w:type="gramEnd"/>
      <w:r w:rsidRPr="00B12224">
        <w:rPr>
          <w:rFonts w:ascii="Times New Roman" w:eastAsia="Times New Roman" w:hAnsi="Times New Roman"/>
          <w:sz w:val="20"/>
          <w:szCs w:val="20"/>
          <w:lang w:eastAsia="ru-RU"/>
        </w:rPr>
        <w:t>. Ижма</w:t>
      </w:r>
    </w:p>
    <w:p w:rsidR="00B12224" w:rsidRPr="00B12224" w:rsidRDefault="00B12224" w:rsidP="00B12224">
      <w:pPr>
        <w:overflowPunct w:val="0"/>
        <w:autoSpaceDE w:val="0"/>
        <w:autoSpaceDN w:val="0"/>
        <w:adjustRightInd w:val="0"/>
        <w:spacing w:after="0" w:line="240" w:lineRule="auto"/>
        <w:jc w:val="both"/>
        <w:textAlignment w:val="baseline"/>
        <w:rPr>
          <w:rFonts w:ascii="Times New Roman" w:eastAsia="Times New Roman" w:hAnsi="Times New Roman"/>
          <w:sz w:val="16"/>
          <w:szCs w:val="16"/>
          <w:lang w:eastAsia="ru-RU"/>
        </w:rPr>
      </w:pPr>
    </w:p>
    <w:p w:rsidR="00B12224" w:rsidRPr="00B12224" w:rsidRDefault="00B12224" w:rsidP="00B12224">
      <w:pPr>
        <w:overflowPunct w:val="0"/>
        <w:autoSpaceDE w:val="0"/>
        <w:autoSpaceDN w:val="0"/>
        <w:adjustRightInd w:val="0"/>
        <w:spacing w:after="0" w:line="240" w:lineRule="auto"/>
        <w:jc w:val="both"/>
        <w:textAlignment w:val="baseline"/>
        <w:rPr>
          <w:rFonts w:ascii="Times New Roman" w:eastAsia="Times New Roman" w:hAnsi="Times New Roman"/>
          <w:sz w:val="16"/>
          <w:szCs w:val="16"/>
          <w:lang w:eastAsia="ru-RU"/>
        </w:rPr>
      </w:pPr>
    </w:p>
    <w:p w:rsidR="00B12224" w:rsidRPr="00B12224" w:rsidRDefault="00B12224" w:rsidP="00B12224">
      <w:pPr>
        <w:overflowPunct w:val="0"/>
        <w:autoSpaceDE w:val="0"/>
        <w:autoSpaceDN w:val="0"/>
        <w:adjustRightInd w:val="0"/>
        <w:spacing w:after="0" w:line="240" w:lineRule="auto"/>
        <w:jc w:val="both"/>
        <w:textAlignment w:val="baseline"/>
        <w:rPr>
          <w:rFonts w:ascii="Times New Roman" w:eastAsia="Times New Roman" w:hAnsi="Times New Roman"/>
          <w:sz w:val="16"/>
          <w:szCs w:val="16"/>
          <w:lang w:eastAsia="ru-RU"/>
        </w:rPr>
      </w:pPr>
    </w:p>
    <w:p w:rsidR="00B12224" w:rsidRPr="00B12224" w:rsidRDefault="00B12224" w:rsidP="00B12224">
      <w:pPr>
        <w:overflowPunct w:val="0"/>
        <w:autoSpaceDE w:val="0"/>
        <w:autoSpaceDN w:val="0"/>
        <w:adjustRightInd w:val="0"/>
        <w:spacing w:after="0" w:line="240" w:lineRule="auto"/>
        <w:jc w:val="center"/>
        <w:textAlignment w:val="baseline"/>
        <w:rPr>
          <w:rFonts w:ascii="Times New Roman" w:eastAsia="Times New Roman" w:hAnsi="Times New Roman"/>
          <w:sz w:val="28"/>
          <w:szCs w:val="28"/>
          <w:lang w:eastAsia="ru-RU"/>
        </w:rPr>
      </w:pPr>
      <w:r w:rsidRPr="00B12224">
        <w:rPr>
          <w:rFonts w:ascii="Times New Roman" w:eastAsia="Times New Roman" w:hAnsi="Times New Roman"/>
          <w:sz w:val="28"/>
          <w:szCs w:val="28"/>
          <w:lang w:eastAsia="ru-RU"/>
        </w:rPr>
        <w:t>О внесении изменений в постановление администрации муниципального района «Ижемский» от 14 ноября 2012 года № 1105 «Об утверждении Положения о комиссии администрации муниципального района «Ижемский» по приватизации и аренде муниципального имущества муниципального района «Ижемский»</w:t>
      </w:r>
    </w:p>
    <w:p w:rsidR="00B12224" w:rsidRPr="00B12224" w:rsidRDefault="00B12224" w:rsidP="00B12224">
      <w:pPr>
        <w:overflowPunct w:val="0"/>
        <w:autoSpaceDE w:val="0"/>
        <w:autoSpaceDN w:val="0"/>
        <w:adjustRightInd w:val="0"/>
        <w:spacing w:after="0" w:line="240" w:lineRule="auto"/>
        <w:jc w:val="center"/>
        <w:textAlignment w:val="baseline"/>
        <w:rPr>
          <w:rFonts w:ascii="Times New Roman" w:eastAsia="Times New Roman" w:hAnsi="Times New Roman"/>
          <w:sz w:val="28"/>
          <w:szCs w:val="28"/>
          <w:lang w:eastAsia="ru-RU"/>
        </w:rPr>
      </w:pPr>
    </w:p>
    <w:p w:rsidR="00B12224" w:rsidRPr="00B12224" w:rsidRDefault="00B12224" w:rsidP="00B12224">
      <w:pPr>
        <w:overflowPunct w:val="0"/>
        <w:autoSpaceDE w:val="0"/>
        <w:autoSpaceDN w:val="0"/>
        <w:adjustRightInd w:val="0"/>
        <w:spacing w:after="0" w:line="240" w:lineRule="auto"/>
        <w:jc w:val="center"/>
        <w:textAlignment w:val="baseline"/>
        <w:rPr>
          <w:rFonts w:ascii="Times New Roman" w:eastAsia="Times New Roman" w:hAnsi="Times New Roman"/>
          <w:sz w:val="28"/>
          <w:szCs w:val="28"/>
          <w:lang w:eastAsia="ru-RU"/>
        </w:rPr>
      </w:pPr>
    </w:p>
    <w:p w:rsidR="00B12224" w:rsidRPr="00B12224" w:rsidRDefault="00B12224" w:rsidP="00B12224">
      <w:pPr>
        <w:overflowPunct w:val="0"/>
        <w:autoSpaceDE w:val="0"/>
        <w:autoSpaceDN w:val="0"/>
        <w:adjustRightInd w:val="0"/>
        <w:spacing w:after="0" w:line="240" w:lineRule="auto"/>
        <w:jc w:val="center"/>
        <w:textAlignment w:val="baseline"/>
        <w:rPr>
          <w:rFonts w:ascii="Times New Roman" w:eastAsia="Times New Roman" w:hAnsi="Times New Roman"/>
          <w:sz w:val="28"/>
          <w:szCs w:val="28"/>
          <w:lang w:eastAsia="ru-RU"/>
        </w:rPr>
      </w:pPr>
    </w:p>
    <w:p w:rsidR="00B12224" w:rsidRPr="00B12224" w:rsidRDefault="00B12224" w:rsidP="00B122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8"/>
          <w:szCs w:val="28"/>
          <w:lang w:eastAsia="ru-RU"/>
        </w:rPr>
      </w:pPr>
      <w:r w:rsidRPr="00B12224">
        <w:rPr>
          <w:rFonts w:ascii="Times New Roman" w:eastAsia="Times New Roman" w:hAnsi="Times New Roman"/>
          <w:sz w:val="28"/>
          <w:szCs w:val="28"/>
          <w:lang w:eastAsia="ru-RU"/>
        </w:rPr>
        <w:t>Руководствуясь ст. 125 Гражданского кодекса Российской Федерации, Федеральным законом от 21 декабря 2001 года № 178-ФЗ «О приватизации государственного и муниципального имущества», Уставом муниципального образования муниципального района «Ижемский»</w:t>
      </w:r>
    </w:p>
    <w:p w:rsidR="00B12224" w:rsidRPr="00B12224" w:rsidRDefault="00B12224" w:rsidP="00B12224">
      <w:pPr>
        <w:overflowPunct w:val="0"/>
        <w:autoSpaceDE w:val="0"/>
        <w:autoSpaceDN w:val="0"/>
        <w:adjustRightInd w:val="0"/>
        <w:spacing w:after="0" w:line="240" w:lineRule="auto"/>
        <w:jc w:val="both"/>
        <w:textAlignment w:val="baseline"/>
        <w:rPr>
          <w:rFonts w:ascii="Times New Roman" w:eastAsia="Times New Roman" w:hAnsi="Times New Roman"/>
          <w:sz w:val="28"/>
          <w:szCs w:val="28"/>
          <w:lang w:eastAsia="ru-RU"/>
        </w:rPr>
      </w:pPr>
    </w:p>
    <w:p w:rsidR="00B12224" w:rsidRPr="00B12224" w:rsidRDefault="00B12224" w:rsidP="00B12224">
      <w:pPr>
        <w:overflowPunct w:val="0"/>
        <w:autoSpaceDE w:val="0"/>
        <w:autoSpaceDN w:val="0"/>
        <w:adjustRightInd w:val="0"/>
        <w:spacing w:after="0" w:line="240" w:lineRule="auto"/>
        <w:jc w:val="center"/>
        <w:textAlignment w:val="baseline"/>
        <w:rPr>
          <w:rFonts w:ascii="Times New Roman" w:eastAsia="Times New Roman" w:hAnsi="Times New Roman"/>
          <w:sz w:val="28"/>
          <w:szCs w:val="28"/>
          <w:lang w:eastAsia="ru-RU"/>
        </w:rPr>
      </w:pPr>
      <w:r w:rsidRPr="00B12224">
        <w:rPr>
          <w:rFonts w:ascii="Times New Roman" w:eastAsia="Times New Roman" w:hAnsi="Times New Roman"/>
          <w:sz w:val="28"/>
          <w:szCs w:val="28"/>
          <w:lang w:eastAsia="ru-RU"/>
        </w:rPr>
        <w:t>администрация муниципального района «Ижемский»</w:t>
      </w:r>
    </w:p>
    <w:p w:rsidR="00B12224" w:rsidRPr="00B12224" w:rsidRDefault="00B12224" w:rsidP="00B12224">
      <w:pPr>
        <w:overflowPunct w:val="0"/>
        <w:autoSpaceDE w:val="0"/>
        <w:autoSpaceDN w:val="0"/>
        <w:adjustRightInd w:val="0"/>
        <w:spacing w:after="0" w:line="240" w:lineRule="auto"/>
        <w:jc w:val="both"/>
        <w:textAlignment w:val="baseline"/>
        <w:rPr>
          <w:rFonts w:ascii="Times New Roman" w:eastAsia="Times New Roman" w:hAnsi="Times New Roman"/>
          <w:sz w:val="28"/>
          <w:szCs w:val="28"/>
          <w:lang w:eastAsia="ru-RU"/>
        </w:rPr>
      </w:pPr>
    </w:p>
    <w:p w:rsidR="00B12224" w:rsidRPr="00B12224" w:rsidRDefault="00B12224" w:rsidP="00B12224">
      <w:pPr>
        <w:overflowPunct w:val="0"/>
        <w:autoSpaceDE w:val="0"/>
        <w:autoSpaceDN w:val="0"/>
        <w:adjustRightInd w:val="0"/>
        <w:spacing w:after="0" w:line="240" w:lineRule="auto"/>
        <w:jc w:val="center"/>
        <w:textAlignment w:val="baseline"/>
        <w:rPr>
          <w:rFonts w:ascii="Times New Roman" w:eastAsia="Times New Roman" w:hAnsi="Times New Roman"/>
          <w:sz w:val="28"/>
          <w:szCs w:val="28"/>
          <w:lang w:eastAsia="ru-RU"/>
        </w:rPr>
      </w:pPr>
      <w:proofErr w:type="gramStart"/>
      <w:r w:rsidRPr="00B12224">
        <w:rPr>
          <w:rFonts w:ascii="Times New Roman" w:eastAsia="Times New Roman" w:hAnsi="Times New Roman"/>
          <w:sz w:val="28"/>
          <w:szCs w:val="28"/>
          <w:lang w:eastAsia="ru-RU"/>
        </w:rPr>
        <w:t>П</w:t>
      </w:r>
      <w:proofErr w:type="gramEnd"/>
      <w:r w:rsidRPr="00B12224">
        <w:rPr>
          <w:rFonts w:ascii="Times New Roman" w:eastAsia="Times New Roman" w:hAnsi="Times New Roman"/>
          <w:sz w:val="28"/>
          <w:szCs w:val="28"/>
          <w:lang w:eastAsia="ru-RU"/>
        </w:rPr>
        <w:t xml:space="preserve"> О С Т А Н О В Л Я Е Т:</w:t>
      </w:r>
    </w:p>
    <w:p w:rsidR="00B12224" w:rsidRPr="00B12224" w:rsidRDefault="00B12224" w:rsidP="00B12224">
      <w:pPr>
        <w:overflowPunct w:val="0"/>
        <w:autoSpaceDE w:val="0"/>
        <w:autoSpaceDN w:val="0"/>
        <w:adjustRightInd w:val="0"/>
        <w:spacing w:after="0" w:line="240" w:lineRule="auto"/>
        <w:textAlignment w:val="baseline"/>
        <w:rPr>
          <w:rFonts w:ascii="Times New Roman" w:eastAsia="Times New Roman" w:hAnsi="Times New Roman"/>
          <w:sz w:val="28"/>
          <w:szCs w:val="28"/>
          <w:lang w:eastAsia="ru-RU"/>
        </w:rPr>
      </w:pPr>
    </w:p>
    <w:p w:rsidR="00B12224" w:rsidRPr="00B12224" w:rsidRDefault="00B12224" w:rsidP="00B12224">
      <w:pPr>
        <w:overflowPunct w:val="0"/>
        <w:autoSpaceDE w:val="0"/>
        <w:autoSpaceDN w:val="0"/>
        <w:adjustRightInd w:val="0"/>
        <w:spacing w:after="0" w:line="240" w:lineRule="auto"/>
        <w:ind w:firstLine="720"/>
        <w:jc w:val="both"/>
        <w:textAlignment w:val="baseline"/>
        <w:rPr>
          <w:rFonts w:ascii="Times New Roman" w:eastAsia="Times New Roman" w:hAnsi="Times New Roman"/>
          <w:sz w:val="28"/>
          <w:szCs w:val="28"/>
          <w:lang w:eastAsia="ru-RU"/>
        </w:rPr>
      </w:pPr>
      <w:r w:rsidRPr="00B12224">
        <w:rPr>
          <w:rFonts w:ascii="Times New Roman" w:eastAsia="Times New Roman" w:hAnsi="Times New Roman"/>
          <w:sz w:val="28"/>
          <w:szCs w:val="28"/>
          <w:lang w:eastAsia="ru-RU"/>
        </w:rPr>
        <w:t>1. В пункт 2 постановления администрации муниципального района «Ижемский» от 14 ноября 2012 года № 1105 «Об утверждении Положения о комиссии администрации муниципального района «Ижемский» по приватизации и аренде муниципального имущества муниципального района «Ижемский» слова «Канева Г.Н.» заменить словами «</w:t>
      </w:r>
      <w:proofErr w:type="spellStart"/>
      <w:r w:rsidRPr="00B12224">
        <w:rPr>
          <w:rFonts w:ascii="Times New Roman" w:eastAsia="Times New Roman" w:hAnsi="Times New Roman"/>
          <w:sz w:val="28"/>
          <w:szCs w:val="28"/>
          <w:lang w:eastAsia="ru-RU"/>
        </w:rPr>
        <w:t>Тугашева</w:t>
      </w:r>
      <w:proofErr w:type="spellEnd"/>
      <w:r w:rsidRPr="00B12224">
        <w:rPr>
          <w:rFonts w:ascii="Times New Roman" w:eastAsia="Times New Roman" w:hAnsi="Times New Roman"/>
          <w:sz w:val="28"/>
          <w:szCs w:val="28"/>
          <w:lang w:eastAsia="ru-RU"/>
        </w:rPr>
        <w:t xml:space="preserve"> Т.А.».</w:t>
      </w:r>
    </w:p>
    <w:p w:rsidR="00B12224" w:rsidRPr="00B12224" w:rsidRDefault="00B12224" w:rsidP="00B12224">
      <w:pPr>
        <w:overflowPunct w:val="0"/>
        <w:autoSpaceDE w:val="0"/>
        <w:autoSpaceDN w:val="0"/>
        <w:adjustRightInd w:val="0"/>
        <w:spacing w:after="0" w:line="240" w:lineRule="auto"/>
        <w:ind w:firstLine="720"/>
        <w:jc w:val="both"/>
        <w:textAlignment w:val="baseline"/>
        <w:rPr>
          <w:rFonts w:ascii="Times New Roman" w:eastAsia="Times New Roman" w:hAnsi="Times New Roman"/>
          <w:sz w:val="28"/>
          <w:szCs w:val="28"/>
          <w:lang w:eastAsia="ru-RU"/>
        </w:rPr>
      </w:pPr>
      <w:r w:rsidRPr="00B12224">
        <w:rPr>
          <w:rFonts w:ascii="Times New Roman" w:eastAsia="Times New Roman" w:hAnsi="Times New Roman"/>
          <w:sz w:val="28"/>
          <w:szCs w:val="28"/>
          <w:lang w:eastAsia="ru-RU"/>
        </w:rPr>
        <w:t>2. Настоящее постановление вступает в силу со дня принятия и подлежит официальному опубликованию (обнародованию).</w:t>
      </w:r>
    </w:p>
    <w:p w:rsidR="00B12224" w:rsidRPr="00B12224" w:rsidRDefault="00B12224" w:rsidP="00B12224">
      <w:pPr>
        <w:overflowPunct w:val="0"/>
        <w:autoSpaceDE w:val="0"/>
        <w:autoSpaceDN w:val="0"/>
        <w:adjustRightInd w:val="0"/>
        <w:spacing w:after="0" w:line="240" w:lineRule="auto"/>
        <w:textAlignment w:val="baseline"/>
        <w:rPr>
          <w:rFonts w:ascii="Times New Roman" w:eastAsia="Times New Roman" w:hAnsi="Times New Roman"/>
          <w:sz w:val="28"/>
          <w:szCs w:val="28"/>
          <w:lang w:eastAsia="ru-RU"/>
        </w:rPr>
      </w:pPr>
    </w:p>
    <w:p w:rsidR="00B12224" w:rsidRPr="00B12224" w:rsidRDefault="00B12224" w:rsidP="00B12224">
      <w:pPr>
        <w:overflowPunct w:val="0"/>
        <w:autoSpaceDE w:val="0"/>
        <w:autoSpaceDN w:val="0"/>
        <w:adjustRightInd w:val="0"/>
        <w:spacing w:after="0" w:line="240" w:lineRule="auto"/>
        <w:textAlignment w:val="baseline"/>
        <w:rPr>
          <w:rFonts w:ascii="Times New Roman" w:eastAsia="Times New Roman" w:hAnsi="Times New Roman"/>
          <w:sz w:val="28"/>
          <w:szCs w:val="28"/>
          <w:lang w:eastAsia="ru-RU"/>
        </w:rPr>
      </w:pPr>
    </w:p>
    <w:p w:rsidR="00B12224" w:rsidRPr="00B12224" w:rsidRDefault="00B12224" w:rsidP="00B12224">
      <w:pPr>
        <w:overflowPunct w:val="0"/>
        <w:autoSpaceDE w:val="0"/>
        <w:autoSpaceDN w:val="0"/>
        <w:adjustRightInd w:val="0"/>
        <w:spacing w:after="0" w:line="240" w:lineRule="auto"/>
        <w:textAlignment w:val="baseline"/>
        <w:rPr>
          <w:rFonts w:ascii="Times New Roman" w:eastAsia="Times New Roman" w:hAnsi="Times New Roman"/>
          <w:sz w:val="28"/>
          <w:szCs w:val="28"/>
          <w:lang w:eastAsia="ru-RU"/>
        </w:rPr>
      </w:pPr>
    </w:p>
    <w:p w:rsidR="00B12224" w:rsidRPr="00B12224" w:rsidRDefault="00B12224" w:rsidP="00B12224">
      <w:pPr>
        <w:overflowPunct w:val="0"/>
        <w:autoSpaceDE w:val="0"/>
        <w:autoSpaceDN w:val="0"/>
        <w:adjustRightInd w:val="0"/>
        <w:spacing w:after="0" w:line="240" w:lineRule="auto"/>
        <w:textAlignment w:val="baseline"/>
        <w:rPr>
          <w:rFonts w:ascii="Times New Roman" w:eastAsia="Times New Roman" w:hAnsi="Times New Roman"/>
          <w:sz w:val="28"/>
          <w:szCs w:val="28"/>
          <w:lang w:eastAsia="ru-RU"/>
        </w:rPr>
      </w:pPr>
    </w:p>
    <w:p w:rsidR="00B12224" w:rsidRPr="00B12224" w:rsidRDefault="00B12224" w:rsidP="00B12224">
      <w:pPr>
        <w:overflowPunct w:val="0"/>
        <w:autoSpaceDE w:val="0"/>
        <w:autoSpaceDN w:val="0"/>
        <w:adjustRightInd w:val="0"/>
        <w:spacing w:after="0" w:line="240" w:lineRule="auto"/>
        <w:textAlignment w:val="baseline"/>
        <w:rPr>
          <w:rFonts w:ascii="Times New Roman" w:eastAsia="Times New Roman" w:hAnsi="Times New Roman"/>
          <w:sz w:val="28"/>
          <w:szCs w:val="28"/>
          <w:lang w:eastAsia="ru-RU"/>
        </w:rPr>
      </w:pPr>
    </w:p>
    <w:p w:rsidR="00B12224" w:rsidRPr="00B12224" w:rsidRDefault="00B12224" w:rsidP="00B12224">
      <w:pPr>
        <w:overflowPunct w:val="0"/>
        <w:autoSpaceDE w:val="0"/>
        <w:autoSpaceDN w:val="0"/>
        <w:adjustRightInd w:val="0"/>
        <w:spacing w:after="0" w:line="240" w:lineRule="auto"/>
        <w:textAlignment w:val="baseline"/>
        <w:rPr>
          <w:rFonts w:ascii="Times New Roman" w:eastAsia="Times New Roman" w:hAnsi="Times New Roman"/>
          <w:sz w:val="28"/>
          <w:szCs w:val="28"/>
          <w:lang w:eastAsia="ru-RU"/>
        </w:rPr>
      </w:pPr>
      <w:r w:rsidRPr="00B12224">
        <w:rPr>
          <w:rFonts w:ascii="Times New Roman" w:eastAsia="Times New Roman" w:hAnsi="Times New Roman"/>
          <w:sz w:val="28"/>
          <w:szCs w:val="28"/>
          <w:lang w:eastAsia="ru-RU"/>
        </w:rPr>
        <w:t>Заместитель руководителя администрации</w:t>
      </w:r>
    </w:p>
    <w:p w:rsidR="00B12224" w:rsidRPr="00B12224" w:rsidRDefault="00B12224" w:rsidP="00B12224">
      <w:pPr>
        <w:overflowPunct w:val="0"/>
        <w:autoSpaceDE w:val="0"/>
        <w:autoSpaceDN w:val="0"/>
        <w:adjustRightInd w:val="0"/>
        <w:spacing w:after="0" w:line="240" w:lineRule="auto"/>
        <w:textAlignment w:val="baseline"/>
        <w:rPr>
          <w:rFonts w:ascii="Times New Roman" w:eastAsia="Times New Roman" w:hAnsi="Times New Roman"/>
          <w:sz w:val="28"/>
          <w:szCs w:val="28"/>
          <w:lang w:eastAsia="ru-RU"/>
        </w:rPr>
      </w:pPr>
      <w:r w:rsidRPr="00B12224">
        <w:rPr>
          <w:rFonts w:ascii="Times New Roman" w:eastAsia="Times New Roman" w:hAnsi="Times New Roman"/>
          <w:sz w:val="28"/>
          <w:szCs w:val="28"/>
          <w:lang w:eastAsia="ru-RU"/>
        </w:rPr>
        <w:t xml:space="preserve">муниципального района «Ижемский»                  </w:t>
      </w:r>
      <w:r w:rsidR="000336B9">
        <w:rPr>
          <w:rFonts w:ascii="Times New Roman" w:eastAsia="Times New Roman" w:hAnsi="Times New Roman"/>
          <w:sz w:val="28"/>
          <w:szCs w:val="28"/>
          <w:lang w:eastAsia="ru-RU"/>
        </w:rPr>
        <w:t xml:space="preserve">                               </w:t>
      </w:r>
      <w:r w:rsidRPr="00B12224">
        <w:rPr>
          <w:rFonts w:ascii="Times New Roman" w:eastAsia="Times New Roman" w:hAnsi="Times New Roman"/>
          <w:sz w:val="28"/>
          <w:szCs w:val="28"/>
          <w:lang w:eastAsia="ru-RU"/>
        </w:rPr>
        <w:t>Ф.А. Попов</w:t>
      </w:r>
    </w:p>
    <w:p w:rsidR="00B12224" w:rsidRPr="00B12224" w:rsidRDefault="00B12224" w:rsidP="00B12224">
      <w:pPr>
        <w:overflowPunct w:val="0"/>
        <w:autoSpaceDE w:val="0"/>
        <w:autoSpaceDN w:val="0"/>
        <w:adjustRightInd w:val="0"/>
        <w:spacing w:after="0" w:line="240" w:lineRule="auto"/>
        <w:textAlignment w:val="baseline"/>
        <w:rPr>
          <w:rFonts w:ascii="Times New Roman" w:eastAsia="Times New Roman" w:hAnsi="Times New Roman"/>
          <w:sz w:val="24"/>
          <w:szCs w:val="24"/>
          <w:lang w:eastAsia="ru-RU"/>
        </w:rPr>
      </w:pPr>
    </w:p>
    <w:tbl>
      <w:tblPr>
        <w:tblW w:w="9630" w:type="dxa"/>
        <w:tblLayout w:type="fixed"/>
        <w:tblLook w:val="01E0"/>
      </w:tblPr>
      <w:tblGrid>
        <w:gridCol w:w="3886"/>
        <w:gridCol w:w="2161"/>
        <w:gridCol w:w="3583"/>
      </w:tblGrid>
      <w:tr w:rsidR="000336B9" w:rsidRPr="000336B9" w:rsidTr="007E6FEC">
        <w:trPr>
          <w:trHeight w:val="1107"/>
        </w:trPr>
        <w:tc>
          <w:tcPr>
            <w:tcW w:w="3886" w:type="dxa"/>
            <w:vMerge w:val="restart"/>
            <w:hideMark/>
          </w:tcPr>
          <w:p w:rsidR="000336B9" w:rsidRPr="000336B9" w:rsidRDefault="000336B9" w:rsidP="000336B9">
            <w:pPr>
              <w:spacing w:after="0" w:line="240" w:lineRule="auto"/>
              <w:jc w:val="center"/>
              <w:rPr>
                <w:rFonts w:ascii="Times New Roman" w:eastAsia="Times New Roman" w:hAnsi="Times New Roman"/>
                <w:b/>
                <w:lang w:eastAsia="ru-RU"/>
              </w:rPr>
            </w:pPr>
            <w:r w:rsidRPr="000336B9">
              <w:rPr>
                <w:rFonts w:ascii="Times New Roman" w:eastAsiaTheme="minorEastAsia" w:hAnsi="Times New Roman"/>
                <w:b/>
                <w:lang w:eastAsia="ru-RU"/>
              </w:rPr>
              <w:t>«</w:t>
            </w:r>
            <w:proofErr w:type="spellStart"/>
            <w:r w:rsidRPr="000336B9">
              <w:rPr>
                <w:rFonts w:ascii="Times New Roman" w:eastAsiaTheme="minorEastAsia" w:hAnsi="Times New Roman"/>
                <w:b/>
                <w:lang w:eastAsia="ru-RU"/>
              </w:rPr>
              <w:t>Изьва</w:t>
            </w:r>
            <w:proofErr w:type="spellEnd"/>
            <w:r w:rsidRPr="000336B9">
              <w:rPr>
                <w:rFonts w:ascii="Times New Roman" w:eastAsiaTheme="minorEastAsia" w:hAnsi="Times New Roman"/>
                <w:b/>
                <w:lang w:eastAsia="ru-RU"/>
              </w:rPr>
              <w:t>»</w:t>
            </w:r>
          </w:p>
          <w:p w:rsidR="000336B9" w:rsidRPr="000336B9" w:rsidRDefault="000336B9" w:rsidP="000336B9">
            <w:pPr>
              <w:spacing w:after="0" w:line="240" w:lineRule="auto"/>
              <w:jc w:val="center"/>
              <w:rPr>
                <w:rFonts w:ascii="Times New Roman" w:eastAsiaTheme="minorEastAsia" w:hAnsi="Times New Roman"/>
                <w:b/>
                <w:sz w:val="28"/>
                <w:szCs w:val="28"/>
                <w:lang w:eastAsia="ru-RU"/>
              </w:rPr>
            </w:pPr>
            <w:proofErr w:type="spellStart"/>
            <w:r w:rsidRPr="000336B9">
              <w:rPr>
                <w:rFonts w:ascii="Times New Roman" w:eastAsiaTheme="minorEastAsia" w:hAnsi="Times New Roman"/>
                <w:b/>
                <w:lang w:eastAsia="ru-RU"/>
              </w:rPr>
              <w:t>муниципальнöй</w:t>
            </w:r>
            <w:proofErr w:type="spellEnd"/>
            <w:r w:rsidRPr="000336B9">
              <w:rPr>
                <w:rFonts w:ascii="Times New Roman" w:eastAsiaTheme="minorEastAsia" w:hAnsi="Times New Roman"/>
                <w:b/>
                <w:lang w:eastAsia="ru-RU"/>
              </w:rPr>
              <w:t xml:space="preserve"> </w:t>
            </w:r>
            <w:proofErr w:type="spellStart"/>
            <w:r w:rsidRPr="000336B9">
              <w:rPr>
                <w:rFonts w:ascii="Times New Roman" w:eastAsiaTheme="minorEastAsia" w:hAnsi="Times New Roman"/>
                <w:b/>
                <w:lang w:eastAsia="ru-RU"/>
              </w:rPr>
              <w:t>районса</w:t>
            </w:r>
            <w:proofErr w:type="spellEnd"/>
            <w:r w:rsidRPr="000336B9">
              <w:rPr>
                <w:rFonts w:ascii="Times New Roman" w:eastAsiaTheme="minorEastAsia" w:hAnsi="Times New Roman"/>
                <w:b/>
                <w:lang w:eastAsia="ru-RU"/>
              </w:rPr>
              <w:t xml:space="preserve"> администрация</w:t>
            </w:r>
          </w:p>
        </w:tc>
        <w:tc>
          <w:tcPr>
            <w:tcW w:w="2161" w:type="dxa"/>
            <w:hideMark/>
          </w:tcPr>
          <w:p w:rsidR="000336B9" w:rsidRPr="000336B9" w:rsidRDefault="00A70C70" w:rsidP="000336B9">
            <w:pPr>
              <w:spacing w:after="0" w:line="240" w:lineRule="auto"/>
              <w:jc w:val="center"/>
              <w:rPr>
                <w:rFonts w:ascii="Times New Roman" w:eastAsiaTheme="minorEastAsia" w:hAnsi="Times New Roman"/>
                <w:b/>
                <w:sz w:val="24"/>
                <w:lang w:eastAsia="ru-RU"/>
              </w:rPr>
            </w:pPr>
            <w:r>
              <w:rPr>
                <w:rFonts w:ascii="Times New Roman" w:eastAsiaTheme="minorEastAsia" w:hAnsi="Times New Roman"/>
                <w:b/>
                <w:noProof/>
                <w:sz w:val="28"/>
                <w:szCs w:val="26"/>
                <w:lang w:eastAsia="ru-RU"/>
              </w:rPr>
              <w:drawing>
                <wp:inline distT="0" distB="0" distL="0" distR="0">
                  <wp:extent cx="617220" cy="748030"/>
                  <wp:effectExtent l="19050" t="0" r="0" b="0"/>
                  <wp:docPr id="139"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16" cstate="print"/>
                          <a:srcRect/>
                          <a:stretch>
                            <a:fillRect/>
                          </a:stretch>
                        </pic:blipFill>
                        <pic:spPr bwMode="auto">
                          <a:xfrm>
                            <a:off x="0" y="0"/>
                            <a:ext cx="617220" cy="748030"/>
                          </a:xfrm>
                          <a:prstGeom prst="rect">
                            <a:avLst/>
                          </a:prstGeom>
                          <a:noFill/>
                          <a:ln w="9525">
                            <a:noFill/>
                            <a:miter lim="800000"/>
                            <a:headEnd/>
                            <a:tailEnd/>
                          </a:ln>
                        </pic:spPr>
                      </pic:pic>
                    </a:graphicData>
                  </a:graphic>
                </wp:inline>
              </w:drawing>
            </w:r>
          </w:p>
        </w:tc>
        <w:tc>
          <w:tcPr>
            <w:tcW w:w="3583" w:type="dxa"/>
            <w:vMerge w:val="restart"/>
            <w:hideMark/>
          </w:tcPr>
          <w:p w:rsidR="000336B9" w:rsidRPr="000336B9" w:rsidRDefault="000336B9" w:rsidP="000336B9">
            <w:pPr>
              <w:spacing w:after="0" w:line="240" w:lineRule="auto"/>
              <w:jc w:val="center"/>
              <w:rPr>
                <w:rFonts w:ascii="Times New Roman" w:eastAsia="Times New Roman" w:hAnsi="Times New Roman"/>
                <w:b/>
                <w:lang w:eastAsia="ru-RU"/>
              </w:rPr>
            </w:pPr>
            <w:r w:rsidRPr="000336B9">
              <w:rPr>
                <w:rFonts w:ascii="Times New Roman" w:eastAsiaTheme="minorEastAsia" w:hAnsi="Times New Roman"/>
                <w:b/>
                <w:lang w:eastAsia="ru-RU"/>
              </w:rPr>
              <w:t>Администрация</w:t>
            </w:r>
          </w:p>
          <w:p w:rsidR="000336B9" w:rsidRPr="000336B9" w:rsidRDefault="000336B9" w:rsidP="000336B9">
            <w:pPr>
              <w:spacing w:after="0" w:line="240" w:lineRule="auto"/>
              <w:jc w:val="center"/>
              <w:rPr>
                <w:rFonts w:ascii="Times New Roman" w:eastAsiaTheme="minorEastAsia" w:hAnsi="Times New Roman"/>
                <w:b/>
                <w:lang w:eastAsia="ru-RU"/>
              </w:rPr>
            </w:pPr>
            <w:r w:rsidRPr="000336B9">
              <w:rPr>
                <w:rFonts w:ascii="Times New Roman" w:eastAsiaTheme="minorEastAsia" w:hAnsi="Times New Roman"/>
                <w:b/>
                <w:lang w:eastAsia="ru-RU"/>
              </w:rPr>
              <w:t>муниципального района</w:t>
            </w:r>
          </w:p>
          <w:p w:rsidR="000336B9" w:rsidRPr="000336B9" w:rsidRDefault="000336B9" w:rsidP="000336B9">
            <w:pPr>
              <w:spacing w:after="0" w:line="240" w:lineRule="auto"/>
              <w:jc w:val="center"/>
              <w:rPr>
                <w:rFonts w:ascii="Times New Roman" w:eastAsiaTheme="minorEastAsia" w:hAnsi="Times New Roman"/>
                <w:b/>
                <w:sz w:val="28"/>
                <w:szCs w:val="28"/>
                <w:lang w:eastAsia="ru-RU"/>
              </w:rPr>
            </w:pPr>
            <w:r w:rsidRPr="000336B9">
              <w:rPr>
                <w:rFonts w:ascii="Times New Roman" w:eastAsiaTheme="minorEastAsia" w:hAnsi="Times New Roman"/>
                <w:b/>
                <w:lang w:eastAsia="ru-RU"/>
              </w:rPr>
              <w:t>«Ижемский»</w:t>
            </w:r>
          </w:p>
        </w:tc>
      </w:tr>
      <w:tr w:rsidR="000336B9" w:rsidRPr="000336B9" w:rsidTr="007E6FEC">
        <w:trPr>
          <w:trHeight w:val="326"/>
        </w:trPr>
        <w:tc>
          <w:tcPr>
            <w:tcW w:w="3886" w:type="dxa"/>
            <w:vMerge/>
            <w:hideMark/>
          </w:tcPr>
          <w:p w:rsidR="000336B9" w:rsidRPr="000336B9" w:rsidRDefault="000336B9" w:rsidP="000336B9">
            <w:pPr>
              <w:spacing w:after="0" w:line="240" w:lineRule="auto"/>
              <w:jc w:val="center"/>
              <w:rPr>
                <w:rFonts w:ascii="Times New Roman" w:eastAsiaTheme="minorEastAsia" w:hAnsi="Times New Roman"/>
                <w:b/>
                <w:sz w:val="28"/>
                <w:szCs w:val="28"/>
                <w:lang w:eastAsia="ru-RU"/>
              </w:rPr>
            </w:pPr>
          </w:p>
        </w:tc>
        <w:tc>
          <w:tcPr>
            <w:tcW w:w="2161" w:type="dxa"/>
          </w:tcPr>
          <w:p w:rsidR="000336B9" w:rsidRPr="000336B9" w:rsidRDefault="000336B9" w:rsidP="000336B9">
            <w:pPr>
              <w:spacing w:after="0" w:line="240" w:lineRule="auto"/>
              <w:jc w:val="center"/>
              <w:rPr>
                <w:rFonts w:ascii="Times New Roman" w:eastAsiaTheme="minorEastAsia" w:hAnsi="Times New Roman"/>
                <w:b/>
                <w:sz w:val="24"/>
                <w:lang w:eastAsia="ru-RU"/>
              </w:rPr>
            </w:pPr>
          </w:p>
        </w:tc>
        <w:tc>
          <w:tcPr>
            <w:tcW w:w="3583" w:type="dxa"/>
            <w:vMerge/>
            <w:hideMark/>
          </w:tcPr>
          <w:p w:rsidR="000336B9" w:rsidRPr="000336B9" w:rsidRDefault="000336B9" w:rsidP="000336B9">
            <w:pPr>
              <w:spacing w:after="0" w:line="240" w:lineRule="auto"/>
              <w:jc w:val="center"/>
              <w:rPr>
                <w:rFonts w:ascii="Times New Roman" w:eastAsiaTheme="minorEastAsia" w:hAnsi="Times New Roman"/>
                <w:b/>
                <w:sz w:val="28"/>
                <w:szCs w:val="28"/>
                <w:lang w:eastAsia="ru-RU"/>
              </w:rPr>
            </w:pPr>
          </w:p>
        </w:tc>
      </w:tr>
    </w:tbl>
    <w:p w:rsidR="000336B9" w:rsidRPr="000336B9" w:rsidRDefault="000336B9" w:rsidP="000336B9">
      <w:pPr>
        <w:spacing w:after="0" w:line="240" w:lineRule="auto"/>
        <w:jc w:val="center"/>
        <w:rPr>
          <w:rFonts w:ascii="Times New Roman" w:eastAsiaTheme="minorEastAsia" w:hAnsi="Times New Roman"/>
          <w:b/>
          <w:sz w:val="28"/>
          <w:szCs w:val="28"/>
          <w:lang w:eastAsia="ru-RU"/>
        </w:rPr>
      </w:pPr>
      <w:proofErr w:type="gramStart"/>
      <w:r w:rsidRPr="000336B9">
        <w:rPr>
          <w:rFonts w:ascii="Times New Roman" w:eastAsiaTheme="minorEastAsia" w:hAnsi="Times New Roman"/>
          <w:b/>
          <w:sz w:val="28"/>
          <w:szCs w:val="28"/>
          <w:lang w:eastAsia="ru-RU"/>
        </w:rPr>
        <w:t>Ш</w:t>
      </w:r>
      <w:proofErr w:type="gramEnd"/>
      <w:r w:rsidRPr="000336B9">
        <w:rPr>
          <w:rFonts w:ascii="Times New Roman" w:eastAsiaTheme="minorEastAsia" w:hAnsi="Times New Roman"/>
          <w:b/>
          <w:sz w:val="28"/>
          <w:szCs w:val="28"/>
          <w:lang w:eastAsia="ru-RU"/>
        </w:rPr>
        <w:t xml:space="preserve"> У Ö М</w:t>
      </w:r>
    </w:p>
    <w:p w:rsidR="000336B9" w:rsidRPr="000336B9" w:rsidRDefault="000336B9" w:rsidP="000336B9">
      <w:pPr>
        <w:spacing w:after="0" w:line="240" w:lineRule="auto"/>
        <w:jc w:val="center"/>
        <w:rPr>
          <w:rFonts w:ascii="Times New Roman" w:eastAsiaTheme="minorEastAsia" w:hAnsi="Times New Roman"/>
          <w:b/>
          <w:sz w:val="28"/>
          <w:szCs w:val="28"/>
          <w:lang w:eastAsia="ru-RU"/>
        </w:rPr>
      </w:pPr>
    </w:p>
    <w:p w:rsidR="000336B9" w:rsidRPr="000336B9" w:rsidRDefault="000336B9" w:rsidP="000336B9">
      <w:pPr>
        <w:spacing w:after="0" w:line="240" w:lineRule="auto"/>
        <w:jc w:val="center"/>
        <w:rPr>
          <w:rFonts w:ascii="Times New Roman" w:eastAsiaTheme="minorEastAsia" w:hAnsi="Times New Roman"/>
          <w:b/>
          <w:sz w:val="28"/>
          <w:szCs w:val="28"/>
          <w:lang w:eastAsia="ru-RU"/>
        </w:rPr>
      </w:pPr>
      <w:proofErr w:type="gramStart"/>
      <w:r w:rsidRPr="000336B9">
        <w:rPr>
          <w:rFonts w:ascii="Times New Roman" w:eastAsiaTheme="minorEastAsia" w:hAnsi="Times New Roman"/>
          <w:b/>
          <w:sz w:val="28"/>
          <w:szCs w:val="28"/>
          <w:lang w:eastAsia="ru-RU"/>
        </w:rPr>
        <w:t>П</w:t>
      </w:r>
      <w:proofErr w:type="gramEnd"/>
      <w:r w:rsidRPr="000336B9">
        <w:rPr>
          <w:rFonts w:ascii="Times New Roman" w:eastAsiaTheme="minorEastAsia" w:hAnsi="Times New Roman"/>
          <w:b/>
          <w:sz w:val="28"/>
          <w:szCs w:val="28"/>
          <w:lang w:eastAsia="ru-RU"/>
        </w:rPr>
        <w:t xml:space="preserve"> О С Т А Н О В Л Е Н И Е </w:t>
      </w:r>
    </w:p>
    <w:p w:rsidR="000336B9" w:rsidRPr="000336B9" w:rsidRDefault="000336B9" w:rsidP="000336B9">
      <w:pPr>
        <w:spacing w:after="0" w:line="240" w:lineRule="auto"/>
        <w:jc w:val="both"/>
        <w:rPr>
          <w:rFonts w:ascii="Times New Roman" w:eastAsiaTheme="minorEastAsia" w:hAnsi="Times New Roman"/>
          <w:sz w:val="28"/>
          <w:szCs w:val="28"/>
          <w:lang w:eastAsia="ru-RU"/>
        </w:rPr>
      </w:pPr>
    </w:p>
    <w:p w:rsidR="000336B9" w:rsidRPr="000336B9" w:rsidRDefault="000336B9" w:rsidP="000336B9">
      <w:pPr>
        <w:spacing w:after="0" w:line="240" w:lineRule="auto"/>
        <w:rPr>
          <w:rFonts w:ascii="Times New Roman" w:eastAsiaTheme="minorEastAsia" w:hAnsi="Times New Roman"/>
          <w:sz w:val="28"/>
          <w:szCs w:val="28"/>
          <w:lang w:eastAsia="ru-RU"/>
        </w:rPr>
      </w:pPr>
      <w:r w:rsidRPr="000336B9">
        <w:rPr>
          <w:rFonts w:ascii="Times New Roman" w:eastAsiaTheme="minorEastAsia" w:hAnsi="Times New Roman"/>
          <w:sz w:val="28"/>
          <w:szCs w:val="28"/>
          <w:lang w:eastAsia="ru-RU"/>
        </w:rPr>
        <w:t xml:space="preserve">от 22 ноября 2017 года                                                                                 № 1003   </w:t>
      </w:r>
      <w:r w:rsidRPr="000336B9">
        <w:rPr>
          <w:rFonts w:ascii="Times New Roman" w:eastAsiaTheme="minorEastAsia" w:hAnsi="Times New Roman"/>
          <w:sz w:val="20"/>
          <w:szCs w:val="20"/>
          <w:lang w:eastAsia="ru-RU"/>
        </w:rPr>
        <w:t xml:space="preserve">Республика Коми, Ижемский район, </w:t>
      </w:r>
      <w:proofErr w:type="gramStart"/>
      <w:r w:rsidRPr="000336B9">
        <w:rPr>
          <w:rFonts w:ascii="Times New Roman" w:eastAsiaTheme="minorEastAsia" w:hAnsi="Times New Roman"/>
          <w:sz w:val="20"/>
          <w:szCs w:val="20"/>
          <w:lang w:eastAsia="ru-RU"/>
        </w:rPr>
        <w:t>с</w:t>
      </w:r>
      <w:proofErr w:type="gramEnd"/>
      <w:r w:rsidRPr="000336B9">
        <w:rPr>
          <w:rFonts w:ascii="Times New Roman" w:eastAsiaTheme="minorEastAsia" w:hAnsi="Times New Roman"/>
          <w:sz w:val="20"/>
          <w:szCs w:val="20"/>
          <w:lang w:eastAsia="ru-RU"/>
        </w:rPr>
        <w:t>. Ижма</w:t>
      </w:r>
      <w:r w:rsidRPr="000336B9">
        <w:rPr>
          <w:rFonts w:ascii="Times New Roman" w:eastAsiaTheme="minorEastAsia" w:hAnsi="Times New Roman"/>
          <w:sz w:val="24"/>
          <w:szCs w:val="24"/>
          <w:lang w:eastAsia="ru-RU"/>
        </w:rPr>
        <w:t xml:space="preserve"> </w:t>
      </w:r>
      <w:r w:rsidRPr="000336B9">
        <w:rPr>
          <w:rFonts w:ascii="Times New Roman" w:eastAsiaTheme="minorEastAsia" w:hAnsi="Times New Roman"/>
          <w:sz w:val="28"/>
          <w:szCs w:val="28"/>
          <w:lang w:eastAsia="ru-RU"/>
        </w:rPr>
        <w:t xml:space="preserve"> </w:t>
      </w:r>
    </w:p>
    <w:p w:rsidR="000336B9" w:rsidRPr="000336B9" w:rsidRDefault="000336B9" w:rsidP="000336B9">
      <w:pPr>
        <w:spacing w:after="0" w:line="240" w:lineRule="auto"/>
        <w:rPr>
          <w:rFonts w:ascii="Times New Roman" w:eastAsiaTheme="minorEastAsia" w:hAnsi="Times New Roman"/>
          <w:sz w:val="28"/>
          <w:szCs w:val="28"/>
          <w:lang w:eastAsia="ru-RU"/>
        </w:rPr>
      </w:pPr>
    </w:p>
    <w:p w:rsidR="000336B9" w:rsidRPr="000336B9" w:rsidRDefault="000336B9" w:rsidP="000336B9">
      <w:pPr>
        <w:spacing w:after="0" w:line="240" w:lineRule="auto"/>
        <w:jc w:val="center"/>
        <w:rPr>
          <w:rFonts w:ascii="Times New Roman" w:eastAsiaTheme="minorEastAsia" w:hAnsi="Times New Roman"/>
          <w:sz w:val="28"/>
          <w:szCs w:val="28"/>
          <w:lang w:eastAsia="ru-RU"/>
        </w:rPr>
      </w:pPr>
      <w:r w:rsidRPr="000336B9">
        <w:rPr>
          <w:rFonts w:ascii="Times New Roman" w:eastAsiaTheme="minorEastAsia" w:hAnsi="Times New Roman"/>
          <w:sz w:val="28"/>
          <w:szCs w:val="28"/>
          <w:lang w:eastAsia="ru-RU"/>
        </w:rPr>
        <w:t>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0336B9" w:rsidRPr="000336B9" w:rsidRDefault="000336B9" w:rsidP="000336B9">
      <w:pPr>
        <w:spacing w:after="0"/>
        <w:jc w:val="center"/>
        <w:rPr>
          <w:rFonts w:ascii="Times New Roman" w:eastAsiaTheme="minorEastAsia" w:hAnsi="Times New Roman"/>
          <w:sz w:val="28"/>
          <w:szCs w:val="28"/>
          <w:lang w:eastAsia="ru-RU"/>
        </w:rPr>
      </w:pPr>
    </w:p>
    <w:p w:rsidR="000336B9" w:rsidRPr="000336B9" w:rsidRDefault="000336B9" w:rsidP="000336B9">
      <w:pPr>
        <w:spacing w:after="0" w:line="240" w:lineRule="auto"/>
        <w:ind w:firstLine="708"/>
        <w:jc w:val="both"/>
        <w:rPr>
          <w:rFonts w:ascii="Times New Roman" w:eastAsiaTheme="minorEastAsia" w:hAnsi="Times New Roman"/>
          <w:sz w:val="28"/>
          <w:szCs w:val="28"/>
          <w:lang w:eastAsia="ru-RU"/>
        </w:rPr>
      </w:pPr>
      <w:proofErr w:type="gramStart"/>
      <w:r w:rsidRPr="000336B9">
        <w:rPr>
          <w:rFonts w:ascii="Times New Roman" w:eastAsiaTheme="minorEastAsia" w:hAnsi="Times New Roman"/>
          <w:sz w:val="28"/>
          <w:szCs w:val="28"/>
          <w:lang w:eastAsia="ru-RU"/>
        </w:rPr>
        <w:t xml:space="preserve">В соответствии со статьей 40 Градостроительного кодекса Российской Федерации, Федеральным законом от 06.10.2003 № 131-ФЗ «Об общих принципах организации местного самоуправления в Российской Федерации», решением Совета муниципального района «Ижемский» от 24.10.2013 № 4-20/2 «Об утверждении порядка организации и проведения публичных слушаний на территории муниципального образования муниципального района «Ижемский», заключением публичных слушаний от 20.11.2017, на основании письменного обращения </w:t>
      </w:r>
      <w:proofErr w:type="spellStart"/>
      <w:r w:rsidRPr="000336B9">
        <w:rPr>
          <w:rFonts w:ascii="Times New Roman" w:eastAsiaTheme="minorEastAsia" w:hAnsi="Times New Roman"/>
          <w:sz w:val="28"/>
          <w:szCs w:val="28"/>
          <w:lang w:eastAsia="ru-RU"/>
        </w:rPr>
        <w:t>Вокуевой</w:t>
      </w:r>
      <w:proofErr w:type="spellEnd"/>
      <w:r w:rsidRPr="000336B9">
        <w:rPr>
          <w:rFonts w:ascii="Times New Roman" w:eastAsiaTheme="minorEastAsia" w:hAnsi="Times New Roman"/>
          <w:sz w:val="28"/>
          <w:szCs w:val="28"/>
          <w:lang w:eastAsia="ru-RU"/>
        </w:rPr>
        <w:t xml:space="preserve"> Любови Ивановны  </w:t>
      </w:r>
      <w:proofErr w:type="gramEnd"/>
    </w:p>
    <w:p w:rsidR="000336B9" w:rsidRPr="00BA5FBA" w:rsidRDefault="000336B9" w:rsidP="000336B9">
      <w:pPr>
        <w:spacing w:after="0" w:line="240" w:lineRule="auto"/>
        <w:ind w:firstLine="708"/>
        <w:jc w:val="center"/>
        <w:rPr>
          <w:rFonts w:ascii="Times New Roman" w:eastAsiaTheme="minorEastAsia" w:hAnsi="Times New Roman"/>
          <w:sz w:val="16"/>
          <w:szCs w:val="16"/>
          <w:lang w:eastAsia="ru-RU"/>
        </w:rPr>
      </w:pPr>
    </w:p>
    <w:p w:rsidR="000336B9" w:rsidRPr="000336B9" w:rsidRDefault="000336B9" w:rsidP="000336B9">
      <w:pPr>
        <w:spacing w:after="0" w:line="240" w:lineRule="auto"/>
        <w:ind w:firstLine="708"/>
        <w:jc w:val="center"/>
        <w:rPr>
          <w:rFonts w:ascii="Times New Roman" w:eastAsiaTheme="minorEastAsia" w:hAnsi="Times New Roman"/>
          <w:sz w:val="28"/>
          <w:szCs w:val="28"/>
          <w:lang w:eastAsia="ru-RU"/>
        </w:rPr>
      </w:pPr>
      <w:r w:rsidRPr="000336B9">
        <w:rPr>
          <w:rFonts w:ascii="Times New Roman" w:eastAsiaTheme="minorEastAsia" w:hAnsi="Times New Roman"/>
          <w:sz w:val="28"/>
          <w:szCs w:val="28"/>
          <w:lang w:eastAsia="ru-RU"/>
        </w:rPr>
        <w:t>администрация муниципального района «Ижемский»</w:t>
      </w:r>
    </w:p>
    <w:p w:rsidR="000336B9" w:rsidRPr="00BA5FBA" w:rsidRDefault="000336B9" w:rsidP="000336B9">
      <w:pPr>
        <w:spacing w:after="0" w:line="240" w:lineRule="auto"/>
        <w:ind w:firstLine="708"/>
        <w:jc w:val="both"/>
        <w:rPr>
          <w:rFonts w:ascii="Times New Roman" w:eastAsiaTheme="minorEastAsia" w:hAnsi="Times New Roman"/>
          <w:sz w:val="16"/>
          <w:szCs w:val="16"/>
          <w:lang w:eastAsia="ru-RU"/>
        </w:rPr>
      </w:pPr>
    </w:p>
    <w:p w:rsidR="000336B9" w:rsidRPr="000336B9" w:rsidRDefault="000336B9" w:rsidP="000336B9">
      <w:pPr>
        <w:spacing w:after="0" w:line="240" w:lineRule="auto"/>
        <w:ind w:firstLine="708"/>
        <w:jc w:val="center"/>
        <w:rPr>
          <w:rFonts w:ascii="Times New Roman" w:eastAsiaTheme="minorEastAsia" w:hAnsi="Times New Roman"/>
          <w:sz w:val="28"/>
          <w:szCs w:val="28"/>
          <w:lang w:eastAsia="ru-RU"/>
        </w:rPr>
      </w:pPr>
      <w:proofErr w:type="gramStart"/>
      <w:r w:rsidRPr="000336B9">
        <w:rPr>
          <w:rFonts w:ascii="Times New Roman" w:eastAsiaTheme="minorEastAsia" w:hAnsi="Times New Roman"/>
          <w:sz w:val="28"/>
          <w:szCs w:val="28"/>
          <w:lang w:eastAsia="ru-RU"/>
        </w:rPr>
        <w:t>П</w:t>
      </w:r>
      <w:proofErr w:type="gramEnd"/>
      <w:r w:rsidRPr="000336B9">
        <w:rPr>
          <w:rFonts w:ascii="Times New Roman" w:eastAsiaTheme="minorEastAsia" w:hAnsi="Times New Roman"/>
          <w:sz w:val="28"/>
          <w:szCs w:val="28"/>
          <w:lang w:eastAsia="ru-RU"/>
        </w:rPr>
        <w:t xml:space="preserve"> О С Т А Н О В Л Я Е Т:</w:t>
      </w:r>
    </w:p>
    <w:p w:rsidR="000336B9" w:rsidRPr="00BA5FBA" w:rsidRDefault="000336B9" w:rsidP="000336B9">
      <w:pPr>
        <w:spacing w:after="0" w:line="240" w:lineRule="auto"/>
        <w:ind w:firstLine="708"/>
        <w:jc w:val="center"/>
        <w:rPr>
          <w:rFonts w:ascii="Times New Roman" w:eastAsiaTheme="minorEastAsia" w:hAnsi="Times New Roman"/>
          <w:sz w:val="16"/>
          <w:szCs w:val="16"/>
          <w:lang w:eastAsia="ru-RU"/>
        </w:rPr>
      </w:pPr>
    </w:p>
    <w:p w:rsidR="000336B9" w:rsidRPr="000336B9" w:rsidRDefault="000336B9" w:rsidP="000336B9">
      <w:pPr>
        <w:autoSpaceDE w:val="0"/>
        <w:autoSpaceDN w:val="0"/>
        <w:adjustRightInd w:val="0"/>
        <w:spacing w:after="0" w:line="240" w:lineRule="auto"/>
        <w:ind w:firstLine="709"/>
        <w:jc w:val="both"/>
        <w:rPr>
          <w:rFonts w:ascii="Times New Roman" w:eastAsiaTheme="minorEastAsia" w:hAnsi="Times New Roman"/>
          <w:sz w:val="28"/>
          <w:szCs w:val="28"/>
          <w:lang w:eastAsia="ru-RU"/>
        </w:rPr>
      </w:pPr>
      <w:r w:rsidRPr="000336B9">
        <w:rPr>
          <w:rFonts w:ascii="Times New Roman" w:eastAsiaTheme="minorEastAsia" w:hAnsi="Times New Roman"/>
          <w:sz w:val="28"/>
          <w:szCs w:val="28"/>
          <w:lang w:eastAsia="ru-RU"/>
        </w:rPr>
        <w:t xml:space="preserve">1. </w:t>
      </w:r>
      <w:proofErr w:type="gramStart"/>
      <w:r w:rsidRPr="000336B9">
        <w:rPr>
          <w:rFonts w:ascii="Times New Roman" w:eastAsiaTheme="minorEastAsia" w:hAnsi="Times New Roman"/>
          <w:sz w:val="28"/>
          <w:szCs w:val="28"/>
          <w:lang w:eastAsia="ru-RU"/>
        </w:rPr>
        <w:t xml:space="preserve">Предоставить </w:t>
      </w:r>
      <w:proofErr w:type="spellStart"/>
      <w:r w:rsidRPr="000336B9">
        <w:rPr>
          <w:rFonts w:ascii="Times New Roman" w:eastAsiaTheme="minorEastAsia" w:hAnsi="Times New Roman"/>
          <w:sz w:val="28"/>
          <w:szCs w:val="28"/>
          <w:lang w:eastAsia="ru-RU"/>
        </w:rPr>
        <w:t>Вокуевой</w:t>
      </w:r>
      <w:proofErr w:type="spellEnd"/>
      <w:r w:rsidRPr="000336B9">
        <w:rPr>
          <w:rFonts w:ascii="Times New Roman" w:eastAsiaTheme="minorEastAsia" w:hAnsi="Times New Roman"/>
          <w:sz w:val="28"/>
          <w:szCs w:val="28"/>
          <w:lang w:eastAsia="ru-RU"/>
        </w:rPr>
        <w:t xml:space="preserve"> Любови Ивановне разрешение на отклонение от предельных параметров разрешенного строительства, реконструкции объектов капитального строительства в части уменьшения отступа фасада здания до границ красной линии с 5 метров до 2,5 м по адресу:</w:t>
      </w:r>
      <w:proofErr w:type="gramEnd"/>
      <w:r w:rsidRPr="000336B9">
        <w:rPr>
          <w:rFonts w:ascii="Times New Roman" w:eastAsiaTheme="minorEastAsia" w:hAnsi="Times New Roman"/>
          <w:sz w:val="28"/>
          <w:szCs w:val="28"/>
          <w:lang w:eastAsia="ru-RU"/>
        </w:rPr>
        <w:t xml:space="preserve"> Республика Коми, Ижемский район, с. </w:t>
      </w:r>
      <w:proofErr w:type="spellStart"/>
      <w:r w:rsidRPr="000336B9">
        <w:rPr>
          <w:rFonts w:ascii="Times New Roman" w:eastAsiaTheme="minorEastAsia" w:hAnsi="Times New Roman"/>
          <w:sz w:val="28"/>
          <w:szCs w:val="28"/>
          <w:lang w:eastAsia="ru-RU"/>
        </w:rPr>
        <w:t>Краснобор</w:t>
      </w:r>
      <w:proofErr w:type="spellEnd"/>
      <w:r w:rsidRPr="000336B9">
        <w:rPr>
          <w:rFonts w:ascii="Times New Roman" w:eastAsiaTheme="minorEastAsia" w:hAnsi="Times New Roman"/>
          <w:sz w:val="28"/>
          <w:szCs w:val="28"/>
          <w:lang w:eastAsia="ru-RU"/>
        </w:rPr>
        <w:t>, ул. Центральная, д. 99.</w:t>
      </w:r>
    </w:p>
    <w:p w:rsidR="000336B9" w:rsidRPr="000336B9" w:rsidRDefault="000336B9" w:rsidP="000336B9">
      <w:pPr>
        <w:autoSpaceDE w:val="0"/>
        <w:autoSpaceDN w:val="0"/>
        <w:adjustRightInd w:val="0"/>
        <w:spacing w:after="0" w:line="240" w:lineRule="auto"/>
        <w:ind w:firstLine="709"/>
        <w:jc w:val="both"/>
        <w:rPr>
          <w:rFonts w:ascii="Times New Roman" w:eastAsiaTheme="minorEastAsia" w:hAnsi="Times New Roman"/>
          <w:sz w:val="28"/>
          <w:szCs w:val="28"/>
          <w:lang w:eastAsia="ru-RU"/>
        </w:rPr>
      </w:pPr>
      <w:r w:rsidRPr="000336B9">
        <w:rPr>
          <w:rFonts w:ascii="Times New Roman" w:eastAsiaTheme="minorEastAsia" w:hAnsi="Times New Roman"/>
          <w:sz w:val="28"/>
          <w:szCs w:val="28"/>
          <w:lang w:eastAsia="ru-RU"/>
        </w:rPr>
        <w:t xml:space="preserve">2. Настоящее постановление подлежит опубликованию в Информационном Вестнике Совета и администрации муниципального образования муниципального района «Ижемский» и размещению на официальном сайте Администрации. </w:t>
      </w:r>
    </w:p>
    <w:p w:rsidR="000336B9" w:rsidRPr="000336B9" w:rsidRDefault="000336B9" w:rsidP="000336B9">
      <w:pPr>
        <w:autoSpaceDE w:val="0"/>
        <w:autoSpaceDN w:val="0"/>
        <w:adjustRightInd w:val="0"/>
        <w:spacing w:after="0" w:line="240" w:lineRule="auto"/>
        <w:ind w:firstLine="709"/>
        <w:jc w:val="both"/>
        <w:rPr>
          <w:rFonts w:ascii="Times New Roman" w:eastAsiaTheme="minorEastAsia" w:hAnsi="Times New Roman"/>
          <w:sz w:val="28"/>
          <w:szCs w:val="28"/>
          <w:lang w:eastAsia="ru-RU"/>
        </w:rPr>
      </w:pPr>
      <w:r w:rsidRPr="000336B9">
        <w:rPr>
          <w:rFonts w:ascii="Times New Roman" w:eastAsiaTheme="minorEastAsia" w:hAnsi="Times New Roman"/>
          <w:sz w:val="28"/>
          <w:szCs w:val="28"/>
          <w:lang w:eastAsia="ru-RU"/>
        </w:rPr>
        <w:t xml:space="preserve">3. </w:t>
      </w:r>
      <w:proofErr w:type="gramStart"/>
      <w:r w:rsidRPr="000336B9">
        <w:rPr>
          <w:rFonts w:ascii="Times New Roman" w:eastAsiaTheme="minorEastAsia" w:hAnsi="Times New Roman"/>
          <w:sz w:val="28"/>
          <w:szCs w:val="28"/>
          <w:lang w:eastAsia="ru-RU"/>
        </w:rPr>
        <w:t>Контроль за</w:t>
      </w:r>
      <w:proofErr w:type="gramEnd"/>
      <w:r w:rsidRPr="000336B9">
        <w:rPr>
          <w:rFonts w:ascii="Times New Roman" w:eastAsiaTheme="minorEastAsia" w:hAnsi="Times New Roman"/>
          <w:sz w:val="28"/>
          <w:szCs w:val="28"/>
          <w:lang w:eastAsia="ru-RU"/>
        </w:rPr>
        <w:t xml:space="preserve"> исполнением настоящего постановления оставляю за собой.</w:t>
      </w:r>
    </w:p>
    <w:p w:rsidR="000336B9" w:rsidRPr="000336B9" w:rsidRDefault="000336B9" w:rsidP="000336B9">
      <w:pPr>
        <w:widowControl w:val="0"/>
        <w:tabs>
          <w:tab w:val="left" w:pos="796"/>
        </w:tabs>
        <w:spacing w:after="0" w:line="240" w:lineRule="auto"/>
        <w:ind w:firstLine="709"/>
        <w:jc w:val="both"/>
        <w:rPr>
          <w:rFonts w:ascii="Times New Roman" w:eastAsia="Times New Roman" w:hAnsi="Times New Roman"/>
          <w:sz w:val="28"/>
          <w:szCs w:val="28"/>
          <w:lang w:eastAsia="ru-RU"/>
        </w:rPr>
      </w:pPr>
      <w:r w:rsidRPr="000336B9">
        <w:rPr>
          <w:rFonts w:ascii="Times New Roman" w:eastAsia="Times New Roman" w:hAnsi="Times New Roman"/>
          <w:sz w:val="28"/>
          <w:szCs w:val="28"/>
          <w:lang w:eastAsia="ru-RU"/>
        </w:rPr>
        <w:t>4. Настоящее постановление вступает в силу со дня принятия.</w:t>
      </w:r>
    </w:p>
    <w:p w:rsidR="00BA5FBA" w:rsidRDefault="00BA5FBA" w:rsidP="000336B9">
      <w:pPr>
        <w:spacing w:after="0" w:line="240" w:lineRule="auto"/>
        <w:jc w:val="both"/>
        <w:rPr>
          <w:rFonts w:ascii="Times New Roman" w:eastAsiaTheme="minorEastAsia" w:hAnsi="Times New Roman"/>
          <w:sz w:val="28"/>
          <w:szCs w:val="28"/>
          <w:lang w:eastAsia="ru-RU"/>
        </w:rPr>
      </w:pPr>
    </w:p>
    <w:p w:rsidR="000336B9" w:rsidRPr="000336B9" w:rsidRDefault="000336B9" w:rsidP="000336B9">
      <w:pPr>
        <w:spacing w:after="0" w:line="240" w:lineRule="auto"/>
        <w:jc w:val="both"/>
        <w:rPr>
          <w:rFonts w:ascii="Times New Roman" w:eastAsiaTheme="minorEastAsia" w:hAnsi="Times New Roman"/>
          <w:sz w:val="28"/>
          <w:szCs w:val="28"/>
          <w:lang w:eastAsia="ru-RU"/>
        </w:rPr>
      </w:pPr>
      <w:r w:rsidRPr="000336B9">
        <w:rPr>
          <w:rFonts w:ascii="Times New Roman" w:eastAsiaTheme="minorEastAsia" w:hAnsi="Times New Roman"/>
          <w:sz w:val="28"/>
          <w:szCs w:val="28"/>
          <w:lang w:eastAsia="ru-RU"/>
        </w:rPr>
        <w:t xml:space="preserve">Заместитель руководителя администрации </w:t>
      </w:r>
    </w:p>
    <w:p w:rsidR="000336B9" w:rsidRPr="000336B9" w:rsidRDefault="000336B9" w:rsidP="000336B9">
      <w:pPr>
        <w:spacing w:after="0" w:line="240" w:lineRule="auto"/>
        <w:jc w:val="both"/>
        <w:rPr>
          <w:rFonts w:ascii="Times New Roman" w:eastAsiaTheme="minorEastAsia" w:hAnsi="Times New Roman"/>
          <w:sz w:val="28"/>
          <w:szCs w:val="28"/>
          <w:lang w:eastAsia="ru-RU"/>
        </w:rPr>
      </w:pPr>
      <w:r w:rsidRPr="000336B9">
        <w:rPr>
          <w:rFonts w:ascii="Times New Roman" w:eastAsiaTheme="minorEastAsia" w:hAnsi="Times New Roman"/>
          <w:sz w:val="28"/>
          <w:szCs w:val="28"/>
          <w:lang w:eastAsia="ru-RU"/>
        </w:rPr>
        <w:t>муниципального района «Ижемский»                                                 Ф.А. Попов</w:t>
      </w:r>
    </w:p>
    <w:tbl>
      <w:tblPr>
        <w:tblW w:w="9630" w:type="dxa"/>
        <w:tblLayout w:type="fixed"/>
        <w:tblLook w:val="01E0"/>
      </w:tblPr>
      <w:tblGrid>
        <w:gridCol w:w="3886"/>
        <w:gridCol w:w="2161"/>
        <w:gridCol w:w="3583"/>
      </w:tblGrid>
      <w:tr w:rsidR="000336B9" w:rsidRPr="000336B9" w:rsidTr="007E6FEC">
        <w:trPr>
          <w:trHeight w:val="1107"/>
        </w:trPr>
        <w:tc>
          <w:tcPr>
            <w:tcW w:w="3886" w:type="dxa"/>
            <w:vMerge w:val="restart"/>
            <w:hideMark/>
          </w:tcPr>
          <w:p w:rsidR="000336B9" w:rsidRPr="000336B9" w:rsidRDefault="000336B9" w:rsidP="000336B9">
            <w:pPr>
              <w:spacing w:after="0" w:line="240" w:lineRule="auto"/>
              <w:jc w:val="center"/>
              <w:rPr>
                <w:rFonts w:ascii="Times New Roman" w:eastAsia="Times New Roman" w:hAnsi="Times New Roman"/>
                <w:b/>
                <w:lang w:eastAsia="ru-RU"/>
              </w:rPr>
            </w:pPr>
            <w:r w:rsidRPr="000336B9">
              <w:rPr>
                <w:rFonts w:ascii="Times New Roman" w:eastAsiaTheme="minorEastAsia" w:hAnsi="Times New Roman"/>
                <w:b/>
                <w:lang w:eastAsia="ru-RU"/>
              </w:rPr>
              <w:t>«</w:t>
            </w:r>
            <w:proofErr w:type="spellStart"/>
            <w:r w:rsidRPr="000336B9">
              <w:rPr>
                <w:rFonts w:ascii="Times New Roman" w:eastAsiaTheme="minorEastAsia" w:hAnsi="Times New Roman"/>
                <w:b/>
                <w:lang w:eastAsia="ru-RU"/>
              </w:rPr>
              <w:t>Изьва</w:t>
            </w:r>
            <w:proofErr w:type="spellEnd"/>
            <w:r w:rsidRPr="000336B9">
              <w:rPr>
                <w:rFonts w:ascii="Times New Roman" w:eastAsiaTheme="minorEastAsia" w:hAnsi="Times New Roman"/>
                <w:b/>
                <w:lang w:eastAsia="ru-RU"/>
              </w:rPr>
              <w:t>»</w:t>
            </w:r>
          </w:p>
          <w:p w:rsidR="000336B9" w:rsidRPr="000336B9" w:rsidRDefault="000336B9" w:rsidP="000336B9">
            <w:pPr>
              <w:spacing w:after="0" w:line="240" w:lineRule="auto"/>
              <w:jc w:val="center"/>
              <w:rPr>
                <w:rFonts w:ascii="Times New Roman" w:eastAsiaTheme="minorEastAsia" w:hAnsi="Times New Roman"/>
                <w:b/>
                <w:sz w:val="28"/>
                <w:szCs w:val="28"/>
                <w:lang w:eastAsia="ru-RU"/>
              </w:rPr>
            </w:pPr>
            <w:proofErr w:type="spellStart"/>
            <w:r w:rsidRPr="000336B9">
              <w:rPr>
                <w:rFonts w:ascii="Times New Roman" w:eastAsiaTheme="minorEastAsia" w:hAnsi="Times New Roman"/>
                <w:b/>
                <w:lang w:eastAsia="ru-RU"/>
              </w:rPr>
              <w:t>муниципальнöй</w:t>
            </w:r>
            <w:proofErr w:type="spellEnd"/>
            <w:r w:rsidRPr="000336B9">
              <w:rPr>
                <w:rFonts w:ascii="Times New Roman" w:eastAsiaTheme="minorEastAsia" w:hAnsi="Times New Roman"/>
                <w:b/>
                <w:lang w:eastAsia="ru-RU"/>
              </w:rPr>
              <w:t xml:space="preserve"> </w:t>
            </w:r>
            <w:proofErr w:type="spellStart"/>
            <w:r w:rsidRPr="000336B9">
              <w:rPr>
                <w:rFonts w:ascii="Times New Roman" w:eastAsiaTheme="minorEastAsia" w:hAnsi="Times New Roman"/>
                <w:b/>
                <w:lang w:eastAsia="ru-RU"/>
              </w:rPr>
              <w:t>районса</w:t>
            </w:r>
            <w:proofErr w:type="spellEnd"/>
            <w:r w:rsidRPr="000336B9">
              <w:rPr>
                <w:rFonts w:ascii="Times New Roman" w:eastAsiaTheme="minorEastAsia" w:hAnsi="Times New Roman"/>
                <w:b/>
                <w:lang w:eastAsia="ru-RU"/>
              </w:rPr>
              <w:t xml:space="preserve"> администрация</w:t>
            </w:r>
          </w:p>
        </w:tc>
        <w:tc>
          <w:tcPr>
            <w:tcW w:w="2161" w:type="dxa"/>
            <w:hideMark/>
          </w:tcPr>
          <w:p w:rsidR="000336B9" w:rsidRPr="000336B9" w:rsidRDefault="00A70C70" w:rsidP="000336B9">
            <w:pPr>
              <w:spacing w:after="0" w:line="240" w:lineRule="auto"/>
              <w:jc w:val="center"/>
              <w:rPr>
                <w:rFonts w:ascii="Times New Roman" w:eastAsiaTheme="minorEastAsia" w:hAnsi="Times New Roman"/>
                <w:b/>
                <w:sz w:val="24"/>
                <w:lang w:eastAsia="ru-RU"/>
              </w:rPr>
            </w:pPr>
            <w:r>
              <w:rPr>
                <w:rFonts w:ascii="Times New Roman" w:eastAsiaTheme="minorEastAsia" w:hAnsi="Times New Roman"/>
                <w:b/>
                <w:noProof/>
                <w:sz w:val="28"/>
                <w:szCs w:val="26"/>
                <w:lang w:eastAsia="ru-RU"/>
              </w:rPr>
              <w:drawing>
                <wp:inline distT="0" distB="0" distL="0" distR="0">
                  <wp:extent cx="617220" cy="748030"/>
                  <wp:effectExtent l="19050" t="0" r="0" b="0"/>
                  <wp:docPr id="140"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16" cstate="print"/>
                          <a:srcRect/>
                          <a:stretch>
                            <a:fillRect/>
                          </a:stretch>
                        </pic:blipFill>
                        <pic:spPr bwMode="auto">
                          <a:xfrm>
                            <a:off x="0" y="0"/>
                            <a:ext cx="617220" cy="748030"/>
                          </a:xfrm>
                          <a:prstGeom prst="rect">
                            <a:avLst/>
                          </a:prstGeom>
                          <a:noFill/>
                          <a:ln w="9525">
                            <a:noFill/>
                            <a:miter lim="800000"/>
                            <a:headEnd/>
                            <a:tailEnd/>
                          </a:ln>
                        </pic:spPr>
                      </pic:pic>
                    </a:graphicData>
                  </a:graphic>
                </wp:inline>
              </w:drawing>
            </w:r>
          </w:p>
        </w:tc>
        <w:tc>
          <w:tcPr>
            <w:tcW w:w="3583" w:type="dxa"/>
            <w:vMerge w:val="restart"/>
            <w:hideMark/>
          </w:tcPr>
          <w:p w:rsidR="000336B9" w:rsidRPr="000336B9" w:rsidRDefault="000336B9" w:rsidP="000336B9">
            <w:pPr>
              <w:spacing w:after="0" w:line="240" w:lineRule="auto"/>
              <w:jc w:val="center"/>
              <w:rPr>
                <w:rFonts w:ascii="Times New Roman" w:eastAsia="Times New Roman" w:hAnsi="Times New Roman"/>
                <w:b/>
                <w:lang w:eastAsia="ru-RU"/>
              </w:rPr>
            </w:pPr>
            <w:r w:rsidRPr="000336B9">
              <w:rPr>
                <w:rFonts w:ascii="Times New Roman" w:eastAsiaTheme="minorEastAsia" w:hAnsi="Times New Roman"/>
                <w:b/>
                <w:lang w:eastAsia="ru-RU"/>
              </w:rPr>
              <w:t>Администрация</w:t>
            </w:r>
          </w:p>
          <w:p w:rsidR="000336B9" w:rsidRPr="000336B9" w:rsidRDefault="000336B9" w:rsidP="000336B9">
            <w:pPr>
              <w:spacing w:after="0" w:line="240" w:lineRule="auto"/>
              <w:jc w:val="center"/>
              <w:rPr>
                <w:rFonts w:ascii="Times New Roman" w:eastAsiaTheme="minorEastAsia" w:hAnsi="Times New Roman"/>
                <w:b/>
                <w:lang w:eastAsia="ru-RU"/>
              </w:rPr>
            </w:pPr>
            <w:r w:rsidRPr="000336B9">
              <w:rPr>
                <w:rFonts w:ascii="Times New Roman" w:eastAsiaTheme="minorEastAsia" w:hAnsi="Times New Roman"/>
                <w:b/>
                <w:lang w:eastAsia="ru-RU"/>
              </w:rPr>
              <w:t>муниципального района</w:t>
            </w:r>
          </w:p>
          <w:p w:rsidR="000336B9" w:rsidRPr="000336B9" w:rsidRDefault="000336B9" w:rsidP="000336B9">
            <w:pPr>
              <w:spacing w:after="0" w:line="240" w:lineRule="auto"/>
              <w:jc w:val="center"/>
              <w:rPr>
                <w:rFonts w:ascii="Times New Roman" w:eastAsiaTheme="minorEastAsia" w:hAnsi="Times New Roman"/>
                <w:b/>
                <w:sz w:val="28"/>
                <w:szCs w:val="28"/>
                <w:lang w:eastAsia="ru-RU"/>
              </w:rPr>
            </w:pPr>
            <w:r w:rsidRPr="000336B9">
              <w:rPr>
                <w:rFonts w:ascii="Times New Roman" w:eastAsiaTheme="minorEastAsia" w:hAnsi="Times New Roman"/>
                <w:b/>
                <w:lang w:eastAsia="ru-RU"/>
              </w:rPr>
              <w:t>«Ижемский»</w:t>
            </w:r>
          </w:p>
        </w:tc>
      </w:tr>
      <w:tr w:rsidR="000336B9" w:rsidRPr="000336B9" w:rsidTr="007E6FEC">
        <w:trPr>
          <w:trHeight w:val="326"/>
        </w:trPr>
        <w:tc>
          <w:tcPr>
            <w:tcW w:w="3886" w:type="dxa"/>
            <w:vMerge/>
            <w:hideMark/>
          </w:tcPr>
          <w:p w:rsidR="000336B9" w:rsidRPr="000336B9" w:rsidRDefault="000336B9" w:rsidP="000336B9">
            <w:pPr>
              <w:spacing w:after="0" w:line="240" w:lineRule="auto"/>
              <w:jc w:val="center"/>
              <w:rPr>
                <w:rFonts w:ascii="Times New Roman" w:eastAsiaTheme="minorEastAsia" w:hAnsi="Times New Roman"/>
                <w:b/>
                <w:sz w:val="28"/>
                <w:szCs w:val="28"/>
                <w:lang w:eastAsia="ru-RU"/>
              </w:rPr>
            </w:pPr>
          </w:p>
        </w:tc>
        <w:tc>
          <w:tcPr>
            <w:tcW w:w="2161" w:type="dxa"/>
          </w:tcPr>
          <w:p w:rsidR="000336B9" w:rsidRPr="000336B9" w:rsidRDefault="000336B9" w:rsidP="000336B9">
            <w:pPr>
              <w:spacing w:after="0" w:line="240" w:lineRule="auto"/>
              <w:jc w:val="center"/>
              <w:rPr>
                <w:rFonts w:ascii="Times New Roman" w:eastAsiaTheme="minorEastAsia" w:hAnsi="Times New Roman"/>
                <w:b/>
                <w:sz w:val="24"/>
                <w:lang w:eastAsia="ru-RU"/>
              </w:rPr>
            </w:pPr>
          </w:p>
        </w:tc>
        <w:tc>
          <w:tcPr>
            <w:tcW w:w="3583" w:type="dxa"/>
            <w:vMerge/>
            <w:hideMark/>
          </w:tcPr>
          <w:p w:rsidR="000336B9" w:rsidRPr="000336B9" w:rsidRDefault="000336B9" w:rsidP="000336B9">
            <w:pPr>
              <w:spacing w:after="0" w:line="240" w:lineRule="auto"/>
              <w:jc w:val="center"/>
              <w:rPr>
                <w:rFonts w:ascii="Times New Roman" w:eastAsiaTheme="minorEastAsia" w:hAnsi="Times New Roman"/>
                <w:b/>
                <w:sz w:val="28"/>
                <w:szCs w:val="28"/>
                <w:lang w:eastAsia="ru-RU"/>
              </w:rPr>
            </w:pPr>
          </w:p>
        </w:tc>
      </w:tr>
    </w:tbl>
    <w:p w:rsidR="000336B9" w:rsidRPr="000336B9" w:rsidRDefault="000336B9" w:rsidP="000336B9">
      <w:pPr>
        <w:spacing w:after="0" w:line="240" w:lineRule="auto"/>
        <w:jc w:val="center"/>
        <w:rPr>
          <w:rFonts w:ascii="Times New Roman" w:eastAsiaTheme="minorEastAsia" w:hAnsi="Times New Roman"/>
          <w:b/>
          <w:sz w:val="28"/>
          <w:szCs w:val="28"/>
          <w:lang w:eastAsia="ru-RU"/>
        </w:rPr>
      </w:pPr>
      <w:proofErr w:type="gramStart"/>
      <w:r w:rsidRPr="000336B9">
        <w:rPr>
          <w:rFonts w:ascii="Times New Roman" w:eastAsiaTheme="minorEastAsia" w:hAnsi="Times New Roman"/>
          <w:b/>
          <w:sz w:val="28"/>
          <w:szCs w:val="28"/>
          <w:lang w:eastAsia="ru-RU"/>
        </w:rPr>
        <w:t>Ш</w:t>
      </w:r>
      <w:proofErr w:type="gramEnd"/>
      <w:r w:rsidRPr="000336B9">
        <w:rPr>
          <w:rFonts w:ascii="Times New Roman" w:eastAsiaTheme="minorEastAsia" w:hAnsi="Times New Roman"/>
          <w:b/>
          <w:sz w:val="28"/>
          <w:szCs w:val="28"/>
          <w:lang w:eastAsia="ru-RU"/>
        </w:rPr>
        <w:t xml:space="preserve"> У Ö М</w:t>
      </w:r>
    </w:p>
    <w:p w:rsidR="000336B9" w:rsidRPr="000336B9" w:rsidRDefault="000336B9" w:rsidP="000336B9">
      <w:pPr>
        <w:spacing w:after="0" w:line="240" w:lineRule="auto"/>
        <w:jc w:val="center"/>
        <w:rPr>
          <w:rFonts w:ascii="Times New Roman" w:eastAsiaTheme="minorEastAsia" w:hAnsi="Times New Roman"/>
          <w:b/>
          <w:sz w:val="28"/>
          <w:szCs w:val="28"/>
          <w:lang w:eastAsia="ru-RU"/>
        </w:rPr>
      </w:pPr>
    </w:p>
    <w:p w:rsidR="000336B9" w:rsidRPr="000336B9" w:rsidRDefault="000336B9" w:rsidP="000336B9">
      <w:pPr>
        <w:spacing w:after="0" w:line="240" w:lineRule="auto"/>
        <w:jc w:val="center"/>
        <w:rPr>
          <w:rFonts w:ascii="Times New Roman" w:eastAsiaTheme="minorEastAsia" w:hAnsi="Times New Roman"/>
          <w:b/>
          <w:sz w:val="28"/>
          <w:szCs w:val="28"/>
          <w:lang w:eastAsia="ru-RU"/>
        </w:rPr>
      </w:pPr>
      <w:proofErr w:type="gramStart"/>
      <w:r w:rsidRPr="000336B9">
        <w:rPr>
          <w:rFonts w:ascii="Times New Roman" w:eastAsiaTheme="minorEastAsia" w:hAnsi="Times New Roman"/>
          <w:b/>
          <w:sz w:val="28"/>
          <w:szCs w:val="28"/>
          <w:lang w:eastAsia="ru-RU"/>
        </w:rPr>
        <w:t>П</w:t>
      </w:r>
      <w:proofErr w:type="gramEnd"/>
      <w:r w:rsidRPr="000336B9">
        <w:rPr>
          <w:rFonts w:ascii="Times New Roman" w:eastAsiaTheme="minorEastAsia" w:hAnsi="Times New Roman"/>
          <w:b/>
          <w:sz w:val="28"/>
          <w:szCs w:val="28"/>
          <w:lang w:eastAsia="ru-RU"/>
        </w:rPr>
        <w:t xml:space="preserve"> О С Т А Н О В Л Е Н И Е </w:t>
      </w:r>
    </w:p>
    <w:p w:rsidR="000336B9" w:rsidRPr="000336B9" w:rsidRDefault="000336B9" w:rsidP="000336B9">
      <w:pPr>
        <w:spacing w:after="0" w:line="240" w:lineRule="auto"/>
        <w:rPr>
          <w:rFonts w:ascii="Times New Roman" w:eastAsiaTheme="minorEastAsia" w:hAnsi="Times New Roman"/>
          <w:sz w:val="28"/>
          <w:szCs w:val="28"/>
          <w:lang w:eastAsia="ru-RU"/>
        </w:rPr>
      </w:pPr>
    </w:p>
    <w:p w:rsidR="000336B9" w:rsidRPr="000336B9" w:rsidRDefault="000336B9" w:rsidP="000336B9">
      <w:pPr>
        <w:spacing w:after="0" w:line="240" w:lineRule="auto"/>
        <w:rPr>
          <w:rFonts w:ascii="Times New Roman" w:eastAsiaTheme="minorEastAsia" w:hAnsi="Times New Roman"/>
          <w:sz w:val="28"/>
          <w:szCs w:val="28"/>
          <w:lang w:eastAsia="ru-RU"/>
        </w:rPr>
      </w:pPr>
      <w:r w:rsidRPr="000336B9">
        <w:rPr>
          <w:rFonts w:ascii="Times New Roman" w:eastAsiaTheme="minorEastAsia" w:hAnsi="Times New Roman"/>
          <w:sz w:val="28"/>
          <w:szCs w:val="28"/>
          <w:lang w:eastAsia="ru-RU"/>
        </w:rPr>
        <w:t xml:space="preserve">от 22 ноября 2017 года                                                                                 № 1004   </w:t>
      </w:r>
      <w:r w:rsidRPr="000336B9">
        <w:rPr>
          <w:rFonts w:ascii="Times New Roman" w:eastAsiaTheme="minorEastAsia" w:hAnsi="Times New Roman"/>
          <w:sz w:val="20"/>
          <w:szCs w:val="20"/>
          <w:lang w:eastAsia="ru-RU"/>
        </w:rPr>
        <w:t xml:space="preserve">Республика Коми, Ижемский район, </w:t>
      </w:r>
      <w:proofErr w:type="gramStart"/>
      <w:r w:rsidRPr="000336B9">
        <w:rPr>
          <w:rFonts w:ascii="Times New Roman" w:eastAsiaTheme="minorEastAsia" w:hAnsi="Times New Roman"/>
          <w:sz w:val="20"/>
          <w:szCs w:val="20"/>
          <w:lang w:eastAsia="ru-RU"/>
        </w:rPr>
        <w:t>с</w:t>
      </w:r>
      <w:proofErr w:type="gramEnd"/>
      <w:r w:rsidRPr="000336B9">
        <w:rPr>
          <w:rFonts w:ascii="Times New Roman" w:eastAsiaTheme="minorEastAsia" w:hAnsi="Times New Roman"/>
          <w:sz w:val="20"/>
          <w:szCs w:val="20"/>
          <w:lang w:eastAsia="ru-RU"/>
        </w:rPr>
        <w:t>. Ижма</w:t>
      </w:r>
      <w:r w:rsidRPr="000336B9">
        <w:rPr>
          <w:rFonts w:ascii="Times New Roman" w:eastAsiaTheme="minorEastAsia" w:hAnsi="Times New Roman"/>
          <w:sz w:val="24"/>
          <w:szCs w:val="24"/>
          <w:lang w:eastAsia="ru-RU"/>
        </w:rPr>
        <w:t xml:space="preserve"> </w:t>
      </w:r>
      <w:r w:rsidRPr="000336B9">
        <w:rPr>
          <w:rFonts w:ascii="Times New Roman" w:eastAsiaTheme="minorEastAsia" w:hAnsi="Times New Roman"/>
          <w:sz w:val="28"/>
          <w:szCs w:val="28"/>
          <w:lang w:eastAsia="ru-RU"/>
        </w:rPr>
        <w:t xml:space="preserve"> </w:t>
      </w:r>
    </w:p>
    <w:p w:rsidR="000336B9" w:rsidRPr="000336B9" w:rsidRDefault="000336B9" w:rsidP="000336B9">
      <w:pPr>
        <w:spacing w:after="0" w:line="240" w:lineRule="auto"/>
        <w:rPr>
          <w:rFonts w:ascii="Times New Roman" w:eastAsiaTheme="minorEastAsia" w:hAnsi="Times New Roman"/>
          <w:sz w:val="28"/>
          <w:szCs w:val="28"/>
          <w:lang w:eastAsia="ru-RU"/>
        </w:rPr>
      </w:pPr>
    </w:p>
    <w:p w:rsidR="000336B9" w:rsidRPr="000336B9" w:rsidRDefault="000336B9" w:rsidP="000336B9">
      <w:pPr>
        <w:spacing w:after="0" w:line="240" w:lineRule="auto"/>
        <w:jc w:val="center"/>
        <w:rPr>
          <w:rFonts w:ascii="Times New Roman" w:eastAsiaTheme="minorEastAsia" w:hAnsi="Times New Roman"/>
          <w:sz w:val="28"/>
          <w:szCs w:val="28"/>
          <w:lang w:eastAsia="ru-RU"/>
        </w:rPr>
      </w:pPr>
      <w:r w:rsidRPr="000336B9">
        <w:rPr>
          <w:rFonts w:ascii="Times New Roman" w:eastAsiaTheme="minorEastAsia" w:hAnsi="Times New Roman"/>
          <w:sz w:val="28"/>
          <w:szCs w:val="28"/>
          <w:lang w:eastAsia="ru-RU"/>
        </w:rPr>
        <w:t>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0336B9" w:rsidRPr="000336B9" w:rsidRDefault="000336B9" w:rsidP="000336B9">
      <w:pPr>
        <w:spacing w:after="0"/>
        <w:jc w:val="center"/>
        <w:rPr>
          <w:rFonts w:ascii="Times New Roman" w:eastAsiaTheme="minorEastAsia" w:hAnsi="Times New Roman"/>
          <w:sz w:val="28"/>
          <w:szCs w:val="28"/>
          <w:lang w:eastAsia="ru-RU"/>
        </w:rPr>
      </w:pPr>
    </w:p>
    <w:p w:rsidR="000336B9" w:rsidRPr="000336B9" w:rsidRDefault="000336B9" w:rsidP="000336B9">
      <w:pPr>
        <w:spacing w:after="0" w:line="240" w:lineRule="auto"/>
        <w:ind w:firstLine="708"/>
        <w:jc w:val="both"/>
        <w:rPr>
          <w:rFonts w:ascii="Times New Roman" w:eastAsiaTheme="minorEastAsia" w:hAnsi="Times New Roman"/>
          <w:sz w:val="28"/>
          <w:szCs w:val="28"/>
          <w:lang w:eastAsia="ru-RU"/>
        </w:rPr>
      </w:pPr>
      <w:proofErr w:type="gramStart"/>
      <w:r w:rsidRPr="000336B9">
        <w:rPr>
          <w:rFonts w:ascii="Times New Roman" w:eastAsiaTheme="minorEastAsia" w:hAnsi="Times New Roman"/>
          <w:sz w:val="28"/>
          <w:szCs w:val="28"/>
          <w:lang w:eastAsia="ru-RU"/>
        </w:rPr>
        <w:t xml:space="preserve">В соответствии со статьей 40 Градостроительного кодекса Российской Федерации, Федеральным законом от 06.10.2003 № 131-ФЗ «Об общих принципах организации местного самоуправления в Российской Федерации», решением Совета муниципального района «Ижемский» от 24.10.2013 № 4-20/2 «Об утверждении порядка организации и проведения публичных слушаний на территории муниципального образования муниципального района «Ижемский», заключением публичных слушаний от 10.11.2017, на основании письменного обращения </w:t>
      </w:r>
      <w:proofErr w:type="spellStart"/>
      <w:r w:rsidRPr="000336B9">
        <w:rPr>
          <w:rFonts w:ascii="Times New Roman" w:eastAsiaTheme="minorEastAsia" w:hAnsi="Times New Roman"/>
          <w:sz w:val="28"/>
          <w:szCs w:val="28"/>
          <w:lang w:eastAsia="ru-RU"/>
        </w:rPr>
        <w:t>Хозяинова</w:t>
      </w:r>
      <w:proofErr w:type="spellEnd"/>
      <w:r w:rsidRPr="000336B9">
        <w:rPr>
          <w:rFonts w:ascii="Times New Roman" w:eastAsiaTheme="minorEastAsia" w:hAnsi="Times New Roman"/>
          <w:sz w:val="28"/>
          <w:szCs w:val="28"/>
          <w:lang w:eastAsia="ru-RU"/>
        </w:rPr>
        <w:t xml:space="preserve"> Георгия Андреевича </w:t>
      </w:r>
      <w:proofErr w:type="gramEnd"/>
    </w:p>
    <w:p w:rsidR="000336B9" w:rsidRPr="000336B9" w:rsidRDefault="000336B9" w:rsidP="000336B9">
      <w:pPr>
        <w:spacing w:after="0" w:line="240" w:lineRule="auto"/>
        <w:ind w:firstLine="708"/>
        <w:jc w:val="center"/>
        <w:rPr>
          <w:rFonts w:ascii="Times New Roman" w:eastAsiaTheme="minorEastAsia" w:hAnsi="Times New Roman"/>
          <w:sz w:val="28"/>
          <w:szCs w:val="28"/>
          <w:lang w:eastAsia="ru-RU"/>
        </w:rPr>
      </w:pPr>
    </w:p>
    <w:p w:rsidR="000336B9" w:rsidRPr="000336B9" w:rsidRDefault="000336B9" w:rsidP="000336B9">
      <w:pPr>
        <w:spacing w:after="0" w:line="240" w:lineRule="auto"/>
        <w:ind w:firstLine="708"/>
        <w:jc w:val="center"/>
        <w:rPr>
          <w:rFonts w:ascii="Times New Roman" w:eastAsiaTheme="minorEastAsia" w:hAnsi="Times New Roman"/>
          <w:sz w:val="28"/>
          <w:szCs w:val="28"/>
          <w:lang w:eastAsia="ru-RU"/>
        </w:rPr>
      </w:pPr>
      <w:r w:rsidRPr="000336B9">
        <w:rPr>
          <w:rFonts w:ascii="Times New Roman" w:eastAsiaTheme="minorEastAsia" w:hAnsi="Times New Roman"/>
          <w:sz w:val="28"/>
          <w:szCs w:val="28"/>
          <w:lang w:eastAsia="ru-RU"/>
        </w:rPr>
        <w:t>администрация муниципального района «Ижемский»</w:t>
      </w:r>
    </w:p>
    <w:p w:rsidR="000336B9" w:rsidRPr="001F57FB" w:rsidRDefault="000336B9" w:rsidP="000336B9">
      <w:pPr>
        <w:spacing w:after="0" w:line="240" w:lineRule="auto"/>
        <w:ind w:firstLine="708"/>
        <w:jc w:val="both"/>
        <w:rPr>
          <w:rFonts w:ascii="Times New Roman" w:eastAsiaTheme="minorEastAsia" w:hAnsi="Times New Roman"/>
          <w:sz w:val="16"/>
          <w:szCs w:val="16"/>
          <w:lang w:eastAsia="ru-RU"/>
        </w:rPr>
      </w:pPr>
    </w:p>
    <w:p w:rsidR="000336B9" w:rsidRPr="000336B9" w:rsidRDefault="000336B9" w:rsidP="000336B9">
      <w:pPr>
        <w:spacing w:after="0" w:line="240" w:lineRule="auto"/>
        <w:ind w:firstLine="708"/>
        <w:jc w:val="center"/>
        <w:rPr>
          <w:rFonts w:ascii="Times New Roman" w:eastAsiaTheme="minorEastAsia" w:hAnsi="Times New Roman"/>
          <w:sz w:val="28"/>
          <w:szCs w:val="28"/>
          <w:lang w:eastAsia="ru-RU"/>
        </w:rPr>
      </w:pPr>
      <w:proofErr w:type="gramStart"/>
      <w:r w:rsidRPr="000336B9">
        <w:rPr>
          <w:rFonts w:ascii="Times New Roman" w:eastAsiaTheme="minorEastAsia" w:hAnsi="Times New Roman"/>
          <w:sz w:val="28"/>
          <w:szCs w:val="28"/>
          <w:lang w:eastAsia="ru-RU"/>
        </w:rPr>
        <w:t>П</w:t>
      </w:r>
      <w:proofErr w:type="gramEnd"/>
      <w:r w:rsidRPr="000336B9">
        <w:rPr>
          <w:rFonts w:ascii="Times New Roman" w:eastAsiaTheme="minorEastAsia" w:hAnsi="Times New Roman"/>
          <w:sz w:val="28"/>
          <w:szCs w:val="28"/>
          <w:lang w:eastAsia="ru-RU"/>
        </w:rPr>
        <w:t xml:space="preserve"> О С Т А Н О В Л Я Е Т:</w:t>
      </w:r>
    </w:p>
    <w:p w:rsidR="000336B9" w:rsidRPr="001F57FB" w:rsidRDefault="000336B9" w:rsidP="000336B9">
      <w:pPr>
        <w:spacing w:after="0" w:line="240" w:lineRule="auto"/>
        <w:ind w:firstLine="708"/>
        <w:jc w:val="center"/>
        <w:rPr>
          <w:rFonts w:ascii="Times New Roman" w:eastAsiaTheme="minorEastAsia" w:hAnsi="Times New Roman"/>
          <w:sz w:val="16"/>
          <w:szCs w:val="16"/>
          <w:lang w:eastAsia="ru-RU"/>
        </w:rPr>
      </w:pPr>
    </w:p>
    <w:p w:rsidR="000336B9" w:rsidRPr="000336B9" w:rsidRDefault="000336B9" w:rsidP="000336B9">
      <w:pPr>
        <w:autoSpaceDE w:val="0"/>
        <w:autoSpaceDN w:val="0"/>
        <w:adjustRightInd w:val="0"/>
        <w:spacing w:after="0" w:line="240" w:lineRule="auto"/>
        <w:ind w:firstLine="709"/>
        <w:jc w:val="both"/>
        <w:rPr>
          <w:rFonts w:ascii="Times New Roman" w:eastAsiaTheme="minorEastAsia" w:hAnsi="Times New Roman"/>
          <w:sz w:val="28"/>
          <w:szCs w:val="28"/>
          <w:lang w:eastAsia="ru-RU"/>
        </w:rPr>
      </w:pPr>
      <w:r w:rsidRPr="000336B9">
        <w:rPr>
          <w:rFonts w:ascii="Times New Roman" w:eastAsiaTheme="minorEastAsia" w:hAnsi="Times New Roman"/>
          <w:sz w:val="28"/>
          <w:szCs w:val="28"/>
          <w:lang w:eastAsia="ru-RU"/>
        </w:rPr>
        <w:t xml:space="preserve">1. </w:t>
      </w:r>
      <w:proofErr w:type="gramStart"/>
      <w:r w:rsidRPr="000336B9">
        <w:rPr>
          <w:rFonts w:ascii="Times New Roman" w:eastAsiaTheme="minorEastAsia" w:hAnsi="Times New Roman"/>
          <w:sz w:val="28"/>
          <w:szCs w:val="28"/>
          <w:lang w:eastAsia="ru-RU"/>
        </w:rPr>
        <w:t xml:space="preserve">Предоставить </w:t>
      </w:r>
      <w:proofErr w:type="spellStart"/>
      <w:r w:rsidRPr="000336B9">
        <w:rPr>
          <w:rFonts w:ascii="Times New Roman" w:eastAsiaTheme="minorEastAsia" w:hAnsi="Times New Roman"/>
          <w:sz w:val="28"/>
          <w:szCs w:val="28"/>
          <w:lang w:eastAsia="ru-RU"/>
        </w:rPr>
        <w:t>Хозяинову</w:t>
      </w:r>
      <w:proofErr w:type="spellEnd"/>
      <w:r w:rsidRPr="000336B9">
        <w:rPr>
          <w:rFonts w:ascii="Times New Roman" w:eastAsiaTheme="minorEastAsia" w:hAnsi="Times New Roman"/>
          <w:sz w:val="28"/>
          <w:szCs w:val="28"/>
          <w:lang w:eastAsia="ru-RU"/>
        </w:rPr>
        <w:t xml:space="preserve"> Георгию Андреевичу разрешение на отклонение от предельных параметров разрешенного строительства, реконструкции объектов капитального строительства в части уменьшения отступа фасада здания до границы красной линии с 6 метров до 2,3 м, от фасада А-Е до границы земельного участка с 3 метров до 2,7 метров по адресу:</w:t>
      </w:r>
      <w:proofErr w:type="gramEnd"/>
      <w:r w:rsidRPr="000336B9">
        <w:rPr>
          <w:rFonts w:ascii="Times New Roman" w:eastAsiaTheme="minorEastAsia" w:hAnsi="Times New Roman"/>
          <w:sz w:val="28"/>
          <w:szCs w:val="28"/>
          <w:lang w:eastAsia="ru-RU"/>
        </w:rPr>
        <w:t xml:space="preserve"> </w:t>
      </w:r>
      <w:proofErr w:type="gramStart"/>
      <w:r w:rsidRPr="000336B9">
        <w:rPr>
          <w:rFonts w:ascii="Times New Roman" w:eastAsiaTheme="minorEastAsia" w:hAnsi="Times New Roman"/>
          <w:sz w:val="28"/>
          <w:szCs w:val="28"/>
          <w:lang w:eastAsia="ru-RU"/>
        </w:rPr>
        <w:t>Республика Коми, Ижемский район, п. Щельяюр, ул. Клубная, д. 7 а.</w:t>
      </w:r>
      <w:proofErr w:type="gramEnd"/>
    </w:p>
    <w:p w:rsidR="000336B9" w:rsidRPr="000336B9" w:rsidRDefault="000336B9" w:rsidP="000336B9">
      <w:pPr>
        <w:autoSpaceDE w:val="0"/>
        <w:autoSpaceDN w:val="0"/>
        <w:adjustRightInd w:val="0"/>
        <w:spacing w:after="0" w:line="240" w:lineRule="auto"/>
        <w:ind w:firstLine="709"/>
        <w:jc w:val="both"/>
        <w:rPr>
          <w:rFonts w:ascii="Times New Roman" w:eastAsiaTheme="minorEastAsia" w:hAnsi="Times New Roman"/>
          <w:sz w:val="28"/>
          <w:szCs w:val="28"/>
          <w:lang w:eastAsia="ru-RU"/>
        </w:rPr>
      </w:pPr>
      <w:r w:rsidRPr="000336B9">
        <w:rPr>
          <w:rFonts w:ascii="Times New Roman" w:eastAsiaTheme="minorEastAsia" w:hAnsi="Times New Roman"/>
          <w:sz w:val="28"/>
          <w:szCs w:val="28"/>
          <w:lang w:eastAsia="ru-RU"/>
        </w:rPr>
        <w:t xml:space="preserve">2. Настоящее постановление подлежит опубликованию в Информационном Вестнике Совета и администрации муниципального образования муниципального района «Ижемский» и размещению на официальном сайте Администрации. </w:t>
      </w:r>
    </w:p>
    <w:p w:rsidR="000336B9" w:rsidRPr="000336B9" w:rsidRDefault="000336B9" w:rsidP="000336B9">
      <w:pPr>
        <w:autoSpaceDE w:val="0"/>
        <w:autoSpaceDN w:val="0"/>
        <w:adjustRightInd w:val="0"/>
        <w:spacing w:after="0" w:line="240" w:lineRule="auto"/>
        <w:ind w:firstLine="709"/>
        <w:jc w:val="both"/>
        <w:rPr>
          <w:rFonts w:ascii="Times New Roman" w:eastAsiaTheme="minorEastAsia" w:hAnsi="Times New Roman"/>
          <w:sz w:val="28"/>
          <w:szCs w:val="28"/>
          <w:lang w:eastAsia="ru-RU"/>
        </w:rPr>
      </w:pPr>
      <w:r w:rsidRPr="000336B9">
        <w:rPr>
          <w:rFonts w:ascii="Times New Roman" w:eastAsiaTheme="minorEastAsia" w:hAnsi="Times New Roman"/>
          <w:sz w:val="28"/>
          <w:szCs w:val="28"/>
          <w:lang w:eastAsia="ru-RU"/>
        </w:rPr>
        <w:t xml:space="preserve">3. </w:t>
      </w:r>
      <w:proofErr w:type="gramStart"/>
      <w:r w:rsidRPr="000336B9">
        <w:rPr>
          <w:rFonts w:ascii="Times New Roman" w:eastAsiaTheme="minorEastAsia" w:hAnsi="Times New Roman"/>
          <w:sz w:val="28"/>
          <w:szCs w:val="28"/>
          <w:lang w:eastAsia="ru-RU"/>
        </w:rPr>
        <w:t>Контроль за</w:t>
      </w:r>
      <w:proofErr w:type="gramEnd"/>
      <w:r w:rsidRPr="000336B9">
        <w:rPr>
          <w:rFonts w:ascii="Times New Roman" w:eastAsiaTheme="minorEastAsia" w:hAnsi="Times New Roman"/>
          <w:sz w:val="28"/>
          <w:szCs w:val="28"/>
          <w:lang w:eastAsia="ru-RU"/>
        </w:rPr>
        <w:t xml:space="preserve"> исполнением настоящего постановления оставляю за собой.</w:t>
      </w:r>
    </w:p>
    <w:p w:rsidR="000336B9" w:rsidRPr="000336B9" w:rsidRDefault="000336B9" w:rsidP="000336B9">
      <w:pPr>
        <w:widowControl w:val="0"/>
        <w:tabs>
          <w:tab w:val="left" w:pos="796"/>
        </w:tabs>
        <w:spacing w:after="0" w:line="240" w:lineRule="auto"/>
        <w:ind w:firstLine="709"/>
        <w:jc w:val="both"/>
        <w:rPr>
          <w:rFonts w:ascii="Times New Roman" w:eastAsia="Times New Roman" w:hAnsi="Times New Roman"/>
          <w:sz w:val="28"/>
          <w:szCs w:val="28"/>
          <w:lang w:eastAsia="ru-RU"/>
        </w:rPr>
      </w:pPr>
      <w:r w:rsidRPr="000336B9">
        <w:rPr>
          <w:rFonts w:ascii="Times New Roman" w:eastAsia="Times New Roman" w:hAnsi="Times New Roman"/>
          <w:sz w:val="28"/>
          <w:szCs w:val="28"/>
          <w:lang w:eastAsia="ru-RU"/>
        </w:rPr>
        <w:t>4. Настоящее постановление вступает в силу со дня принятия.</w:t>
      </w:r>
    </w:p>
    <w:p w:rsidR="001F57FB" w:rsidRPr="001F57FB" w:rsidRDefault="001F57FB" w:rsidP="000336B9">
      <w:pPr>
        <w:spacing w:after="0" w:line="240" w:lineRule="auto"/>
        <w:jc w:val="both"/>
        <w:rPr>
          <w:rFonts w:ascii="Times New Roman" w:eastAsiaTheme="minorEastAsia" w:hAnsi="Times New Roman"/>
          <w:sz w:val="16"/>
          <w:szCs w:val="16"/>
          <w:lang w:eastAsia="ru-RU"/>
        </w:rPr>
      </w:pPr>
    </w:p>
    <w:p w:rsidR="000336B9" w:rsidRPr="000336B9" w:rsidRDefault="000336B9" w:rsidP="000336B9">
      <w:pPr>
        <w:spacing w:after="0" w:line="240" w:lineRule="auto"/>
        <w:jc w:val="both"/>
        <w:rPr>
          <w:rFonts w:ascii="Times New Roman" w:eastAsiaTheme="minorEastAsia" w:hAnsi="Times New Roman"/>
          <w:sz w:val="28"/>
          <w:szCs w:val="28"/>
          <w:lang w:eastAsia="ru-RU"/>
        </w:rPr>
      </w:pPr>
      <w:r w:rsidRPr="000336B9">
        <w:rPr>
          <w:rFonts w:ascii="Times New Roman" w:eastAsiaTheme="minorEastAsia" w:hAnsi="Times New Roman"/>
          <w:sz w:val="28"/>
          <w:szCs w:val="28"/>
          <w:lang w:eastAsia="ru-RU"/>
        </w:rPr>
        <w:t xml:space="preserve">Заместитель руководителя администрации </w:t>
      </w:r>
    </w:p>
    <w:p w:rsidR="000336B9" w:rsidRPr="000336B9" w:rsidRDefault="000336B9" w:rsidP="000336B9">
      <w:pPr>
        <w:spacing w:after="0" w:line="240" w:lineRule="auto"/>
        <w:jc w:val="both"/>
        <w:rPr>
          <w:rFonts w:ascii="Times New Roman" w:eastAsiaTheme="minorEastAsia" w:hAnsi="Times New Roman"/>
          <w:sz w:val="28"/>
          <w:szCs w:val="28"/>
          <w:lang w:eastAsia="ru-RU"/>
        </w:rPr>
      </w:pPr>
      <w:r w:rsidRPr="000336B9">
        <w:rPr>
          <w:rFonts w:ascii="Times New Roman" w:eastAsiaTheme="minorEastAsia" w:hAnsi="Times New Roman"/>
          <w:sz w:val="28"/>
          <w:szCs w:val="28"/>
          <w:lang w:eastAsia="ru-RU"/>
        </w:rPr>
        <w:t>муниципального района «Ижемский»                                                 Ф.А. Попов</w:t>
      </w:r>
    </w:p>
    <w:tbl>
      <w:tblPr>
        <w:tblW w:w="9858" w:type="dxa"/>
        <w:tblInd w:w="-34" w:type="dxa"/>
        <w:tblLayout w:type="fixed"/>
        <w:tblLook w:val="04A0"/>
      </w:tblPr>
      <w:tblGrid>
        <w:gridCol w:w="3828"/>
        <w:gridCol w:w="2250"/>
        <w:gridCol w:w="3780"/>
      </w:tblGrid>
      <w:tr w:rsidR="000336B9" w:rsidRPr="000336B9" w:rsidTr="007E6FEC">
        <w:trPr>
          <w:cantSplit/>
        </w:trPr>
        <w:tc>
          <w:tcPr>
            <w:tcW w:w="3828" w:type="dxa"/>
          </w:tcPr>
          <w:p w:rsidR="000336B9" w:rsidRPr="000336B9" w:rsidRDefault="000336B9" w:rsidP="000336B9">
            <w:pPr>
              <w:spacing w:after="0" w:line="240" w:lineRule="auto"/>
              <w:jc w:val="center"/>
              <w:rPr>
                <w:rFonts w:ascii="Times New Roman" w:eastAsia="Times New Roman" w:hAnsi="Times New Roman"/>
                <w:b/>
                <w:bCs/>
                <w:sz w:val="24"/>
                <w:szCs w:val="24"/>
                <w:lang w:eastAsia="ru-RU"/>
              </w:rPr>
            </w:pPr>
          </w:p>
          <w:p w:rsidR="000336B9" w:rsidRPr="000336B9" w:rsidRDefault="000336B9" w:rsidP="000336B9">
            <w:pPr>
              <w:spacing w:after="0" w:line="240" w:lineRule="auto"/>
              <w:jc w:val="center"/>
              <w:rPr>
                <w:rFonts w:ascii="Times New Roman" w:eastAsia="Times New Roman" w:hAnsi="Times New Roman"/>
                <w:b/>
                <w:bCs/>
                <w:sz w:val="24"/>
                <w:szCs w:val="24"/>
                <w:lang w:eastAsia="ru-RU"/>
              </w:rPr>
            </w:pPr>
            <w:r w:rsidRPr="000336B9">
              <w:rPr>
                <w:rFonts w:ascii="Times New Roman" w:eastAsia="Times New Roman" w:hAnsi="Times New Roman"/>
                <w:b/>
                <w:bCs/>
                <w:sz w:val="24"/>
                <w:szCs w:val="24"/>
                <w:lang w:eastAsia="ru-RU"/>
              </w:rPr>
              <w:t>«</w:t>
            </w:r>
            <w:proofErr w:type="spellStart"/>
            <w:r w:rsidRPr="000336B9">
              <w:rPr>
                <w:rFonts w:ascii="Times New Roman" w:eastAsia="Times New Roman" w:hAnsi="Times New Roman"/>
                <w:b/>
                <w:bCs/>
                <w:sz w:val="24"/>
                <w:szCs w:val="24"/>
                <w:lang w:eastAsia="ru-RU"/>
              </w:rPr>
              <w:t>Изьва</w:t>
            </w:r>
            <w:proofErr w:type="spellEnd"/>
            <w:r w:rsidRPr="000336B9">
              <w:rPr>
                <w:rFonts w:ascii="Times New Roman" w:eastAsia="Times New Roman" w:hAnsi="Times New Roman"/>
                <w:b/>
                <w:bCs/>
                <w:sz w:val="24"/>
                <w:szCs w:val="24"/>
                <w:lang w:eastAsia="ru-RU"/>
              </w:rPr>
              <w:t>»</w:t>
            </w:r>
          </w:p>
          <w:p w:rsidR="000336B9" w:rsidRPr="000336B9" w:rsidRDefault="000336B9" w:rsidP="000336B9">
            <w:pPr>
              <w:spacing w:after="0" w:line="240" w:lineRule="auto"/>
              <w:jc w:val="center"/>
              <w:rPr>
                <w:rFonts w:ascii="Times New Roman" w:eastAsia="Times New Roman" w:hAnsi="Times New Roman"/>
                <w:b/>
                <w:bCs/>
                <w:sz w:val="24"/>
                <w:szCs w:val="24"/>
                <w:lang w:eastAsia="ru-RU"/>
              </w:rPr>
            </w:pPr>
            <w:proofErr w:type="spellStart"/>
            <w:r w:rsidRPr="000336B9">
              <w:rPr>
                <w:rFonts w:ascii="Times New Roman" w:eastAsia="Times New Roman" w:hAnsi="Times New Roman"/>
                <w:b/>
                <w:bCs/>
                <w:sz w:val="24"/>
                <w:szCs w:val="24"/>
                <w:lang w:eastAsia="ru-RU"/>
              </w:rPr>
              <w:t>муниципальнöй</w:t>
            </w:r>
            <w:proofErr w:type="spellEnd"/>
            <w:r w:rsidRPr="000336B9">
              <w:rPr>
                <w:rFonts w:ascii="Times New Roman" w:eastAsia="Times New Roman" w:hAnsi="Times New Roman"/>
                <w:b/>
                <w:bCs/>
                <w:sz w:val="24"/>
                <w:szCs w:val="24"/>
                <w:lang w:eastAsia="ru-RU"/>
              </w:rPr>
              <w:t xml:space="preserve"> </w:t>
            </w:r>
            <w:proofErr w:type="spellStart"/>
            <w:r w:rsidRPr="000336B9">
              <w:rPr>
                <w:rFonts w:ascii="Times New Roman" w:eastAsia="Times New Roman" w:hAnsi="Times New Roman"/>
                <w:b/>
                <w:bCs/>
                <w:sz w:val="24"/>
                <w:szCs w:val="24"/>
                <w:lang w:eastAsia="ru-RU"/>
              </w:rPr>
              <w:t>районса</w:t>
            </w:r>
            <w:proofErr w:type="spellEnd"/>
          </w:p>
          <w:p w:rsidR="000336B9" w:rsidRPr="000336B9" w:rsidRDefault="000336B9" w:rsidP="000336B9">
            <w:pPr>
              <w:spacing w:after="0" w:line="240" w:lineRule="auto"/>
              <w:jc w:val="center"/>
              <w:rPr>
                <w:rFonts w:ascii="Times New Roman" w:eastAsia="Times New Roman" w:hAnsi="Times New Roman"/>
                <w:b/>
                <w:bCs/>
                <w:sz w:val="24"/>
                <w:szCs w:val="24"/>
                <w:lang w:eastAsia="ru-RU"/>
              </w:rPr>
            </w:pPr>
            <w:r w:rsidRPr="000336B9">
              <w:rPr>
                <w:rFonts w:ascii="Times New Roman" w:eastAsia="Times New Roman" w:hAnsi="Times New Roman"/>
                <w:b/>
                <w:bCs/>
                <w:sz w:val="24"/>
                <w:szCs w:val="24"/>
                <w:lang w:eastAsia="ru-RU"/>
              </w:rPr>
              <w:t>администрация</w:t>
            </w:r>
          </w:p>
          <w:p w:rsidR="000336B9" w:rsidRPr="000336B9" w:rsidRDefault="000336B9" w:rsidP="000336B9">
            <w:pPr>
              <w:spacing w:after="0" w:line="240" w:lineRule="auto"/>
              <w:jc w:val="center"/>
              <w:rPr>
                <w:rFonts w:ascii="Times New Roman" w:eastAsia="Times New Roman" w:hAnsi="Times New Roman"/>
                <w:sz w:val="24"/>
                <w:szCs w:val="24"/>
                <w:lang w:eastAsia="ru-RU"/>
              </w:rPr>
            </w:pPr>
          </w:p>
        </w:tc>
        <w:tc>
          <w:tcPr>
            <w:tcW w:w="2250" w:type="dxa"/>
          </w:tcPr>
          <w:p w:rsidR="000336B9" w:rsidRPr="000336B9" w:rsidRDefault="00A70C70" w:rsidP="000336B9">
            <w:pPr>
              <w:spacing w:after="0" w:line="240" w:lineRule="auto"/>
              <w:ind w:left="-14"/>
              <w:jc w:val="center"/>
              <w:rPr>
                <w:rFonts w:ascii="Times New Roman" w:eastAsia="Times New Roman" w:hAnsi="Times New Roman"/>
                <w:b/>
                <w:bCs/>
                <w:sz w:val="24"/>
                <w:szCs w:val="24"/>
                <w:lang w:eastAsia="ru-RU"/>
              </w:rPr>
            </w:pPr>
            <w:r>
              <w:rPr>
                <w:rFonts w:ascii="Times New Roman" w:eastAsia="Times New Roman" w:hAnsi="Times New Roman"/>
                <w:b/>
                <w:noProof/>
                <w:sz w:val="24"/>
                <w:szCs w:val="24"/>
                <w:lang w:eastAsia="ru-RU"/>
              </w:rPr>
              <w:drawing>
                <wp:inline distT="0" distB="0" distL="0" distR="0">
                  <wp:extent cx="712470" cy="878840"/>
                  <wp:effectExtent l="19050" t="0" r="0" b="0"/>
                  <wp:docPr id="14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9" cstate="print"/>
                          <a:srcRect/>
                          <a:stretch>
                            <a:fillRect/>
                          </a:stretch>
                        </pic:blipFill>
                        <pic:spPr bwMode="auto">
                          <a:xfrm>
                            <a:off x="0" y="0"/>
                            <a:ext cx="712470" cy="878840"/>
                          </a:xfrm>
                          <a:prstGeom prst="rect">
                            <a:avLst/>
                          </a:prstGeom>
                          <a:noFill/>
                          <a:ln w="9525">
                            <a:noFill/>
                            <a:miter lim="800000"/>
                            <a:headEnd/>
                            <a:tailEnd/>
                          </a:ln>
                        </pic:spPr>
                      </pic:pic>
                    </a:graphicData>
                  </a:graphic>
                </wp:inline>
              </w:drawing>
            </w:r>
          </w:p>
        </w:tc>
        <w:tc>
          <w:tcPr>
            <w:tcW w:w="3780" w:type="dxa"/>
          </w:tcPr>
          <w:p w:rsidR="000336B9" w:rsidRPr="000336B9" w:rsidRDefault="000336B9" w:rsidP="000336B9">
            <w:pPr>
              <w:spacing w:after="0" w:line="240" w:lineRule="auto"/>
              <w:jc w:val="center"/>
              <w:rPr>
                <w:rFonts w:ascii="Times New Roman" w:eastAsia="Times New Roman" w:hAnsi="Times New Roman"/>
                <w:b/>
                <w:bCs/>
                <w:sz w:val="24"/>
                <w:szCs w:val="24"/>
                <w:lang w:eastAsia="ru-RU"/>
              </w:rPr>
            </w:pPr>
          </w:p>
          <w:p w:rsidR="000336B9" w:rsidRPr="000336B9" w:rsidRDefault="000336B9" w:rsidP="000336B9">
            <w:pPr>
              <w:spacing w:after="0" w:line="240" w:lineRule="auto"/>
              <w:jc w:val="center"/>
              <w:rPr>
                <w:rFonts w:ascii="Times New Roman" w:eastAsia="Times New Roman" w:hAnsi="Times New Roman"/>
                <w:b/>
                <w:bCs/>
                <w:sz w:val="24"/>
                <w:szCs w:val="24"/>
                <w:lang w:eastAsia="ru-RU"/>
              </w:rPr>
            </w:pPr>
            <w:r w:rsidRPr="000336B9">
              <w:rPr>
                <w:rFonts w:ascii="Times New Roman" w:eastAsia="Times New Roman" w:hAnsi="Times New Roman"/>
                <w:b/>
                <w:bCs/>
                <w:sz w:val="24"/>
                <w:szCs w:val="24"/>
                <w:lang w:eastAsia="ru-RU"/>
              </w:rPr>
              <w:t>Администрация</w:t>
            </w:r>
          </w:p>
          <w:p w:rsidR="000336B9" w:rsidRPr="000336B9" w:rsidRDefault="000336B9" w:rsidP="000336B9">
            <w:pPr>
              <w:spacing w:after="0" w:line="240" w:lineRule="auto"/>
              <w:jc w:val="center"/>
              <w:rPr>
                <w:rFonts w:ascii="Times New Roman" w:eastAsia="Times New Roman" w:hAnsi="Times New Roman"/>
                <w:b/>
                <w:bCs/>
                <w:sz w:val="24"/>
                <w:szCs w:val="24"/>
                <w:lang w:eastAsia="ru-RU"/>
              </w:rPr>
            </w:pPr>
            <w:r w:rsidRPr="000336B9">
              <w:rPr>
                <w:rFonts w:ascii="Times New Roman" w:eastAsia="Times New Roman" w:hAnsi="Times New Roman"/>
                <w:b/>
                <w:bCs/>
                <w:sz w:val="24"/>
                <w:szCs w:val="24"/>
                <w:lang w:eastAsia="ru-RU"/>
              </w:rPr>
              <w:t>муниципального района</w:t>
            </w:r>
          </w:p>
          <w:p w:rsidR="000336B9" w:rsidRPr="000336B9" w:rsidRDefault="000336B9" w:rsidP="000336B9">
            <w:pPr>
              <w:spacing w:after="0" w:line="240" w:lineRule="auto"/>
              <w:jc w:val="center"/>
              <w:rPr>
                <w:rFonts w:ascii="Times New Roman" w:eastAsia="Times New Roman" w:hAnsi="Times New Roman"/>
                <w:b/>
                <w:bCs/>
                <w:sz w:val="24"/>
                <w:szCs w:val="24"/>
                <w:lang w:eastAsia="ru-RU"/>
              </w:rPr>
            </w:pPr>
            <w:r w:rsidRPr="000336B9">
              <w:rPr>
                <w:rFonts w:ascii="Times New Roman" w:eastAsia="Times New Roman" w:hAnsi="Times New Roman"/>
                <w:b/>
                <w:bCs/>
                <w:sz w:val="24"/>
                <w:szCs w:val="24"/>
                <w:lang w:eastAsia="ru-RU"/>
              </w:rPr>
              <w:t>«Ижемский»</w:t>
            </w:r>
          </w:p>
        </w:tc>
      </w:tr>
    </w:tbl>
    <w:p w:rsidR="000336B9" w:rsidRPr="000336B9" w:rsidRDefault="000336B9" w:rsidP="000336B9">
      <w:pPr>
        <w:keepNext/>
        <w:spacing w:after="0" w:line="240" w:lineRule="auto"/>
        <w:jc w:val="center"/>
        <w:outlineLvl w:val="0"/>
        <w:rPr>
          <w:rFonts w:ascii="Times New Roman" w:eastAsia="Times New Roman" w:hAnsi="Times New Roman"/>
          <w:sz w:val="24"/>
          <w:szCs w:val="24"/>
          <w:lang w:eastAsia="ru-RU"/>
        </w:rPr>
      </w:pPr>
    </w:p>
    <w:p w:rsidR="000336B9" w:rsidRPr="000336B9" w:rsidRDefault="000336B9" w:rsidP="000336B9">
      <w:pPr>
        <w:keepNext/>
        <w:spacing w:after="0" w:line="240" w:lineRule="auto"/>
        <w:ind w:left="180"/>
        <w:jc w:val="center"/>
        <w:outlineLvl w:val="0"/>
        <w:rPr>
          <w:rFonts w:ascii="Times New Roman" w:eastAsia="Times New Roman" w:hAnsi="Times New Roman"/>
          <w:b/>
          <w:bCs/>
          <w:sz w:val="28"/>
          <w:szCs w:val="28"/>
          <w:lang w:eastAsia="ru-RU"/>
        </w:rPr>
      </w:pPr>
      <w:r w:rsidRPr="000336B9">
        <w:rPr>
          <w:rFonts w:ascii="Times New Roman" w:eastAsia="Times New Roman" w:hAnsi="Times New Roman"/>
          <w:sz w:val="24"/>
          <w:szCs w:val="24"/>
          <w:lang w:eastAsia="ru-RU"/>
        </w:rPr>
        <w:t xml:space="preserve"> </w:t>
      </w:r>
      <w:proofErr w:type="gramStart"/>
      <w:r w:rsidRPr="000336B9">
        <w:rPr>
          <w:rFonts w:ascii="Times New Roman" w:eastAsia="Times New Roman" w:hAnsi="Times New Roman"/>
          <w:b/>
          <w:bCs/>
          <w:sz w:val="28"/>
          <w:szCs w:val="28"/>
          <w:lang w:eastAsia="ru-RU"/>
        </w:rPr>
        <w:t>Ш</w:t>
      </w:r>
      <w:proofErr w:type="gramEnd"/>
      <w:r w:rsidRPr="000336B9">
        <w:rPr>
          <w:rFonts w:ascii="Times New Roman" w:eastAsia="Times New Roman" w:hAnsi="Times New Roman"/>
          <w:b/>
          <w:bCs/>
          <w:sz w:val="28"/>
          <w:szCs w:val="28"/>
          <w:lang w:eastAsia="ru-RU"/>
        </w:rPr>
        <w:t xml:space="preserve"> У Ö М</w:t>
      </w:r>
    </w:p>
    <w:p w:rsidR="000336B9" w:rsidRPr="000336B9" w:rsidRDefault="000336B9" w:rsidP="000336B9">
      <w:pPr>
        <w:spacing w:after="0" w:line="240" w:lineRule="auto"/>
        <w:ind w:left="180"/>
        <w:jc w:val="center"/>
        <w:rPr>
          <w:rFonts w:ascii="Times New Roman" w:eastAsia="Times New Roman" w:hAnsi="Times New Roman"/>
          <w:b/>
          <w:bCs/>
          <w:sz w:val="28"/>
          <w:szCs w:val="28"/>
          <w:lang w:eastAsia="ru-RU"/>
        </w:rPr>
      </w:pPr>
      <w:proofErr w:type="gramStart"/>
      <w:r w:rsidRPr="000336B9">
        <w:rPr>
          <w:rFonts w:ascii="Times New Roman" w:eastAsia="Times New Roman" w:hAnsi="Times New Roman"/>
          <w:b/>
          <w:bCs/>
          <w:sz w:val="28"/>
          <w:szCs w:val="28"/>
          <w:lang w:eastAsia="ru-RU"/>
        </w:rPr>
        <w:t>П</w:t>
      </w:r>
      <w:proofErr w:type="gramEnd"/>
      <w:r w:rsidRPr="000336B9">
        <w:rPr>
          <w:rFonts w:ascii="Times New Roman" w:eastAsia="Times New Roman" w:hAnsi="Times New Roman"/>
          <w:b/>
          <w:bCs/>
          <w:sz w:val="28"/>
          <w:szCs w:val="28"/>
          <w:lang w:eastAsia="ru-RU"/>
        </w:rPr>
        <w:t xml:space="preserve"> О С Т А Н О В Л Е Н И Е</w:t>
      </w:r>
    </w:p>
    <w:p w:rsidR="000336B9" w:rsidRPr="000336B9" w:rsidRDefault="000336B9" w:rsidP="000336B9">
      <w:pPr>
        <w:spacing w:after="0" w:line="240" w:lineRule="auto"/>
        <w:rPr>
          <w:rFonts w:ascii="Times New Roman" w:eastAsia="Times New Roman" w:hAnsi="Times New Roman"/>
          <w:sz w:val="28"/>
          <w:szCs w:val="28"/>
          <w:lang w:eastAsia="ru-RU"/>
        </w:rPr>
      </w:pPr>
    </w:p>
    <w:p w:rsidR="000336B9" w:rsidRPr="000336B9" w:rsidRDefault="000336B9" w:rsidP="000336B9">
      <w:pPr>
        <w:spacing w:after="0" w:line="240" w:lineRule="auto"/>
        <w:jc w:val="right"/>
        <w:rPr>
          <w:rFonts w:ascii="Times New Roman" w:eastAsia="Times New Roman" w:hAnsi="Times New Roman"/>
          <w:b/>
          <w:i/>
          <w:sz w:val="24"/>
          <w:szCs w:val="24"/>
          <w:u w:val="single"/>
          <w:lang w:eastAsia="ru-RU"/>
        </w:rPr>
      </w:pPr>
    </w:p>
    <w:p w:rsidR="000336B9" w:rsidRPr="000336B9" w:rsidRDefault="000336B9" w:rsidP="000336B9">
      <w:pPr>
        <w:spacing w:after="0" w:line="240" w:lineRule="auto"/>
        <w:rPr>
          <w:rFonts w:ascii="Times New Roman" w:eastAsia="Times New Roman" w:hAnsi="Times New Roman"/>
          <w:sz w:val="28"/>
          <w:szCs w:val="28"/>
          <w:lang w:eastAsia="ru-RU"/>
        </w:rPr>
      </w:pPr>
      <w:r w:rsidRPr="000336B9">
        <w:rPr>
          <w:rFonts w:ascii="Times New Roman" w:eastAsia="Times New Roman" w:hAnsi="Times New Roman"/>
          <w:sz w:val="28"/>
          <w:szCs w:val="28"/>
          <w:lang w:eastAsia="ru-RU"/>
        </w:rPr>
        <w:t xml:space="preserve">от  29  ноября  2017 года                                                                             № 1017  </w:t>
      </w:r>
    </w:p>
    <w:p w:rsidR="000336B9" w:rsidRPr="000336B9" w:rsidRDefault="000336B9" w:rsidP="000336B9">
      <w:pPr>
        <w:spacing w:after="0" w:line="240" w:lineRule="auto"/>
        <w:rPr>
          <w:rFonts w:ascii="Times New Roman" w:eastAsia="Times New Roman" w:hAnsi="Times New Roman"/>
          <w:sz w:val="24"/>
          <w:szCs w:val="24"/>
          <w:lang w:eastAsia="ru-RU"/>
        </w:rPr>
      </w:pPr>
      <w:r w:rsidRPr="000336B9">
        <w:rPr>
          <w:rFonts w:ascii="Times New Roman" w:eastAsia="Times New Roman" w:hAnsi="Times New Roman"/>
          <w:sz w:val="24"/>
          <w:szCs w:val="24"/>
          <w:lang w:eastAsia="ru-RU"/>
        </w:rPr>
        <w:t xml:space="preserve">Республика Коми, Ижемский район,  </w:t>
      </w:r>
      <w:proofErr w:type="gramStart"/>
      <w:r w:rsidRPr="000336B9">
        <w:rPr>
          <w:rFonts w:ascii="Times New Roman" w:eastAsia="Times New Roman" w:hAnsi="Times New Roman"/>
          <w:sz w:val="24"/>
          <w:szCs w:val="24"/>
          <w:lang w:eastAsia="ru-RU"/>
        </w:rPr>
        <w:t>с</w:t>
      </w:r>
      <w:proofErr w:type="gramEnd"/>
      <w:r w:rsidRPr="000336B9">
        <w:rPr>
          <w:rFonts w:ascii="Times New Roman" w:eastAsia="Times New Roman" w:hAnsi="Times New Roman"/>
          <w:sz w:val="24"/>
          <w:szCs w:val="24"/>
          <w:lang w:eastAsia="ru-RU"/>
        </w:rPr>
        <w:t>. Ижма</w:t>
      </w:r>
      <w:r w:rsidRPr="000336B9">
        <w:rPr>
          <w:rFonts w:ascii="Times New Roman" w:eastAsia="Times New Roman" w:hAnsi="Times New Roman"/>
          <w:sz w:val="24"/>
          <w:szCs w:val="24"/>
          <w:lang w:eastAsia="ru-RU"/>
        </w:rPr>
        <w:tab/>
      </w:r>
    </w:p>
    <w:p w:rsidR="000336B9" w:rsidRPr="000336B9" w:rsidRDefault="000336B9" w:rsidP="000336B9">
      <w:pPr>
        <w:spacing w:after="0" w:line="240" w:lineRule="auto"/>
        <w:rPr>
          <w:rFonts w:ascii="Times New Roman" w:eastAsia="Times New Roman" w:hAnsi="Times New Roman"/>
          <w:sz w:val="24"/>
          <w:szCs w:val="24"/>
          <w:lang w:eastAsia="ru-RU"/>
        </w:rPr>
      </w:pPr>
    </w:p>
    <w:p w:rsidR="000336B9" w:rsidRPr="000336B9" w:rsidRDefault="000336B9" w:rsidP="000336B9">
      <w:pPr>
        <w:autoSpaceDE w:val="0"/>
        <w:autoSpaceDN w:val="0"/>
        <w:adjustRightInd w:val="0"/>
        <w:spacing w:after="0" w:line="240" w:lineRule="auto"/>
        <w:jc w:val="center"/>
        <w:rPr>
          <w:rFonts w:ascii="Times New Roman" w:eastAsia="Times New Roman" w:hAnsi="Times New Roman"/>
          <w:sz w:val="28"/>
          <w:szCs w:val="28"/>
          <w:lang w:eastAsia="ru-RU"/>
        </w:rPr>
      </w:pPr>
      <w:r w:rsidRPr="000336B9">
        <w:rPr>
          <w:rFonts w:ascii="Times New Roman" w:eastAsia="Times New Roman" w:hAnsi="Times New Roman"/>
          <w:sz w:val="28"/>
          <w:szCs w:val="28"/>
          <w:lang w:eastAsia="ru-RU"/>
        </w:rPr>
        <w:t xml:space="preserve">О внесении изменений в постановление администрации </w:t>
      </w:r>
    </w:p>
    <w:p w:rsidR="000336B9" w:rsidRPr="000336B9" w:rsidRDefault="000336B9" w:rsidP="000336B9">
      <w:pPr>
        <w:autoSpaceDE w:val="0"/>
        <w:autoSpaceDN w:val="0"/>
        <w:adjustRightInd w:val="0"/>
        <w:spacing w:after="0" w:line="240" w:lineRule="auto"/>
        <w:jc w:val="center"/>
        <w:rPr>
          <w:rFonts w:ascii="Times New Roman" w:eastAsia="Times New Roman" w:hAnsi="Times New Roman"/>
          <w:sz w:val="28"/>
          <w:szCs w:val="28"/>
          <w:lang w:eastAsia="ru-RU"/>
        </w:rPr>
      </w:pPr>
      <w:r w:rsidRPr="000336B9">
        <w:rPr>
          <w:rFonts w:ascii="Times New Roman" w:eastAsia="Times New Roman" w:hAnsi="Times New Roman"/>
          <w:sz w:val="28"/>
          <w:szCs w:val="28"/>
          <w:lang w:eastAsia="ru-RU"/>
        </w:rPr>
        <w:t xml:space="preserve">муниципального района  «Ижемский» от 14 ноября 2013 года № 1017 </w:t>
      </w:r>
    </w:p>
    <w:p w:rsidR="000336B9" w:rsidRPr="000336B9" w:rsidRDefault="000336B9" w:rsidP="000336B9">
      <w:pPr>
        <w:autoSpaceDE w:val="0"/>
        <w:autoSpaceDN w:val="0"/>
        <w:adjustRightInd w:val="0"/>
        <w:spacing w:after="0" w:line="240" w:lineRule="auto"/>
        <w:jc w:val="center"/>
        <w:rPr>
          <w:rFonts w:ascii="Times New Roman" w:eastAsia="Times New Roman" w:hAnsi="Times New Roman"/>
          <w:sz w:val="28"/>
          <w:szCs w:val="28"/>
          <w:lang w:eastAsia="ru-RU"/>
        </w:rPr>
      </w:pPr>
      <w:r w:rsidRPr="000336B9">
        <w:rPr>
          <w:rFonts w:ascii="Times New Roman" w:eastAsia="Times New Roman" w:hAnsi="Times New Roman"/>
          <w:sz w:val="28"/>
          <w:szCs w:val="28"/>
          <w:lang w:eastAsia="ru-RU"/>
        </w:rPr>
        <w:t xml:space="preserve">«О предоставлении  мер социальной поддержки по оплате жилья и </w:t>
      </w:r>
    </w:p>
    <w:p w:rsidR="000336B9" w:rsidRPr="000336B9" w:rsidRDefault="000336B9" w:rsidP="000336B9">
      <w:pPr>
        <w:autoSpaceDE w:val="0"/>
        <w:autoSpaceDN w:val="0"/>
        <w:adjustRightInd w:val="0"/>
        <w:spacing w:after="0" w:line="240" w:lineRule="auto"/>
        <w:jc w:val="center"/>
        <w:rPr>
          <w:rFonts w:ascii="Arial" w:eastAsia="Times New Roman" w:hAnsi="Arial" w:cs="Arial"/>
          <w:b/>
          <w:bCs/>
          <w:sz w:val="28"/>
          <w:szCs w:val="28"/>
          <w:lang w:eastAsia="ru-RU"/>
        </w:rPr>
      </w:pPr>
      <w:r w:rsidRPr="000336B9">
        <w:rPr>
          <w:rFonts w:ascii="Times New Roman" w:eastAsia="Times New Roman" w:hAnsi="Times New Roman"/>
          <w:sz w:val="28"/>
          <w:szCs w:val="28"/>
          <w:lang w:eastAsia="ru-RU"/>
        </w:rPr>
        <w:t>коммунальных услуг специалистам муниципальных учреждений культуры, образования, физической культуры и спорта»</w:t>
      </w:r>
    </w:p>
    <w:p w:rsidR="000336B9" w:rsidRPr="000336B9" w:rsidRDefault="000336B9" w:rsidP="000336B9">
      <w:pPr>
        <w:spacing w:after="0" w:line="240" w:lineRule="auto"/>
        <w:ind w:firstLine="708"/>
        <w:jc w:val="both"/>
        <w:rPr>
          <w:rFonts w:ascii="Times New Roman" w:eastAsia="Times New Roman" w:hAnsi="Times New Roman"/>
          <w:sz w:val="24"/>
          <w:szCs w:val="24"/>
          <w:lang w:eastAsia="ru-RU"/>
        </w:rPr>
      </w:pPr>
      <w:r w:rsidRPr="000336B9">
        <w:rPr>
          <w:rFonts w:ascii="Times New Roman" w:eastAsia="Times New Roman" w:hAnsi="Times New Roman"/>
          <w:sz w:val="24"/>
          <w:szCs w:val="24"/>
          <w:lang w:eastAsia="ru-RU"/>
        </w:rPr>
        <w:tab/>
      </w:r>
      <w:r w:rsidRPr="000336B9">
        <w:rPr>
          <w:rFonts w:ascii="Times New Roman" w:eastAsia="Times New Roman" w:hAnsi="Times New Roman"/>
          <w:sz w:val="24"/>
          <w:szCs w:val="24"/>
          <w:lang w:eastAsia="ru-RU"/>
        </w:rPr>
        <w:tab/>
      </w:r>
    </w:p>
    <w:p w:rsidR="000336B9" w:rsidRPr="000336B9" w:rsidRDefault="000336B9" w:rsidP="000336B9">
      <w:pPr>
        <w:spacing w:after="0" w:line="240" w:lineRule="auto"/>
        <w:ind w:firstLine="708"/>
        <w:jc w:val="both"/>
        <w:rPr>
          <w:rFonts w:ascii="Times New Roman" w:eastAsia="Times New Roman" w:hAnsi="Times New Roman"/>
          <w:sz w:val="24"/>
          <w:szCs w:val="24"/>
          <w:lang w:eastAsia="ru-RU"/>
        </w:rPr>
      </w:pPr>
    </w:p>
    <w:p w:rsidR="000336B9" w:rsidRPr="000336B9" w:rsidRDefault="000336B9" w:rsidP="000336B9">
      <w:pPr>
        <w:spacing w:after="0" w:line="240" w:lineRule="auto"/>
        <w:ind w:firstLine="708"/>
        <w:jc w:val="both"/>
        <w:rPr>
          <w:rFonts w:ascii="Times New Roman" w:eastAsia="Times New Roman" w:hAnsi="Times New Roman"/>
          <w:sz w:val="28"/>
          <w:szCs w:val="28"/>
          <w:lang w:eastAsia="ru-RU"/>
        </w:rPr>
      </w:pPr>
      <w:r w:rsidRPr="000336B9">
        <w:rPr>
          <w:rFonts w:ascii="Times New Roman" w:eastAsia="Times New Roman" w:hAnsi="Times New Roman"/>
          <w:sz w:val="28"/>
          <w:szCs w:val="28"/>
          <w:lang w:eastAsia="ru-RU"/>
        </w:rPr>
        <w:t>Руководствуясь Уставом муниципального образования муниципального района «Ижемский»,</w:t>
      </w:r>
    </w:p>
    <w:p w:rsidR="000336B9" w:rsidRPr="000336B9" w:rsidRDefault="000336B9" w:rsidP="000336B9">
      <w:pPr>
        <w:spacing w:after="0" w:line="240" w:lineRule="auto"/>
        <w:ind w:firstLine="708"/>
        <w:jc w:val="both"/>
        <w:rPr>
          <w:rFonts w:ascii="Times New Roman" w:eastAsia="Times New Roman" w:hAnsi="Times New Roman"/>
          <w:sz w:val="28"/>
          <w:szCs w:val="28"/>
          <w:lang w:eastAsia="ru-RU"/>
        </w:rPr>
      </w:pPr>
    </w:p>
    <w:p w:rsidR="000336B9" w:rsidRPr="000336B9" w:rsidRDefault="000336B9" w:rsidP="000336B9">
      <w:pPr>
        <w:spacing w:after="0" w:line="240" w:lineRule="auto"/>
        <w:jc w:val="center"/>
        <w:outlineLvl w:val="6"/>
        <w:rPr>
          <w:rFonts w:ascii="Times New Roman" w:eastAsia="Times New Roman" w:hAnsi="Times New Roman"/>
          <w:sz w:val="28"/>
          <w:szCs w:val="28"/>
          <w:lang w:eastAsia="ru-RU"/>
        </w:rPr>
      </w:pPr>
      <w:r w:rsidRPr="000336B9">
        <w:rPr>
          <w:rFonts w:ascii="Times New Roman" w:eastAsia="Times New Roman" w:hAnsi="Times New Roman"/>
          <w:sz w:val="28"/>
          <w:szCs w:val="28"/>
          <w:lang w:eastAsia="ru-RU"/>
        </w:rPr>
        <w:t>администрация муниципального района «Ижемский»</w:t>
      </w:r>
    </w:p>
    <w:p w:rsidR="000336B9" w:rsidRPr="000336B9" w:rsidRDefault="000336B9" w:rsidP="000336B9">
      <w:pPr>
        <w:spacing w:after="0" w:line="240" w:lineRule="auto"/>
        <w:ind w:firstLine="709"/>
        <w:jc w:val="both"/>
        <w:rPr>
          <w:rFonts w:ascii="Times New Roman" w:eastAsia="Times New Roman" w:hAnsi="Times New Roman"/>
          <w:sz w:val="24"/>
          <w:szCs w:val="24"/>
          <w:lang w:eastAsia="ru-RU"/>
        </w:rPr>
      </w:pPr>
    </w:p>
    <w:p w:rsidR="000336B9" w:rsidRPr="000336B9" w:rsidRDefault="000336B9" w:rsidP="000336B9">
      <w:pPr>
        <w:spacing w:after="0" w:line="240" w:lineRule="auto"/>
        <w:jc w:val="center"/>
        <w:rPr>
          <w:rFonts w:ascii="Times New Roman" w:eastAsia="Times New Roman" w:hAnsi="Times New Roman"/>
          <w:sz w:val="28"/>
          <w:szCs w:val="28"/>
          <w:lang w:eastAsia="ru-RU"/>
        </w:rPr>
      </w:pPr>
      <w:r w:rsidRPr="000336B9">
        <w:rPr>
          <w:rFonts w:ascii="Times New Roman" w:eastAsia="Times New Roman" w:hAnsi="Times New Roman"/>
          <w:sz w:val="28"/>
          <w:szCs w:val="28"/>
          <w:lang w:eastAsia="ru-RU"/>
        </w:rPr>
        <w:t xml:space="preserve"> </w:t>
      </w:r>
      <w:proofErr w:type="gramStart"/>
      <w:r w:rsidRPr="000336B9">
        <w:rPr>
          <w:rFonts w:ascii="Times New Roman" w:eastAsia="Times New Roman" w:hAnsi="Times New Roman"/>
          <w:sz w:val="28"/>
          <w:szCs w:val="28"/>
          <w:lang w:eastAsia="ru-RU"/>
        </w:rPr>
        <w:t>П</w:t>
      </w:r>
      <w:proofErr w:type="gramEnd"/>
      <w:r w:rsidRPr="000336B9">
        <w:rPr>
          <w:rFonts w:ascii="Times New Roman" w:eastAsia="Times New Roman" w:hAnsi="Times New Roman"/>
          <w:sz w:val="28"/>
          <w:szCs w:val="28"/>
          <w:lang w:eastAsia="ru-RU"/>
        </w:rPr>
        <w:t xml:space="preserve"> О С Т А Н О В Л Я Е Т:</w:t>
      </w:r>
    </w:p>
    <w:p w:rsidR="000336B9" w:rsidRPr="000336B9" w:rsidRDefault="000336B9" w:rsidP="000336B9">
      <w:pPr>
        <w:spacing w:after="0" w:line="240" w:lineRule="auto"/>
        <w:jc w:val="both"/>
        <w:rPr>
          <w:rFonts w:ascii="Times New Roman" w:eastAsia="Times New Roman" w:hAnsi="Times New Roman"/>
          <w:sz w:val="28"/>
          <w:szCs w:val="28"/>
          <w:lang w:eastAsia="ru-RU"/>
        </w:rPr>
      </w:pPr>
    </w:p>
    <w:p w:rsidR="000336B9" w:rsidRPr="000336B9" w:rsidRDefault="000336B9" w:rsidP="00964692">
      <w:pPr>
        <w:numPr>
          <w:ilvl w:val="0"/>
          <w:numId w:val="13"/>
        </w:numPr>
        <w:tabs>
          <w:tab w:val="left" w:pos="900"/>
        </w:tabs>
        <w:autoSpaceDE w:val="0"/>
        <w:autoSpaceDN w:val="0"/>
        <w:adjustRightInd w:val="0"/>
        <w:spacing w:after="0" w:line="240" w:lineRule="auto"/>
        <w:ind w:left="0" w:firstLine="540"/>
        <w:jc w:val="both"/>
        <w:rPr>
          <w:rFonts w:ascii="Times New Roman" w:eastAsia="Times New Roman" w:hAnsi="Times New Roman"/>
          <w:sz w:val="28"/>
          <w:szCs w:val="28"/>
          <w:lang w:eastAsia="ru-RU"/>
        </w:rPr>
      </w:pPr>
      <w:r w:rsidRPr="000336B9">
        <w:rPr>
          <w:rFonts w:ascii="Times New Roman" w:eastAsia="Times New Roman" w:hAnsi="Times New Roman"/>
          <w:bCs/>
          <w:sz w:val="28"/>
          <w:szCs w:val="28"/>
          <w:lang w:eastAsia="ru-RU"/>
        </w:rPr>
        <w:t>Внести в постановление администрации муниципального района «Ижемский»</w:t>
      </w:r>
      <w:r w:rsidRPr="000336B9">
        <w:rPr>
          <w:rFonts w:ascii="Times New Roman" w:eastAsia="Times New Roman" w:hAnsi="Times New Roman"/>
          <w:sz w:val="28"/>
          <w:szCs w:val="28"/>
          <w:lang w:eastAsia="ru-RU"/>
        </w:rPr>
        <w:t xml:space="preserve"> от 14 ноября 2013 года № 1017 «О предоставлении  мер социальной поддержки по оплате жилья и коммунальных услуг специалистам муниципальных учреждений культуры, образования, физической культуры и спорта» (</w:t>
      </w:r>
      <w:r w:rsidRPr="000336B9">
        <w:rPr>
          <w:rFonts w:ascii="Times New Roman" w:eastAsia="Times New Roman" w:hAnsi="Times New Roman"/>
          <w:bCs/>
          <w:sz w:val="28"/>
          <w:szCs w:val="28"/>
          <w:lang w:eastAsia="ru-RU"/>
        </w:rPr>
        <w:t>далее – Постановление)</w:t>
      </w:r>
      <w:r w:rsidRPr="000336B9">
        <w:rPr>
          <w:rFonts w:ascii="Arial" w:eastAsia="Times New Roman" w:hAnsi="Arial" w:cs="Arial"/>
          <w:b/>
          <w:bCs/>
          <w:sz w:val="28"/>
          <w:szCs w:val="28"/>
          <w:lang w:eastAsia="ru-RU"/>
        </w:rPr>
        <w:t xml:space="preserve"> </w:t>
      </w:r>
      <w:r w:rsidRPr="000336B9">
        <w:rPr>
          <w:rFonts w:ascii="Times New Roman" w:eastAsia="Times New Roman" w:hAnsi="Times New Roman"/>
          <w:sz w:val="28"/>
          <w:szCs w:val="28"/>
          <w:lang w:eastAsia="ru-RU"/>
        </w:rPr>
        <w:t>следующие изменения:</w:t>
      </w:r>
    </w:p>
    <w:p w:rsidR="000336B9" w:rsidRPr="000336B9" w:rsidRDefault="000336B9" w:rsidP="000336B9">
      <w:pPr>
        <w:tabs>
          <w:tab w:val="left" w:pos="900"/>
        </w:tabs>
        <w:autoSpaceDE w:val="0"/>
        <w:autoSpaceDN w:val="0"/>
        <w:adjustRightInd w:val="0"/>
        <w:spacing w:after="0" w:line="240" w:lineRule="auto"/>
        <w:jc w:val="both"/>
        <w:rPr>
          <w:rFonts w:ascii="Times New Roman" w:eastAsia="Times New Roman" w:hAnsi="Times New Roman"/>
          <w:sz w:val="28"/>
          <w:szCs w:val="28"/>
          <w:lang w:eastAsia="ru-RU"/>
        </w:rPr>
      </w:pPr>
      <w:r w:rsidRPr="000336B9">
        <w:rPr>
          <w:rFonts w:ascii="Times New Roman" w:eastAsia="Times New Roman" w:hAnsi="Times New Roman"/>
          <w:sz w:val="28"/>
          <w:szCs w:val="28"/>
          <w:lang w:eastAsia="ru-RU"/>
        </w:rPr>
        <w:tab/>
        <w:t>в пункте 1 Постановления слова «6794 рубля» заменить словами «7120 рублей».</w:t>
      </w:r>
    </w:p>
    <w:p w:rsidR="000336B9" w:rsidRPr="000336B9" w:rsidRDefault="000336B9" w:rsidP="00964692">
      <w:pPr>
        <w:numPr>
          <w:ilvl w:val="0"/>
          <w:numId w:val="13"/>
        </w:numPr>
        <w:tabs>
          <w:tab w:val="num" w:pos="709"/>
        </w:tabs>
        <w:autoSpaceDE w:val="0"/>
        <w:autoSpaceDN w:val="0"/>
        <w:adjustRightInd w:val="0"/>
        <w:spacing w:after="0" w:line="240" w:lineRule="auto"/>
        <w:ind w:left="0" w:firstLine="705"/>
        <w:jc w:val="both"/>
        <w:rPr>
          <w:rFonts w:ascii="Times New Roman" w:eastAsia="Times New Roman" w:hAnsi="Times New Roman"/>
          <w:sz w:val="28"/>
          <w:szCs w:val="28"/>
          <w:lang w:eastAsia="ru-RU"/>
        </w:rPr>
      </w:pPr>
      <w:proofErr w:type="gramStart"/>
      <w:r w:rsidRPr="000336B9">
        <w:rPr>
          <w:rFonts w:ascii="Times New Roman" w:eastAsia="Times New Roman" w:hAnsi="Times New Roman"/>
          <w:sz w:val="28"/>
          <w:szCs w:val="28"/>
          <w:lang w:eastAsia="ru-RU"/>
        </w:rPr>
        <w:t>Контроль за</w:t>
      </w:r>
      <w:proofErr w:type="gramEnd"/>
      <w:r w:rsidRPr="000336B9">
        <w:rPr>
          <w:rFonts w:ascii="Times New Roman" w:eastAsia="Times New Roman" w:hAnsi="Times New Roman"/>
          <w:sz w:val="28"/>
          <w:szCs w:val="28"/>
          <w:lang w:eastAsia="ru-RU"/>
        </w:rPr>
        <w:t xml:space="preserve"> исполнением настоящего постановления возложить на заместителя руководителя администрации муниципального района «Ижемский» Р.Е. Селиверстова.</w:t>
      </w:r>
    </w:p>
    <w:p w:rsidR="000336B9" w:rsidRPr="000336B9" w:rsidRDefault="000336B9" w:rsidP="000336B9">
      <w:pPr>
        <w:autoSpaceDE w:val="0"/>
        <w:autoSpaceDN w:val="0"/>
        <w:adjustRightInd w:val="0"/>
        <w:spacing w:after="0" w:line="240" w:lineRule="auto"/>
        <w:ind w:firstLine="540"/>
        <w:jc w:val="both"/>
        <w:outlineLvl w:val="0"/>
        <w:rPr>
          <w:rFonts w:ascii="Times New Roman" w:eastAsia="Times New Roman" w:hAnsi="Times New Roman"/>
          <w:sz w:val="28"/>
          <w:szCs w:val="28"/>
          <w:lang w:eastAsia="ru-RU"/>
        </w:rPr>
      </w:pPr>
      <w:r w:rsidRPr="000336B9">
        <w:rPr>
          <w:rFonts w:ascii="Times New Roman" w:eastAsia="Times New Roman" w:hAnsi="Times New Roman"/>
          <w:sz w:val="28"/>
          <w:szCs w:val="28"/>
          <w:lang w:eastAsia="ru-RU"/>
        </w:rPr>
        <w:tab/>
        <w:t>3.</w:t>
      </w:r>
      <w:r w:rsidRPr="000336B9">
        <w:rPr>
          <w:rFonts w:ascii="Times New Roman" w:eastAsia="Times New Roman" w:hAnsi="Times New Roman"/>
          <w:b/>
          <w:sz w:val="28"/>
          <w:szCs w:val="28"/>
          <w:lang w:eastAsia="ru-RU"/>
        </w:rPr>
        <w:t xml:space="preserve"> </w:t>
      </w:r>
      <w:r w:rsidRPr="000336B9">
        <w:rPr>
          <w:rFonts w:ascii="Times New Roman" w:eastAsia="Times New Roman" w:hAnsi="Times New Roman"/>
          <w:sz w:val="28"/>
          <w:szCs w:val="28"/>
          <w:lang w:eastAsia="ru-RU"/>
        </w:rPr>
        <w:t>Настоящее постановление вступает в силу со дня официального  опубликования (обнаро</w:t>
      </w:r>
      <w:r w:rsidRPr="000336B9">
        <w:rPr>
          <w:rFonts w:ascii="Times New Roman" w:eastAsia="Times New Roman" w:hAnsi="Times New Roman"/>
          <w:sz w:val="28"/>
          <w:szCs w:val="28"/>
          <w:lang w:eastAsia="ru-RU"/>
        </w:rPr>
        <w:softHyphen/>
        <w:t>дования) и распространяется на правоотношения, возникшие с 01 января 2017 года.</w:t>
      </w:r>
    </w:p>
    <w:p w:rsidR="001F57FB" w:rsidRDefault="001F57FB" w:rsidP="000336B9">
      <w:pPr>
        <w:autoSpaceDE w:val="0"/>
        <w:autoSpaceDN w:val="0"/>
        <w:adjustRightInd w:val="0"/>
        <w:spacing w:after="0" w:line="240" w:lineRule="auto"/>
        <w:rPr>
          <w:rFonts w:ascii="Times New Roman" w:eastAsia="Times New Roman" w:hAnsi="Times New Roman"/>
          <w:sz w:val="28"/>
          <w:szCs w:val="28"/>
          <w:lang w:eastAsia="ru-RU"/>
        </w:rPr>
      </w:pPr>
    </w:p>
    <w:p w:rsidR="000336B9" w:rsidRPr="000336B9" w:rsidRDefault="000336B9" w:rsidP="000336B9">
      <w:pPr>
        <w:autoSpaceDE w:val="0"/>
        <w:autoSpaceDN w:val="0"/>
        <w:adjustRightInd w:val="0"/>
        <w:spacing w:after="0" w:line="240" w:lineRule="auto"/>
        <w:rPr>
          <w:rFonts w:ascii="Times New Roman" w:eastAsia="Times New Roman" w:hAnsi="Times New Roman"/>
          <w:sz w:val="28"/>
          <w:szCs w:val="28"/>
          <w:lang w:eastAsia="ru-RU"/>
        </w:rPr>
      </w:pPr>
      <w:r w:rsidRPr="000336B9">
        <w:rPr>
          <w:rFonts w:ascii="Times New Roman" w:eastAsia="Times New Roman" w:hAnsi="Times New Roman"/>
          <w:sz w:val="28"/>
          <w:szCs w:val="28"/>
          <w:lang w:eastAsia="ru-RU"/>
        </w:rPr>
        <w:t xml:space="preserve">Руководитель администрации </w:t>
      </w:r>
    </w:p>
    <w:p w:rsidR="000336B9" w:rsidRPr="000336B9" w:rsidRDefault="000336B9" w:rsidP="000336B9">
      <w:pPr>
        <w:autoSpaceDE w:val="0"/>
        <w:autoSpaceDN w:val="0"/>
        <w:adjustRightInd w:val="0"/>
        <w:spacing w:after="0" w:line="240" w:lineRule="auto"/>
        <w:rPr>
          <w:rFonts w:ascii="Times New Roman" w:eastAsia="Times New Roman" w:hAnsi="Times New Roman"/>
          <w:sz w:val="24"/>
          <w:szCs w:val="24"/>
          <w:lang w:eastAsia="ru-RU"/>
        </w:rPr>
      </w:pPr>
      <w:r w:rsidRPr="000336B9">
        <w:rPr>
          <w:rFonts w:ascii="Times New Roman" w:eastAsia="Times New Roman" w:hAnsi="Times New Roman"/>
          <w:sz w:val="28"/>
          <w:szCs w:val="28"/>
          <w:lang w:eastAsia="ru-RU"/>
        </w:rPr>
        <w:t>муниципального района «Ижемский»                                       Л. И. Терентьева</w:t>
      </w:r>
    </w:p>
    <w:p w:rsidR="00B12224" w:rsidRDefault="00B12224" w:rsidP="00F726A1">
      <w:pPr>
        <w:spacing w:after="0"/>
        <w:jc w:val="center"/>
        <w:rPr>
          <w:rFonts w:ascii="Times New Roman" w:hAnsi="Times New Roman"/>
          <w:sz w:val="28"/>
          <w:szCs w:val="28"/>
        </w:rPr>
      </w:pPr>
    </w:p>
    <w:p w:rsidR="00B12224" w:rsidRDefault="00B12224" w:rsidP="00F726A1">
      <w:pPr>
        <w:spacing w:after="0"/>
        <w:jc w:val="center"/>
        <w:rPr>
          <w:rFonts w:ascii="Times New Roman" w:hAnsi="Times New Roman"/>
          <w:sz w:val="28"/>
          <w:szCs w:val="28"/>
        </w:rPr>
      </w:pPr>
    </w:p>
    <w:tbl>
      <w:tblPr>
        <w:tblpPr w:leftFromText="180" w:rightFromText="180" w:vertAnchor="text" w:horzAnchor="margin" w:tblpY="2"/>
        <w:tblW w:w="9568" w:type="dxa"/>
        <w:tblLook w:val="01E0"/>
      </w:tblPr>
      <w:tblGrid>
        <w:gridCol w:w="3510"/>
        <w:gridCol w:w="2492"/>
        <w:gridCol w:w="3566"/>
      </w:tblGrid>
      <w:tr w:rsidR="000336B9" w:rsidRPr="000336B9" w:rsidTr="007E6FEC">
        <w:tc>
          <w:tcPr>
            <w:tcW w:w="3510" w:type="dxa"/>
          </w:tcPr>
          <w:p w:rsidR="000336B9" w:rsidRPr="000336B9" w:rsidRDefault="000336B9" w:rsidP="000336B9">
            <w:pPr>
              <w:spacing w:after="0" w:line="240" w:lineRule="auto"/>
              <w:jc w:val="center"/>
              <w:rPr>
                <w:rFonts w:ascii="Times New Roman" w:eastAsia="Times New Roman" w:hAnsi="Times New Roman"/>
                <w:b/>
                <w:bCs/>
                <w:szCs w:val="24"/>
                <w:lang w:eastAsia="ru-RU"/>
              </w:rPr>
            </w:pPr>
            <w:r w:rsidRPr="000336B9">
              <w:rPr>
                <w:rFonts w:ascii="Times New Roman" w:eastAsia="Times New Roman" w:hAnsi="Times New Roman"/>
                <w:b/>
                <w:bCs/>
                <w:szCs w:val="24"/>
                <w:lang w:eastAsia="ru-RU"/>
              </w:rPr>
              <w:t>«</w:t>
            </w:r>
            <w:proofErr w:type="spellStart"/>
            <w:r w:rsidRPr="000336B9">
              <w:rPr>
                <w:rFonts w:ascii="Times New Roman" w:eastAsia="Times New Roman" w:hAnsi="Times New Roman"/>
                <w:b/>
                <w:bCs/>
                <w:szCs w:val="24"/>
                <w:lang w:eastAsia="ru-RU"/>
              </w:rPr>
              <w:t>Изьва</w:t>
            </w:r>
            <w:proofErr w:type="spellEnd"/>
            <w:r w:rsidRPr="000336B9">
              <w:rPr>
                <w:rFonts w:ascii="Times New Roman" w:eastAsia="Times New Roman" w:hAnsi="Times New Roman"/>
                <w:b/>
                <w:bCs/>
                <w:szCs w:val="24"/>
                <w:lang w:eastAsia="ru-RU"/>
              </w:rPr>
              <w:t>»</w:t>
            </w:r>
          </w:p>
          <w:p w:rsidR="000336B9" w:rsidRPr="000336B9" w:rsidRDefault="000336B9" w:rsidP="000336B9">
            <w:pPr>
              <w:spacing w:after="0" w:line="240" w:lineRule="auto"/>
              <w:jc w:val="center"/>
              <w:rPr>
                <w:rFonts w:ascii="Times New Roman" w:eastAsia="Times New Roman" w:hAnsi="Times New Roman"/>
                <w:b/>
                <w:bCs/>
                <w:szCs w:val="24"/>
                <w:lang w:eastAsia="ru-RU"/>
              </w:rPr>
            </w:pPr>
            <w:proofErr w:type="spellStart"/>
            <w:r w:rsidRPr="000336B9">
              <w:rPr>
                <w:rFonts w:ascii="Times New Roman" w:eastAsia="Times New Roman" w:hAnsi="Times New Roman"/>
                <w:b/>
                <w:bCs/>
                <w:szCs w:val="24"/>
                <w:lang w:eastAsia="ru-RU"/>
              </w:rPr>
              <w:t>муниципальнöй</w:t>
            </w:r>
            <w:proofErr w:type="spellEnd"/>
            <w:r w:rsidRPr="000336B9">
              <w:rPr>
                <w:rFonts w:ascii="Times New Roman" w:eastAsia="Times New Roman" w:hAnsi="Times New Roman"/>
                <w:b/>
                <w:bCs/>
                <w:szCs w:val="24"/>
                <w:lang w:eastAsia="ru-RU"/>
              </w:rPr>
              <w:t xml:space="preserve"> </w:t>
            </w:r>
            <w:proofErr w:type="spellStart"/>
            <w:r w:rsidRPr="000336B9">
              <w:rPr>
                <w:rFonts w:ascii="Times New Roman" w:eastAsia="Times New Roman" w:hAnsi="Times New Roman"/>
                <w:b/>
                <w:bCs/>
                <w:szCs w:val="24"/>
                <w:lang w:eastAsia="ru-RU"/>
              </w:rPr>
              <w:t>районса</w:t>
            </w:r>
            <w:proofErr w:type="spellEnd"/>
          </w:p>
          <w:p w:rsidR="000336B9" w:rsidRPr="000336B9" w:rsidRDefault="000336B9" w:rsidP="000336B9">
            <w:pPr>
              <w:spacing w:after="0" w:line="240" w:lineRule="auto"/>
              <w:jc w:val="center"/>
              <w:rPr>
                <w:rFonts w:ascii="Times New Roman" w:eastAsia="Times New Roman" w:hAnsi="Times New Roman"/>
                <w:b/>
                <w:bCs/>
                <w:sz w:val="26"/>
                <w:szCs w:val="26"/>
                <w:lang w:eastAsia="ru-RU"/>
              </w:rPr>
            </w:pPr>
            <w:r w:rsidRPr="000336B9">
              <w:rPr>
                <w:rFonts w:ascii="Times New Roman" w:eastAsia="Times New Roman" w:hAnsi="Times New Roman"/>
                <w:b/>
                <w:bCs/>
                <w:szCs w:val="24"/>
                <w:lang w:eastAsia="ru-RU"/>
              </w:rPr>
              <w:t>администрация</w:t>
            </w:r>
          </w:p>
        </w:tc>
        <w:tc>
          <w:tcPr>
            <w:tcW w:w="2492" w:type="dxa"/>
          </w:tcPr>
          <w:p w:rsidR="000336B9" w:rsidRPr="000336B9" w:rsidRDefault="00A70C70" w:rsidP="000336B9">
            <w:pPr>
              <w:spacing w:after="0" w:line="240" w:lineRule="auto"/>
              <w:jc w:val="center"/>
              <w:rPr>
                <w:rFonts w:ascii="Times New Roman" w:eastAsia="Times New Roman" w:hAnsi="Times New Roman"/>
                <w:b/>
                <w:bCs/>
                <w:sz w:val="26"/>
                <w:szCs w:val="26"/>
                <w:lang w:eastAsia="ru-RU"/>
              </w:rPr>
            </w:pPr>
            <w:r>
              <w:rPr>
                <w:rFonts w:ascii="Times New Roman" w:eastAsia="Times New Roman" w:hAnsi="Times New Roman"/>
                <w:b/>
                <w:noProof/>
                <w:sz w:val="26"/>
                <w:szCs w:val="26"/>
                <w:lang w:eastAsia="ru-RU"/>
              </w:rPr>
              <w:drawing>
                <wp:inline distT="0" distB="0" distL="0" distR="0">
                  <wp:extent cx="546100" cy="664845"/>
                  <wp:effectExtent l="19050" t="0" r="6350" b="0"/>
                  <wp:docPr id="142"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17" cstate="print"/>
                          <a:srcRect/>
                          <a:stretch>
                            <a:fillRect/>
                          </a:stretch>
                        </pic:blipFill>
                        <pic:spPr bwMode="auto">
                          <a:xfrm>
                            <a:off x="0" y="0"/>
                            <a:ext cx="546100" cy="664845"/>
                          </a:xfrm>
                          <a:prstGeom prst="rect">
                            <a:avLst/>
                          </a:prstGeom>
                          <a:noFill/>
                          <a:ln w="9525">
                            <a:noFill/>
                            <a:miter lim="800000"/>
                            <a:headEnd/>
                            <a:tailEnd/>
                          </a:ln>
                        </pic:spPr>
                      </pic:pic>
                    </a:graphicData>
                  </a:graphic>
                </wp:inline>
              </w:drawing>
            </w:r>
          </w:p>
          <w:p w:rsidR="000336B9" w:rsidRPr="000336B9" w:rsidRDefault="000336B9" w:rsidP="000336B9">
            <w:pPr>
              <w:spacing w:after="0" w:line="240" w:lineRule="auto"/>
              <w:jc w:val="center"/>
              <w:rPr>
                <w:rFonts w:ascii="Times New Roman" w:eastAsia="Times New Roman" w:hAnsi="Times New Roman"/>
                <w:b/>
                <w:bCs/>
                <w:sz w:val="26"/>
                <w:szCs w:val="26"/>
                <w:lang w:eastAsia="ru-RU"/>
              </w:rPr>
            </w:pPr>
          </w:p>
        </w:tc>
        <w:tc>
          <w:tcPr>
            <w:tcW w:w="3566" w:type="dxa"/>
          </w:tcPr>
          <w:p w:rsidR="000336B9" w:rsidRPr="000336B9" w:rsidRDefault="000336B9" w:rsidP="000336B9">
            <w:pPr>
              <w:spacing w:after="0" w:line="240" w:lineRule="auto"/>
              <w:jc w:val="center"/>
              <w:rPr>
                <w:rFonts w:ascii="Times New Roman" w:eastAsia="Times New Roman" w:hAnsi="Times New Roman"/>
                <w:b/>
                <w:bCs/>
                <w:szCs w:val="24"/>
                <w:lang w:eastAsia="ru-RU"/>
              </w:rPr>
            </w:pPr>
            <w:r w:rsidRPr="000336B9">
              <w:rPr>
                <w:rFonts w:ascii="Times New Roman" w:eastAsia="Times New Roman" w:hAnsi="Times New Roman"/>
                <w:b/>
                <w:bCs/>
                <w:szCs w:val="24"/>
                <w:lang w:eastAsia="ru-RU"/>
              </w:rPr>
              <w:t>Администрация</w:t>
            </w:r>
          </w:p>
          <w:p w:rsidR="000336B9" w:rsidRPr="000336B9" w:rsidRDefault="000336B9" w:rsidP="000336B9">
            <w:pPr>
              <w:spacing w:after="0" w:line="240" w:lineRule="auto"/>
              <w:jc w:val="center"/>
              <w:rPr>
                <w:rFonts w:ascii="Times New Roman" w:eastAsia="Times New Roman" w:hAnsi="Times New Roman"/>
                <w:b/>
                <w:bCs/>
                <w:szCs w:val="24"/>
                <w:lang w:eastAsia="ru-RU"/>
              </w:rPr>
            </w:pPr>
            <w:r w:rsidRPr="000336B9">
              <w:rPr>
                <w:rFonts w:ascii="Times New Roman" w:eastAsia="Times New Roman" w:hAnsi="Times New Roman"/>
                <w:b/>
                <w:bCs/>
                <w:szCs w:val="24"/>
                <w:lang w:eastAsia="ru-RU"/>
              </w:rPr>
              <w:t>муниципального района</w:t>
            </w:r>
          </w:p>
          <w:p w:rsidR="000336B9" w:rsidRPr="000336B9" w:rsidRDefault="000336B9" w:rsidP="000336B9">
            <w:pPr>
              <w:spacing w:after="0" w:line="240" w:lineRule="auto"/>
              <w:jc w:val="center"/>
              <w:rPr>
                <w:rFonts w:ascii="Times New Roman" w:eastAsia="Times New Roman" w:hAnsi="Times New Roman"/>
                <w:b/>
                <w:bCs/>
                <w:szCs w:val="24"/>
                <w:lang w:eastAsia="ru-RU"/>
              </w:rPr>
            </w:pPr>
            <w:r w:rsidRPr="000336B9">
              <w:rPr>
                <w:rFonts w:ascii="Times New Roman" w:eastAsia="Times New Roman" w:hAnsi="Times New Roman"/>
                <w:b/>
                <w:bCs/>
                <w:szCs w:val="24"/>
                <w:lang w:eastAsia="ru-RU"/>
              </w:rPr>
              <w:t>«Ижемский»</w:t>
            </w:r>
          </w:p>
          <w:p w:rsidR="000336B9" w:rsidRPr="000336B9" w:rsidRDefault="000336B9" w:rsidP="000336B9">
            <w:pPr>
              <w:spacing w:after="0" w:line="240" w:lineRule="auto"/>
              <w:jc w:val="center"/>
              <w:rPr>
                <w:rFonts w:ascii="Times New Roman" w:eastAsia="Times New Roman" w:hAnsi="Times New Roman"/>
                <w:b/>
                <w:bCs/>
                <w:sz w:val="26"/>
                <w:szCs w:val="26"/>
                <w:lang w:eastAsia="ru-RU"/>
              </w:rPr>
            </w:pPr>
          </w:p>
          <w:p w:rsidR="000336B9" w:rsidRPr="000336B9" w:rsidRDefault="000336B9" w:rsidP="000336B9">
            <w:pPr>
              <w:spacing w:after="0" w:line="240" w:lineRule="auto"/>
              <w:jc w:val="center"/>
              <w:rPr>
                <w:rFonts w:ascii="Times New Roman" w:eastAsia="Times New Roman" w:hAnsi="Times New Roman"/>
                <w:b/>
                <w:bCs/>
                <w:sz w:val="28"/>
                <w:szCs w:val="26"/>
                <w:lang w:eastAsia="ru-RU"/>
              </w:rPr>
            </w:pPr>
          </w:p>
        </w:tc>
      </w:tr>
    </w:tbl>
    <w:p w:rsidR="000336B9" w:rsidRPr="000336B9" w:rsidRDefault="000336B9" w:rsidP="000336B9">
      <w:pPr>
        <w:keepNext/>
        <w:spacing w:after="0" w:line="240" w:lineRule="auto"/>
        <w:jc w:val="center"/>
        <w:outlineLvl w:val="0"/>
        <w:rPr>
          <w:rFonts w:ascii="Times New Roman" w:eastAsia="Times New Roman" w:hAnsi="Times New Roman"/>
          <w:b/>
          <w:bCs/>
          <w:spacing w:val="120"/>
          <w:sz w:val="26"/>
          <w:szCs w:val="26"/>
          <w:lang w:eastAsia="ru-RU"/>
        </w:rPr>
      </w:pPr>
      <w:proofErr w:type="gramStart"/>
      <w:r w:rsidRPr="000336B9">
        <w:rPr>
          <w:rFonts w:ascii="Times New Roman" w:eastAsia="Times New Roman" w:hAnsi="Times New Roman"/>
          <w:b/>
          <w:bCs/>
          <w:spacing w:val="120"/>
          <w:sz w:val="26"/>
          <w:szCs w:val="26"/>
          <w:lang w:eastAsia="ru-RU"/>
        </w:rPr>
        <w:t>ШУÖМ</w:t>
      </w:r>
      <w:proofErr w:type="gramEnd"/>
    </w:p>
    <w:p w:rsidR="000336B9" w:rsidRPr="000336B9" w:rsidRDefault="000336B9" w:rsidP="000336B9">
      <w:pPr>
        <w:spacing w:after="0" w:line="240" w:lineRule="auto"/>
        <w:rPr>
          <w:rFonts w:ascii="Times New Roman" w:eastAsia="Times New Roman" w:hAnsi="Times New Roman"/>
          <w:sz w:val="26"/>
          <w:szCs w:val="26"/>
          <w:lang w:eastAsia="ru-RU"/>
        </w:rPr>
      </w:pPr>
    </w:p>
    <w:p w:rsidR="000336B9" w:rsidRPr="000336B9" w:rsidRDefault="000336B9" w:rsidP="000336B9">
      <w:pPr>
        <w:keepNext/>
        <w:spacing w:after="0" w:line="240" w:lineRule="auto"/>
        <w:jc w:val="center"/>
        <w:outlineLvl w:val="0"/>
        <w:rPr>
          <w:rFonts w:ascii="Times New Roman" w:eastAsia="Times New Roman" w:hAnsi="Times New Roman"/>
          <w:b/>
          <w:bCs/>
          <w:sz w:val="26"/>
          <w:szCs w:val="26"/>
          <w:lang w:eastAsia="ru-RU"/>
        </w:rPr>
      </w:pPr>
      <w:proofErr w:type="gramStart"/>
      <w:r w:rsidRPr="000336B9">
        <w:rPr>
          <w:rFonts w:ascii="Times New Roman" w:eastAsia="Times New Roman" w:hAnsi="Times New Roman"/>
          <w:b/>
          <w:bCs/>
          <w:sz w:val="26"/>
          <w:szCs w:val="26"/>
          <w:lang w:eastAsia="ru-RU"/>
        </w:rPr>
        <w:t>П</w:t>
      </w:r>
      <w:proofErr w:type="gramEnd"/>
      <w:r w:rsidRPr="000336B9">
        <w:rPr>
          <w:rFonts w:ascii="Times New Roman" w:eastAsia="Times New Roman" w:hAnsi="Times New Roman"/>
          <w:b/>
          <w:bCs/>
          <w:sz w:val="26"/>
          <w:szCs w:val="26"/>
          <w:lang w:eastAsia="ru-RU"/>
        </w:rPr>
        <w:t xml:space="preserve"> О С Т А Н О В Л Е Н И Е</w:t>
      </w:r>
    </w:p>
    <w:p w:rsidR="000336B9" w:rsidRPr="000336B9" w:rsidRDefault="000336B9" w:rsidP="000336B9">
      <w:pPr>
        <w:spacing w:after="0" w:line="240" w:lineRule="auto"/>
        <w:jc w:val="center"/>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ab/>
      </w:r>
      <w:r w:rsidRPr="000336B9">
        <w:rPr>
          <w:rFonts w:ascii="Times New Roman" w:eastAsia="Times New Roman" w:hAnsi="Times New Roman"/>
          <w:sz w:val="26"/>
          <w:szCs w:val="26"/>
          <w:lang w:eastAsia="ru-RU"/>
        </w:rPr>
        <w:tab/>
      </w:r>
    </w:p>
    <w:p w:rsidR="000336B9" w:rsidRPr="000336B9" w:rsidRDefault="000336B9" w:rsidP="000336B9">
      <w:pPr>
        <w:spacing w:after="0" w:line="240" w:lineRule="auto"/>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от 29 ноября 2017 года                                                                                          № 1018</w:t>
      </w:r>
    </w:p>
    <w:p w:rsidR="000336B9" w:rsidRPr="000336B9" w:rsidRDefault="000336B9" w:rsidP="000336B9">
      <w:pPr>
        <w:spacing w:after="0" w:line="240" w:lineRule="auto"/>
        <w:rPr>
          <w:rFonts w:ascii="Times New Roman" w:eastAsia="Times New Roman" w:hAnsi="Times New Roman"/>
          <w:lang w:eastAsia="ru-RU"/>
        </w:rPr>
      </w:pPr>
      <w:r w:rsidRPr="000336B9">
        <w:rPr>
          <w:rFonts w:ascii="Times New Roman" w:eastAsia="Times New Roman" w:hAnsi="Times New Roman"/>
          <w:lang w:eastAsia="ru-RU"/>
        </w:rPr>
        <w:t xml:space="preserve">Республика Коми, Ижемский район, </w:t>
      </w:r>
      <w:proofErr w:type="gramStart"/>
      <w:r w:rsidRPr="000336B9">
        <w:rPr>
          <w:rFonts w:ascii="Times New Roman" w:eastAsia="Times New Roman" w:hAnsi="Times New Roman"/>
          <w:lang w:eastAsia="ru-RU"/>
        </w:rPr>
        <w:t>с</w:t>
      </w:r>
      <w:proofErr w:type="gramEnd"/>
      <w:r w:rsidRPr="000336B9">
        <w:rPr>
          <w:rFonts w:ascii="Times New Roman" w:eastAsia="Times New Roman" w:hAnsi="Times New Roman"/>
          <w:lang w:eastAsia="ru-RU"/>
        </w:rPr>
        <w:t>. Ижма</w:t>
      </w:r>
    </w:p>
    <w:tbl>
      <w:tblPr>
        <w:tblW w:w="0" w:type="auto"/>
        <w:tblInd w:w="-106" w:type="dxa"/>
        <w:tblLook w:val="01E0"/>
      </w:tblPr>
      <w:tblGrid>
        <w:gridCol w:w="9678"/>
      </w:tblGrid>
      <w:tr w:rsidR="000336B9" w:rsidRPr="000336B9" w:rsidTr="007E6FEC">
        <w:trPr>
          <w:trHeight w:val="1279"/>
        </w:trPr>
        <w:tc>
          <w:tcPr>
            <w:tcW w:w="9747" w:type="dxa"/>
          </w:tcPr>
          <w:p w:rsidR="000336B9" w:rsidRPr="000336B9" w:rsidRDefault="000336B9" w:rsidP="000336B9">
            <w:pPr>
              <w:spacing w:after="0" w:line="240" w:lineRule="auto"/>
              <w:jc w:val="center"/>
              <w:rPr>
                <w:rFonts w:ascii="Times New Roman" w:eastAsia="Times New Roman" w:hAnsi="Times New Roman"/>
                <w:sz w:val="26"/>
                <w:szCs w:val="26"/>
                <w:lang w:eastAsia="ru-RU"/>
              </w:rPr>
            </w:pPr>
          </w:p>
          <w:p w:rsidR="000336B9" w:rsidRPr="000336B9" w:rsidRDefault="000336B9" w:rsidP="000336B9">
            <w:pPr>
              <w:spacing w:after="0" w:line="240" w:lineRule="auto"/>
              <w:jc w:val="center"/>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 xml:space="preserve">О внесении изменений в постановление администрации </w:t>
            </w:r>
            <w:proofErr w:type="gramStart"/>
            <w:r w:rsidRPr="000336B9">
              <w:rPr>
                <w:rFonts w:ascii="Times New Roman" w:eastAsia="Times New Roman" w:hAnsi="Times New Roman"/>
                <w:sz w:val="26"/>
                <w:szCs w:val="26"/>
                <w:lang w:eastAsia="ru-RU"/>
              </w:rPr>
              <w:t>муниципального</w:t>
            </w:r>
            <w:proofErr w:type="gramEnd"/>
          </w:p>
          <w:p w:rsidR="000336B9" w:rsidRPr="000336B9" w:rsidRDefault="000336B9" w:rsidP="000336B9">
            <w:pPr>
              <w:spacing w:after="0" w:line="240" w:lineRule="auto"/>
              <w:jc w:val="center"/>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 xml:space="preserve">района «Ижемский» от 30 декабря 2014 года № 1263 «Об утверждении </w:t>
            </w:r>
          </w:p>
          <w:p w:rsidR="000336B9" w:rsidRPr="000336B9" w:rsidRDefault="000336B9" w:rsidP="000336B9">
            <w:pPr>
              <w:spacing w:after="0" w:line="240" w:lineRule="auto"/>
              <w:jc w:val="center"/>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муниципальной программы муниципального образования муниципального района «Ижемский» «Развитие транспортной системы»</w:t>
            </w:r>
          </w:p>
        </w:tc>
      </w:tr>
    </w:tbl>
    <w:p w:rsidR="000336B9" w:rsidRPr="000336B9" w:rsidRDefault="000336B9" w:rsidP="000336B9">
      <w:pPr>
        <w:tabs>
          <w:tab w:val="left" w:pos="720"/>
        </w:tabs>
        <w:spacing w:after="0" w:line="240" w:lineRule="auto"/>
        <w:jc w:val="both"/>
        <w:rPr>
          <w:rFonts w:ascii="Times New Roman" w:eastAsia="Times New Roman" w:hAnsi="Times New Roman"/>
          <w:sz w:val="26"/>
          <w:szCs w:val="26"/>
          <w:lang w:eastAsia="ru-RU"/>
        </w:rPr>
      </w:pPr>
    </w:p>
    <w:p w:rsidR="000336B9" w:rsidRPr="000336B9" w:rsidRDefault="000336B9" w:rsidP="000336B9">
      <w:pPr>
        <w:autoSpaceDE w:val="0"/>
        <w:autoSpaceDN w:val="0"/>
        <w:adjustRightInd w:val="0"/>
        <w:spacing w:after="0" w:line="240" w:lineRule="auto"/>
        <w:ind w:firstLine="708"/>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 xml:space="preserve">В  соответствии с Уставом муниципального образования муниципального района «Ижемский», постановлением администрации муниципального района «Ижемский»  от 08 апреля 2014 года № 287 «Об утверждении перечня муниципальных программ муниципального района «Ижемский» </w:t>
      </w:r>
    </w:p>
    <w:p w:rsidR="000336B9" w:rsidRPr="000336B9" w:rsidRDefault="000336B9" w:rsidP="000336B9">
      <w:pPr>
        <w:autoSpaceDE w:val="0"/>
        <w:autoSpaceDN w:val="0"/>
        <w:adjustRightInd w:val="0"/>
        <w:spacing w:after="0" w:line="240" w:lineRule="auto"/>
        <w:jc w:val="both"/>
        <w:rPr>
          <w:rFonts w:ascii="Times New Roman" w:eastAsia="Times New Roman" w:hAnsi="Times New Roman"/>
          <w:sz w:val="26"/>
          <w:szCs w:val="26"/>
          <w:lang w:eastAsia="ru-RU"/>
        </w:rPr>
      </w:pPr>
    </w:p>
    <w:p w:rsidR="000336B9" w:rsidRPr="000336B9" w:rsidRDefault="000336B9" w:rsidP="000336B9">
      <w:pPr>
        <w:spacing w:after="0" w:line="240" w:lineRule="auto"/>
        <w:jc w:val="center"/>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администрация муниципального района «Ижемский»</w:t>
      </w:r>
    </w:p>
    <w:p w:rsidR="000336B9" w:rsidRPr="000336B9" w:rsidRDefault="000336B9" w:rsidP="000336B9">
      <w:pPr>
        <w:spacing w:after="0" w:line="240" w:lineRule="auto"/>
        <w:ind w:firstLine="709"/>
        <w:jc w:val="center"/>
        <w:rPr>
          <w:rFonts w:ascii="Times New Roman" w:eastAsia="Times New Roman" w:hAnsi="Times New Roman"/>
          <w:sz w:val="26"/>
          <w:szCs w:val="26"/>
          <w:lang w:eastAsia="ru-RU"/>
        </w:rPr>
      </w:pPr>
    </w:p>
    <w:p w:rsidR="000336B9" w:rsidRPr="000336B9" w:rsidRDefault="000336B9" w:rsidP="000336B9">
      <w:pPr>
        <w:autoSpaceDE w:val="0"/>
        <w:autoSpaceDN w:val="0"/>
        <w:adjustRightInd w:val="0"/>
        <w:spacing w:after="0" w:line="240" w:lineRule="auto"/>
        <w:jc w:val="center"/>
        <w:rPr>
          <w:rFonts w:ascii="Times New Roman" w:eastAsia="Times New Roman" w:hAnsi="Times New Roman"/>
          <w:sz w:val="26"/>
          <w:szCs w:val="26"/>
          <w:lang w:eastAsia="ru-RU"/>
        </w:rPr>
      </w:pPr>
      <w:proofErr w:type="gramStart"/>
      <w:r w:rsidRPr="000336B9">
        <w:rPr>
          <w:rFonts w:ascii="Times New Roman" w:eastAsia="Times New Roman" w:hAnsi="Times New Roman"/>
          <w:sz w:val="26"/>
          <w:szCs w:val="26"/>
          <w:lang w:eastAsia="ru-RU"/>
        </w:rPr>
        <w:t>П</w:t>
      </w:r>
      <w:proofErr w:type="gramEnd"/>
      <w:r w:rsidRPr="000336B9">
        <w:rPr>
          <w:rFonts w:ascii="Times New Roman" w:eastAsia="Times New Roman" w:hAnsi="Times New Roman"/>
          <w:sz w:val="26"/>
          <w:szCs w:val="26"/>
          <w:lang w:eastAsia="ru-RU"/>
        </w:rPr>
        <w:t xml:space="preserve"> О С Т А Н О В Л Я Е Т: </w:t>
      </w:r>
    </w:p>
    <w:p w:rsidR="000336B9" w:rsidRPr="000336B9" w:rsidRDefault="000336B9" w:rsidP="000336B9">
      <w:pPr>
        <w:autoSpaceDE w:val="0"/>
        <w:autoSpaceDN w:val="0"/>
        <w:adjustRightInd w:val="0"/>
        <w:spacing w:after="0" w:line="240" w:lineRule="auto"/>
        <w:jc w:val="center"/>
        <w:rPr>
          <w:rFonts w:ascii="Times New Roman" w:eastAsia="Times New Roman" w:hAnsi="Times New Roman"/>
          <w:sz w:val="26"/>
          <w:szCs w:val="26"/>
          <w:lang w:eastAsia="ru-RU"/>
        </w:rPr>
      </w:pPr>
    </w:p>
    <w:p w:rsidR="000336B9" w:rsidRPr="000336B9" w:rsidRDefault="000336B9" w:rsidP="000336B9">
      <w:pPr>
        <w:tabs>
          <w:tab w:val="left" w:pos="567"/>
        </w:tabs>
        <w:spacing w:after="0" w:line="240" w:lineRule="auto"/>
        <w:ind w:firstLine="567"/>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1. Внести в постановление администрации муниципального района «Ижемский» от 30 декабря 2014 года № 1263 «Об утверждении муниципальной программы муниципального образования муниципального района «Ижемский» «Развитие транспортной системы» (далее – Постановление) следующие изменения:</w:t>
      </w:r>
    </w:p>
    <w:p w:rsidR="000336B9" w:rsidRPr="000336B9" w:rsidRDefault="000336B9" w:rsidP="000336B9">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 xml:space="preserve">1) позицию «Объемы финансирования программы» паспорта муниципальной программы муниципального образования муниципального района  «Ижемский» «Развитие транспортной системы» изложить в новой редакции: </w:t>
      </w:r>
    </w:p>
    <w:p w:rsidR="000336B9" w:rsidRPr="000336B9" w:rsidRDefault="000336B9" w:rsidP="000336B9">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w:t>
      </w:r>
    </w:p>
    <w:tbl>
      <w:tblPr>
        <w:tblW w:w="9411" w:type="dxa"/>
        <w:tblCellSpacing w:w="5" w:type="nil"/>
        <w:tblInd w:w="75" w:type="dxa"/>
        <w:tblLayout w:type="fixed"/>
        <w:tblCellMar>
          <w:left w:w="75" w:type="dxa"/>
          <w:right w:w="75" w:type="dxa"/>
        </w:tblCellMar>
        <w:tblLook w:val="0000"/>
      </w:tblPr>
      <w:tblGrid>
        <w:gridCol w:w="2835"/>
        <w:gridCol w:w="6576"/>
      </w:tblGrid>
      <w:tr w:rsidR="000336B9" w:rsidRPr="000336B9" w:rsidTr="007E6FEC">
        <w:trPr>
          <w:tblCellSpacing w:w="5" w:type="nil"/>
        </w:trPr>
        <w:tc>
          <w:tcPr>
            <w:tcW w:w="2835"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ind w:firstLine="567"/>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Объемы финансирования программы</w:t>
            </w:r>
          </w:p>
        </w:tc>
        <w:tc>
          <w:tcPr>
            <w:tcW w:w="6576"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Общий объем финансирования Программы на период 2015-2019 годы предусматривается в размере  192729,0 тыс. руб.:</w:t>
            </w:r>
          </w:p>
          <w:p w:rsidR="000336B9" w:rsidRPr="000336B9" w:rsidRDefault="000336B9" w:rsidP="000336B9">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2015 год -  21877,7 тыс. руб.;</w:t>
            </w:r>
          </w:p>
          <w:p w:rsidR="000336B9" w:rsidRPr="000336B9" w:rsidRDefault="000336B9" w:rsidP="000336B9">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2016 год -  32433,3 тыс. руб.;</w:t>
            </w:r>
          </w:p>
          <w:p w:rsidR="000336B9" w:rsidRPr="000336B9" w:rsidRDefault="000336B9" w:rsidP="000336B9">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2017 год -  53506,0 тыс. руб.;</w:t>
            </w:r>
          </w:p>
          <w:p w:rsidR="000336B9" w:rsidRPr="000336B9" w:rsidRDefault="000336B9" w:rsidP="000336B9">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2018 год -  77166,0 тыс. руб.;</w:t>
            </w:r>
          </w:p>
          <w:p w:rsidR="000336B9" w:rsidRPr="000336B9" w:rsidRDefault="000336B9" w:rsidP="000336B9">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2019 год -   7746,0 тыс. руб.</w:t>
            </w:r>
          </w:p>
          <w:p w:rsidR="000336B9" w:rsidRPr="000336B9" w:rsidRDefault="000336B9" w:rsidP="000336B9">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В том числе средства бюджета муниципального образования муниципального района «Ижемский» – 118015,7 тыс. руб., в том числе по годам:</w:t>
            </w:r>
          </w:p>
          <w:p w:rsidR="000336B9" w:rsidRPr="000336B9" w:rsidRDefault="000336B9" w:rsidP="000336B9">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2015 год -  7503,8   тыс. руб.;</w:t>
            </w:r>
          </w:p>
          <w:p w:rsidR="000336B9" w:rsidRPr="000336B9" w:rsidRDefault="000336B9" w:rsidP="000336B9">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2016 год -  18375,3 тыс. руб.;</w:t>
            </w:r>
          </w:p>
          <w:p w:rsidR="000336B9" w:rsidRPr="000336B9" w:rsidRDefault="000336B9" w:rsidP="000336B9">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2017 год -   37224,6 тыс. руб.;</w:t>
            </w:r>
          </w:p>
          <w:p w:rsidR="000336B9" w:rsidRPr="000336B9" w:rsidRDefault="000336B9" w:rsidP="000336B9">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2018 год -   47166,0 тыс. руб.;</w:t>
            </w:r>
          </w:p>
          <w:p w:rsidR="000336B9" w:rsidRPr="000336B9" w:rsidRDefault="000336B9" w:rsidP="000336B9">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2019 год -   7746,0 тыс. руб.</w:t>
            </w:r>
          </w:p>
          <w:p w:rsidR="000336B9" w:rsidRPr="000336B9" w:rsidRDefault="000336B9" w:rsidP="000336B9">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средства республиканского бюджета Республики Коми -  74713,3 тыс. руб., в том числе по годам:</w:t>
            </w:r>
          </w:p>
          <w:p w:rsidR="000336B9" w:rsidRPr="000336B9" w:rsidRDefault="000336B9" w:rsidP="000336B9">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2015 год -  14373,9 тыс. руб.;</w:t>
            </w:r>
          </w:p>
          <w:p w:rsidR="000336B9" w:rsidRPr="000336B9" w:rsidRDefault="000336B9" w:rsidP="000336B9">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2016 год -  14058,0 тыс. руб.;</w:t>
            </w:r>
          </w:p>
          <w:p w:rsidR="000336B9" w:rsidRPr="000336B9" w:rsidRDefault="000336B9" w:rsidP="000336B9">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2017 год -  16281,4 тыс. руб.;</w:t>
            </w:r>
          </w:p>
          <w:p w:rsidR="000336B9" w:rsidRPr="000336B9" w:rsidRDefault="000336B9" w:rsidP="000336B9">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2018 год -  30000,0 тыс. руб.;</w:t>
            </w:r>
          </w:p>
          <w:p w:rsidR="000336B9" w:rsidRPr="000336B9" w:rsidRDefault="000336B9" w:rsidP="000336B9">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2019 год -  0,0 тыс. руб.</w:t>
            </w:r>
          </w:p>
        </w:tc>
      </w:tr>
    </w:tbl>
    <w:p w:rsidR="000336B9" w:rsidRPr="000336B9" w:rsidRDefault="000336B9" w:rsidP="000336B9">
      <w:pPr>
        <w:spacing w:after="0" w:line="240" w:lineRule="auto"/>
        <w:ind w:firstLine="567"/>
        <w:jc w:val="right"/>
        <w:rPr>
          <w:rFonts w:ascii="Times New Roman" w:eastAsia="Times New Roman" w:hAnsi="Times New Roman"/>
          <w:bCs/>
          <w:sz w:val="24"/>
          <w:szCs w:val="24"/>
          <w:lang w:eastAsia="ru-RU"/>
        </w:rPr>
      </w:pPr>
      <w:r w:rsidRPr="000336B9">
        <w:rPr>
          <w:rFonts w:ascii="Times New Roman" w:eastAsia="Times New Roman" w:hAnsi="Times New Roman"/>
          <w:bCs/>
          <w:sz w:val="24"/>
          <w:szCs w:val="24"/>
          <w:lang w:eastAsia="ru-RU"/>
        </w:rPr>
        <w:t>»;</w:t>
      </w:r>
    </w:p>
    <w:p w:rsidR="000336B9" w:rsidRPr="000336B9" w:rsidRDefault="000336B9" w:rsidP="000336B9">
      <w:pPr>
        <w:spacing w:after="0" w:line="240" w:lineRule="auto"/>
        <w:ind w:firstLine="567"/>
        <w:jc w:val="both"/>
        <w:rPr>
          <w:rFonts w:ascii="Times New Roman" w:eastAsia="Times New Roman" w:hAnsi="Times New Roman"/>
          <w:bCs/>
          <w:sz w:val="26"/>
          <w:szCs w:val="26"/>
          <w:lang w:eastAsia="ru-RU"/>
        </w:rPr>
      </w:pPr>
    </w:p>
    <w:p w:rsidR="000336B9" w:rsidRPr="000336B9" w:rsidRDefault="000336B9" w:rsidP="000336B9">
      <w:pPr>
        <w:spacing w:after="0" w:line="240" w:lineRule="auto"/>
        <w:ind w:firstLine="567"/>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2) раздел 8  Программы изложить в следующей редакции:</w:t>
      </w:r>
    </w:p>
    <w:p w:rsidR="000336B9" w:rsidRPr="000336B9" w:rsidRDefault="000336B9" w:rsidP="000336B9">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p>
    <w:p w:rsidR="000336B9" w:rsidRPr="000336B9" w:rsidRDefault="000336B9" w:rsidP="000336B9">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«Общий объем финансирования Программы на период 2015-2019 годы предусматривается в размере  192729,0 тыс. руб.:</w:t>
      </w:r>
    </w:p>
    <w:p w:rsidR="000336B9" w:rsidRPr="000336B9" w:rsidRDefault="000336B9" w:rsidP="000336B9">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2015 год -  21877,7 тыс. руб.;</w:t>
      </w:r>
    </w:p>
    <w:p w:rsidR="000336B9" w:rsidRPr="000336B9" w:rsidRDefault="000336B9" w:rsidP="000336B9">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2016 год -  32433,3 тыс. руб.;</w:t>
      </w:r>
    </w:p>
    <w:p w:rsidR="000336B9" w:rsidRPr="000336B9" w:rsidRDefault="000336B9" w:rsidP="000336B9">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2017 год -  53506,0 тыс. руб.;</w:t>
      </w:r>
    </w:p>
    <w:p w:rsidR="000336B9" w:rsidRPr="000336B9" w:rsidRDefault="000336B9" w:rsidP="000336B9">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2018 год -   77166,0 тыс. руб.;</w:t>
      </w:r>
    </w:p>
    <w:p w:rsidR="000336B9" w:rsidRPr="000336B9" w:rsidRDefault="000336B9" w:rsidP="000336B9">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2019 год -   7746,0 тыс. руб.</w:t>
      </w:r>
    </w:p>
    <w:p w:rsidR="000336B9" w:rsidRPr="000336B9" w:rsidRDefault="000336B9" w:rsidP="000336B9">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В том числе средства бюджета муниципального образования муниципального района «Ижемский» – 118015,7 тыс. руб., в том числе по годам:</w:t>
      </w:r>
    </w:p>
    <w:p w:rsidR="000336B9" w:rsidRPr="000336B9" w:rsidRDefault="000336B9" w:rsidP="000336B9">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2015 год -  7503,8   тыс. руб.;</w:t>
      </w:r>
    </w:p>
    <w:p w:rsidR="000336B9" w:rsidRPr="000336B9" w:rsidRDefault="000336B9" w:rsidP="000336B9">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2016 год -  18375,3 тыс. руб.;</w:t>
      </w:r>
    </w:p>
    <w:p w:rsidR="000336B9" w:rsidRPr="000336B9" w:rsidRDefault="000336B9" w:rsidP="000336B9">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2017 год -   37224,6 тыс. руб.;</w:t>
      </w:r>
    </w:p>
    <w:p w:rsidR="000336B9" w:rsidRPr="000336B9" w:rsidRDefault="000336B9" w:rsidP="000336B9">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2018 год -   47166,0 тыс. руб.;</w:t>
      </w:r>
    </w:p>
    <w:p w:rsidR="000336B9" w:rsidRPr="000336B9" w:rsidRDefault="000336B9" w:rsidP="000336B9">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2019 год -   7746,0 тыс. руб.</w:t>
      </w:r>
    </w:p>
    <w:p w:rsidR="000336B9" w:rsidRPr="000336B9" w:rsidRDefault="000336B9" w:rsidP="000336B9">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средства республиканского бюджета Республики Коми -  74713,3 тыс. руб., в том числе по годам:</w:t>
      </w:r>
    </w:p>
    <w:p w:rsidR="000336B9" w:rsidRPr="000336B9" w:rsidRDefault="000336B9" w:rsidP="000336B9">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2015 год -  14373,9 тыс. руб.;</w:t>
      </w:r>
    </w:p>
    <w:p w:rsidR="000336B9" w:rsidRPr="000336B9" w:rsidRDefault="000336B9" w:rsidP="000336B9">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2016 год -  14058,0 тыс. руб.;</w:t>
      </w:r>
    </w:p>
    <w:p w:rsidR="000336B9" w:rsidRPr="000336B9" w:rsidRDefault="000336B9" w:rsidP="000336B9">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2017 год -  16281,4 тыс. руб.;</w:t>
      </w:r>
    </w:p>
    <w:p w:rsidR="000336B9" w:rsidRPr="000336B9" w:rsidRDefault="000336B9" w:rsidP="000336B9">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2018 год -  30000,0 тыс. руб.;</w:t>
      </w:r>
    </w:p>
    <w:p w:rsidR="000336B9" w:rsidRPr="000336B9" w:rsidRDefault="000336B9" w:rsidP="000336B9">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2019 год -  0,0 тыс. руб.</w:t>
      </w:r>
    </w:p>
    <w:p w:rsidR="000336B9" w:rsidRPr="000336B9" w:rsidRDefault="000336B9" w:rsidP="000336B9">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 xml:space="preserve">Ресурсное обеспечение Программы на 2015 - 2019 гг. по источникам финансирования представлено в </w:t>
      </w:r>
      <w:hyperlink w:anchor="Par3168" w:tooltip="Ссылка на текущий документ" w:history="1">
        <w:r w:rsidRPr="000336B9">
          <w:rPr>
            <w:rFonts w:ascii="Times New Roman" w:eastAsia="Times New Roman" w:hAnsi="Times New Roman"/>
            <w:color w:val="000000"/>
            <w:sz w:val="26"/>
            <w:szCs w:val="26"/>
            <w:lang w:eastAsia="ru-RU"/>
          </w:rPr>
          <w:t>таблицах</w:t>
        </w:r>
      </w:hyperlink>
      <w:r w:rsidRPr="000336B9">
        <w:rPr>
          <w:rFonts w:ascii="Arial" w:eastAsia="Times New Roman" w:hAnsi="Arial" w:cs="Arial"/>
          <w:sz w:val="20"/>
          <w:szCs w:val="20"/>
          <w:lang w:eastAsia="ru-RU"/>
        </w:rPr>
        <w:t xml:space="preserve"> </w:t>
      </w:r>
      <w:r w:rsidRPr="000336B9">
        <w:rPr>
          <w:rFonts w:ascii="Times New Roman" w:eastAsia="Times New Roman" w:hAnsi="Times New Roman"/>
          <w:sz w:val="26"/>
          <w:szCs w:val="26"/>
          <w:lang w:eastAsia="ru-RU"/>
        </w:rPr>
        <w:t xml:space="preserve">4 и </w:t>
      </w:r>
      <w:hyperlink w:anchor="Par3442" w:tooltip="Ссылка на текущий документ" w:history="1">
        <w:r w:rsidRPr="000336B9">
          <w:rPr>
            <w:rFonts w:ascii="Times New Roman" w:eastAsia="Times New Roman" w:hAnsi="Times New Roman"/>
            <w:color w:val="000000"/>
            <w:sz w:val="26"/>
            <w:szCs w:val="26"/>
            <w:lang w:eastAsia="ru-RU"/>
          </w:rPr>
          <w:t>5</w:t>
        </w:r>
      </w:hyperlink>
      <w:r w:rsidRPr="000336B9">
        <w:rPr>
          <w:rFonts w:ascii="Times New Roman" w:eastAsia="Times New Roman" w:hAnsi="Times New Roman"/>
          <w:sz w:val="26"/>
          <w:szCs w:val="26"/>
          <w:lang w:eastAsia="ru-RU"/>
        </w:rPr>
        <w:t xml:space="preserve"> приложения  к Программе</w:t>
      </w:r>
      <w:proofErr w:type="gramStart"/>
      <w:r w:rsidRPr="000336B9">
        <w:rPr>
          <w:rFonts w:ascii="Times New Roman" w:eastAsia="Times New Roman" w:hAnsi="Times New Roman"/>
          <w:sz w:val="26"/>
          <w:szCs w:val="26"/>
          <w:lang w:eastAsia="ru-RU"/>
        </w:rPr>
        <w:t>.»;</w:t>
      </w:r>
      <w:proofErr w:type="gramEnd"/>
    </w:p>
    <w:p w:rsidR="000336B9" w:rsidRPr="000336B9" w:rsidRDefault="000336B9" w:rsidP="000336B9">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p>
    <w:p w:rsidR="000336B9" w:rsidRPr="000336B9" w:rsidRDefault="000336B9" w:rsidP="000336B9">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 xml:space="preserve">3) позицию «Объемы финансирования подпрограммы» паспорта подпрограммы 1 «Развитие транспортной инфраструктуры и дорожного хозяйства» изложить в следующей редакции: </w:t>
      </w:r>
    </w:p>
    <w:p w:rsidR="000336B9" w:rsidRPr="000336B9" w:rsidRDefault="000336B9" w:rsidP="000336B9">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30"/>
        <w:gridCol w:w="5427"/>
      </w:tblGrid>
      <w:tr w:rsidR="000336B9" w:rsidRPr="000336B9" w:rsidTr="007E6FEC">
        <w:tc>
          <w:tcPr>
            <w:tcW w:w="3930" w:type="dxa"/>
          </w:tcPr>
          <w:p w:rsidR="000336B9" w:rsidRPr="000336B9" w:rsidRDefault="000336B9" w:rsidP="000336B9">
            <w:pPr>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Объемы финансирования</w:t>
            </w:r>
          </w:p>
          <w:p w:rsidR="000336B9" w:rsidRPr="000336B9" w:rsidRDefault="000336B9" w:rsidP="000336B9">
            <w:pPr>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подпрограммы</w:t>
            </w:r>
          </w:p>
          <w:p w:rsidR="000336B9" w:rsidRPr="000336B9" w:rsidRDefault="000336B9" w:rsidP="000336B9">
            <w:pPr>
              <w:autoSpaceDE w:val="0"/>
              <w:autoSpaceDN w:val="0"/>
              <w:adjustRightInd w:val="0"/>
              <w:spacing w:after="0" w:line="240" w:lineRule="auto"/>
              <w:ind w:firstLine="567"/>
              <w:jc w:val="both"/>
              <w:rPr>
                <w:rFonts w:ascii="Times New Roman" w:eastAsia="Times New Roman" w:hAnsi="Times New Roman"/>
                <w:sz w:val="26"/>
                <w:szCs w:val="26"/>
                <w:lang w:eastAsia="ru-RU"/>
              </w:rPr>
            </w:pPr>
          </w:p>
        </w:tc>
        <w:tc>
          <w:tcPr>
            <w:tcW w:w="5427" w:type="dxa"/>
          </w:tcPr>
          <w:p w:rsidR="000336B9" w:rsidRPr="000336B9" w:rsidRDefault="000336B9" w:rsidP="000336B9">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Общий объем финансирования Подпрограммы на период 2015-2019 гг.  предусматривается в размере 166217,7  тыс. руб.:</w:t>
            </w:r>
          </w:p>
          <w:p w:rsidR="000336B9" w:rsidRPr="000336B9" w:rsidRDefault="000336B9" w:rsidP="000336B9">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в том числе средства бюджета муниципального образования муниципального района «Ижемский»  102140,8 тыс. руб., в т.ч. по годам:</w:t>
            </w:r>
          </w:p>
          <w:p w:rsidR="000336B9" w:rsidRPr="000336B9" w:rsidRDefault="000336B9" w:rsidP="000336B9">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2015 год -   3276,9   тыс</w:t>
            </w:r>
            <w:proofErr w:type="gramStart"/>
            <w:r w:rsidRPr="000336B9">
              <w:rPr>
                <w:rFonts w:ascii="Times New Roman" w:eastAsia="Times New Roman" w:hAnsi="Times New Roman"/>
                <w:sz w:val="26"/>
                <w:szCs w:val="26"/>
                <w:lang w:eastAsia="ru-RU"/>
              </w:rPr>
              <w:t>.р</w:t>
            </w:r>
            <w:proofErr w:type="gramEnd"/>
            <w:r w:rsidRPr="000336B9">
              <w:rPr>
                <w:rFonts w:ascii="Times New Roman" w:eastAsia="Times New Roman" w:hAnsi="Times New Roman"/>
                <w:sz w:val="26"/>
                <w:szCs w:val="26"/>
                <w:lang w:eastAsia="ru-RU"/>
              </w:rPr>
              <w:t>уб.;</w:t>
            </w:r>
          </w:p>
          <w:p w:rsidR="000336B9" w:rsidRPr="000336B9" w:rsidRDefault="000336B9" w:rsidP="000336B9">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2016 год -   15092,9 тыс</w:t>
            </w:r>
            <w:proofErr w:type="gramStart"/>
            <w:r w:rsidRPr="000336B9">
              <w:rPr>
                <w:rFonts w:ascii="Times New Roman" w:eastAsia="Times New Roman" w:hAnsi="Times New Roman"/>
                <w:sz w:val="26"/>
                <w:szCs w:val="26"/>
                <w:lang w:eastAsia="ru-RU"/>
              </w:rPr>
              <w:t>.р</w:t>
            </w:r>
            <w:proofErr w:type="gramEnd"/>
            <w:r w:rsidRPr="000336B9">
              <w:rPr>
                <w:rFonts w:ascii="Times New Roman" w:eastAsia="Times New Roman" w:hAnsi="Times New Roman"/>
                <w:sz w:val="26"/>
                <w:szCs w:val="26"/>
                <w:lang w:eastAsia="ru-RU"/>
              </w:rPr>
              <w:t>уб.;</w:t>
            </w:r>
          </w:p>
          <w:p w:rsidR="000336B9" w:rsidRPr="000336B9" w:rsidRDefault="000336B9" w:rsidP="000336B9">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2017 год -   33034,0 тыс. руб.;</w:t>
            </w:r>
          </w:p>
          <w:p w:rsidR="000336B9" w:rsidRPr="000336B9" w:rsidRDefault="000336B9" w:rsidP="000336B9">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2018 год -   45081,0   тыс. руб.;</w:t>
            </w:r>
          </w:p>
          <w:p w:rsidR="000336B9" w:rsidRPr="000336B9" w:rsidRDefault="000336B9" w:rsidP="000336B9">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2019 год -   5656,0   тыс. руб.</w:t>
            </w:r>
          </w:p>
          <w:p w:rsidR="000336B9" w:rsidRPr="000336B9" w:rsidRDefault="000336B9" w:rsidP="000336B9">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средства республиканского бюджета Республики Коми -  64076,9 тыс. руб., в том числе по годам:</w:t>
            </w:r>
          </w:p>
          <w:p w:rsidR="000336B9" w:rsidRPr="000336B9" w:rsidRDefault="000336B9" w:rsidP="000336B9">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2015 год -  10169,9 тыс</w:t>
            </w:r>
            <w:proofErr w:type="gramStart"/>
            <w:r w:rsidRPr="000336B9">
              <w:rPr>
                <w:rFonts w:ascii="Times New Roman" w:eastAsia="Times New Roman" w:hAnsi="Times New Roman"/>
                <w:sz w:val="26"/>
                <w:szCs w:val="26"/>
                <w:lang w:eastAsia="ru-RU"/>
              </w:rPr>
              <w:t>.р</w:t>
            </w:r>
            <w:proofErr w:type="gramEnd"/>
            <w:r w:rsidRPr="000336B9">
              <w:rPr>
                <w:rFonts w:ascii="Times New Roman" w:eastAsia="Times New Roman" w:hAnsi="Times New Roman"/>
                <w:sz w:val="26"/>
                <w:szCs w:val="26"/>
                <w:lang w:eastAsia="ru-RU"/>
              </w:rPr>
              <w:t>уб.;</w:t>
            </w:r>
          </w:p>
          <w:p w:rsidR="000336B9" w:rsidRPr="000336B9" w:rsidRDefault="000336B9" w:rsidP="000336B9">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2016 год -  11564,4 тыс. руб.;</w:t>
            </w:r>
          </w:p>
          <w:p w:rsidR="000336B9" w:rsidRPr="000336B9" w:rsidRDefault="000336B9" w:rsidP="000336B9">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2017 год -  12342,6 тыс. руб.;</w:t>
            </w:r>
          </w:p>
          <w:p w:rsidR="000336B9" w:rsidRPr="000336B9" w:rsidRDefault="000336B9" w:rsidP="000336B9">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2018 год -  30000,0 тыс. руб.;</w:t>
            </w:r>
          </w:p>
          <w:p w:rsidR="000336B9" w:rsidRPr="000336B9" w:rsidRDefault="000336B9" w:rsidP="000336B9">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2019 год -         0,0 тыс. руб.</w:t>
            </w:r>
          </w:p>
        </w:tc>
      </w:tr>
    </w:tbl>
    <w:p w:rsidR="000336B9" w:rsidRPr="000336B9" w:rsidRDefault="000336B9" w:rsidP="000336B9">
      <w:pPr>
        <w:widowControl w:val="0"/>
        <w:autoSpaceDE w:val="0"/>
        <w:autoSpaceDN w:val="0"/>
        <w:adjustRightInd w:val="0"/>
        <w:spacing w:after="0" w:line="240" w:lineRule="auto"/>
        <w:ind w:firstLine="567"/>
        <w:jc w:val="right"/>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w:t>
      </w:r>
    </w:p>
    <w:p w:rsidR="000336B9" w:rsidRPr="000336B9" w:rsidRDefault="000336B9" w:rsidP="000336B9">
      <w:pPr>
        <w:widowControl w:val="0"/>
        <w:autoSpaceDE w:val="0"/>
        <w:autoSpaceDN w:val="0"/>
        <w:adjustRightInd w:val="0"/>
        <w:spacing w:after="0" w:line="240" w:lineRule="auto"/>
        <w:ind w:left="708" w:firstLine="1"/>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4) раздел 6 подпрограммы 1 изложить в следующей редакции:</w:t>
      </w:r>
    </w:p>
    <w:p w:rsidR="000336B9" w:rsidRPr="000336B9" w:rsidRDefault="000336B9" w:rsidP="000336B9">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p>
    <w:p w:rsidR="000336B9" w:rsidRPr="000336B9" w:rsidRDefault="000336B9" w:rsidP="000336B9">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«Общий объем финансирования Подпрограммы на период 2015-2019 гг.  предусматривается в размере 166217,7  тыс. руб.:</w:t>
      </w:r>
    </w:p>
    <w:p w:rsidR="000336B9" w:rsidRPr="000336B9" w:rsidRDefault="000336B9" w:rsidP="000336B9">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в том числе средства бюджета муниципального образования муниципального района «Ижемский»  102140,8 тыс. руб., в т.ч. по годам:</w:t>
      </w:r>
    </w:p>
    <w:p w:rsidR="000336B9" w:rsidRPr="000336B9" w:rsidRDefault="000336B9" w:rsidP="000336B9">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2015 год -   3276,9   тыс</w:t>
      </w:r>
      <w:proofErr w:type="gramStart"/>
      <w:r w:rsidRPr="000336B9">
        <w:rPr>
          <w:rFonts w:ascii="Times New Roman" w:eastAsia="Times New Roman" w:hAnsi="Times New Roman"/>
          <w:sz w:val="26"/>
          <w:szCs w:val="26"/>
          <w:lang w:eastAsia="ru-RU"/>
        </w:rPr>
        <w:t>.р</w:t>
      </w:r>
      <w:proofErr w:type="gramEnd"/>
      <w:r w:rsidRPr="000336B9">
        <w:rPr>
          <w:rFonts w:ascii="Times New Roman" w:eastAsia="Times New Roman" w:hAnsi="Times New Roman"/>
          <w:sz w:val="26"/>
          <w:szCs w:val="26"/>
          <w:lang w:eastAsia="ru-RU"/>
        </w:rPr>
        <w:t>уб.;</w:t>
      </w:r>
    </w:p>
    <w:p w:rsidR="000336B9" w:rsidRPr="000336B9" w:rsidRDefault="000336B9" w:rsidP="000336B9">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2016 год -   15092,9 тыс</w:t>
      </w:r>
      <w:proofErr w:type="gramStart"/>
      <w:r w:rsidRPr="000336B9">
        <w:rPr>
          <w:rFonts w:ascii="Times New Roman" w:eastAsia="Times New Roman" w:hAnsi="Times New Roman"/>
          <w:sz w:val="26"/>
          <w:szCs w:val="26"/>
          <w:lang w:eastAsia="ru-RU"/>
        </w:rPr>
        <w:t>.р</w:t>
      </w:r>
      <w:proofErr w:type="gramEnd"/>
      <w:r w:rsidRPr="000336B9">
        <w:rPr>
          <w:rFonts w:ascii="Times New Roman" w:eastAsia="Times New Roman" w:hAnsi="Times New Roman"/>
          <w:sz w:val="26"/>
          <w:szCs w:val="26"/>
          <w:lang w:eastAsia="ru-RU"/>
        </w:rPr>
        <w:t>уб.;</w:t>
      </w:r>
    </w:p>
    <w:p w:rsidR="000336B9" w:rsidRPr="000336B9" w:rsidRDefault="000336B9" w:rsidP="000336B9">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2017 год -   33034,0 тыс. руб.;</w:t>
      </w:r>
    </w:p>
    <w:p w:rsidR="000336B9" w:rsidRPr="000336B9" w:rsidRDefault="000336B9" w:rsidP="000336B9">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2018 год -   45081,0   тыс. руб.;</w:t>
      </w:r>
    </w:p>
    <w:p w:rsidR="000336B9" w:rsidRPr="000336B9" w:rsidRDefault="000336B9" w:rsidP="000336B9">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2019 год -   5656,0   тыс. руб.</w:t>
      </w:r>
    </w:p>
    <w:p w:rsidR="000336B9" w:rsidRPr="000336B9" w:rsidRDefault="000336B9" w:rsidP="000336B9">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средства республиканского бюджета Республики Коми -  64076,9 тыс. руб., в том числе по годам:</w:t>
      </w:r>
    </w:p>
    <w:p w:rsidR="000336B9" w:rsidRPr="000336B9" w:rsidRDefault="000336B9" w:rsidP="000336B9">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2015 год -  10169,9 тыс</w:t>
      </w:r>
      <w:proofErr w:type="gramStart"/>
      <w:r w:rsidRPr="000336B9">
        <w:rPr>
          <w:rFonts w:ascii="Times New Roman" w:eastAsia="Times New Roman" w:hAnsi="Times New Roman"/>
          <w:sz w:val="26"/>
          <w:szCs w:val="26"/>
          <w:lang w:eastAsia="ru-RU"/>
        </w:rPr>
        <w:t>.р</w:t>
      </w:r>
      <w:proofErr w:type="gramEnd"/>
      <w:r w:rsidRPr="000336B9">
        <w:rPr>
          <w:rFonts w:ascii="Times New Roman" w:eastAsia="Times New Roman" w:hAnsi="Times New Roman"/>
          <w:sz w:val="26"/>
          <w:szCs w:val="26"/>
          <w:lang w:eastAsia="ru-RU"/>
        </w:rPr>
        <w:t>уб.;</w:t>
      </w:r>
    </w:p>
    <w:p w:rsidR="000336B9" w:rsidRPr="000336B9" w:rsidRDefault="000336B9" w:rsidP="000336B9">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2016 год -  11564,4 тыс. руб.;</w:t>
      </w:r>
    </w:p>
    <w:p w:rsidR="000336B9" w:rsidRPr="000336B9" w:rsidRDefault="000336B9" w:rsidP="000336B9">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2017 год -  12342,6 тыс. руб.;</w:t>
      </w:r>
    </w:p>
    <w:p w:rsidR="000336B9" w:rsidRPr="000336B9" w:rsidRDefault="000336B9" w:rsidP="000336B9">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2018 год -  30000,0 тыс. руб.;</w:t>
      </w:r>
    </w:p>
    <w:p w:rsidR="000336B9" w:rsidRPr="000336B9" w:rsidRDefault="000336B9" w:rsidP="000336B9">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2019 год -         0,0 тыс. руб.</w:t>
      </w:r>
    </w:p>
    <w:p w:rsidR="000336B9" w:rsidRPr="000336B9" w:rsidRDefault="000336B9" w:rsidP="000336B9">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Ресурсное обеспечение подпрограммы в целом, а также по годам реализации подпрограммы и источникам финансирования приводится в приложении к Программе (таблицы 4 и 5).»</w:t>
      </w:r>
    </w:p>
    <w:p w:rsidR="000336B9" w:rsidRPr="000336B9" w:rsidRDefault="000336B9" w:rsidP="000336B9">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p>
    <w:p w:rsidR="000336B9" w:rsidRPr="000336B9" w:rsidRDefault="000336B9" w:rsidP="000336B9">
      <w:pPr>
        <w:tabs>
          <w:tab w:val="left" w:pos="426"/>
        </w:tabs>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5) позицию «Объемы финансирования подпрограммы» паспорта подпрограммы 3 «Повышение безопасности дорожного движения на территории муниципального района «Ижемский» изложить в следующей редакции:</w:t>
      </w:r>
    </w:p>
    <w:p w:rsidR="000336B9" w:rsidRPr="000336B9" w:rsidRDefault="000336B9" w:rsidP="000336B9">
      <w:pPr>
        <w:tabs>
          <w:tab w:val="left" w:pos="993"/>
        </w:tabs>
        <w:autoSpaceDE w:val="0"/>
        <w:autoSpaceDN w:val="0"/>
        <w:adjustRightInd w:val="0"/>
        <w:spacing w:after="0" w:line="240" w:lineRule="auto"/>
        <w:ind w:firstLine="567"/>
        <w:contextualSpacing/>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w:t>
      </w:r>
    </w:p>
    <w:p w:rsidR="000336B9" w:rsidRPr="000336B9" w:rsidRDefault="000336B9" w:rsidP="000336B9">
      <w:pPr>
        <w:tabs>
          <w:tab w:val="left" w:pos="993"/>
        </w:tabs>
        <w:autoSpaceDE w:val="0"/>
        <w:autoSpaceDN w:val="0"/>
        <w:adjustRightInd w:val="0"/>
        <w:spacing w:after="0" w:line="240" w:lineRule="auto"/>
        <w:ind w:firstLine="567"/>
        <w:contextualSpacing/>
        <w:jc w:val="both"/>
        <w:rPr>
          <w:rFonts w:ascii="Times New Roman" w:eastAsia="Times New Roman" w:hAnsi="Times New Roman"/>
          <w:sz w:val="26"/>
          <w:szCs w:val="26"/>
          <w:lang w:eastAsia="ru-RU"/>
        </w:rPr>
      </w:pPr>
    </w:p>
    <w:tbl>
      <w:tblPr>
        <w:tblW w:w="96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102"/>
        <w:gridCol w:w="5538"/>
      </w:tblGrid>
      <w:tr w:rsidR="000336B9" w:rsidRPr="000336B9" w:rsidTr="007E6FEC">
        <w:tc>
          <w:tcPr>
            <w:tcW w:w="4102" w:type="dxa"/>
          </w:tcPr>
          <w:p w:rsidR="000336B9" w:rsidRPr="000336B9" w:rsidRDefault="000336B9" w:rsidP="000336B9">
            <w:pPr>
              <w:autoSpaceDE w:val="0"/>
              <w:autoSpaceDN w:val="0"/>
              <w:adjustRightInd w:val="0"/>
              <w:spacing w:after="0" w:line="240" w:lineRule="auto"/>
              <w:ind w:right="1168" w:firstLine="567"/>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Объемы финансирования        подпрограммы</w:t>
            </w:r>
          </w:p>
        </w:tc>
        <w:tc>
          <w:tcPr>
            <w:tcW w:w="5538" w:type="dxa"/>
          </w:tcPr>
          <w:p w:rsidR="000336B9" w:rsidRPr="000336B9" w:rsidRDefault="000336B9" w:rsidP="000336B9">
            <w:pPr>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Общий объем финансирования подпрограммы на период 2015-2019 гг. составит  5046,5 тыс. руб., в том числе:</w:t>
            </w:r>
          </w:p>
          <w:p w:rsidR="000336B9" w:rsidRPr="000336B9" w:rsidRDefault="000336B9" w:rsidP="000336B9">
            <w:pPr>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средства бюджета муниципального образования муниципального района «Ижемский» 5046,5 тыс. руб., в т.ч. по годам:</w:t>
            </w:r>
          </w:p>
          <w:p w:rsidR="000336B9" w:rsidRPr="000336B9" w:rsidRDefault="000336B9" w:rsidP="000336B9">
            <w:pPr>
              <w:widowControl w:val="0"/>
              <w:autoSpaceDE w:val="0"/>
              <w:autoSpaceDN w:val="0"/>
              <w:adjustRightInd w:val="0"/>
              <w:spacing w:after="0" w:line="240" w:lineRule="auto"/>
              <w:ind w:firstLine="567"/>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2015 год -   392,9 тыс. руб.</w:t>
            </w:r>
          </w:p>
          <w:p w:rsidR="000336B9" w:rsidRPr="000336B9" w:rsidRDefault="000336B9" w:rsidP="000336B9">
            <w:pPr>
              <w:widowControl w:val="0"/>
              <w:autoSpaceDE w:val="0"/>
              <w:autoSpaceDN w:val="0"/>
              <w:adjustRightInd w:val="0"/>
              <w:spacing w:after="0" w:line="240" w:lineRule="auto"/>
              <w:ind w:firstLine="567"/>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 xml:space="preserve">2016 год -   1705,0 тыс. руб.;   </w:t>
            </w:r>
          </w:p>
          <w:p w:rsidR="000336B9" w:rsidRPr="000336B9" w:rsidRDefault="000336B9" w:rsidP="000336B9">
            <w:pPr>
              <w:widowControl w:val="0"/>
              <w:autoSpaceDE w:val="0"/>
              <w:autoSpaceDN w:val="0"/>
              <w:adjustRightInd w:val="0"/>
              <w:spacing w:after="0" w:line="240" w:lineRule="auto"/>
              <w:ind w:firstLine="567"/>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2017 год -   1773,6 тыс. руб.;</w:t>
            </w:r>
          </w:p>
          <w:p w:rsidR="000336B9" w:rsidRPr="000336B9" w:rsidRDefault="000336B9" w:rsidP="000336B9">
            <w:pPr>
              <w:widowControl w:val="0"/>
              <w:autoSpaceDE w:val="0"/>
              <w:autoSpaceDN w:val="0"/>
              <w:adjustRightInd w:val="0"/>
              <w:spacing w:after="0" w:line="240" w:lineRule="auto"/>
              <w:ind w:firstLine="567"/>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2018 год -     585,0  тыс. руб.;</w:t>
            </w:r>
          </w:p>
          <w:p w:rsidR="000336B9" w:rsidRPr="000336B9" w:rsidRDefault="000336B9" w:rsidP="000336B9">
            <w:pPr>
              <w:widowControl w:val="0"/>
              <w:autoSpaceDE w:val="0"/>
              <w:autoSpaceDN w:val="0"/>
              <w:adjustRightInd w:val="0"/>
              <w:spacing w:after="0" w:line="240" w:lineRule="auto"/>
              <w:ind w:firstLine="567"/>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2019 год -     590,0  тыс. руб.</w:t>
            </w:r>
          </w:p>
        </w:tc>
      </w:tr>
    </w:tbl>
    <w:p w:rsidR="000336B9" w:rsidRPr="000336B9" w:rsidRDefault="000336B9" w:rsidP="000336B9">
      <w:pPr>
        <w:autoSpaceDE w:val="0"/>
        <w:autoSpaceDN w:val="0"/>
        <w:adjustRightInd w:val="0"/>
        <w:spacing w:after="0" w:line="240" w:lineRule="auto"/>
        <w:ind w:firstLine="567"/>
        <w:jc w:val="right"/>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w:t>
      </w:r>
    </w:p>
    <w:p w:rsidR="000336B9" w:rsidRPr="000336B9" w:rsidRDefault="000336B9" w:rsidP="000336B9">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 xml:space="preserve">           </w:t>
      </w:r>
    </w:p>
    <w:p w:rsidR="000336B9" w:rsidRPr="000336B9" w:rsidRDefault="000336B9" w:rsidP="000336B9">
      <w:pPr>
        <w:tabs>
          <w:tab w:val="left" w:pos="426"/>
        </w:tabs>
        <w:autoSpaceDE w:val="0"/>
        <w:autoSpaceDN w:val="0"/>
        <w:adjustRightInd w:val="0"/>
        <w:spacing w:after="0" w:line="240" w:lineRule="auto"/>
        <w:ind w:firstLine="567"/>
        <w:jc w:val="both"/>
        <w:rPr>
          <w:rFonts w:ascii="Times New Roman" w:eastAsia="Times New Roman" w:hAnsi="Times New Roman"/>
          <w:b/>
          <w:bCs/>
          <w:sz w:val="26"/>
          <w:szCs w:val="26"/>
          <w:lang w:eastAsia="ru-RU"/>
        </w:rPr>
      </w:pPr>
      <w:r w:rsidRPr="000336B9">
        <w:rPr>
          <w:rFonts w:ascii="Times New Roman" w:eastAsia="Times New Roman" w:hAnsi="Times New Roman"/>
          <w:sz w:val="26"/>
          <w:szCs w:val="26"/>
          <w:lang w:eastAsia="ru-RU"/>
        </w:rPr>
        <w:tab/>
        <w:t>6) раздел 6 подпрограммы 3 изложить в следующей редакции:</w:t>
      </w:r>
    </w:p>
    <w:p w:rsidR="000336B9" w:rsidRPr="000336B9" w:rsidRDefault="000336B9" w:rsidP="000336B9">
      <w:pPr>
        <w:autoSpaceDE w:val="0"/>
        <w:autoSpaceDN w:val="0"/>
        <w:adjustRightInd w:val="0"/>
        <w:spacing w:after="0" w:line="240" w:lineRule="auto"/>
        <w:ind w:firstLine="567"/>
        <w:jc w:val="center"/>
        <w:outlineLvl w:val="0"/>
        <w:rPr>
          <w:rFonts w:ascii="Times New Roman" w:eastAsia="Times New Roman" w:hAnsi="Times New Roman"/>
          <w:b/>
          <w:bCs/>
          <w:sz w:val="26"/>
          <w:szCs w:val="26"/>
          <w:lang w:eastAsia="ru-RU"/>
        </w:rPr>
      </w:pPr>
    </w:p>
    <w:p w:rsidR="000336B9" w:rsidRPr="000336B9" w:rsidRDefault="000336B9" w:rsidP="000336B9">
      <w:pPr>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«Общий объем финансирования подпрограммы на период 2015-2019 гг. составит  5046,5 тыс. руб., в том числе:</w:t>
      </w:r>
    </w:p>
    <w:p w:rsidR="000336B9" w:rsidRPr="000336B9" w:rsidRDefault="000336B9" w:rsidP="000336B9">
      <w:pPr>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средства бюджета муниципального образования муниципального района «Ижемский» 5046,5 тыс. руб., в т.ч. по годам:</w:t>
      </w:r>
    </w:p>
    <w:p w:rsidR="000336B9" w:rsidRPr="000336B9" w:rsidRDefault="000336B9" w:rsidP="000336B9">
      <w:pPr>
        <w:widowControl w:val="0"/>
        <w:autoSpaceDE w:val="0"/>
        <w:autoSpaceDN w:val="0"/>
        <w:adjustRightInd w:val="0"/>
        <w:spacing w:after="0" w:line="240" w:lineRule="auto"/>
        <w:ind w:firstLine="567"/>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2015 год -   392,9 тыс. руб.</w:t>
      </w:r>
    </w:p>
    <w:p w:rsidR="000336B9" w:rsidRPr="000336B9" w:rsidRDefault="000336B9" w:rsidP="000336B9">
      <w:pPr>
        <w:widowControl w:val="0"/>
        <w:autoSpaceDE w:val="0"/>
        <w:autoSpaceDN w:val="0"/>
        <w:adjustRightInd w:val="0"/>
        <w:spacing w:after="0" w:line="240" w:lineRule="auto"/>
        <w:ind w:firstLine="567"/>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 xml:space="preserve">2016 год -   1705,0 тыс. руб.;   </w:t>
      </w:r>
    </w:p>
    <w:p w:rsidR="000336B9" w:rsidRPr="000336B9" w:rsidRDefault="000336B9" w:rsidP="000336B9">
      <w:pPr>
        <w:widowControl w:val="0"/>
        <w:autoSpaceDE w:val="0"/>
        <w:autoSpaceDN w:val="0"/>
        <w:adjustRightInd w:val="0"/>
        <w:spacing w:after="0" w:line="240" w:lineRule="auto"/>
        <w:ind w:firstLine="567"/>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2017 год -   1773,6 тыс. руб.;</w:t>
      </w:r>
    </w:p>
    <w:p w:rsidR="000336B9" w:rsidRPr="000336B9" w:rsidRDefault="000336B9" w:rsidP="000336B9">
      <w:pPr>
        <w:widowControl w:val="0"/>
        <w:autoSpaceDE w:val="0"/>
        <w:autoSpaceDN w:val="0"/>
        <w:adjustRightInd w:val="0"/>
        <w:spacing w:after="0" w:line="240" w:lineRule="auto"/>
        <w:ind w:firstLine="567"/>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2018 год -     585,0  тыс. руб.;</w:t>
      </w:r>
    </w:p>
    <w:p w:rsidR="000336B9" w:rsidRPr="000336B9" w:rsidRDefault="000336B9" w:rsidP="000336B9">
      <w:pPr>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2019 год -     590,0  тыс. руб.</w:t>
      </w:r>
    </w:p>
    <w:p w:rsidR="000336B9" w:rsidRPr="000336B9" w:rsidRDefault="000336B9" w:rsidP="000336B9">
      <w:pPr>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Ресурсное обеспечение подпрограммы в целом, а также по годам реализации подпрограммы и источникам финансирования приводится в приложении к Программе (</w:t>
      </w:r>
      <w:hyperlink r:id="rId18" w:history="1">
        <w:r w:rsidRPr="000336B9">
          <w:rPr>
            <w:rFonts w:ascii="Times New Roman" w:eastAsia="Times New Roman" w:hAnsi="Times New Roman"/>
            <w:sz w:val="26"/>
            <w:szCs w:val="26"/>
            <w:lang w:eastAsia="ru-RU"/>
          </w:rPr>
          <w:t xml:space="preserve">таблицы 4 </w:t>
        </w:r>
      </w:hyperlink>
      <w:r w:rsidRPr="000336B9">
        <w:rPr>
          <w:rFonts w:ascii="Times New Roman" w:eastAsia="Times New Roman" w:hAnsi="Times New Roman"/>
          <w:sz w:val="26"/>
          <w:szCs w:val="26"/>
          <w:lang w:eastAsia="ru-RU"/>
        </w:rPr>
        <w:t xml:space="preserve"> и </w:t>
      </w:r>
      <w:hyperlink r:id="rId19" w:history="1">
        <w:r w:rsidRPr="000336B9">
          <w:rPr>
            <w:rFonts w:ascii="Times New Roman" w:eastAsia="Times New Roman" w:hAnsi="Times New Roman"/>
            <w:sz w:val="26"/>
            <w:szCs w:val="26"/>
            <w:lang w:eastAsia="ru-RU"/>
          </w:rPr>
          <w:t>5</w:t>
        </w:r>
      </w:hyperlink>
      <w:r w:rsidRPr="000336B9">
        <w:rPr>
          <w:rFonts w:ascii="Times New Roman" w:eastAsia="Times New Roman" w:hAnsi="Times New Roman"/>
          <w:sz w:val="26"/>
          <w:szCs w:val="26"/>
          <w:lang w:eastAsia="ru-RU"/>
        </w:rPr>
        <w:t>).»;</w:t>
      </w:r>
    </w:p>
    <w:p w:rsidR="000336B9" w:rsidRPr="000336B9" w:rsidRDefault="000336B9" w:rsidP="000336B9">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p>
    <w:p w:rsidR="000336B9" w:rsidRPr="000336B9" w:rsidRDefault="000336B9" w:rsidP="000336B9">
      <w:pPr>
        <w:tabs>
          <w:tab w:val="left" w:pos="426"/>
        </w:tabs>
        <w:autoSpaceDE w:val="0"/>
        <w:autoSpaceDN w:val="0"/>
        <w:adjustRightInd w:val="0"/>
        <w:spacing w:after="0" w:line="240" w:lineRule="auto"/>
        <w:ind w:firstLine="567"/>
        <w:jc w:val="both"/>
        <w:rPr>
          <w:rFonts w:ascii="Times New Roman" w:eastAsia="Times New Roman" w:hAnsi="Times New Roman"/>
          <w:sz w:val="26"/>
          <w:szCs w:val="26"/>
          <w:lang w:eastAsia="ru-RU"/>
        </w:rPr>
      </w:pPr>
    </w:p>
    <w:p w:rsidR="000336B9" w:rsidRPr="000336B9" w:rsidRDefault="000336B9" w:rsidP="000336B9">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 xml:space="preserve">           </w:t>
      </w:r>
    </w:p>
    <w:p w:rsidR="000336B9" w:rsidRPr="000336B9" w:rsidRDefault="000336B9" w:rsidP="000336B9">
      <w:pPr>
        <w:tabs>
          <w:tab w:val="left" w:pos="426"/>
        </w:tabs>
        <w:autoSpaceDE w:val="0"/>
        <w:autoSpaceDN w:val="0"/>
        <w:adjustRightInd w:val="0"/>
        <w:spacing w:after="0" w:line="240" w:lineRule="auto"/>
        <w:ind w:firstLine="567"/>
        <w:contextualSpacing/>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ab/>
        <w:t>7) таблицы 4 и 5 приложения к Программе изложить в новой редакции согласно приложению к настоящему постановлению.</w:t>
      </w:r>
    </w:p>
    <w:p w:rsidR="000336B9" w:rsidRPr="000336B9" w:rsidRDefault="000336B9" w:rsidP="000336B9">
      <w:pPr>
        <w:tabs>
          <w:tab w:val="left" w:pos="993"/>
        </w:tabs>
        <w:autoSpaceDE w:val="0"/>
        <w:autoSpaceDN w:val="0"/>
        <w:adjustRightInd w:val="0"/>
        <w:spacing w:after="0" w:line="240" w:lineRule="auto"/>
        <w:ind w:firstLine="567"/>
        <w:contextualSpacing/>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ab/>
      </w:r>
    </w:p>
    <w:p w:rsidR="000336B9" w:rsidRPr="000336B9" w:rsidRDefault="000336B9" w:rsidP="000336B9">
      <w:pPr>
        <w:tabs>
          <w:tab w:val="left" w:pos="1134"/>
        </w:tabs>
        <w:autoSpaceDE w:val="0"/>
        <w:autoSpaceDN w:val="0"/>
        <w:adjustRightInd w:val="0"/>
        <w:spacing w:after="0" w:line="240" w:lineRule="auto"/>
        <w:ind w:firstLine="567"/>
        <w:contextualSpacing/>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 xml:space="preserve">2. </w:t>
      </w:r>
      <w:proofErr w:type="gramStart"/>
      <w:r w:rsidRPr="000336B9">
        <w:rPr>
          <w:rFonts w:ascii="Times New Roman" w:eastAsia="Times New Roman" w:hAnsi="Times New Roman"/>
          <w:sz w:val="26"/>
          <w:szCs w:val="26"/>
          <w:lang w:eastAsia="ru-RU"/>
        </w:rPr>
        <w:t>Контроль за</w:t>
      </w:r>
      <w:proofErr w:type="gramEnd"/>
      <w:r w:rsidRPr="000336B9">
        <w:rPr>
          <w:rFonts w:ascii="Times New Roman" w:eastAsia="Times New Roman" w:hAnsi="Times New Roman"/>
          <w:sz w:val="26"/>
          <w:szCs w:val="26"/>
          <w:lang w:eastAsia="ru-RU"/>
        </w:rPr>
        <w:t xml:space="preserve"> исполнением настоящего постановления возложить на заместителя руководителя администрации муниципального района «Ижемский» Попова Ф.А.</w:t>
      </w:r>
    </w:p>
    <w:p w:rsidR="000336B9" w:rsidRPr="000336B9" w:rsidRDefault="000336B9" w:rsidP="000336B9">
      <w:pPr>
        <w:tabs>
          <w:tab w:val="left" w:pos="1134"/>
        </w:tabs>
        <w:autoSpaceDE w:val="0"/>
        <w:autoSpaceDN w:val="0"/>
        <w:adjustRightInd w:val="0"/>
        <w:spacing w:after="0" w:line="240" w:lineRule="auto"/>
        <w:ind w:firstLine="567"/>
        <w:contextualSpacing/>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3. Настоящее постановление вступает в силу со дня официального опубликования (обнародования).</w:t>
      </w:r>
    </w:p>
    <w:p w:rsidR="000336B9" w:rsidRPr="000336B9" w:rsidRDefault="000336B9" w:rsidP="000336B9">
      <w:pPr>
        <w:spacing w:after="0" w:line="240" w:lineRule="auto"/>
        <w:rPr>
          <w:rFonts w:ascii="Times New Roman" w:eastAsia="Times New Roman" w:hAnsi="Times New Roman"/>
          <w:sz w:val="26"/>
          <w:szCs w:val="26"/>
          <w:lang w:eastAsia="ru-RU"/>
        </w:rPr>
      </w:pPr>
    </w:p>
    <w:p w:rsidR="000336B9" w:rsidRPr="000336B9" w:rsidRDefault="000336B9" w:rsidP="000336B9">
      <w:pPr>
        <w:spacing w:after="0" w:line="240" w:lineRule="auto"/>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 xml:space="preserve">Руководитель администрации </w:t>
      </w:r>
    </w:p>
    <w:p w:rsidR="000336B9" w:rsidRPr="000336B9" w:rsidRDefault="000336B9" w:rsidP="000336B9">
      <w:pPr>
        <w:spacing w:after="0" w:line="240" w:lineRule="auto"/>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муниципального района «Ижемский»                                                  Л.И. Терентьева</w:t>
      </w:r>
    </w:p>
    <w:p w:rsidR="000336B9" w:rsidRDefault="000336B9" w:rsidP="000336B9">
      <w:pPr>
        <w:spacing w:after="0" w:line="240" w:lineRule="auto"/>
        <w:rPr>
          <w:rFonts w:eastAsia="Times New Roman"/>
          <w:sz w:val="26"/>
          <w:szCs w:val="26"/>
          <w:lang w:eastAsia="ru-RU"/>
        </w:rPr>
        <w:sectPr w:rsidR="000336B9" w:rsidSect="00372CF0">
          <w:pgSz w:w="11907" w:h="16839" w:code="9"/>
          <w:pgMar w:top="1418" w:right="850" w:bottom="1418" w:left="1701" w:header="708" w:footer="708" w:gutter="0"/>
          <w:cols w:space="708"/>
          <w:docGrid w:linePitch="360"/>
        </w:sectPr>
      </w:pPr>
    </w:p>
    <w:p w:rsidR="000336B9" w:rsidRPr="000336B9" w:rsidRDefault="000336B9" w:rsidP="000336B9">
      <w:pPr>
        <w:widowControl w:val="0"/>
        <w:autoSpaceDE w:val="0"/>
        <w:autoSpaceDN w:val="0"/>
        <w:adjustRightInd w:val="0"/>
        <w:spacing w:after="0" w:line="240" w:lineRule="auto"/>
        <w:ind w:left="720" w:right="-314"/>
        <w:jc w:val="right"/>
        <w:rPr>
          <w:rFonts w:ascii="Times New Roman" w:eastAsia="Times New Roman" w:hAnsi="Times New Roman"/>
          <w:sz w:val="26"/>
          <w:szCs w:val="26"/>
          <w:lang w:eastAsia="ru-RU"/>
        </w:rPr>
      </w:pPr>
      <w:bookmarkStart w:id="654" w:name="Par1468"/>
      <w:bookmarkEnd w:id="654"/>
      <w:r w:rsidRPr="000336B9">
        <w:rPr>
          <w:rFonts w:ascii="Times New Roman" w:eastAsia="Times New Roman" w:hAnsi="Times New Roman"/>
          <w:sz w:val="26"/>
          <w:szCs w:val="26"/>
          <w:lang w:eastAsia="ru-RU"/>
        </w:rPr>
        <w:t xml:space="preserve">Приложение </w:t>
      </w:r>
    </w:p>
    <w:p w:rsidR="000336B9" w:rsidRPr="000336B9" w:rsidRDefault="000336B9" w:rsidP="000336B9">
      <w:pPr>
        <w:widowControl w:val="0"/>
        <w:autoSpaceDE w:val="0"/>
        <w:autoSpaceDN w:val="0"/>
        <w:adjustRightInd w:val="0"/>
        <w:spacing w:after="0" w:line="240" w:lineRule="auto"/>
        <w:ind w:left="720" w:right="-314"/>
        <w:jc w:val="right"/>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 xml:space="preserve">к постановлению администрации </w:t>
      </w:r>
    </w:p>
    <w:p w:rsidR="000336B9" w:rsidRPr="000336B9" w:rsidRDefault="000336B9" w:rsidP="000336B9">
      <w:pPr>
        <w:widowControl w:val="0"/>
        <w:autoSpaceDE w:val="0"/>
        <w:autoSpaceDN w:val="0"/>
        <w:adjustRightInd w:val="0"/>
        <w:spacing w:after="0" w:line="240" w:lineRule="auto"/>
        <w:ind w:left="720" w:right="-314"/>
        <w:jc w:val="right"/>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муниципального района «Ижемский»</w:t>
      </w:r>
    </w:p>
    <w:p w:rsidR="000336B9" w:rsidRPr="000336B9" w:rsidRDefault="000336B9" w:rsidP="000336B9">
      <w:pPr>
        <w:widowControl w:val="0"/>
        <w:autoSpaceDE w:val="0"/>
        <w:autoSpaceDN w:val="0"/>
        <w:adjustRightInd w:val="0"/>
        <w:spacing w:after="0" w:line="240" w:lineRule="auto"/>
        <w:ind w:left="720" w:right="-314"/>
        <w:jc w:val="right"/>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от 29 ноября 2017 года № 1018</w:t>
      </w:r>
    </w:p>
    <w:p w:rsidR="000336B9" w:rsidRPr="000336B9" w:rsidRDefault="000336B9" w:rsidP="000336B9">
      <w:pPr>
        <w:autoSpaceDE w:val="0"/>
        <w:autoSpaceDN w:val="0"/>
        <w:adjustRightInd w:val="0"/>
        <w:spacing w:after="0" w:line="240" w:lineRule="auto"/>
        <w:jc w:val="right"/>
        <w:outlineLvl w:val="2"/>
        <w:rPr>
          <w:rFonts w:ascii="Times New Roman" w:eastAsia="Times New Roman" w:hAnsi="Times New Roman"/>
          <w:sz w:val="26"/>
          <w:szCs w:val="26"/>
          <w:lang w:eastAsia="ru-RU"/>
        </w:rPr>
      </w:pPr>
    </w:p>
    <w:p w:rsidR="000336B9" w:rsidRPr="000336B9" w:rsidRDefault="000336B9" w:rsidP="000336B9">
      <w:pPr>
        <w:autoSpaceDE w:val="0"/>
        <w:autoSpaceDN w:val="0"/>
        <w:adjustRightInd w:val="0"/>
        <w:spacing w:after="0" w:line="240" w:lineRule="auto"/>
        <w:jc w:val="right"/>
        <w:outlineLvl w:val="2"/>
        <w:rPr>
          <w:rFonts w:ascii="Times New Roman" w:eastAsia="Times New Roman" w:hAnsi="Times New Roman"/>
          <w:sz w:val="26"/>
          <w:szCs w:val="26"/>
          <w:lang w:eastAsia="ru-RU"/>
        </w:rPr>
      </w:pPr>
    </w:p>
    <w:p w:rsidR="000336B9" w:rsidRPr="000336B9" w:rsidRDefault="000336B9" w:rsidP="000336B9">
      <w:pPr>
        <w:widowControl w:val="0"/>
        <w:autoSpaceDE w:val="0"/>
        <w:autoSpaceDN w:val="0"/>
        <w:adjustRightInd w:val="0"/>
        <w:spacing w:after="0" w:line="240" w:lineRule="auto"/>
        <w:jc w:val="right"/>
        <w:rPr>
          <w:rFonts w:ascii="Times New Roman" w:eastAsia="Times New Roman" w:hAnsi="Times New Roman"/>
          <w:sz w:val="26"/>
          <w:szCs w:val="26"/>
          <w:lang w:eastAsia="ru-RU"/>
        </w:rPr>
      </w:pPr>
      <w:r w:rsidRPr="000336B9">
        <w:rPr>
          <w:rFonts w:ascii="Times New Roman" w:eastAsia="Times New Roman" w:hAnsi="Times New Roman"/>
          <w:lang w:eastAsia="ru-RU"/>
        </w:rPr>
        <w:t>«Таблица № 4</w:t>
      </w:r>
    </w:p>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336B9">
        <w:rPr>
          <w:rFonts w:ascii="Times New Roman" w:eastAsia="Times New Roman" w:hAnsi="Times New Roman"/>
          <w:sz w:val="24"/>
          <w:szCs w:val="24"/>
          <w:lang w:eastAsia="ru-RU"/>
        </w:rPr>
        <w:t>Ресурсное обеспечение</w:t>
      </w:r>
    </w:p>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336B9">
        <w:rPr>
          <w:rFonts w:ascii="Times New Roman" w:eastAsia="Times New Roman" w:hAnsi="Times New Roman"/>
          <w:sz w:val="24"/>
          <w:szCs w:val="24"/>
          <w:lang w:eastAsia="ru-RU"/>
        </w:rPr>
        <w:t xml:space="preserve">реализации муниципальной программы муниципального образования муниципального района «Ижемский» </w:t>
      </w:r>
    </w:p>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336B9">
        <w:rPr>
          <w:rFonts w:ascii="Times New Roman" w:eastAsia="Times New Roman" w:hAnsi="Times New Roman"/>
          <w:sz w:val="24"/>
          <w:szCs w:val="24"/>
          <w:lang w:eastAsia="ru-RU"/>
        </w:rPr>
        <w:t>«Развитие транспортной системы» за счет средств бюджета муниципального района «Ижемский»</w:t>
      </w:r>
    </w:p>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336B9">
        <w:rPr>
          <w:rFonts w:ascii="Times New Roman" w:eastAsia="Times New Roman" w:hAnsi="Times New Roman"/>
          <w:sz w:val="24"/>
          <w:szCs w:val="24"/>
          <w:lang w:eastAsia="ru-RU"/>
        </w:rPr>
        <w:t>(с учетом средств республиканского бюджета Республики Коми и федерального бюджета)</w:t>
      </w:r>
    </w:p>
    <w:tbl>
      <w:tblPr>
        <w:tblW w:w="15458" w:type="dxa"/>
        <w:tblCellSpacing w:w="5" w:type="nil"/>
        <w:tblInd w:w="-73" w:type="dxa"/>
        <w:tblLayout w:type="fixed"/>
        <w:tblCellMar>
          <w:left w:w="75" w:type="dxa"/>
          <w:right w:w="75" w:type="dxa"/>
        </w:tblCellMar>
        <w:tblLook w:val="0000"/>
      </w:tblPr>
      <w:tblGrid>
        <w:gridCol w:w="1848"/>
        <w:gridCol w:w="5103"/>
        <w:gridCol w:w="2835"/>
        <w:gridCol w:w="851"/>
        <w:gridCol w:w="851"/>
        <w:gridCol w:w="851"/>
        <w:gridCol w:w="849"/>
        <w:gridCol w:w="852"/>
        <w:gridCol w:w="709"/>
        <w:gridCol w:w="709"/>
      </w:tblGrid>
      <w:tr w:rsidR="000336B9" w:rsidRPr="000336B9" w:rsidTr="007E6FEC">
        <w:trPr>
          <w:tblCellSpacing w:w="5" w:type="nil"/>
        </w:trPr>
        <w:tc>
          <w:tcPr>
            <w:tcW w:w="1849" w:type="dxa"/>
            <w:vMerge w:val="restart"/>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Статус</w:t>
            </w:r>
          </w:p>
        </w:tc>
        <w:tc>
          <w:tcPr>
            <w:tcW w:w="5103" w:type="dxa"/>
            <w:vMerge w:val="restart"/>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Наименование муниципальной программы, подпрограммы муниципальной программы, ведомственной целевой программы, основного мероприятия</w:t>
            </w:r>
          </w:p>
        </w:tc>
        <w:tc>
          <w:tcPr>
            <w:tcW w:w="2835" w:type="dxa"/>
            <w:vMerge w:val="restart"/>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 xml:space="preserve">Ответственный исполнитель, соисполнители, </w:t>
            </w:r>
          </w:p>
        </w:tc>
        <w:tc>
          <w:tcPr>
            <w:tcW w:w="851"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4820" w:type="dxa"/>
            <w:gridSpan w:val="6"/>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Расходы (тыс. руб.), годы</w:t>
            </w:r>
          </w:p>
        </w:tc>
      </w:tr>
      <w:tr w:rsidR="000336B9" w:rsidRPr="000336B9" w:rsidTr="007E6FEC">
        <w:trPr>
          <w:trHeight w:val="470"/>
          <w:tblCellSpacing w:w="5" w:type="nil"/>
        </w:trPr>
        <w:tc>
          <w:tcPr>
            <w:tcW w:w="1849" w:type="dxa"/>
            <w:vMerge/>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5103" w:type="dxa"/>
            <w:vMerge/>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2835" w:type="dxa"/>
            <w:vMerge/>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всего</w:t>
            </w:r>
          </w:p>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2015</w:t>
            </w:r>
          </w:p>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год</w:t>
            </w:r>
          </w:p>
        </w:tc>
        <w:tc>
          <w:tcPr>
            <w:tcW w:w="851"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2016</w:t>
            </w:r>
          </w:p>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год</w:t>
            </w:r>
          </w:p>
        </w:tc>
        <w:tc>
          <w:tcPr>
            <w:tcW w:w="84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2017</w:t>
            </w:r>
          </w:p>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год</w:t>
            </w:r>
          </w:p>
        </w:tc>
        <w:tc>
          <w:tcPr>
            <w:tcW w:w="852"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2018</w:t>
            </w:r>
          </w:p>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год</w:t>
            </w:r>
          </w:p>
        </w:tc>
        <w:tc>
          <w:tcPr>
            <w:tcW w:w="70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2019</w:t>
            </w:r>
          </w:p>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год</w:t>
            </w:r>
          </w:p>
        </w:tc>
        <w:tc>
          <w:tcPr>
            <w:tcW w:w="708"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2020</w:t>
            </w:r>
          </w:p>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год</w:t>
            </w:r>
          </w:p>
        </w:tc>
      </w:tr>
      <w:tr w:rsidR="000336B9" w:rsidRPr="000336B9" w:rsidTr="007E6FEC">
        <w:trPr>
          <w:tblCellSpacing w:w="5" w:type="nil"/>
        </w:trPr>
        <w:tc>
          <w:tcPr>
            <w:tcW w:w="184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1</w:t>
            </w:r>
          </w:p>
        </w:tc>
        <w:tc>
          <w:tcPr>
            <w:tcW w:w="5103"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2</w:t>
            </w:r>
          </w:p>
        </w:tc>
        <w:tc>
          <w:tcPr>
            <w:tcW w:w="2835"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3</w:t>
            </w:r>
          </w:p>
        </w:tc>
        <w:tc>
          <w:tcPr>
            <w:tcW w:w="851"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4</w:t>
            </w:r>
          </w:p>
        </w:tc>
        <w:tc>
          <w:tcPr>
            <w:tcW w:w="851"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5</w:t>
            </w:r>
          </w:p>
        </w:tc>
        <w:tc>
          <w:tcPr>
            <w:tcW w:w="851"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6</w:t>
            </w:r>
          </w:p>
        </w:tc>
        <w:tc>
          <w:tcPr>
            <w:tcW w:w="84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7</w:t>
            </w:r>
          </w:p>
        </w:tc>
        <w:tc>
          <w:tcPr>
            <w:tcW w:w="852"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8</w:t>
            </w:r>
          </w:p>
        </w:tc>
        <w:tc>
          <w:tcPr>
            <w:tcW w:w="70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9</w:t>
            </w:r>
          </w:p>
        </w:tc>
        <w:tc>
          <w:tcPr>
            <w:tcW w:w="708"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10</w:t>
            </w:r>
          </w:p>
        </w:tc>
      </w:tr>
      <w:tr w:rsidR="000336B9" w:rsidRPr="000336B9" w:rsidTr="007E6FEC">
        <w:trPr>
          <w:tblCellSpacing w:w="5" w:type="nil"/>
        </w:trPr>
        <w:tc>
          <w:tcPr>
            <w:tcW w:w="184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rPr>
                <w:rFonts w:ascii="Times New Roman" w:eastAsia="Times New Roman" w:hAnsi="Times New Roman"/>
                <w:b/>
                <w:bCs/>
                <w:sz w:val="20"/>
                <w:szCs w:val="20"/>
                <w:lang w:eastAsia="ru-RU"/>
              </w:rPr>
            </w:pPr>
            <w:r w:rsidRPr="000336B9">
              <w:rPr>
                <w:rFonts w:ascii="Times New Roman" w:eastAsia="Times New Roman" w:hAnsi="Times New Roman"/>
                <w:b/>
                <w:bCs/>
                <w:sz w:val="20"/>
                <w:szCs w:val="20"/>
                <w:lang w:eastAsia="ru-RU"/>
              </w:rPr>
              <w:t>Муниципальная программа</w:t>
            </w:r>
          </w:p>
        </w:tc>
        <w:tc>
          <w:tcPr>
            <w:tcW w:w="5103"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both"/>
              <w:rPr>
                <w:rFonts w:ascii="Times New Roman" w:eastAsia="Times New Roman" w:hAnsi="Times New Roman"/>
                <w:b/>
                <w:bCs/>
                <w:sz w:val="20"/>
                <w:szCs w:val="20"/>
                <w:lang w:eastAsia="ru-RU"/>
              </w:rPr>
            </w:pPr>
            <w:r w:rsidRPr="000336B9">
              <w:rPr>
                <w:rFonts w:ascii="Times New Roman" w:eastAsia="Times New Roman" w:hAnsi="Times New Roman"/>
                <w:b/>
                <w:bCs/>
                <w:sz w:val="20"/>
                <w:szCs w:val="20"/>
                <w:lang w:eastAsia="ru-RU"/>
              </w:rPr>
              <w:t>«Развитие транспортной системы»</w:t>
            </w:r>
          </w:p>
        </w:tc>
        <w:tc>
          <w:tcPr>
            <w:tcW w:w="2835"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b/>
                <w:bCs/>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jc w:val="center"/>
              <w:rPr>
                <w:rFonts w:ascii="Times New Roman" w:eastAsia="Times New Roman" w:hAnsi="Times New Roman"/>
                <w:b/>
                <w:bCs/>
                <w:sz w:val="20"/>
                <w:szCs w:val="20"/>
                <w:highlight w:val="yellow"/>
                <w:lang w:eastAsia="ru-RU"/>
              </w:rPr>
            </w:pPr>
            <w:r w:rsidRPr="000336B9">
              <w:rPr>
                <w:rFonts w:ascii="Times New Roman" w:eastAsia="Times New Roman" w:hAnsi="Times New Roman"/>
                <w:b/>
                <w:bCs/>
                <w:sz w:val="20"/>
                <w:szCs w:val="20"/>
                <w:lang w:eastAsia="ru-RU"/>
              </w:rPr>
              <w:t>192729,0</w:t>
            </w:r>
          </w:p>
        </w:tc>
        <w:tc>
          <w:tcPr>
            <w:tcW w:w="851"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jc w:val="center"/>
              <w:rPr>
                <w:rFonts w:ascii="Times New Roman" w:eastAsia="Times New Roman" w:hAnsi="Times New Roman"/>
                <w:b/>
                <w:bCs/>
                <w:sz w:val="20"/>
                <w:szCs w:val="20"/>
                <w:lang w:eastAsia="ru-RU"/>
              </w:rPr>
            </w:pPr>
            <w:r w:rsidRPr="000336B9">
              <w:rPr>
                <w:rFonts w:ascii="Times New Roman" w:eastAsia="Times New Roman" w:hAnsi="Times New Roman"/>
                <w:b/>
                <w:bCs/>
                <w:sz w:val="20"/>
                <w:szCs w:val="20"/>
                <w:lang w:eastAsia="ru-RU"/>
              </w:rPr>
              <w:t>21877,7</w:t>
            </w:r>
          </w:p>
        </w:tc>
        <w:tc>
          <w:tcPr>
            <w:tcW w:w="851"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jc w:val="center"/>
              <w:rPr>
                <w:rFonts w:ascii="Times New Roman" w:eastAsia="Times New Roman" w:hAnsi="Times New Roman"/>
                <w:b/>
                <w:bCs/>
                <w:sz w:val="20"/>
                <w:szCs w:val="20"/>
                <w:lang w:eastAsia="ru-RU"/>
              </w:rPr>
            </w:pPr>
            <w:r w:rsidRPr="000336B9">
              <w:rPr>
                <w:rFonts w:ascii="Times New Roman" w:eastAsia="Times New Roman" w:hAnsi="Times New Roman"/>
                <w:b/>
                <w:bCs/>
                <w:sz w:val="20"/>
                <w:szCs w:val="20"/>
                <w:lang w:eastAsia="ru-RU"/>
              </w:rPr>
              <w:t>32433,3</w:t>
            </w:r>
          </w:p>
        </w:tc>
        <w:tc>
          <w:tcPr>
            <w:tcW w:w="84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jc w:val="center"/>
              <w:rPr>
                <w:rFonts w:ascii="Times New Roman" w:eastAsia="Times New Roman" w:hAnsi="Times New Roman"/>
                <w:b/>
                <w:bCs/>
                <w:sz w:val="20"/>
                <w:szCs w:val="20"/>
                <w:highlight w:val="yellow"/>
                <w:lang w:eastAsia="ru-RU"/>
              </w:rPr>
            </w:pPr>
            <w:r w:rsidRPr="000336B9">
              <w:rPr>
                <w:rFonts w:ascii="Times New Roman" w:eastAsia="Times New Roman" w:hAnsi="Times New Roman"/>
                <w:b/>
                <w:bCs/>
                <w:sz w:val="20"/>
                <w:szCs w:val="20"/>
                <w:lang w:eastAsia="ru-RU"/>
              </w:rPr>
              <w:t>53506,0</w:t>
            </w:r>
          </w:p>
        </w:tc>
        <w:tc>
          <w:tcPr>
            <w:tcW w:w="852"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77166,0</w:t>
            </w:r>
          </w:p>
        </w:tc>
        <w:tc>
          <w:tcPr>
            <w:tcW w:w="708"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7746,0</w:t>
            </w:r>
          </w:p>
        </w:tc>
        <w:tc>
          <w:tcPr>
            <w:tcW w:w="70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0,0</w:t>
            </w:r>
          </w:p>
        </w:tc>
      </w:tr>
      <w:tr w:rsidR="000336B9" w:rsidRPr="000336B9" w:rsidTr="007E6FEC">
        <w:trPr>
          <w:tblCellSpacing w:w="5" w:type="nil"/>
        </w:trPr>
        <w:tc>
          <w:tcPr>
            <w:tcW w:w="184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rPr>
                <w:rFonts w:ascii="Times New Roman" w:eastAsia="Times New Roman" w:hAnsi="Times New Roman"/>
                <w:b/>
                <w:bCs/>
                <w:sz w:val="20"/>
                <w:szCs w:val="20"/>
                <w:lang w:eastAsia="ru-RU"/>
              </w:rPr>
            </w:pPr>
            <w:r w:rsidRPr="000336B9">
              <w:rPr>
                <w:rFonts w:ascii="Times New Roman" w:eastAsia="Times New Roman" w:hAnsi="Times New Roman"/>
                <w:b/>
                <w:bCs/>
                <w:sz w:val="20"/>
                <w:szCs w:val="20"/>
                <w:lang w:eastAsia="ru-RU"/>
              </w:rPr>
              <w:t>Подпрограмма 1.</w:t>
            </w:r>
          </w:p>
        </w:tc>
        <w:tc>
          <w:tcPr>
            <w:tcW w:w="5103"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both"/>
              <w:rPr>
                <w:rFonts w:ascii="Times New Roman" w:eastAsia="Times New Roman" w:hAnsi="Times New Roman"/>
                <w:b/>
                <w:bCs/>
                <w:sz w:val="20"/>
                <w:szCs w:val="20"/>
                <w:lang w:eastAsia="ru-RU"/>
              </w:rPr>
            </w:pPr>
            <w:r w:rsidRPr="000336B9">
              <w:rPr>
                <w:rFonts w:ascii="Times New Roman" w:eastAsia="Times New Roman" w:hAnsi="Times New Roman"/>
                <w:b/>
                <w:bCs/>
                <w:sz w:val="20"/>
                <w:szCs w:val="20"/>
                <w:lang w:eastAsia="ru-RU"/>
              </w:rPr>
              <w:t>Развитие транспортной инфраструктуры и дорожного хозяйства</w:t>
            </w:r>
          </w:p>
        </w:tc>
        <w:tc>
          <w:tcPr>
            <w:tcW w:w="2835"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rPr>
                <w:rFonts w:ascii="Times New Roman" w:eastAsia="Times New Roman" w:hAnsi="Times New Roman"/>
                <w:b/>
                <w:bCs/>
                <w:sz w:val="20"/>
                <w:szCs w:val="20"/>
                <w:lang w:eastAsia="ru-RU"/>
              </w:rPr>
            </w:pPr>
            <w:r w:rsidRPr="000336B9">
              <w:rPr>
                <w:rFonts w:ascii="Times New Roman" w:eastAsia="Times New Roman" w:hAnsi="Times New Roman"/>
                <w:b/>
                <w:bCs/>
                <w:sz w:val="20"/>
                <w:szCs w:val="20"/>
                <w:lang w:eastAsia="ru-RU"/>
              </w:rPr>
              <w:t>Всего</w:t>
            </w:r>
          </w:p>
        </w:tc>
        <w:tc>
          <w:tcPr>
            <w:tcW w:w="851"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b/>
                <w:bCs/>
                <w:sz w:val="20"/>
                <w:szCs w:val="20"/>
                <w:lang w:eastAsia="ru-RU"/>
              </w:rPr>
            </w:pPr>
            <w:r w:rsidRPr="000336B9">
              <w:rPr>
                <w:rFonts w:ascii="Times New Roman" w:eastAsia="Times New Roman" w:hAnsi="Times New Roman"/>
                <w:b/>
                <w:bCs/>
                <w:sz w:val="20"/>
                <w:szCs w:val="20"/>
                <w:lang w:eastAsia="ru-RU"/>
              </w:rPr>
              <w:t>166217,7</w:t>
            </w:r>
          </w:p>
        </w:tc>
        <w:tc>
          <w:tcPr>
            <w:tcW w:w="851"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b/>
                <w:bCs/>
                <w:sz w:val="20"/>
                <w:szCs w:val="20"/>
                <w:lang w:eastAsia="ru-RU"/>
              </w:rPr>
            </w:pPr>
            <w:r w:rsidRPr="000336B9">
              <w:rPr>
                <w:rFonts w:ascii="Times New Roman" w:eastAsia="Times New Roman" w:hAnsi="Times New Roman"/>
                <w:b/>
                <w:bCs/>
                <w:sz w:val="20"/>
                <w:szCs w:val="20"/>
                <w:lang w:eastAsia="ru-RU"/>
              </w:rPr>
              <w:t>13446,8</w:t>
            </w:r>
          </w:p>
        </w:tc>
        <w:tc>
          <w:tcPr>
            <w:tcW w:w="851"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b/>
                <w:bCs/>
                <w:sz w:val="20"/>
                <w:szCs w:val="20"/>
                <w:lang w:eastAsia="ru-RU"/>
              </w:rPr>
            </w:pPr>
            <w:r w:rsidRPr="000336B9">
              <w:rPr>
                <w:rFonts w:ascii="Times New Roman" w:eastAsia="Times New Roman" w:hAnsi="Times New Roman"/>
                <w:b/>
                <w:bCs/>
                <w:sz w:val="20"/>
                <w:szCs w:val="20"/>
                <w:lang w:eastAsia="ru-RU"/>
              </w:rPr>
              <w:t>26657,3</w:t>
            </w:r>
          </w:p>
        </w:tc>
        <w:tc>
          <w:tcPr>
            <w:tcW w:w="84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45376,6</w:t>
            </w:r>
          </w:p>
        </w:tc>
        <w:tc>
          <w:tcPr>
            <w:tcW w:w="852"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spacing w:after="0" w:line="240" w:lineRule="auto"/>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75081,0</w:t>
            </w:r>
          </w:p>
        </w:tc>
        <w:tc>
          <w:tcPr>
            <w:tcW w:w="70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5656,0</w:t>
            </w:r>
          </w:p>
        </w:tc>
        <w:tc>
          <w:tcPr>
            <w:tcW w:w="708"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0,0</w:t>
            </w:r>
          </w:p>
        </w:tc>
      </w:tr>
      <w:tr w:rsidR="000336B9" w:rsidRPr="000336B9" w:rsidTr="007E6FEC">
        <w:trPr>
          <w:tblCellSpacing w:w="5" w:type="nil"/>
        </w:trPr>
        <w:tc>
          <w:tcPr>
            <w:tcW w:w="184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 xml:space="preserve">Основное </w:t>
            </w:r>
            <w:r w:rsidRPr="000336B9">
              <w:rPr>
                <w:rFonts w:ascii="Times New Roman" w:eastAsia="Times New Roman" w:hAnsi="Times New Roman"/>
                <w:sz w:val="20"/>
                <w:szCs w:val="20"/>
                <w:lang w:eastAsia="ru-RU"/>
              </w:rPr>
              <w:br/>
              <w:t>мероприятие 1.1.1</w:t>
            </w:r>
          </w:p>
        </w:tc>
        <w:tc>
          <w:tcPr>
            <w:tcW w:w="5103"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 xml:space="preserve">Обеспечение содержания, ремонта и капитального </w:t>
            </w:r>
            <w:proofErr w:type="gramStart"/>
            <w:r w:rsidRPr="000336B9">
              <w:rPr>
                <w:rFonts w:ascii="Times New Roman" w:eastAsia="Times New Roman" w:hAnsi="Times New Roman"/>
                <w:sz w:val="20"/>
                <w:szCs w:val="20"/>
                <w:lang w:eastAsia="ru-RU"/>
              </w:rPr>
              <w:t>ремонта</w:t>
            </w:r>
            <w:proofErr w:type="gramEnd"/>
            <w:r w:rsidRPr="000336B9">
              <w:rPr>
                <w:rFonts w:ascii="Times New Roman" w:eastAsia="Times New Roman" w:hAnsi="Times New Roman"/>
                <w:sz w:val="20"/>
                <w:szCs w:val="20"/>
                <w:lang w:eastAsia="ru-RU"/>
              </w:rPr>
              <w:t xml:space="preserve"> автомобильных дорог общего пользования местного значения и улично-дорожной сети</w:t>
            </w:r>
          </w:p>
        </w:tc>
        <w:tc>
          <w:tcPr>
            <w:tcW w:w="2835"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Отдел территориального развития и коммунального хозяйства администрации муниципального района «Ижемский»</w:t>
            </w:r>
          </w:p>
        </w:tc>
        <w:tc>
          <w:tcPr>
            <w:tcW w:w="851"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37595,6</w:t>
            </w:r>
          </w:p>
        </w:tc>
        <w:tc>
          <w:tcPr>
            <w:tcW w:w="851"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5437,1</w:t>
            </w:r>
          </w:p>
        </w:tc>
        <w:tc>
          <w:tcPr>
            <w:tcW w:w="851"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15841,9</w:t>
            </w:r>
          </w:p>
        </w:tc>
        <w:tc>
          <w:tcPr>
            <w:tcW w:w="84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9119,7</w:t>
            </w:r>
          </w:p>
        </w:tc>
        <w:tc>
          <w:tcPr>
            <w:tcW w:w="852"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3360,8</w:t>
            </w:r>
          </w:p>
        </w:tc>
        <w:tc>
          <w:tcPr>
            <w:tcW w:w="70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3836,1</w:t>
            </w:r>
          </w:p>
        </w:tc>
        <w:tc>
          <w:tcPr>
            <w:tcW w:w="708"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0,0</w:t>
            </w:r>
          </w:p>
        </w:tc>
      </w:tr>
      <w:tr w:rsidR="000336B9" w:rsidRPr="000336B9" w:rsidTr="007E6FEC">
        <w:trPr>
          <w:tblCellSpacing w:w="5" w:type="nil"/>
        </w:trPr>
        <w:tc>
          <w:tcPr>
            <w:tcW w:w="184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 xml:space="preserve">Основное </w:t>
            </w:r>
            <w:r w:rsidRPr="000336B9">
              <w:rPr>
                <w:rFonts w:ascii="Times New Roman" w:eastAsia="Times New Roman" w:hAnsi="Times New Roman"/>
                <w:sz w:val="20"/>
                <w:szCs w:val="20"/>
                <w:lang w:eastAsia="ru-RU"/>
              </w:rPr>
              <w:br/>
              <w:t>мероприятие 1.1.2</w:t>
            </w:r>
          </w:p>
        </w:tc>
        <w:tc>
          <w:tcPr>
            <w:tcW w:w="5103"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Оборудование и содержание ледовых переправ и зимних автомобильных дорог общего пользования местного значения</w:t>
            </w:r>
          </w:p>
        </w:tc>
        <w:tc>
          <w:tcPr>
            <w:tcW w:w="2835"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Отдел территориального развития и коммунального хозяйства администрации муниципального района «Ижемский»</w:t>
            </w:r>
          </w:p>
        </w:tc>
        <w:tc>
          <w:tcPr>
            <w:tcW w:w="851"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26883,5</w:t>
            </w:r>
          </w:p>
        </w:tc>
        <w:tc>
          <w:tcPr>
            <w:tcW w:w="851"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7682,2</w:t>
            </w:r>
          </w:p>
        </w:tc>
        <w:tc>
          <w:tcPr>
            <w:tcW w:w="851"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8938,1</w:t>
            </w:r>
          </w:p>
        </w:tc>
        <w:tc>
          <w:tcPr>
            <w:tcW w:w="84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9423,4</w:t>
            </w:r>
          </w:p>
        </w:tc>
        <w:tc>
          <w:tcPr>
            <w:tcW w:w="852"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419,9</w:t>
            </w:r>
          </w:p>
        </w:tc>
        <w:tc>
          <w:tcPr>
            <w:tcW w:w="70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419,9</w:t>
            </w:r>
          </w:p>
        </w:tc>
        <w:tc>
          <w:tcPr>
            <w:tcW w:w="708"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0,0</w:t>
            </w:r>
          </w:p>
        </w:tc>
      </w:tr>
      <w:tr w:rsidR="000336B9" w:rsidRPr="000336B9" w:rsidTr="007E6FEC">
        <w:trPr>
          <w:tblCellSpacing w:w="5" w:type="nil"/>
        </w:trPr>
        <w:tc>
          <w:tcPr>
            <w:tcW w:w="184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 xml:space="preserve">Основное </w:t>
            </w:r>
            <w:r w:rsidRPr="000336B9">
              <w:rPr>
                <w:rFonts w:ascii="Times New Roman" w:eastAsia="Times New Roman" w:hAnsi="Times New Roman"/>
                <w:sz w:val="20"/>
                <w:szCs w:val="20"/>
                <w:lang w:eastAsia="ru-RU"/>
              </w:rPr>
              <w:br/>
              <w:t>мероприятие 1.1.3</w:t>
            </w:r>
          </w:p>
        </w:tc>
        <w:tc>
          <w:tcPr>
            <w:tcW w:w="5103"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 xml:space="preserve">Содержание элементов наплавного моста </w:t>
            </w:r>
          </w:p>
        </w:tc>
        <w:tc>
          <w:tcPr>
            <w:tcW w:w="2835"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Отдел территориального развития и коммунального хозяйства администрации муниципального района «Ижемский»</w:t>
            </w:r>
          </w:p>
        </w:tc>
        <w:tc>
          <w:tcPr>
            <w:tcW w:w="851"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4335,8</w:t>
            </w:r>
          </w:p>
        </w:tc>
        <w:tc>
          <w:tcPr>
            <w:tcW w:w="851"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0,0</w:t>
            </w:r>
          </w:p>
        </w:tc>
        <w:tc>
          <w:tcPr>
            <w:tcW w:w="851"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1335,8</w:t>
            </w:r>
          </w:p>
        </w:tc>
        <w:tc>
          <w:tcPr>
            <w:tcW w:w="84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1000,0</w:t>
            </w:r>
          </w:p>
        </w:tc>
        <w:tc>
          <w:tcPr>
            <w:tcW w:w="852"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1000,0</w:t>
            </w:r>
          </w:p>
        </w:tc>
        <w:tc>
          <w:tcPr>
            <w:tcW w:w="70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1000,0</w:t>
            </w:r>
          </w:p>
        </w:tc>
        <w:tc>
          <w:tcPr>
            <w:tcW w:w="708"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0,0</w:t>
            </w:r>
          </w:p>
        </w:tc>
      </w:tr>
      <w:tr w:rsidR="000336B9" w:rsidRPr="000336B9" w:rsidTr="007E6FEC">
        <w:trPr>
          <w:tblCellSpacing w:w="5" w:type="nil"/>
        </w:trPr>
        <w:tc>
          <w:tcPr>
            <w:tcW w:w="184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 xml:space="preserve">Основное </w:t>
            </w:r>
            <w:r w:rsidRPr="000336B9">
              <w:rPr>
                <w:rFonts w:ascii="Times New Roman" w:eastAsia="Times New Roman" w:hAnsi="Times New Roman"/>
                <w:sz w:val="20"/>
                <w:szCs w:val="20"/>
                <w:lang w:eastAsia="ru-RU"/>
              </w:rPr>
              <w:br/>
              <w:t>мероприятие 1.1.4</w:t>
            </w:r>
          </w:p>
        </w:tc>
        <w:tc>
          <w:tcPr>
            <w:tcW w:w="5103"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Реализация народных проектов в сфере дорожной деятельности</w:t>
            </w:r>
          </w:p>
        </w:tc>
        <w:tc>
          <w:tcPr>
            <w:tcW w:w="2835"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Отдел территориального развития и коммунального хозяйства администрации муниципального района «Ижемский»</w:t>
            </w:r>
          </w:p>
        </w:tc>
        <w:tc>
          <w:tcPr>
            <w:tcW w:w="851"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334,0</w:t>
            </w:r>
          </w:p>
        </w:tc>
        <w:tc>
          <w:tcPr>
            <w:tcW w:w="851"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0,0</w:t>
            </w:r>
          </w:p>
        </w:tc>
        <w:tc>
          <w:tcPr>
            <w:tcW w:w="851"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0,0</w:t>
            </w:r>
          </w:p>
        </w:tc>
        <w:tc>
          <w:tcPr>
            <w:tcW w:w="84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334,0</w:t>
            </w:r>
          </w:p>
        </w:tc>
        <w:tc>
          <w:tcPr>
            <w:tcW w:w="852"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0,0</w:t>
            </w:r>
          </w:p>
        </w:tc>
        <w:tc>
          <w:tcPr>
            <w:tcW w:w="70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0,0</w:t>
            </w:r>
          </w:p>
        </w:tc>
        <w:tc>
          <w:tcPr>
            <w:tcW w:w="708"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0,0</w:t>
            </w:r>
          </w:p>
        </w:tc>
      </w:tr>
      <w:tr w:rsidR="000336B9" w:rsidRPr="000336B9" w:rsidTr="007E6FEC">
        <w:trPr>
          <w:tblCellSpacing w:w="5" w:type="nil"/>
        </w:trPr>
        <w:tc>
          <w:tcPr>
            <w:tcW w:w="184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Основное мероприятие 1.1.5</w:t>
            </w:r>
          </w:p>
        </w:tc>
        <w:tc>
          <w:tcPr>
            <w:tcW w:w="5103"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Устройство наплавного моста</w:t>
            </w:r>
          </w:p>
        </w:tc>
        <w:tc>
          <w:tcPr>
            <w:tcW w:w="2835"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Отдел территориального развития и коммунального хозяйства администрации муниципального района «Ижемский»</w:t>
            </w:r>
          </w:p>
        </w:tc>
        <w:tc>
          <w:tcPr>
            <w:tcW w:w="851"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90000,0</w:t>
            </w:r>
          </w:p>
        </w:tc>
        <w:tc>
          <w:tcPr>
            <w:tcW w:w="851"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0,0</w:t>
            </w:r>
          </w:p>
        </w:tc>
        <w:tc>
          <w:tcPr>
            <w:tcW w:w="851"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0,0</w:t>
            </w:r>
          </w:p>
        </w:tc>
        <w:tc>
          <w:tcPr>
            <w:tcW w:w="84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20000,0</w:t>
            </w:r>
          </w:p>
        </w:tc>
        <w:tc>
          <w:tcPr>
            <w:tcW w:w="852"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70000,0</w:t>
            </w:r>
          </w:p>
        </w:tc>
        <w:tc>
          <w:tcPr>
            <w:tcW w:w="70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0,0</w:t>
            </w:r>
          </w:p>
        </w:tc>
        <w:tc>
          <w:tcPr>
            <w:tcW w:w="708"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0,0</w:t>
            </w:r>
          </w:p>
        </w:tc>
      </w:tr>
      <w:tr w:rsidR="000336B9" w:rsidRPr="000336B9" w:rsidTr="007E6FEC">
        <w:trPr>
          <w:tblCellSpacing w:w="5" w:type="nil"/>
        </w:trPr>
        <w:tc>
          <w:tcPr>
            <w:tcW w:w="184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 xml:space="preserve">Основное </w:t>
            </w:r>
            <w:r w:rsidRPr="000336B9">
              <w:rPr>
                <w:rFonts w:ascii="Times New Roman" w:eastAsia="Times New Roman" w:hAnsi="Times New Roman"/>
                <w:sz w:val="20"/>
                <w:szCs w:val="20"/>
                <w:lang w:eastAsia="ru-RU"/>
              </w:rPr>
              <w:br/>
              <w:t>мероприятие 1.2.1</w:t>
            </w:r>
          </w:p>
        </w:tc>
        <w:tc>
          <w:tcPr>
            <w:tcW w:w="5103"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 xml:space="preserve">Проведение работ по технической инвентаризации и государственной регистрации прав на автомобильные дороги общего пользования  </w:t>
            </w:r>
            <w:r w:rsidRPr="000336B9">
              <w:rPr>
                <w:rFonts w:ascii="Times New Roman" w:eastAsia="Times New Roman" w:hAnsi="Times New Roman"/>
                <w:sz w:val="20"/>
                <w:szCs w:val="20"/>
              </w:rPr>
              <w:t>местного значения и внесение сведений о них в государственный кадастр недвижимости</w:t>
            </w:r>
          </w:p>
        </w:tc>
        <w:tc>
          <w:tcPr>
            <w:tcW w:w="2835"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Отдел по управлению земельными ресурсами и муниципальным имуществом муниципального района «Ижемский»</w:t>
            </w:r>
          </w:p>
        </w:tc>
        <w:tc>
          <w:tcPr>
            <w:tcW w:w="851"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2069,3</w:t>
            </w:r>
          </w:p>
        </w:tc>
        <w:tc>
          <w:tcPr>
            <w:tcW w:w="851"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327,5</w:t>
            </w:r>
          </w:p>
        </w:tc>
        <w:tc>
          <w:tcPr>
            <w:tcW w:w="851"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541,5</w:t>
            </w:r>
          </w:p>
        </w:tc>
        <w:tc>
          <w:tcPr>
            <w:tcW w:w="84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500,0</w:t>
            </w:r>
          </w:p>
        </w:tc>
        <w:tc>
          <w:tcPr>
            <w:tcW w:w="852"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300,3</w:t>
            </w:r>
          </w:p>
        </w:tc>
        <w:tc>
          <w:tcPr>
            <w:tcW w:w="70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400,0</w:t>
            </w:r>
          </w:p>
        </w:tc>
        <w:tc>
          <w:tcPr>
            <w:tcW w:w="708"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0,0</w:t>
            </w:r>
          </w:p>
        </w:tc>
      </w:tr>
      <w:tr w:rsidR="000336B9" w:rsidRPr="000336B9" w:rsidTr="007E6FEC">
        <w:trPr>
          <w:tblCellSpacing w:w="5" w:type="nil"/>
        </w:trPr>
        <w:tc>
          <w:tcPr>
            <w:tcW w:w="184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 xml:space="preserve">Основное </w:t>
            </w:r>
            <w:r w:rsidRPr="000336B9">
              <w:rPr>
                <w:rFonts w:ascii="Times New Roman" w:eastAsia="Times New Roman" w:hAnsi="Times New Roman"/>
                <w:sz w:val="20"/>
                <w:szCs w:val="20"/>
                <w:lang w:eastAsia="ru-RU"/>
              </w:rPr>
              <w:br/>
              <w:t>мероприятие 1.2.2</w:t>
            </w:r>
          </w:p>
        </w:tc>
        <w:tc>
          <w:tcPr>
            <w:tcW w:w="5103"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Проведение ремонта улично-дорожной сети</w:t>
            </w:r>
          </w:p>
        </w:tc>
        <w:tc>
          <w:tcPr>
            <w:tcW w:w="2835"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Отдел территориального развития и коммунального хозяйства администрации муниципального района «Ижемский»</w:t>
            </w:r>
          </w:p>
        </w:tc>
        <w:tc>
          <w:tcPr>
            <w:tcW w:w="851"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4999,5</w:t>
            </w:r>
          </w:p>
        </w:tc>
        <w:tc>
          <w:tcPr>
            <w:tcW w:w="851"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0,0</w:t>
            </w:r>
          </w:p>
        </w:tc>
        <w:tc>
          <w:tcPr>
            <w:tcW w:w="851"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0,0</w:t>
            </w:r>
          </w:p>
        </w:tc>
        <w:tc>
          <w:tcPr>
            <w:tcW w:w="84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4999,5</w:t>
            </w:r>
          </w:p>
        </w:tc>
        <w:tc>
          <w:tcPr>
            <w:tcW w:w="852"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0,0</w:t>
            </w:r>
          </w:p>
        </w:tc>
        <w:tc>
          <w:tcPr>
            <w:tcW w:w="70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0,0</w:t>
            </w:r>
          </w:p>
        </w:tc>
        <w:tc>
          <w:tcPr>
            <w:tcW w:w="708"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0,0</w:t>
            </w:r>
          </w:p>
        </w:tc>
      </w:tr>
      <w:tr w:rsidR="000336B9" w:rsidRPr="000336B9" w:rsidTr="007E6FEC">
        <w:trPr>
          <w:tblCellSpacing w:w="5" w:type="nil"/>
        </w:trPr>
        <w:tc>
          <w:tcPr>
            <w:tcW w:w="184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rPr>
                <w:rFonts w:ascii="Times New Roman" w:eastAsia="Times New Roman" w:hAnsi="Times New Roman"/>
                <w:b/>
                <w:bCs/>
                <w:sz w:val="20"/>
                <w:szCs w:val="20"/>
                <w:lang w:eastAsia="ru-RU"/>
              </w:rPr>
            </w:pPr>
            <w:r w:rsidRPr="000336B9">
              <w:rPr>
                <w:rFonts w:ascii="Times New Roman" w:eastAsia="Times New Roman" w:hAnsi="Times New Roman"/>
                <w:b/>
                <w:bCs/>
                <w:sz w:val="20"/>
                <w:szCs w:val="20"/>
                <w:lang w:eastAsia="ru-RU"/>
              </w:rPr>
              <w:t>Подпрограммы 2.</w:t>
            </w:r>
          </w:p>
        </w:tc>
        <w:tc>
          <w:tcPr>
            <w:tcW w:w="5103"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both"/>
              <w:rPr>
                <w:rFonts w:ascii="Times New Roman" w:eastAsia="Times New Roman" w:hAnsi="Times New Roman"/>
                <w:b/>
                <w:bCs/>
                <w:sz w:val="20"/>
                <w:szCs w:val="20"/>
                <w:lang w:eastAsia="ru-RU"/>
              </w:rPr>
            </w:pPr>
            <w:r w:rsidRPr="000336B9">
              <w:rPr>
                <w:rFonts w:ascii="Times New Roman" w:eastAsia="Times New Roman" w:hAnsi="Times New Roman"/>
                <w:b/>
                <w:bCs/>
                <w:sz w:val="20"/>
                <w:szCs w:val="20"/>
                <w:lang w:eastAsia="ru-RU"/>
              </w:rPr>
              <w:t xml:space="preserve"> «Организация транспортного обслуживания населения на   территории  муниципального района «Ижемский»</w:t>
            </w:r>
          </w:p>
          <w:p w:rsidR="000336B9" w:rsidRPr="000336B9" w:rsidRDefault="000336B9" w:rsidP="000336B9">
            <w:pPr>
              <w:widowControl w:val="0"/>
              <w:autoSpaceDE w:val="0"/>
              <w:autoSpaceDN w:val="0"/>
              <w:adjustRightInd w:val="0"/>
              <w:spacing w:after="0" w:line="240" w:lineRule="auto"/>
              <w:jc w:val="both"/>
              <w:rPr>
                <w:rFonts w:ascii="Times New Roman" w:eastAsia="Times New Roman" w:hAnsi="Times New Roman"/>
                <w:b/>
                <w:bCs/>
                <w:sz w:val="20"/>
                <w:szCs w:val="20"/>
                <w:lang w:eastAsia="ru-RU"/>
              </w:rPr>
            </w:pPr>
          </w:p>
        </w:tc>
        <w:tc>
          <w:tcPr>
            <w:tcW w:w="2835"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rPr>
                <w:rFonts w:ascii="Times New Roman" w:eastAsia="Times New Roman" w:hAnsi="Times New Roman"/>
                <w:b/>
                <w:bCs/>
                <w:sz w:val="20"/>
                <w:szCs w:val="20"/>
                <w:lang w:eastAsia="ru-RU"/>
              </w:rPr>
            </w:pPr>
            <w:r w:rsidRPr="000336B9">
              <w:rPr>
                <w:rFonts w:ascii="Times New Roman" w:eastAsia="Times New Roman" w:hAnsi="Times New Roman"/>
                <w:b/>
                <w:bCs/>
                <w:sz w:val="20"/>
                <w:szCs w:val="20"/>
                <w:lang w:eastAsia="ru-RU"/>
              </w:rPr>
              <w:t xml:space="preserve">Всего </w:t>
            </w:r>
          </w:p>
        </w:tc>
        <w:tc>
          <w:tcPr>
            <w:tcW w:w="851"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b/>
                <w:bCs/>
                <w:sz w:val="20"/>
                <w:szCs w:val="20"/>
                <w:lang w:eastAsia="ru-RU"/>
              </w:rPr>
            </w:pPr>
            <w:r w:rsidRPr="000336B9">
              <w:rPr>
                <w:rFonts w:ascii="Times New Roman" w:eastAsia="Times New Roman" w:hAnsi="Times New Roman"/>
                <w:b/>
                <w:bCs/>
                <w:sz w:val="20"/>
                <w:szCs w:val="20"/>
                <w:lang w:eastAsia="ru-RU"/>
              </w:rPr>
              <w:t>21464,8</w:t>
            </w:r>
          </w:p>
        </w:tc>
        <w:tc>
          <w:tcPr>
            <w:tcW w:w="851"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b/>
                <w:bCs/>
                <w:sz w:val="20"/>
                <w:szCs w:val="20"/>
                <w:lang w:eastAsia="ru-RU"/>
              </w:rPr>
            </w:pPr>
            <w:r w:rsidRPr="000336B9">
              <w:rPr>
                <w:rFonts w:ascii="Times New Roman" w:eastAsia="Times New Roman" w:hAnsi="Times New Roman"/>
                <w:b/>
                <w:bCs/>
                <w:sz w:val="20"/>
                <w:szCs w:val="20"/>
                <w:lang w:eastAsia="ru-RU"/>
              </w:rPr>
              <w:t>8038,0</w:t>
            </w:r>
          </w:p>
        </w:tc>
        <w:tc>
          <w:tcPr>
            <w:tcW w:w="851"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b/>
                <w:bCs/>
                <w:sz w:val="20"/>
                <w:szCs w:val="20"/>
                <w:lang w:eastAsia="ru-RU"/>
              </w:rPr>
            </w:pPr>
            <w:r w:rsidRPr="000336B9">
              <w:rPr>
                <w:rFonts w:ascii="Times New Roman" w:eastAsia="Times New Roman" w:hAnsi="Times New Roman"/>
                <w:b/>
                <w:bCs/>
                <w:sz w:val="20"/>
                <w:szCs w:val="20"/>
                <w:lang w:eastAsia="ru-RU"/>
              </w:rPr>
              <w:t>4071,0</w:t>
            </w:r>
          </w:p>
        </w:tc>
        <w:tc>
          <w:tcPr>
            <w:tcW w:w="84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b/>
                <w:bCs/>
                <w:sz w:val="20"/>
                <w:szCs w:val="20"/>
                <w:lang w:eastAsia="ru-RU"/>
              </w:rPr>
            </w:pPr>
            <w:r w:rsidRPr="000336B9">
              <w:rPr>
                <w:rFonts w:ascii="Times New Roman" w:eastAsia="Times New Roman" w:hAnsi="Times New Roman"/>
                <w:b/>
                <w:bCs/>
                <w:sz w:val="20"/>
                <w:szCs w:val="20"/>
                <w:lang w:eastAsia="ru-RU"/>
              </w:rPr>
              <w:t>6355,8</w:t>
            </w:r>
          </w:p>
        </w:tc>
        <w:tc>
          <w:tcPr>
            <w:tcW w:w="852"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1500,0</w:t>
            </w:r>
          </w:p>
        </w:tc>
        <w:tc>
          <w:tcPr>
            <w:tcW w:w="70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1500,0</w:t>
            </w:r>
          </w:p>
        </w:tc>
        <w:tc>
          <w:tcPr>
            <w:tcW w:w="708"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0,0</w:t>
            </w:r>
          </w:p>
        </w:tc>
      </w:tr>
      <w:tr w:rsidR="000336B9" w:rsidRPr="000336B9" w:rsidTr="007E6FEC">
        <w:trPr>
          <w:tblCellSpacing w:w="5" w:type="nil"/>
        </w:trPr>
        <w:tc>
          <w:tcPr>
            <w:tcW w:w="184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 xml:space="preserve">Основное </w:t>
            </w:r>
            <w:r w:rsidRPr="000336B9">
              <w:rPr>
                <w:rFonts w:ascii="Times New Roman" w:eastAsia="Times New Roman" w:hAnsi="Times New Roman"/>
                <w:sz w:val="20"/>
                <w:szCs w:val="20"/>
                <w:lang w:eastAsia="ru-RU"/>
              </w:rPr>
              <w:br/>
              <w:t>мероприятие 2.1.1</w:t>
            </w:r>
          </w:p>
        </w:tc>
        <w:tc>
          <w:tcPr>
            <w:tcW w:w="5103"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Организация осуществления перевозок пассажиров и багажа автомобильным транспортом</w:t>
            </w:r>
          </w:p>
        </w:tc>
        <w:tc>
          <w:tcPr>
            <w:tcW w:w="2835"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Отдел экономического анализа и прогнозирования администрации муниципального района «Ижемский»</w:t>
            </w:r>
          </w:p>
        </w:tc>
        <w:tc>
          <w:tcPr>
            <w:tcW w:w="851"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9795,9</w:t>
            </w:r>
          </w:p>
        </w:tc>
        <w:tc>
          <w:tcPr>
            <w:tcW w:w="851"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3607,0</w:t>
            </w:r>
          </w:p>
        </w:tc>
        <w:tc>
          <w:tcPr>
            <w:tcW w:w="851"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1371,9</w:t>
            </w:r>
          </w:p>
        </w:tc>
        <w:tc>
          <w:tcPr>
            <w:tcW w:w="84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2217,0</w:t>
            </w:r>
          </w:p>
        </w:tc>
        <w:tc>
          <w:tcPr>
            <w:tcW w:w="852"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1300,0</w:t>
            </w:r>
          </w:p>
        </w:tc>
        <w:tc>
          <w:tcPr>
            <w:tcW w:w="70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1300,0</w:t>
            </w:r>
          </w:p>
        </w:tc>
        <w:tc>
          <w:tcPr>
            <w:tcW w:w="708"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0,0</w:t>
            </w:r>
          </w:p>
        </w:tc>
      </w:tr>
      <w:tr w:rsidR="000336B9" w:rsidRPr="000336B9" w:rsidTr="007E6FEC">
        <w:trPr>
          <w:tblCellSpacing w:w="5" w:type="nil"/>
        </w:trPr>
        <w:tc>
          <w:tcPr>
            <w:tcW w:w="184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 xml:space="preserve">Основное </w:t>
            </w:r>
            <w:r w:rsidRPr="000336B9">
              <w:rPr>
                <w:rFonts w:ascii="Times New Roman" w:eastAsia="Times New Roman" w:hAnsi="Times New Roman"/>
                <w:sz w:val="20"/>
                <w:szCs w:val="20"/>
                <w:lang w:eastAsia="ru-RU"/>
              </w:rPr>
              <w:br/>
              <w:t>мероприятие 2.1.2</w:t>
            </w:r>
          </w:p>
        </w:tc>
        <w:tc>
          <w:tcPr>
            <w:tcW w:w="5103"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Организация осуществления перевозок пассажиров и багажа водным транспортом</w:t>
            </w:r>
          </w:p>
        </w:tc>
        <w:tc>
          <w:tcPr>
            <w:tcW w:w="2835"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Отдел экономического анализа и прогнозирования администрации муниципального района «Ижемский»</w:t>
            </w:r>
          </w:p>
        </w:tc>
        <w:tc>
          <w:tcPr>
            <w:tcW w:w="851"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11668,9</w:t>
            </w:r>
          </w:p>
        </w:tc>
        <w:tc>
          <w:tcPr>
            <w:tcW w:w="851"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spacing w:after="0" w:line="240" w:lineRule="auto"/>
              <w:jc w:val="center"/>
              <w:rPr>
                <w:rFonts w:ascii="Times New Roman" w:eastAsia="Times New Roman" w:hAnsi="Times New Roman"/>
                <w:snapToGrid w:val="0"/>
                <w:sz w:val="20"/>
                <w:szCs w:val="20"/>
                <w:lang w:eastAsia="ru-RU"/>
              </w:rPr>
            </w:pPr>
            <w:r w:rsidRPr="000336B9">
              <w:rPr>
                <w:rFonts w:ascii="Times New Roman" w:eastAsia="Times New Roman" w:hAnsi="Times New Roman"/>
                <w:snapToGrid w:val="0"/>
                <w:sz w:val="20"/>
                <w:szCs w:val="20"/>
                <w:lang w:eastAsia="ru-RU"/>
              </w:rPr>
              <w:t>4431,0</w:t>
            </w:r>
          </w:p>
        </w:tc>
        <w:tc>
          <w:tcPr>
            <w:tcW w:w="851"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spacing w:after="0" w:line="240" w:lineRule="auto"/>
              <w:jc w:val="center"/>
              <w:rPr>
                <w:rFonts w:ascii="Times New Roman" w:eastAsia="Times New Roman" w:hAnsi="Times New Roman"/>
                <w:snapToGrid w:val="0"/>
                <w:sz w:val="20"/>
                <w:szCs w:val="20"/>
                <w:lang w:eastAsia="ru-RU"/>
              </w:rPr>
            </w:pPr>
            <w:r w:rsidRPr="000336B9">
              <w:rPr>
                <w:rFonts w:ascii="Times New Roman" w:eastAsia="Times New Roman" w:hAnsi="Times New Roman"/>
                <w:snapToGrid w:val="0"/>
                <w:sz w:val="20"/>
                <w:szCs w:val="20"/>
                <w:lang w:eastAsia="ru-RU"/>
              </w:rPr>
              <w:t>2699,1</w:t>
            </w:r>
          </w:p>
        </w:tc>
        <w:tc>
          <w:tcPr>
            <w:tcW w:w="84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4138,8</w:t>
            </w:r>
          </w:p>
        </w:tc>
        <w:tc>
          <w:tcPr>
            <w:tcW w:w="852"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200,0</w:t>
            </w:r>
          </w:p>
        </w:tc>
        <w:tc>
          <w:tcPr>
            <w:tcW w:w="70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200,0</w:t>
            </w:r>
          </w:p>
        </w:tc>
        <w:tc>
          <w:tcPr>
            <w:tcW w:w="708"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0,0</w:t>
            </w:r>
          </w:p>
        </w:tc>
      </w:tr>
      <w:tr w:rsidR="000336B9" w:rsidRPr="000336B9" w:rsidTr="007E6FEC">
        <w:trPr>
          <w:tblCellSpacing w:w="5" w:type="nil"/>
        </w:trPr>
        <w:tc>
          <w:tcPr>
            <w:tcW w:w="184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rPr>
                <w:rFonts w:ascii="Times New Roman" w:eastAsia="Times New Roman" w:hAnsi="Times New Roman"/>
                <w:b/>
                <w:bCs/>
                <w:sz w:val="20"/>
                <w:szCs w:val="20"/>
                <w:lang w:eastAsia="ru-RU"/>
              </w:rPr>
            </w:pPr>
            <w:r w:rsidRPr="000336B9">
              <w:rPr>
                <w:rFonts w:ascii="Times New Roman" w:eastAsia="Times New Roman" w:hAnsi="Times New Roman"/>
                <w:b/>
                <w:bCs/>
                <w:sz w:val="20"/>
                <w:szCs w:val="20"/>
                <w:lang w:eastAsia="ru-RU"/>
              </w:rPr>
              <w:t>Подпрограмма 3.</w:t>
            </w:r>
          </w:p>
        </w:tc>
        <w:tc>
          <w:tcPr>
            <w:tcW w:w="5103"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both"/>
              <w:rPr>
                <w:rFonts w:ascii="Times New Roman" w:eastAsia="Times New Roman" w:hAnsi="Times New Roman"/>
                <w:b/>
                <w:bCs/>
                <w:sz w:val="20"/>
                <w:szCs w:val="20"/>
                <w:lang w:eastAsia="ru-RU"/>
              </w:rPr>
            </w:pPr>
            <w:r w:rsidRPr="000336B9">
              <w:rPr>
                <w:rFonts w:ascii="Times New Roman" w:eastAsia="Times New Roman" w:hAnsi="Times New Roman"/>
                <w:b/>
                <w:bCs/>
                <w:sz w:val="20"/>
                <w:szCs w:val="20"/>
                <w:lang w:eastAsia="ru-RU"/>
              </w:rPr>
              <w:t>«Повышение безопасности дорожного движения на территории муниципального района «Ижемский»</w:t>
            </w:r>
          </w:p>
        </w:tc>
        <w:tc>
          <w:tcPr>
            <w:tcW w:w="2835"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rPr>
                <w:rFonts w:ascii="Times New Roman" w:eastAsia="Times New Roman" w:hAnsi="Times New Roman"/>
                <w:b/>
                <w:bCs/>
                <w:sz w:val="20"/>
                <w:szCs w:val="20"/>
                <w:lang w:eastAsia="ru-RU"/>
              </w:rPr>
            </w:pPr>
            <w:r w:rsidRPr="000336B9">
              <w:rPr>
                <w:rFonts w:ascii="Times New Roman" w:eastAsia="Times New Roman" w:hAnsi="Times New Roman"/>
                <w:b/>
                <w:bCs/>
                <w:sz w:val="20"/>
                <w:szCs w:val="20"/>
                <w:lang w:eastAsia="ru-RU"/>
              </w:rPr>
              <w:t xml:space="preserve">Всего </w:t>
            </w:r>
          </w:p>
        </w:tc>
        <w:tc>
          <w:tcPr>
            <w:tcW w:w="851"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b/>
                <w:bCs/>
                <w:sz w:val="20"/>
                <w:szCs w:val="20"/>
                <w:lang w:eastAsia="ru-RU"/>
              </w:rPr>
            </w:pPr>
            <w:r w:rsidRPr="000336B9">
              <w:rPr>
                <w:rFonts w:ascii="Times New Roman" w:eastAsia="Times New Roman" w:hAnsi="Times New Roman"/>
                <w:b/>
                <w:bCs/>
                <w:sz w:val="20"/>
                <w:szCs w:val="20"/>
                <w:lang w:eastAsia="ru-RU"/>
              </w:rPr>
              <w:t>5046,5</w:t>
            </w:r>
          </w:p>
        </w:tc>
        <w:tc>
          <w:tcPr>
            <w:tcW w:w="851"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b/>
                <w:bCs/>
                <w:sz w:val="20"/>
                <w:szCs w:val="20"/>
                <w:lang w:eastAsia="ru-RU"/>
              </w:rPr>
            </w:pPr>
            <w:r w:rsidRPr="000336B9">
              <w:rPr>
                <w:rFonts w:ascii="Times New Roman" w:eastAsia="Times New Roman" w:hAnsi="Times New Roman"/>
                <w:b/>
                <w:bCs/>
                <w:sz w:val="20"/>
                <w:szCs w:val="20"/>
                <w:lang w:eastAsia="ru-RU"/>
              </w:rPr>
              <w:t>392,9</w:t>
            </w:r>
          </w:p>
        </w:tc>
        <w:tc>
          <w:tcPr>
            <w:tcW w:w="851"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b/>
                <w:bCs/>
                <w:sz w:val="20"/>
                <w:szCs w:val="20"/>
                <w:lang w:eastAsia="ru-RU"/>
              </w:rPr>
            </w:pPr>
            <w:r w:rsidRPr="000336B9">
              <w:rPr>
                <w:rFonts w:ascii="Times New Roman" w:eastAsia="Times New Roman" w:hAnsi="Times New Roman"/>
                <w:b/>
                <w:bCs/>
                <w:sz w:val="20"/>
                <w:szCs w:val="20"/>
                <w:lang w:eastAsia="ru-RU"/>
              </w:rPr>
              <w:t>1705,0</w:t>
            </w:r>
          </w:p>
        </w:tc>
        <w:tc>
          <w:tcPr>
            <w:tcW w:w="84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b/>
                <w:bCs/>
                <w:sz w:val="20"/>
                <w:szCs w:val="20"/>
                <w:lang w:eastAsia="ru-RU"/>
              </w:rPr>
            </w:pPr>
            <w:r w:rsidRPr="000336B9">
              <w:rPr>
                <w:rFonts w:ascii="Times New Roman" w:eastAsia="Times New Roman" w:hAnsi="Times New Roman"/>
                <w:b/>
                <w:bCs/>
                <w:sz w:val="20"/>
                <w:szCs w:val="20"/>
                <w:lang w:eastAsia="ru-RU"/>
              </w:rPr>
              <w:t>1773,6</w:t>
            </w:r>
          </w:p>
        </w:tc>
        <w:tc>
          <w:tcPr>
            <w:tcW w:w="852"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585,0</w:t>
            </w:r>
          </w:p>
        </w:tc>
        <w:tc>
          <w:tcPr>
            <w:tcW w:w="70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590,0</w:t>
            </w:r>
          </w:p>
        </w:tc>
        <w:tc>
          <w:tcPr>
            <w:tcW w:w="708"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0,0</w:t>
            </w:r>
          </w:p>
        </w:tc>
      </w:tr>
      <w:tr w:rsidR="000336B9" w:rsidRPr="000336B9" w:rsidTr="007E6FEC">
        <w:trPr>
          <w:tblCellSpacing w:w="5" w:type="nil"/>
        </w:trPr>
        <w:tc>
          <w:tcPr>
            <w:tcW w:w="184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 xml:space="preserve">Основное </w:t>
            </w:r>
            <w:r w:rsidRPr="000336B9">
              <w:rPr>
                <w:rFonts w:ascii="Times New Roman" w:eastAsia="Times New Roman" w:hAnsi="Times New Roman"/>
                <w:sz w:val="20"/>
                <w:szCs w:val="20"/>
                <w:lang w:eastAsia="ru-RU"/>
              </w:rPr>
              <w:br/>
              <w:t>мероприятие 3.2.1</w:t>
            </w:r>
          </w:p>
          <w:p w:rsidR="000336B9" w:rsidRPr="000336B9" w:rsidRDefault="000336B9" w:rsidP="000336B9">
            <w:pPr>
              <w:widowControl w:val="0"/>
              <w:autoSpaceDE w:val="0"/>
              <w:autoSpaceDN w:val="0"/>
              <w:adjustRightInd w:val="0"/>
              <w:spacing w:after="0" w:line="240" w:lineRule="auto"/>
              <w:rPr>
                <w:rFonts w:ascii="Times New Roman" w:eastAsia="Times New Roman" w:hAnsi="Times New Roman"/>
                <w:b/>
                <w:color w:val="00B050"/>
                <w:sz w:val="20"/>
                <w:szCs w:val="20"/>
                <w:lang w:eastAsia="ru-RU"/>
              </w:rPr>
            </w:pPr>
          </w:p>
        </w:tc>
        <w:tc>
          <w:tcPr>
            <w:tcW w:w="5103"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Проведение районных соревнований юных инспекторов движения «Безопасное колесо» среди учащихся школ муниципального района «Ижемский»</w:t>
            </w:r>
          </w:p>
        </w:tc>
        <w:tc>
          <w:tcPr>
            <w:tcW w:w="2835"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Управление   образования администрации муниципального района «Ижемский»</w:t>
            </w:r>
          </w:p>
        </w:tc>
        <w:tc>
          <w:tcPr>
            <w:tcW w:w="851"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214,0</w:t>
            </w:r>
          </w:p>
        </w:tc>
        <w:tc>
          <w:tcPr>
            <w:tcW w:w="851"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45,0</w:t>
            </w:r>
          </w:p>
        </w:tc>
        <w:tc>
          <w:tcPr>
            <w:tcW w:w="851"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50,5</w:t>
            </w:r>
          </w:p>
        </w:tc>
        <w:tc>
          <w:tcPr>
            <w:tcW w:w="84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23,5</w:t>
            </w:r>
          </w:p>
        </w:tc>
        <w:tc>
          <w:tcPr>
            <w:tcW w:w="852"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45,0</w:t>
            </w:r>
          </w:p>
        </w:tc>
        <w:tc>
          <w:tcPr>
            <w:tcW w:w="70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50,0</w:t>
            </w:r>
          </w:p>
        </w:tc>
        <w:tc>
          <w:tcPr>
            <w:tcW w:w="708"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0,0</w:t>
            </w:r>
          </w:p>
        </w:tc>
      </w:tr>
      <w:tr w:rsidR="000336B9" w:rsidRPr="000336B9" w:rsidTr="007E6FEC">
        <w:trPr>
          <w:tblCellSpacing w:w="5" w:type="nil"/>
        </w:trPr>
        <w:tc>
          <w:tcPr>
            <w:tcW w:w="184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 xml:space="preserve">Основное </w:t>
            </w:r>
            <w:r w:rsidRPr="000336B9">
              <w:rPr>
                <w:rFonts w:ascii="Times New Roman" w:eastAsia="Times New Roman" w:hAnsi="Times New Roman"/>
                <w:sz w:val="20"/>
                <w:szCs w:val="20"/>
                <w:lang w:eastAsia="ru-RU"/>
              </w:rPr>
              <w:br/>
              <w:t>мероприятие 3.2.7</w:t>
            </w:r>
          </w:p>
        </w:tc>
        <w:tc>
          <w:tcPr>
            <w:tcW w:w="5103"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tabs>
                <w:tab w:val="left" w:pos="35"/>
              </w:tabs>
              <w:autoSpaceDE w:val="0"/>
              <w:autoSpaceDN w:val="0"/>
              <w:adjustRightInd w:val="0"/>
              <w:spacing w:after="0" w:line="240" w:lineRule="auto"/>
              <w:ind w:left="35"/>
              <w:jc w:val="both"/>
              <w:rPr>
                <w:rFonts w:ascii="Times New Roman" w:hAnsi="Times New Roman" w:cs="Calibri"/>
                <w:lang w:eastAsia="ar-SA"/>
              </w:rPr>
            </w:pPr>
            <w:r w:rsidRPr="000336B9">
              <w:rPr>
                <w:rFonts w:ascii="Times New Roman" w:hAnsi="Times New Roman" w:cs="Calibri"/>
                <w:lang w:eastAsia="ar-SA"/>
              </w:rPr>
              <w:t xml:space="preserve">Обеспечение участия команды учащихся школ муниципального района «Ижемский» на республиканских соревнованиях «Безопасное колесо» </w:t>
            </w:r>
          </w:p>
        </w:tc>
        <w:tc>
          <w:tcPr>
            <w:tcW w:w="2835"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Управление  образования администрации муниципального района «Ижемский»</w:t>
            </w:r>
          </w:p>
        </w:tc>
        <w:tc>
          <w:tcPr>
            <w:tcW w:w="851"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168,7</w:t>
            </w:r>
          </w:p>
        </w:tc>
        <w:tc>
          <w:tcPr>
            <w:tcW w:w="851"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20,4</w:t>
            </w:r>
          </w:p>
        </w:tc>
        <w:tc>
          <w:tcPr>
            <w:tcW w:w="851"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44,8</w:t>
            </w:r>
          </w:p>
        </w:tc>
        <w:tc>
          <w:tcPr>
            <w:tcW w:w="84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23,5</w:t>
            </w:r>
          </w:p>
        </w:tc>
        <w:tc>
          <w:tcPr>
            <w:tcW w:w="852"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40,0</w:t>
            </w:r>
          </w:p>
        </w:tc>
        <w:tc>
          <w:tcPr>
            <w:tcW w:w="70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40,0</w:t>
            </w:r>
          </w:p>
        </w:tc>
        <w:tc>
          <w:tcPr>
            <w:tcW w:w="708"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0,0</w:t>
            </w:r>
          </w:p>
        </w:tc>
      </w:tr>
      <w:tr w:rsidR="000336B9" w:rsidRPr="000336B9" w:rsidTr="007E6FEC">
        <w:trPr>
          <w:tblCellSpacing w:w="5" w:type="nil"/>
        </w:trPr>
        <w:tc>
          <w:tcPr>
            <w:tcW w:w="184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 xml:space="preserve">Основное </w:t>
            </w:r>
            <w:r w:rsidRPr="000336B9">
              <w:rPr>
                <w:rFonts w:ascii="Times New Roman" w:eastAsia="Times New Roman" w:hAnsi="Times New Roman"/>
                <w:sz w:val="20"/>
                <w:szCs w:val="20"/>
                <w:lang w:eastAsia="ru-RU"/>
              </w:rPr>
              <w:br/>
              <w:t>мероприятие 3.3.1</w:t>
            </w:r>
          </w:p>
        </w:tc>
        <w:tc>
          <w:tcPr>
            <w:tcW w:w="5103"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tabs>
                <w:tab w:val="left" w:pos="35"/>
              </w:tabs>
              <w:autoSpaceDE w:val="0"/>
              <w:autoSpaceDN w:val="0"/>
              <w:adjustRightInd w:val="0"/>
              <w:spacing w:after="0" w:line="240" w:lineRule="auto"/>
              <w:ind w:left="35"/>
              <w:jc w:val="both"/>
              <w:rPr>
                <w:rFonts w:ascii="Times New Roman" w:hAnsi="Times New Roman" w:cs="Calibri"/>
                <w:lang w:eastAsia="ar-SA"/>
              </w:rPr>
            </w:pPr>
            <w:r w:rsidRPr="000336B9">
              <w:rPr>
                <w:rFonts w:ascii="Times New Roman" w:hAnsi="Times New Roman" w:cs="Calibri"/>
                <w:lang w:eastAsia="ar-SA"/>
              </w:rPr>
              <w:t xml:space="preserve">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 улицах, проездах </w:t>
            </w:r>
          </w:p>
        </w:tc>
        <w:tc>
          <w:tcPr>
            <w:tcW w:w="2835"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both"/>
              <w:rPr>
                <w:rFonts w:ascii="Times New Roman" w:eastAsia="Times New Roman" w:hAnsi="Times New Roman"/>
                <w:lang w:eastAsia="ru-RU"/>
              </w:rPr>
            </w:pPr>
            <w:r w:rsidRPr="000336B9">
              <w:rPr>
                <w:rFonts w:ascii="Times New Roman" w:eastAsia="Times New Roman" w:hAnsi="Times New Roman"/>
                <w:sz w:val="20"/>
                <w:szCs w:val="20"/>
                <w:lang w:eastAsia="ru-RU"/>
              </w:rPr>
              <w:t xml:space="preserve">Отдел территориального развития и коммунального хозяйства администрации </w:t>
            </w:r>
            <w:r w:rsidRPr="000336B9">
              <w:rPr>
                <w:rFonts w:ascii="Times New Roman" w:eastAsia="Times New Roman" w:hAnsi="Times New Roman"/>
                <w:lang w:eastAsia="ru-RU"/>
              </w:rPr>
              <w:t>муниципального района</w:t>
            </w:r>
            <w:r w:rsidRPr="000336B9">
              <w:rPr>
                <w:rFonts w:ascii="Times New Roman" w:eastAsia="Times New Roman" w:hAnsi="Times New Roman"/>
                <w:sz w:val="20"/>
                <w:szCs w:val="20"/>
                <w:lang w:eastAsia="ru-RU"/>
              </w:rPr>
              <w:t xml:space="preserve"> «Ижемский»</w:t>
            </w:r>
          </w:p>
        </w:tc>
        <w:tc>
          <w:tcPr>
            <w:tcW w:w="851"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3713,8</w:t>
            </w:r>
          </w:p>
        </w:tc>
        <w:tc>
          <w:tcPr>
            <w:tcW w:w="851"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327,5</w:t>
            </w:r>
          </w:p>
        </w:tc>
        <w:tc>
          <w:tcPr>
            <w:tcW w:w="851"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1159,7</w:t>
            </w:r>
          </w:p>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84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1226,6</w:t>
            </w:r>
          </w:p>
        </w:tc>
        <w:tc>
          <w:tcPr>
            <w:tcW w:w="852"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500,0</w:t>
            </w:r>
          </w:p>
        </w:tc>
        <w:tc>
          <w:tcPr>
            <w:tcW w:w="70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500,0</w:t>
            </w:r>
          </w:p>
        </w:tc>
        <w:tc>
          <w:tcPr>
            <w:tcW w:w="708"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0,0</w:t>
            </w:r>
          </w:p>
        </w:tc>
      </w:tr>
      <w:tr w:rsidR="000336B9" w:rsidRPr="000336B9" w:rsidTr="007E6FEC">
        <w:trPr>
          <w:tblCellSpacing w:w="5" w:type="nil"/>
        </w:trPr>
        <w:tc>
          <w:tcPr>
            <w:tcW w:w="184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Основное мероприятие 3.3.2</w:t>
            </w:r>
          </w:p>
        </w:tc>
        <w:tc>
          <w:tcPr>
            <w:tcW w:w="5103"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tabs>
                <w:tab w:val="left" w:pos="35"/>
              </w:tabs>
              <w:autoSpaceDE w:val="0"/>
              <w:autoSpaceDN w:val="0"/>
              <w:adjustRightInd w:val="0"/>
              <w:spacing w:after="0" w:line="240" w:lineRule="auto"/>
              <w:ind w:left="35"/>
              <w:jc w:val="both"/>
              <w:rPr>
                <w:rFonts w:ascii="Times New Roman" w:hAnsi="Times New Roman" w:cs="Calibri"/>
                <w:lang w:eastAsia="ar-SA"/>
              </w:rPr>
            </w:pPr>
            <w:r w:rsidRPr="000336B9">
              <w:rPr>
                <w:rFonts w:ascii="Times New Roman" w:hAnsi="Times New Roman" w:cs="Calibri"/>
                <w:lang w:eastAsia="ar-SA"/>
              </w:rPr>
              <w:t>Обеспечение обустройства и установки автобусных павильонов на автомобильных дорогах общего пользования местного значения</w:t>
            </w:r>
          </w:p>
        </w:tc>
        <w:tc>
          <w:tcPr>
            <w:tcW w:w="2835"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both"/>
              <w:rPr>
                <w:rFonts w:ascii="Times New Roman" w:eastAsia="Times New Roman" w:hAnsi="Times New Roman"/>
                <w:lang w:eastAsia="ru-RU"/>
              </w:rPr>
            </w:pPr>
            <w:r w:rsidRPr="000336B9">
              <w:rPr>
                <w:rFonts w:ascii="Times New Roman" w:eastAsia="Times New Roman" w:hAnsi="Times New Roman"/>
                <w:sz w:val="20"/>
                <w:szCs w:val="20"/>
                <w:lang w:eastAsia="ru-RU"/>
              </w:rPr>
              <w:t xml:space="preserve">Отдел территориального развития и коммунального хозяйства администрации </w:t>
            </w:r>
            <w:r w:rsidRPr="000336B9">
              <w:rPr>
                <w:rFonts w:ascii="Times New Roman" w:eastAsia="Times New Roman" w:hAnsi="Times New Roman"/>
                <w:lang w:eastAsia="ru-RU"/>
              </w:rPr>
              <w:t>муниципального района</w:t>
            </w:r>
            <w:r w:rsidRPr="000336B9">
              <w:rPr>
                <w:rFonts w:ascii="Times New Roman" w:eastAsia="Times New Roman" w:hAnsi="Times New Roman"/>
                <w:sz w:val="20"/>
                <w:szCs w:val="20"/>
                <w:lang w:eastAsia="ru-RU"/>
              </w:rPr>
              <w:t xml:space="preserve"> «Ижемский»</w:t>
            </w:r>
          </w:p>
        </w:tc>
        <w:tc>
          <w:tcPr>
            <w:tcW w:w="851"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950,0</w:t>
            </w:r>
          </w:p>
        </w:tc>
        <w:tc>
          <w:tcPr>
            <w:tcW w:w="851"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0,0</w:t>
            </w:r>
          </w:p>
        </w:tc>
        <w:tc>
          <w:tcPr>
            <w:tcW w:w="851"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450,0</w:t>
            </w:r>
          </w:p>
        </w:tc>
        <w:tc>
          <w:tcPr>
            <w:tcW w:w="84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500,0</w:t>
            </w:r>
          </w:p>
        </w:tc>
        <w:tc>
          <w:tcPr>
            <w:tcW w:w="852"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0,0</w:t>
            </w:r>
          </w:p>
        </w:tc>
        <w:tc>
          <w:tcPr>
            <w:tcW w:w="70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0,0</w:t>
            </w:r>
          </w:p>
        </w:tc>
        <w:tc>
          <w:tcPr>
            <w:tcW w:w="708"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0,0</w:t>
            </w:r>
          </w:p>
        </w:tc>
      </w:tr>
    </w:tbl>
    <w:p w:rsidR="000336B9" w:rsidRPr="000336B9" w:rsidRDefault="000336B9" w:rsidP="000336B9">
      <w:pPr>
        <w:spacing w:after="0" w:line="240" w:lineRule="auto"/>
        <w:ind w:right="-10"/>
        <w:rPr>
          <w:rFonts w:eastAsia="Times New Roman"/>
          <w:lang w:eastAsia="ru-RU"/>
        </w:rPr>
      </w:pPr>
      <w:bookmarkStart w:id="655" w:name="Par1892"/>
      <w:bookmarkEnd w:id="655"/>
    </w:p>
    <w:p w:rsidR="000336B9" w:rsidRPr="000336B9" w:rsidRDefault="000336B9" w:rsidP="000336B9">
      <w:pPr>
        <w:spacing w:after="0" w:line="240" w:lineRule="auto"/>
        <w:ind w:right="-10"/>
        <w:rPr>
          <w:rFonts w:eastAsia="Times New Roman"/>
          <w:lang w:eastAsia="ru-RU"/>
        </w:rPr>
      </w:pPr>
    </w:p>
    <w:p w:rsidR="000336B9" w:rsidRPr="000336B9" w:rsidRDefault="000336B9" w:rsidP="000336B9">
      <w:pPr>
        <w:spacing w:after="0" w:line="240" w:lineRule="auto"/>
        <w:ind w:right="-10"/>
        <w:rPr>
          <w:rFonts w:eastAsia="Times New Roman"/>
          <w:lang w:eastAsia="ru-RU"/>
        </w:rPr>
      </w:pPr>
    </w:p>
    <w:p w:rsidR="000336B9" w:rsidRPr="000336B9" w:rsidRDefault="000336B9" w:rsidP="000336B9">
      <w:pPr>
        <w:spacing w:after="0" w:line="240" w:lineRule="auto"/>
        <w:ind w:right="-10"/>
        <w:rPr>
          <w:rFonts w:ascii="Times New Roman" w:eastAsia="Times New Roman" w:hAnsi="Times New Roman"/>
          <w:sz w:val="20"/>
          <w:szCs w:val="20"/>
          <w:lang w:eastAsia="ru-RU"/>
        </w:rPr>
      </w:pPr>
    </w:p>
    <w:p w:rsidR="000336B9" w:rsidRPr="000336B9" w:rsidRDefault="000336B9" w:rsidP="000336B9">
      <w:pPr>
        <w:spacing w:after="0" w:line="240" w:lineRule="auto"/>
        <w:ind w:left="696" w:right="-10" w:firstLine="720"/>
        <w:jc w:val="right"/>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Таблица 5</w:t>
      </w:r>
    </w:p>
    <w:p w:rsidR="000336B9" w:rsidRPr="000336B9" w:rsidRDefault="000336B9" w:rsidP="000336B9">
      <w:pPr>
        <w:spacing w:after="0" w:line="240" w:lineRule="auto"/>
        <w:ind w:left="696" w:right="-10" w:firstLine="720"/>
        <w:jc w:val="right"/>
        <w:rPr>
          <w:rFonts w:ascii="Times New Roman" w:eastAsia="Times New Roman" w:hAnsi="Times New Roman"/>
          <w:sz w:val="20"/>
          <w:szCs w:val="20"/>
          <w:lang w:eastAsia="ru-RU"/>
        </w:rPr>
      </w:pPr>
    </w:p>
    <w:p w:rsidR="000336B9" w:rsidRPr="000336B9" w:rsidRDefault="000336B9" w:rsidP="000336B9">
      <w:pPr>
        <w:spacing w:after="120" w:line="240" w:lineRule="auto"/>
        <w:ind w:left="284" w:right="395" w:firstLine="720"/>
        <w:jc w:val="center"/>
        <w:rPr>
          <w:rFonts w:ascii="Times New Roman" w:eastAsia="Times New Roman" w:hAnsi="Times New Roman"/>
          <w:b/>
          <w:bCs/>
          <w:sz w:val="20"/>
          <w:szCs w:val="20"/>
          <w:lang w:eastAsia="ru-RU"/>
        </w:rPr>
      </w:pPr>
      <w:r w:rsidRPr="000336B9">
        <w:rPr>
          <w:rFonts w:ascii="Times New Roman" w:eastAsia="Times New Roman" w:hAnsi="Times New Roman"/>
          <w:b/>
          <w:bCs/>
          <w:sz w:val="20"/>
          <w:szCs w:val="20"/>
          <w:lang w:eastAsia="ru-RU"/>
        </w:rPr>
        <w:t xml:space="preserve">Ресурсное обеспечение и прогнозная (справочная) оценка расходов местного бюджета, республиканского бюджета Республики Коми (с учетом средств федерального бюджета), бюджетов государственных внебюджетных фондов Республики Коми и юридических лиц на реализацию целей муниципальной программы муниципального образования муниципального района «Ижемский» «Развитие транспортной системы»  </w:t>
      </w:r>
    </w:p>
    <w:tbl>
      <w:tblPr>
        <w:tblW w:w="15872" w:type="dxa"/>
        <w:tblInd w:w="-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tblPr>
      <w:tblGrid>
        <w:gridCol w:w="1700"/>
        <w:gridCol w:w="2833"/>
        <w:gridCol w:w="4393"/>
        <w:gridCol w:w="1281"/>
        <w:gridCol w:w="1134"/>
        <w:gridCol w:w="992"/>
        <w:gridCol w:w="1134"/>
        <w:gridCol w:w="1276"/>
        <w:gridCol w:w="1129"/>
      </w:tblGrid>
      <w:tr w:rsidR="000336B9" w:rsidRPr="000336B9" w:rsidTr="007E6FEC">
        <w:trPr>
          <w:cantSplit/>
          <w:trHeight w:val="647"/>
        </w:trPr>
        <w:tc>
          <w:tcPr>
            <w:tcW w:w="1700" w:type="dxa"/>
            <w:vMerge w:val="restart"/>
            <w:vAlign w:val="center"/>
          </w:tcPr>
          <w:p w:rsidR="000336B9" w:rsidRPr="000336B9" w:rsidRDefault="000336B9" w:rsidP="000336B9">
            <w:pPr>
              <w:spacing w:after="0" w:line="240" w:lineRule="auto"/>
              <w:ind w:right="-30"/>
              <w:jc w:val="center"/>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Статус</w:t>
            </w:r>
          </w:p>
        </w:tc>
        <w:tc>
          <w:tcPr>
            <w:tcW w:w="2833" w:type="dxa"/>
            <w:vMerge w:val="restart"/>
            <w:vAlign w:val="center"/>
          </w:tcPr>
          <w:p w:rsidR="000336B9" w:rsidRPr="000336B9" w:rsidRDefault="000336B9" w:rsidP="000336B9">
            <w:pPr>
              <w:spacing w:after="0" w:line="240" w:lineRule="auto"/>
              <w:ind w:right="-30"/>
              <w:jc w:val="center"/>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 xml:space="preserve">Наименование муниципальной программы, подпрограммы муниципальной программы, ведомственной целевой программы, </w:t>
            </w:r>
          </w:p>
          <w:p w:rsidR="000336B9" w:rsidRPr="000336B9" w:rsidRDefault="000336B9" w:rsidP="000336B9">
            <w:pPr>
              <w:spacing w:after="0" w:line="240" w:lineRule="auto"/>
              <w:ind w:right="-30"/>
              <w:jc w:val="center"/>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основного мероприятия</w:t>
            </w:r>
          </w:p>
        </w:tc>
        <w:tc>
          <w:tcPr>
            <w:tcW w:w="4393" w:type="dxa"/>
            <w:vMerge w:val="restart"/>
            <w:vAlign w:val="center"/>
          </w:tcPr>
          <w:p w:rsidR="000336B9" w:rsidRPr="000336B9" w:rsidRDefault="000336B9" w:rsidP="000336B9">
            <w:pPr>
              <w:spacing w:after="0" w:line="240" w:lineRule="auto"/>
              <w:ind w:right="-30"/>
              <w:jc w:val="center"/>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 xml:space="preserve">Источник финансирования </w:t>
            </w:r>
          </w:p>
        </w:tc>
        <w:tc>
          <w:tcPr>
            <w:tcW w:w="6946" w:type="dxa"/>
            <w:gridSpan w:val="6"/>
          </w:tcPr>
          <w:p w:rsidR="000336B9" w:rsidRPr="000336B9" w:rsidRDefault="000336B9" w:rsidP="000336B9">
            <w:pPr>
              <w:ind w:left="-314"/>
              <w:jc w:val="center"/>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 xml:space="preserve">Оценка расходов </w:t>
            </w:r>
            <w:r w:rsidRPr="000336B9">
              <w:rPr>
                <w:rFonts w:ascii="Times New Roman" w:eastAsia="Times New Roman" w:hAnsi="Times New Roman"/>
                <w:snapToGrid w:val="0"/>
                <w:color w:val="000000"/>
                <w:sz w:val="20"/>
                <w:szCs w:val="20"/>
                <w:lang w:eastAsia="ru-RU"/>
              </w:rPr>
              <w:br w:type="textWrapping" w:clear="all"/>
              <w:t>(тыс. руб.), годы</w:t>
            </w:r>
          </w:p>
        </w:tc>
      </w:tr>
      <w:tr w:rsidR="000336B9" w:rsidRPr="000336B9" w:rsidTr="007E6FEC">
        <w:trPr>
          <w:cantSplit/>
          <w:trHeight w:val="646"/>
        </w:trPr>
        <w:tc>
          <w:tcPr>
            <w:tcW w:w="1700" w:type="dxa"/>
            <w:vMerge/>
            <w:vAlign w:val="center"/>
          </w:tcPr>
          <w:p w:rsidR="000336B9" w:rsidRPr="000336B9" w:rsidRDefault="000336B9" w:rsidP="000336B9">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4393" w:type="dxa"/>
            <w:vMerge/>
            <w:vAlign w:val="center"/>
          </w:tcPr>
          <w:p w:rsidR="000336B9" w:rsidRPr="000336B9" w:rsidRDefault="000336B9" w:rsidP="000336B9">
            <w:pPr>
              <w:spacing w:after="0" w:line="240" w:lineRule="auto"/>
              <w:ind w:right="-30" w:firstLine="720"/>
              <w:jc w:val="center"/>
              <w:rPr>
                <w:rFonts w:ascii="Times New Roman" w:eastAsia="Times New Roman" w:hAnsi="Times New Roman"/>
                <w:snapToGrid w:val="0"/>
                <w:color w:val="000000"/>
                <w:sz w:val="20"/>
                <w:szCs w:val="20"/>
                <w:lang w:eastAsia="ru-RU"/>
              </w:rPr>
            </w:pPr>
          </w:p>
        </w:tc>
        <w:tc>
          <w:tcPr>
            <w:tcW w:w="1281" w:type="dxa"/>
            <w:vAlign w:val="center"/>
          </w:tcPr>
          <w:p w:rsidR="000336B9" w:rsidRPr="000336B9" w:rsidRDefault="000336B9" w:rsidP="000336B9">
            <w:pPr>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2015 год</w:t>
            </w:r>
          </w:p>
        </w:tc>
        <w:tc>
          <w:tcPr>
            <w:tcW w:w="1134" w:type="dxa"/>
            <w:vAlign w:val="center"/>
          </w:tcPr>
          <w:p w:rsidR="000336B9" w:rsidRPr="000336B9" w:rsidRDefault="000336B9" w:rsidP="000336B9">
            <w:pPr>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2016 год</w:t>
            </w:r>
          </w:p>
        </w:tc>
        <w:tc>
          <w:tcPr>
            <w:tcW w:w="992" w:type="dxa"/>
            <w:vAlign w:val="center"/>
          </w:tcPr>
          <w:p w:rsidR="000336B9" w:rsidRPr="000336B9" w:rsidRDefault="000336B9" w:rsidP="000336B9">
            <w:pPr>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2017 год</w:t>
            </w:r>
          </w:p>
        </w:tc>
        <w:tc>
          <w:tcPr>
            <w:tcW w:w="1134" w:type="dxa"/>
            <w:vAlign w:val="center"/>
          </w:tcPr>
          <w:p w:rsidR="000336B9" w:rsidRPr="000336B9" w:rsidRDefault="000336B9" w:rsidP="000336B9">
            <w:pPr>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2018 год</w:t>
            </w:r>
          </w:p>
        </w:tc>
        <w:tc>
          <w:tcPr>
            <w:tcW w:w="1276" w:type="dxa"/>
            <w:vAlign w:val="center"/>
          </w:tcPr>
          <w:p w:rsidR="000336B9" w:rsidRPr="000336B9" w:rsidRDefault="000336B9" w:rsidP="000336B9">
            <w:pPr>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2019 год</w:t>
            </w:r>
          </w:p>
        </w:tc>
        <w:tc>
          <w:tcPr>
            <w:tcW w:w="1129" w:type="dxa"/>
            <w:vAlign w:val="center"/>
          </w:tcPr>
          <w:p w:rsidR="000336B9" w:rsidRPr="000336B9" w:rsidRDefault="000336B9" w:rsidP="000336B9">
            <w:pPr>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2020 год</w:t>
            </w:r>
          </w:p>
        </w:tc>
      </w:tr>
      <w:tr w:rsidR="000336B9" w:rsidRPr="000336B9" w:rsidTr="007E6FEC">
        <w:trPr>
          <w:cantSplit/>
          <w:trHeight w:val="261"/>
        </w:trPr>
        <w:tc>
          <w:tcPr>
            <w:tcW w:w="1700" w:type="dxa"/>
          </w:tcPr>
          <w:p w:rsidR="000336B9" w:rsidRPr="000336B9" w:rsidRDefault="000336B9" w:rsidP="000336B9">
            <w:pPr>
              <w:spacing w:after="0" w:line="240" w:lineRule="auto"/>
              <w:ind w:right="-30"/>
              <w:jc w:val="center"/>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1</w:t>
            </w:r>
          </w:p>
        </w:tc>
        <w:tc>
          <w:tcPr>
            <w:tcW w:w="2833" w:type="dxa"/>
          </w:tcPr>
          <w:p w:rsidR="000336B9" w:rsidRPr="000336B9" w:rsidRDefault="000336B9" w:rsidP="000336B9">
            <w:pPr>
              <w:spacing w:after="0" w:line="240" w:lineRule="auto"/>
              <w:ind w:right="-30"/>
              <w:jc w:val="center"/>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2</w:t>
            </w:r>
          </w:p>
        </w:tc>
        <w:tc>
          <w:tcPr>
            <w:tcW w:w="4393" w:type="dxa"/>
          </w:tcPr>
          <w:p w:rsidR="000336B9" w:rsidRPr="000336B9" w:rsidRDefault="000336B9" w:rsidP="000336B9">
            <w:pPr>
              <w:spacing w:after="0" w:line="240" w:lineRule="auto"/>
              <w:ind w:right="-30"/>
              <w:jc w:val="center"/>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3</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4</w:t>
            </w:r>
          </w:p>
        </w:tc>
        <w:tc>
          <w:tcPr>
            <w:tcW w:w="1134"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5</w:t>
            </w: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6</w:t>
            </w:r>
          </w:p>
        </w:tc>
        <w:tc>
          <w:tcPr>
            <w:tcW w:w="1134"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7</w:t>
            </w:r>
          </w:p>
        </w:tc>
        <w:tc>
          <w:tcPr>
            <w:tcW w:w="1276"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8</w:t>
            </w:r>
          </w:p>
        </w:tc>
        <w:tc>
          <w:tcPr>
            <w:tcW w:w="1129"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9</w:t>
            </w:r>
          </w:p>
        </w:tc>
      </w:tr>
      <w:tr w:rsidR="000336B9" w:rsidRPr="000336B9" w:rsidTr="007E6FEC">
        <w:trPr>
          <w:cantSplit/>
          <w:trHeight w:val="251"/>
        </w:trPr>
        <w:tc>
          <w:tcPr>
            <w:tcW w:w="1700" w:type="dxa"/>
            <w:vMerge w:val="restart"/>
          </w:tcPr>
          <w:p w:rsidR="000336B9" w:rsidRPr="000336B9" w:rsidRDefault="000336B9" w:rsidP="000336B9">
            <w:pPr>
              <w:spacing w:after="0" w:line="240" w:lineRule="auto"/>
              <w:ind w:right="-30"/>
              <w:rPr>
                <w:rFonts w:ascii="Times New Roman" w:eastAsia="Times New Roman" w:hAnsi="Times New Roman"/>
                <w:b/>
                <w:snapToGrid w:val="0"/>
                <w:color w:val="000000"/>
                <w:sz w:val="20"/>
                <w:szCs w:val="20"/>
                <w:lang w:eastAsia="ru-RU"/>
              </w:rPr>
            </w:pPr>
            <w:r w:rsidRPr="000336B9">
              <w:rPr>
                <w:rFonts w:ascii="Times New Roman" w:eastAsia="Times New Roman" w:hAnsi="Times New Roman"/>
                <w:b/>
                <w:snapToGrid w:val="0"/>
                <w:color w:val="000000"/>
                <w:sz w:val="20"/>
                <w:szCs w:val="20"/>
                <w:lang w:eastAsia="ru-RU"/>
              </w:rPr>
              <w:t>Муниципальная программа</w:t>
            </w:r>
          </w:p>
        </w:tc>
        <w:tc>
          <w:tcPr>
            <w:tcW w:w="2833" w:type="dxa"/>
            <w:vMerge w:val="restart"/>
          </w:tcPr>
          <w:p w:rsidR="000336B9" w:rsidRPr="000336B9" w:rsidRDefault="000336B9" w:rsidP="000336B9">
            <w:pPr>
              <w:spacing w:after="0" w:line="240" w:lineRule="auto"/>
              <w:ind w:right="-30"/>
              <w:jc w:val="both"/>
              <w:rPr>
                <w:rFonts w:ascii="Times New Roman" w:eastAsia="Times New Roman" w:hAnsi="Times New Roman"/>
                <w:b/>
                <w:snapToGrid w:val="0"/>
                <w:color w:val="000000"/>
                <w:sz w:val="20"/>
                <w:szCs w:val="20"/>
                <w:lang w:eastAsia="ru-RU"/>
              </w:rPr>
            </w:pPr>
            <w:r w:rsidRPr="000336B9">
              <w:rPr>
                <w:rFonts w:ascii="Times New Roman" w:eastAsia="Times New Roman" w:hAnsi="Times New Roman"/>
                <w:b/>
                <w:sz w:val="20"/>
                <w:szCs w:val="20"/>
                <w:lang w:eastAsia="ru-RU"/>
              </w:rPr>
              <w:t>Развитие транспортной системы</w:t>
            </w:r>
          </w:p>
        </w:tc>
        <w:tc>
          <w:tcPr>
            <w:tcW w:w="4393" w:type="dxa"/>
          </w:tcPr>
          <w:p w:rsidR="000336B9" w:rsidRPr="000336B9" w:rsidRDefault="000336B9" w:rsidP="000336B9">
            <w:pPr>
              <w:spacing w:after="0" w:line="240" w:lineRule="auto"/>
              <w:ind w:right="-30"/>
              <w:rPr>
                <w:rFonts w:ascii="Times New Roman" w:eastAsia="Times New Roman" w:hAnsi="Times New Roman"/>
                <w:b/>
                <w:snapToGrid w:val="0"/>
                <w:color w:val="000000"/>
                <w:sz w:val="20"/>
                <w:szCs w:val="20"/>
                <w:lang w:eastAsia="ru-RU"/>
              </w:rPr>
            </w:pPr>
            <w:r w:rsidRPr="000336B9">
              <w:rPr>
                <w:rFonts w:ascii="Times New Roman" w:eastAsia="Times New Roman" w:hAnsi="Times New Roman"/>
                <w:b/>
                <w:snapToGrid w:val="0"/>
                <w:color w:val="000000"/>
                <w:sz w:val="20"/>
                <w:szCs w:val="20"/>
                <w:lang w:eastAsia="ru-RU"/>
              </w:rPr>
              <w:t>Всего в том числе:</w:t>
            </w:r>
          </w:p>
        </w:tc>
        <w:tc>
          <w:tcPr>
            <w:tcW w:w="1281" w:type="dxa"/>
          </w:tcPr>
          <w:p w:rsidR="000336B9" w:rsidRPr="000336B9" w:rsidRDefault="000336B9" w:rsidP="000336B9">
            <w:pPr>
              <w:spacing w:after="0" w:line="240" w:lineRule="auto"/>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21877,7</w:t>
            </w:r>
          </w:p>
        </w:tc>
        <w:tc>
          <w:tcPr>
            <w:tcW w:w="1134" w:type="dxa"/>
          </w:tcPr>
          <w:p w:rsidR="000336B9" w:rsidRPr="000336B9" w:rsidRDefault="000336B9" w:rsidP="000336B9">
            <w:pPr>
              <w:spacing w:after="0" w:line="240" w:lineRule="auto"/>
              <w:jc w:val="center"/>
              <w:rPr>
                <w:rFonts w:ascii="Times New Roman" w:eastAsia="Times New Roman" w:hAnsi="Times New Roman"/>
                <w:b/>
                <w:sz w:val="20"/>
                <w:szCs w:val="20"/>
                <w:lang w:eastAsia="ru-RU"/>
              </w:rPr>
            </w:pPr>
            <w:r w:rsidRPr="000336B9">
              <w:rPr>
                <w:rFonts w:ascii="Times New Roman" w:eastAsia="Times New Roman" w:hAnsi="Times New Roman"/>
                <w:b/>
                <w:bCs/>
                <w:sz w:val="20"/>
                <w:szCs w:val="20"/>
                <w:lang w:eastAsia="ru-RU"/>
              </w:rPr>
              <w:t>32433,3</w:t>
            </w:r>
          </w:p>
        </w:tc>
        <w:tc>
          <w:tcPr>
            <w:tcW w:w="992" w:type="dxa"/>
          </w:tcPr>
          <w:p w:rsidR="000336B9" w:rsidRPr="000336B9" w:rsidRDefault="000336B9" w:rsidP="000336B9">
            <w:pPr>
              <w:spacing w:after="0" w:line="240" w:lineRule="auto"/>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53506,0</w:t>
            </w:r>
          </w:p>
        </w:tc>
        <w:tc>
          <w:tcPr>
            <w:tcW w:w="1134" w:type="dxa"/>
          </w:tcPr>
          <w:p w:rsidR="000336B9" w:rsidRPr="000336B9" w:rsidRDefault="000336B9" w:rsidP="000336B9">
            <w:pPr>
              <w:spacing w:after="0" w:line="240" w:lineRule="auto"/>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77166,0</w:t>
            </w:r>
          </w:p>
        </w:tc>
        <w:tc>
          <w:tcPr>
            <w:tcW w:w="1276" w:type="dxa"/>
          </w:tcPr>
          <w:p w:rsidR="000336B9" w:rsidRPr="000336B9" w:rsidRDefault="000336B9" w:rsidP="000336B9">
            <w:pPr>
              <w:spacing w:after="0" w:line="240" w:lineRule="auto"/>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7746,0</w:t>
            </w:r>
          </w:p>
        </w:tc>
        <w:tc>
          <w:tcPr>
            <w:tcW w:w="1129" w:type="dxa"/>
          </w:tcPr>
          <w:p w:rsidR="000336B9" w:rsidRPr="000336B9" w:rsidRDefault="000336B9" w:rsidP="000336B9">
            <w:pPr>
              <w:spacing w:after="0" w:line="240" w:lineRule="auto"/>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0,00</w:t>
            </w:r>
          </w:p>
        </w:tc>
      </w:tr>
      <w:tr w:rsidR="000336B9" w:rsidRPr="000336B9" w:rsidTr="007E6FEC">
        <w:trPr>
          <w:cantSplit/>
          <w:trHeight w:val="261"/>
        </w:trPr>
        <w:tc>
          <w:tcPr>
            <w:tcW w:w="1700" w:type="dxa"/>
            <w:vMerge/>
          </w:tcPr>
          <w:p w:rsidR="000336B9" w:rsidRPr="000336B9" w:rsidRDefault="000336B9" w:rsidP="000336B9">
            <w:pPr>
              <w:spacing w:after="0" w:line="240" w:lineRule="auto"/>
              <w:ind w:right="-30"/>
              <w:rPr>
                <w:rFonts w:ascii="Times New Roman" w:eastAsia="Times New Roman" w:hAnsi="Times New Roman"/>
                <w:b/>
                <w:snapToGrid w:val="0"/>
                <w:color w:val="000000"/>
                <w:sz w:val="20"/>
                <w:szCs w:val="20"/>
                <w:lang w:eastAsia="ru-RU"/>
              </w:rPr>
            </w:pPr>
          </w:p>
        </w:tc>
        <w:tc>
          <w:tcPr>
            <w:tcW w:w="2833" w:type="dxa"/>
            <w:vMerge/>
          </w:tcPr>
          <w:p w:rsidR="000336B9" w:rsidRPr="000336B9" w:rsidRDefault="000336B9" w:rsidP="000336B9">
            <w:pPr>
              <w:spacing w:after="0" w:line="240" w:lineRule="auto"/>
              <w:ind w:left="193" w:right="-30"/>
              <w:jc w:val="both"/>
              <w:rPr>
                <w:rFonts w:ascii="Times New Roman" w:eastAsia="Times New Roman" w:hAnsi="Times New Roman"/>
                <w:b/>
                <w:snapToGrid w:val="0"/>
                <w:color w:val="000000"/>
                <w:sz w:val="20"/>
                <w:szCs w:val="20"/>
                <w:lang w:eastAsia="ru-RU"/>
              </w:rPr>
            </w:pPr>
          </w:p>
        </w:tc>
        <w:tc>
          <w:tcPr>
            <w:tcW w:w="4393" w:type="dxa"/>
          </w:tcPr>
          <w:p w:rsidR="000336B9" w:rsidRPr="000336B9" w:rsidRDefault="000336B9" w:rsidP="000336B9">
            <w:pPr>
              <w:spacing w:after="0" w:line="240" w:lineRule="auto"/>
              <w:ind w:right="-30"/>
              <w:rPr>
                <w:rFonts w:ascii="Times New Roman" w:eastAsia="Times New Roman" w:hAnsi="Times New Roman"/>
                <w:b/>
                <w:snapToGrid w:val="0"/>
                <w:color w:val="000000"/>
                <w:sz w:val="20"/>
                <w:szCs w:val="20"/>
                <w:lang w:eastAsia="ru-RU"/>
              </w:rPr>
            </w:pPr>
            <w:r w:rsidRPr="000336B9">
              <w:rPr>
                <w:rFonts w:ascii="Times New Roman" w:eastAsia="Times New Roman" w:hAnsi="Times New Roman"/>
                <w:b/>
                <w:snapToGrid w:val="0"/>
                <w:color w:val="000000"/>
                <w:sz w:val="20"/>
                <w:szCs w:val="20"/>
                <w:lang w:eastAsia="ru-RU"/>
              </w:rPr>
              <w:t>федеральный бюджет</w:t>
            </w:r>
          </w:p>
        </w:tc>
        <w:tc>
          <w:tcPr>
            <w:tcW w:w="1281" w:type="dxa"/>
          </w:tcPr>
          <w:p w:rsidR="000336B9" w:rsidRPr="000336B9" w:rsidRDefault="000336B9" w:rsidP="000336B9">
            <w:pPr>
              <w:spacing w:after="0" w:line="240" w:lineRule="auto"/>
              <w:jc w:val="center"/>
              <w:rPr>
                <w:rFonts w:ascii="Times New Roman" w:eastAsia="Times New Roman" w:hAnsi="Times New Roman"/>
                <w:b/>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b/>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b/>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b/>
                <w:sz w:val="20"/>
                <w:szCs w:val="20"/>
                <w:lang w:eastAsia="ru-RU"/>
              </w:rPr>
            </w:pPr>
          </w:p>
        </w:tc>
        <w:tc>
          <w:tcPr>
            <w:tcW w:w="1276" w:type="dxa"/>
          </w:tcPr>
          <w:p w:rsidR="000336B9" w:rsidRPr="000336B9" w:rsidRDefault="000336B9" w:rsidP="000336B9">
            <w:pPr>
              <w:spacing w:after="0" w:line="240" w:lineRule="auto"/>
              <w:jc w:val="center"/>
              <w:rPr>
                <w:rFonts w:ascii="Times New Roman" w:eastAsia="Times New Roman" w:hAnsi="Times New Roman"/>
                <w:b/>
                <w:sz w:val="20"/>
                <w:szCs w:val="20"/>
                <w:lang w:eastAsia="ru-RU"/>
              </w:rPr>
            </w:pPr>
          </w:p>
        </w:tc>
        <w:tc>
          <w:tcPr>
            <w:tcW w:w="1129" w:type="dxa"/>
          </w:tcPr>
          <w:p w:rsidR="000336B9" w:rsidRPr="000336B9" w:rsidRDefault="000336B9" w:rsidP="000336B9">
            <w:pPr>
              <w:spacing w:after="0" w:line="240" w:lineRule="auto"/>
              <w:jc w:val="center"/>
              <w:rPr>
                <w:rFonts w:ascii="Times New Roman" w:eastAsia="Times New Roman" w:hAnsi="Times New Roman"/>
                <w:b/>
                <w:sz w:val="20"/>
                <w:szCs w:val="20"/>
                <w:lang w:eastAsia="ru-RU"/>
              </w:rPr>
            </w:pPr>
          </w:p>
        </w:tc>
      </w:tr>
      <w:tr w:rsidR="000336B9" w:rsidRPr="000336B9" w:rsidTr="007E6FEC">
        <w:trPr>
          <w:cantSplit/>
          <w:trHeight w:val="261"/>
        </w:trPr>
        <w:tc>
          <w:tcPr>
            <w:tcW w:w="1700" w:type="dxa"/>
            <w:vMerge/>
          </w:tcPr>
          <w:p w:rsidR="000336B9" w:rsidRPr="000336B9" w:rsidRDefault="000336B9" w:rsidP="000336B9">
            <w:pPr>
              <w:spacing w:after="0" w:line="240" w:lineRule="auto"/>
              <w:ind w:right="-30"/>
              <w:rPr>
                <w:rFonts w:ascii="Times New Roman" w:eastAsia="Times New Roman" w:hAnsi="Times New Roman"/>
                <w:b/>
                <w:snapToGrid w:val="0"/>
                <w:color w:val="000000"/>
                <w:sz w:val="20"/>
                <w:szCs w:val="20"/>
                <w:lang w:eastAsia="ru-RU"/>
              </w:rPr>
            </w:pPr>
          </w:p>
        </w:tc>
        <w:tc>
          <w:tcPr>
            <w:tcW w:w="2833" w:type="dxa"/>
            <w:vMerge/>
          </w:tcPr>
          <w:p w:rsidR="000336B9" w:rsidRPr="000336B9" w:rsidRDefault="000336B9" w:rsidP="000336B9">
            <w:pPr>
              <w:spacing w:after="0" w:line="240" w:lineRule="auto"/>
              <w:ind w:left="193" w:right="-30"/>
              <w:jc w:val="both"/>
              <w:rPr>
                <w:rFonts w:ascii="Times New Roman" w:eastAsia="Times New Roman" w:hAnsi="Times New Roman"/>
                <w:b/>
                <w:snapToGrid w:val="0"/>
                <w:color w:val="000000"/>
                <w:sz w:val="20"/>
                <w:szCs w:val="20"/>
                <w:lang w:eastAsia="ru-RU"/>
              </w:rPr>
            </w:pPr>
          </w:p>
        </w:tc>
        <w:tc>
          <w:tcPr>
            <w:tcW w:w="4393" w:type="dxa"/>
          </w:tcPr>
          <w:p w:rsidR="000336B9" w:rsidRPr="000336B9" w:rsidRDefault="000336B9" w:rsidP="000336B9">
            <w:pPr>
              <w:spacing w:after="0" w:line="240" w:lineRule="auto"/>
              <w:ind w:right="-30"/>
              <w:rPr>
                <w:rFonts w:ascii="Times New Roman" w:eastAsia="Times New Roman" w:hAnsi="Times New Roman"/>
                <w:b/>
                <w:snapToGrid w:val="0"/>
                <w:color w:val="000000"/>
                <w:sz w:val="20"/>
                <w:szCs w:val="20"/>
                <w:lang w:eastAsia="ru-RU"/>
              </w:rPr>
            </w:pPr>
            <w:r w:rsidRPr="000336B9">
              <w:rPr>
                <w:rFonts w:ascii="Times New Roman" w:eastAsia="Times New Roman" w:hAnsi="Times New Roman"/>
                <w:b/>
                <w:snapToGrid w:val="0"/>
                <w:color w:val="000000"/>
                <w:sz w:val="20"/>
                <w:szCs w:val="20"/>
                <w:lang w:eastAsia="ru-RU"/>
              </w:rPr>
              <w:t>республиканский бюджет Республики Коми</w:t>
            </w:r>
          </w:p>
        </w:tc>
        <w:tc>
          <w:tcPr>
            <w:tcW w:w="1281" w:type="dxa"/>
          </w:tcPr>
          <w:p w:rsidR="000336B9" w:rsidRPr="000336B9" w:rsidRDefault="000336B9" w:rsidP="000336B9">
            <w:pPr>
              <w:spacing w:after="0" w:line="240" w:lineRule="auto"/>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14373,9</w:t>
            </w:r>
          </w:p>
        </w:tc>
        <w:tc>
          <w:tcPr>
            <w:tcW w:w="1134" w:type="dxa"/>
          </w:tcPr>
          <w:p w:rsidR="000336B9" w:rsidRPr="000336B9" w:rsidRDefault="000336B9" w:rsidP="000336B9">
            <w:pPr>
              <w:spacing w:after="0" w:line="240" w:lineRule="auto"/>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14058,0</w:t>
            </w:r>
          </w:p>
        </w:tc>
        <w:tc>
          <w:tcPr>
            <w:tcW w:w="992" w:type="dxa"/>
          </w:tcPr>
          <w:p w:rsidR="000336B9" w:rsidRPr="000336B9" w:rsidRDefault="000336B9" w:rsidP="000336B9">
            <w:pPr>
              <w:spacing w:after="0" w:line="240" w:lineRule="auto"/>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16281,4</w:t>
            </w:r>
          </w:p>
        </w:tc>
        <w:tc>
          <w:tcPr>
            <w:tcW w:w="1134" w:type="dxa"/>
          </w:tcPr>
          <w:p w:rsidR="000336B9" w:rsidRPr="000336B9" w:rsidRDefault="000336B9" w:rsidP="000336B9">
            <w:pPr>
              <w:spacing w:after="0" w:line="240" w:lineRule="auto"/>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30000,0</w:t>
            </w:r>
          </w:p>
        </w:tc>
        <w:tc>
          <w:tcPr>
            <w:tcW w:w="1276" w:type="dxa"/>
          </w:tcPr>
          <w:p w:rsidR="000336B9" w:rsidRPr="000336B9" w:rsidRDefault="000336B9" w:rsidP="000336B9">
            <w:pPr>
              <w:spacing w:after="0" w:line="240" w:lineRule="auto"/>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0,00</w:t>
            </w:r>
          </w:p>
        </w:tc>
        <w:tc>
          <w:tcPr>
            <w:tcW w:w="1129" w:type="dxa"/>
          </w:tcPr>
          <w:p w:rsidR="000336B9" w:rsidRPr="000336B9" w:rsidRDefault="000336B9" w:rsidP="000336B9">
            <w:pPr>
              <w:spacing w:after="0" w:line="240" w:lineRule="auto"/>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0,00</w:t>
            </w: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b/>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jc w:val="both"/>
              <w:rPr>
                <w:rFonts w:ascii="Times New Roman" w:eastAsia="Times New Roman" w:hAnsi="Times New Roman"/>
                <w:b/>
                <w:snapToGrid w:val="0"/>
                <w:color w:val="000000"/>
                <w:sz w:val="20"/>
                <w:szCs w:val="20"/>
                <w:lang w:eastAsia="ru-RU"/>
              </w:rPr>
            </w:pPr>
          </w:p>
        </w:tc>
        <w:tc>
          <w:tcPr>
            <w:tcW w:w="4393" w:type="dxa"/>
          </w:tcPr>
          <w:p w:rsidR="000336B9" w:rsidRPr="000336B9" w:rsidRDefault="000336B9" w:rsidP="000336B9">
            <w:pPr>
              <w:spacing w:after="0" w:line="240" w:lineRule="auto"/>
              <w:rPr>
                <w:rFonts w:ascii="Times New Roman" w:eastAsia="Times New Roman" w:hAnsi="Times New Roman"/>
                <w:b/>
                <w:snapToGrid w:val="0"/>
                <w:color w:val="000000"/>
                <w:sz w:val="20"/>
                <w:szCs w:val="20"/>
                <w:lang w:eastAsia="ru-RU"/>
              </w:rPr>
            </w:pPr>
            <w:r w:rsidRPr="000336B9">
              <w:rPr>
                <w:rFonts w:ascii="Times New Roman" w:eastAsia="Times New Roman" w:hAnsi="Times New Roman"/>
                <w:b/>
                <w:sz w:val="20"/>
                <w:szCs w:val="20"/>
                <w:lang w:eastAsia="ru-RU"/>
              </w:rPr>
              <w:t>бюджет муниципального района «Ижемский»*</w:t>
            </w:r>
          </w:p>
        </w:tc>
        <w:tc>
          <w:tcPr>
            <w:tcW w:w="1281" w:type="dxa"/>
          </w:tcPr>
          <w:p w:rsidR="000336B9" w:rsidRPr="000336B9" w:rsidRDefault="000336B9" w:rsidP="000336B9">
            <w:pPr>
              <w:spacing w:after="0" w:line="240" w:lineRule="auto"/>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7503,8</w:t>
            </w:r>
          </w:p>
        </w:tc>
        <w:tc>
          <w:tcPr>
            <w:tcW w:w="1134" w:type="dxa"/>
          </w:tcPr>
          <w:p w:rsidR="000336B9" w:rsidRPr="000336B9" w:rsidRDefault="000336B9" w:rsidP="000336B9">
            <w:pPr>
              <w:spacing w:after="0" w:line="240" w:lineRule="auto"/>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18375,3</w:t>
            </w:r>
          </w:p>
        </w:tc>
        <w:tc>
          <w:tcPr>
            <w:tcW w:w="992" w:type="dxa"/>
          </w:tcPr>
          <w:p w:rsidR="000336B9" w:rsidRPr="000336B9" w:rsidRDefault="000336B9" w:rsidP="000336B9">
            <w:pPr>
              <w:spacing w:after="0" w:line="240" w:lineRule="auto"/>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37224,6</w:t>
            </w:r>
          </w:p>
        </w:tc>
        <w:tc>
          <w:tcPr>
            <w:tcW w:w="1134" w:type="dxa"/>
          </w:tcPr>
          <w:p w:rsidR="000336B9" w:rsidRPr="000336B9" w:rsidRDefault="000336B9" w:rsidP="000336B9">
            <w:pPr>
              <w:spacing w:after="0" w:line="240" w:lineRule="auto"/>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47166,0</w:t>
            </w:r>
          </w:p>
        </w:tc>
        <w:tc>
          <w:tcPr>
            <w:tcW w:w="1276" w:type="dxa"/>
          </w:tcPr>
          <w:p w:rsidR="000336B9" w:rsidRPr="000336B9" w:rsidRDefault="000336B9" w:rsidP="000336B9">
            <w:pPr>
              <w:spacing w:after="0" w:line="240" w:lineRule="auto"/>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7746,0</w:t>
            </w:r>
          </w:p>
        </w:tc>
        <w:tc>
          <w:tcPr>
            <w:tcW w:w="1129" w:type="dxa"/>
          </w:tcPr>
          <w:p w:rsidR="000336B9" w:rsidRPr="000336B9" w:rsidRDefault="000336B9" w:rsidP="000336B9">
            <w:pPr>
              <w:spacing w:after="0" w:line="240" w:lineRule="auto"/>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0,00</w:t>
            </w: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b/>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jc w:val="both"/>
              <w:rPr>
                <w:rFonts w:ascii="Times New Roman" w:eastAsia="Times New Roman" w:hAnsi="Times New Roman"/>
                <w:b/>
                <w:snapToGrid w:val="0"/>
                <w:color w:val="000000"/>
                <w:sz w:val="20"/>
                <w:szCs w:val="20"/>
                <w:lang w:eastAsia="ru-RU"/>
              </w:rPr>
            </w:pPr>
          </w:p>
        </w:tc>
        <w:tc>
          <w:tcPr>
            <w:tcW w:w="4393" w:type="dxa"/>
          </w:tcPr>
          <w:p w:rsidR="000336B9" w:rsidRPr="000336B9" w:rsidRDefault="000336B9" w:rsidP="000336B9">
            <w:pPr>
              <w:spacing w:after="0" w:line="240" w:lineRule="auto"/>
              <w:rPr>
                <w:rFonts w:ascii="Times New Roman" w:eastAsia="Times New Roman" w:hAnsi="Times New Roman"/>
                <w:b/>
                <w:snapToGrid w:val="0"/>
                <w:color w:val="000000"/>
                <w:sz w:val="20"/>
                <w:szCs w:val="20"/>
                <w:lang w:eastAsia="ru-RU"/>
              </w:rPr>
            </w:pPr>
            <w:r w:rsidRPr="000336B9">
              <w:rPr>
                <w:rFonts w:ascii="Times New Roman" w:eastAsia="Times New Roman" w:hAnsi="Times New Roman"/>
                <w:b/>
                <w:snapToGrid w:val="0"/>
                <w:color w:val="000000"/>
                <w:sz w:val="20"/>
                <w:szCs w:val="20"/>
                <w:lang w:eastAsia="ru-RU"/>
              </w:rPr>
              <w:t>бюджет сельских поселений**</w:t>
            </w:r>
          </w:p>
        </w:tc>
        <w:tc>
          <w:tcPr>
            <w:tcW w:w="1281"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b/>
                <w:snapToGrid w:val="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p>
        </w:tc>
        <w:tc>
          <w:tcPr>
            <w:tcW w:w="1276"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p>
        </w:tc>
        <w:tc>
          <w:tcPr>
            <w:tcW w:w="1129"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b/>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jc w:val="both"/>
              <w:rPr>
                <w:rFonts w:ascii="Times New Roman" w:eastAsia="Times New Roman" w:hAnsi="Times New Roman"/>
                <w:b/>
                <w:snapToGrid w:val="0"/>
                <w:color w:val="000000"/>
                <w:sz w:val="20"/>
                <w:szCs w:val="20"/>
                <w:lang w:eastAsia="ru-RU"/>
              </w:rPr>
            </w:pPr>
          </w:p>
        </w:tc>
        <w:tc>
          <w:tcPr>
            <w:tcW w:w="4393" w:type="dxa"/>
          </w:tcPr>
          <w:p w:rsidR="000336B9" w:rsidRPr="000336B9" w:rsidRDefault="000336B9" w:rsidP="000336B9">
            <w:pPr>
              <w:spacing w:after="0" w:line="240" w:lineRule="auto"/>
              <w:rPr>
                <w:rFonts w:ascii="Times New Roman" w:eastAsia="Times New Roman" w:hAnsi="Times New Roman"/>
                <w:b/>
                <w:snapToGrid w:val="0"/>
                <w:color w:val="000000"/>
                <w:sz w:val="20"/>
                <w:szCs w:val="20"/>
                <w:lang w:eastAsia="ru-RU"/>
              </w:rPr>
            </w:pPr>
            <w:r w:rsidRPr="000336B9">
              <w:rPr>
                <w:rFonts w:ascii="Times New Roman" w:eastAsia="Times New Roman" w:hAnsi="Times New Roman"/>
                <w:b/>
                <w:snapToGrid w:val="0"/>
                <w:color w:val="000000"/>
                <w:sz w:val="20"/>
                <w:szCs w:val="20"/>
                <w:lang w:eastAsia="ru-RU"/>
              </w:rPr>
              <w:t>государственные внебюджетные фонды</w:t>
            </w:r>
          </w:p>
        </w:tc>
        <w:tc>
          <w:tcPr>
            <w:tcW w:w="1281"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b/>
                <w:snapToGrid w:val="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p>
        </w:tc>
        <w:tc>
          <w:tcPr>
            <w:tcW w:w="1276"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p>
        </w:tc>
        <w:tc>
          <w:tcPr>
            <w:tcW w:w="1129"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b/>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jc w:val="both"/>
              <w:rPr>
                <w:rFonts w:ascii="Times New Roman" w:eastAsia="Times New Roman" w:hAnsi="Times New Roman"/>
                <w:b/>
                <w:snapToGrid w:val="0"/>
                <w:color w:val="000000"/>
                <w:sz w:val="20"/>
                <w:szCs w:val="20"/>
                <w:lang w:eastAsia="ru-RU"/>
              </w:rPr>
            </w:pPr>
          </w:p>
        </w:tc>
        <w:tc>
          <w:tcPr>
            <w:tcW w:w="4393" w:type="dxa"/>
          </w:tcPr>
          <w:p w:rsidR="000336B9" w:rsidRPr="000336B9" w:rsidRDefault="000336B9" w:rsidP="000336B9">
            <w:pPr>
              <w:spacing w:after="0" w:line="240" w:lineRule="auto"/>
              <w:jc w:val="both"/>
              <w:rPr>
                <w:rFonts w:ascii="Times New Roman" w:eastAsia="Times New Roman" w:hAnsi="Times New Roman"/>
                <w:b/>
                <w:snapToGrid w:val="0"/>
                <w:color w:val="000000"/>
                <w:sz w:val="20"/>
                <w:szCs w:val="20"/>
                <w:lang w:eastAsia="ru-RU"/>
              </w:rPr>
            </w:pPr>
            <w:r w:rsidRPr="000336B9">
              <w:rPr>
                <w:rFonts w:ascii="Times New Roman" w:eastAsia="Times New Roman" w:hAnsi="Times New Roman"/>
                <w:b/>
                <w:snapToGrid w:val="0"/>
                <w:color w:val="000000"/>
                <w:sz w:val="20"/>
                <w:szCs w:val="20"/>
                <w:lang w:eastAsia="ru-RU"/>
              </w:rPr>
              <w:t>юридические лица***</w:t>
            </w:r>
          </w:p>
        </w:tc>
        <w:tc>
          <w:tcPr>
            <w:tcW w:w="1281"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b/>
                <w:snapToGrid w:val="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p>
        </w:tc>
        <w:tc>
          <w:tcPr>
            <w:tcW w:w="1276"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p>
        </w:tc>
        <w:tc>
          <w:tcPr>
            <w:tcW w:w="1129"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b/>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jc w:val="both"/>
              <w:rPr>
                <w:rFonts w:ascii="Times New Roman" w:eastAsia="Times New Roman" w:hAnsi="Times New Roman"/>
                <w:b/>
                <w:snapToGrid w:val="0"/>
                <w:color w:val="000000"/>
                <w:sz w:val="20"/>
                <w:szCs w:val="20"/>
                <w:lang w:eastAsia="ru-RU"/>
              </w:rPr>
            </w:pPr>
          </w:p>
        </w:tc>
        <w:tc>
          <w:tcPr>
            <w:tcW w:w="4393" w:type="dxa"/>
          </w:tcPr>
          <w:p w:rsidR="000336B9" w:rsidRPr="000336B9" w:rsidRDefault="000336B9" w:rsidP="000336B9">
            <w:pPr>
              <w:spacing w:after="0" w:line="240" w:lineRule="auto"/>
              <w:rPr>
                <w:rFonts w:ascii="Times New Roman" w:eastAsia="Times New Roman" w:hAnsi="Times New Roman"/>
                <w:b/>
                <w:snapToGrid w:val="0"/>
                <w:color w:val="000000"/>
                <w:sz w:val="20"/>
                <w:szCs w:val="20"/>
                <w:lang w:eastAsia="ru-RU"/>
              </w:rPr>
            </w:pPr>
            <w:r w:rsidRPr="000336B9">
              <w:rPr>
                <w:rFonts w:ascii="Times New Roman" w:eastAsia="Times New Roman" w:hAnsi="Times New Roman"/>
                <w:b/>
                <w:snapToGrid w:val="0"/>
                <w:color w:val="000000"/>
                <w:sz w:val="20"/>
                <w:szCs w:val="20"/>
                <w:lang w:eastAsia="ru-RU"/>
              </w:rPr>
              <w:t>средства от приносящей доход деятельности</w:t>
            </w:r>
          </w:p>
        </w:tc>
        <w:tc>
          <w:tcPr>
            <w:tcW w:w="1281"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b/>
                <w:snapToGrid w:val="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p>
        </w:tc>
        <w:tc>
          <w:tcPr>
            <w:tcW w:w="1276"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p>
        </w:tc>
        <w:tc>
          <w:tcPr>
            <w:tcW w:w="1129"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p>
        </w:tc>
      </w:tr>
      <w:tr w:rsidR="000336B9" w:rsidRPr="000336B9" w:rsidTr="007E6FEC">
        <w:trPr>
          <w:cantSplit/>
          <w:trHeight w:val="261"/>
        </w:trPr>
        <w:tc>
          <w:tcPr>
            <w:tcW w:w="1700" w:type="dxa"/>
            <w:vMerge w:val="restart"/>
          </w:tcPr>
          <w:p w:rsidR="000336B9" w:rsidRPr="000336B9" w:rsidRDefault="000336B9" w:rsidP="000336B9">
            <w:pPr>
              <w:widowControl w:val="0"/>
              <w:autoSpaceDE w:val="0"/>
              <w:autoSpaceDN w:val="0"/>
              <w:adjustRightInd w:val="0"/>
              <w:spacing w:after="0" w:line="240" w:lineRule="auto"/>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Подпрограмма 1.</w:t>
            </w:r>
          </w:p>
        </w:tc>
        <w:tc>
          <w:tcPr>
            <w:tcW w:w="2833" w:type="dxa"/>
            <w:vMerge w:val="restart"/>
          </w:tcPr>
          <w:p w:rsidR="000336B9" w:rsidRPr="000336B9" w:rsidRDefault="000336B9" w:rsidP="000336B9">
            <w:pPr>
              <w:widowControl w:val="0"/>
              <w:autoSpaceDE w:val="0"/>
              <w:autoSpaceDN w:val="0"/>
              <w:adjustRightInd w:val="0"/>
              <w:spacing w:after="0" w:line="240" w:lineRule="auto"/>
              <w:jc w:val="both"/>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Развитие транспортной инфраструктуры и дорожного хозяйства</w:t>
            </w:r>
          </w:p>
        </w:tc>
        <w:tc>
          <w:tcPr>
            <w:tcW w:w="4393" w:type="dxa"/>
          </w:tcPr>
          <w:p w:rsidR="000336B9" w:rsidRPr="000336B9" w:rsidRDefault="000336B9" w:rsidP="000336B9">
            <w:pPr>
              <w:spacing w:after="0" w:line="240" w:lineRule="auto"/>
              <w:ind w:right="-30"/>
              <w:rPr>
                <w:rFonts w:ascii="Times New Roman" w:eastAsia="Times New Roman" w:hAnsi="Times New Roman"/>
                <w:b/>
                <w:snapToGrid w:val="0"/>
                <w:color w:val="000000"/>
                <w:sz w:val="20"/>
                <w:szCs w:val="20"/>
                <w:lang w:eastAsia="ru-RU"/>
              </w:rPr>
            </w:pPr>
            <w:r w:rsidRPr="000336B9">
              <w:rPr>
                <w:rFonts w:ascii="Times New Roman" w:eastAsia="Times New Roman" w:hAnsi="Times New Roman"/>
                <w:b/>
                <w:snapToGrid w:val="0"/>
                <w:color w:val="000000"/>
                <w:sz w:val="20"/>
                <w:szCs w:val="20"/>
                <w:lang w:eastAsia="ru-RU"/>
              </w:rPr>
              <w:t>Всего в том числе:</w:t>
            </w:r>
          </w:p>
        </w:tc>
        <w:tc>
          <w:tcPr>
            <w:tcW w:w="1281" w:type="dxa"/>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13446,8</w:t>
            </w:r>
          </w:p>
        </w:tc>
        <w:tc>
          <w:tcPr>
            <w:tcW w:w="1134" w:type="dxa"/>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b/>
                <w:bCs/>
                <w:sz w:val="20"/>
                <w:szCs w:val="20"/>
                <w:lang w:eastAsia="ru-RU"/>
              </w:rPr>
            </w:pPr>
            <w:r w:rsidRPr="000336B9">
              <w:rPr>
                <w:rFonts w:ascii="Times New Roman" w:eastAsia="Times New Roman" w:hAnsi="Times New Roman"/>
                <w:b/>
                <w:bCs/>
                <w:sz w:val="20"/>
                <w:szCs w:val="20"/>
                <w:lang w:eastAsia="ru-RU"/>
              </w:rPr>
              <w:t>26657,3</w:t>
            </w:r>
          </w:p>
        </w:tc>
        <w:tc>
          <w:tcPr>
            <w:tcW w:w="992" w:type="dxa"/>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45376,6</w:t>
            </w:r>
          </w:p>
        </w:tc>
        <w:tc>
          <w:tcPr>
            <w:tcW w:w="1134" w:type="dxa"/>
          </w:tcPr>
          <w:p w:rsidR="000336B9" w:rsidRPr="000336B9" w:rsidRDefault="000336B9" w:rsidP="000336B9">
            <w:pPr>
              <w:spacing w:after="0" w:line="240" w:lineRule="auto"/>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75081,0</w:t>
            </w:r>
          </w:p>
        </w:tc>
        <w:tc>
          <w:tcPr>
            <w:tcW w:w="1276" w:type="dxa"/>
          </w:tcPr>
          <w:p w:rsidR="000336B9" w:rsidRPr="000336B9" w:rsidRDefault="000336B9" w:rsidP="000336B9">
            <w:pPr>
              <w:spacing w:after="0" w:line="240" w:lineRule="auto"/>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5656,0</w:t>
            </w:r>
          </w:p>
        </w:tc>
        <w:tc>
          <w:tcPr>
            <w:tcW w:w="1129" w:type="dxa"/>
          </w:tcPr>
          <w:p w:rsidR="000336B9" w:rsidRPr="000336B9" w:rsidRDefault="000336B9" w:rsidP="000336B9">
            <w:pPr>
              <w:spacing w:after="0" w:line="240" w:lineRule="auto"/>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0,00</w:t>
            </w: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b/>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jc w:val="both"/>
              <w:rPr>
                <w:rFonts w:ascii="Times New Roman" w:eastAsia="Times New Roman" w:hAnsi="Times New Roman"/>
                <w:b/>
                <w:snapToGrid w:val="0"/>
                <w:color w:val="000000"/>
                <w:sz w:val="20"/>
                <w:szCs w:val="20"/>
                <w:lang w:eastAsia="ru-RU"/>
              </w:rPr>
            </w:pPr>
          </w:p>
        </w:tc>
        <w:tc>
          <w:tcPr>
            <w:tcW w:w="4393" w:type="dxa"/>
          </w:tcPr>
          <w:p w:rsidR="000336B9" w:rsidRPr="000336B9" w:rsidRDefault="000336B9" w:rsidP="000336B9">
            <w:pPr>
              <w:spacing w:after="0" w:line="240" w:lineRule="auto"/>
              <w:ind w:right="-30"/>
              <w:rPr>
                <w:rFonts w:ascii="Times New Roman" w:eastAsia="Times New Roman" w:hAnsi="Times New Roman"/>
                <w:b/>
                <w:snapToGrid w:val="0"/>
                <w:color w:val="000000"/>
                <w:sz w:val="20"/>
                <w:szCs w:val="20"/>
                <w:lang w:eastAsia="ru-RU"/>
              </w:rPr>
            </w:pPr>
            <w:r w:rsidRPr="000336B9">
              <w:rPr>
                <w:rFonts w:ascii="Times New Roman" w:eastAsia="Times New Roman" w:hAnsi="Times New Roman"/>
                <w:b/>
                <w:snapToGrid w:val="0"/>
                <w:color w:val="000000"/>
                <w:sz w:val="20"/>
                <w:szCs w:val="20"/>
                <w:lang w:eastAsia="ru-RU"/>
              </w:rPr>
              <w:t>федеральный бюджет</w:t>
            </w:r>
          </w:p>
        </w:tc>
        <w:tc>
          <w:tcPr>
            <w:tcW w:w="1281" w:type="dxa"/>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p>
        </w:tc>
        <w:tc>
          <w:tcPr>
            <w:tcW w:w="1134" w:type="dxa"/>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p>
        </w:tc>
        <w:tc>
          <w:tcPr>
            <w:tcW w:w="992" w:type="dxa"/>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p>
        </w:tc>
        <w:tc>
          <w:tcPr>
            <w:tcW w:w="1134" w:type="dxa"/>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p>
        </w:tc>
        <w:tc>
          <w:tcPr>
            <w:tcW w:w="1276" w:type="dxa"/>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p>
        </w:tc>
        <w:tc>
          <w:tcPr>
            <w:tcW w:w="1129" w:type="dxa"/>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b/>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jc w:val="both"/>
              <w:rPr>
                <w:rFonts w:ascii="Times New Roman" w:eastAsia="Times New Roman" w:hAnsi="Times New Roman"/>
                <w:b/>
                <w:snapToGrid w:val="0"/>
                <w:color w:val="000000"/>
                <w:sz w:val="20"/>
                <w:szCs w:val="20"/>
                <w:lang w:eastAsia="ru-RU"/>
              </w:rPr>
            </w:pPr>
          </w:p>
        </w:tc>
        <w:tc>
          <w:tcPr>
            <w:tcW w:w="4393" w:type="dxa"/>
          </w:tcPr>
          <w:p w:rsidR="000336B9" w:rsidRPr="000336B9" w:rsidRDefault="000336B9" w:rsidP="000336B9">
            <w:pPr>
              <w:spacing w:after="0" w:line="240" w:lineRule="auto"/>
              <w:ind w:right="-30"/>
              <w:rPr>
                <w:rFonts w:ascii="Times New Roman" w:eastAsia="Times New Roman" w:hAnsi="Times New Roman"/>
                <w:b/>
                <w:snapToGrid w:val="0"/>
                <w:color w:val="000000"/>
                <w:sz w:val="20"/>
                <w:szCs w:val="20"/>
                <w:lang w:eastAsia="ru-RU"/>
              </w:rPr>
            </w:pPr>
            <w:r w:rsidRPr="000336B9">
              <w:rPr>
                <w:rFonts w:ascii="Times New Roman" w:eastAsia="Times New Roman" w:hAnsi="Times New Roman"/>
                <w:b/>
                <w:snapToGrid w:val="0"/>
                <w:color w:val="000000"/>
                <w:sz w:val="20"/>
                <w:szCs w:val="20"/>
                <w:lang w:eastAsia="ru-RU"/>
              </w:rPr>
              <w:t>республиканский бюджет Республики Коми</w:t>
            </w:r>
          </w:p>
        </w:tc>
        <w:tc>
          <w:tcPr>
            <w:tcW w:w="1281" w:type="dxa"/>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10169,9</w:t>
            </w:r>
          </w:p>
        </w:tc>
        <w:tc>
          <w:tcPr>
            <w:tcW w:w="1134" w:type="dxa"/>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11564,4</w:t>
            </w:r>
          </w:p>
        </w:tc>
        <w:tc>
          <w:tcPr>
            <w:tcW w:w="992" w:type="dxa"/>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12342,6</w:t>
            </w:r>
          </w:p>
        </w:tc>
        <w:tc>
          <w:tcPr>
            <w:tcW w:w="1134" w:type="dxa"/>
          </w:tcPr>
          <w:p w:rsidR="000336B9" w:rsidRPr="000336B9" w:rsidRDefault="000336B9" w:rsidP="000336B9">
            <w:pPr>
              <w:spacing w:after="0" w:line="240" w:lineRule="auto"/>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30000,0</w:t>
            </w:r>
          </w:p>
        </w:tc>
        <w:tc>
          <w:tcPr>
            <w:tcW w:w="1276" w:type="dxa"/>
          </w:tcPr>
          <w:p w:rsidR="000336B9" w:rsidRPr="000336B9" w:rsidRDefault="000336B9" w:rsidP="000336B9">
            <w:pPr>
              <w:spacing w:after="0" w:line="240" w:lineRule="auto"/>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0,00</w:t>
            </w:r>
          </w:p>
        </w:tc>
        <w:tc>
          <w:tcPr>
            <w:tcW w:w="1129" w:type="dxa"/>
          </w:tcPr>
          <w:p w:rsidR="000336B9" w:rsidRPr="000336B9" w:rsidRDefault="000336B9" w:rsidP="000336B9">
            <w:pPr>
              <w:spacing w:after="0" w:line="240" w:lineRule="auto"/>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0,00</w:t>
            </w: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b/>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jc w:val="both"/>
              <w:rPr>
                <w:rFonts w:ascii="Times New Roman" w:eastAsia="Times New Roman" w:hAnsi="Times New Roman"/>
                <w:b/>
                <w:snapToGrid w:val="0"/>
                <w:color w:val="000000"/>
                <w:sz w:val="20"/>
                <w:szCs w:val="20"/>
                <w:lang w:eastAsia="ru-RU"/>
              </w:rPr>
            </w:pPr>
          </w:p>
        </w:tc>
        <w:tc>
          <w:tcPr>
            <w:tcW w:w="4393" w:type="dxa"/>
          </w:tcPr>
          <w:p w:rsidR="000336B9" w:rsidRPr="000336B9" w:rsidRDefault="000336B9" w:rsidP="000336B9">
            <w:pPr>
              <w:spacing w:after="0" w:line="240" w:lineRule="auto"/>
              <w:rPr>
                <w:rFonts w:ascii="Times New Roman" w:eastAsia="Times New Roman" w:hAnsi="Times New Roman"/>
                <w:b/>
                <w:snapToGrid w:val="0"/>
                <w:color w:val="000000"/>
                <w:sz w:val="20"/>
                <w:szCs w:val="20"/>
                <w:lang w:eastAsia="ru-RU"/>
              </w:rPr>
            </w:pPr>
            <w:r w:rsidRPr="000336B9">
              <w:rPr>
                <w:rFonts w:ascii="Times New Roman" w:eastAsia="Times New Roman" w:hAnsi="Times New Roman"/>
                <w:b/>
                <w:sz w:val="20"/>
                <w:szCs w:val="20"/>
                <w:lang w:eastAsia="ru-RU"/>
              </w:rPr>
              <w:t>бюджет муниципального района «Ижемский»*</w:t>
            </w:r>
          </w:p>
        </w:tc>
        <w:tc>
          <w:tcPr>
            <w:tcW w:w="1281" w:type="dxa"/>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3276,9</w:t>
            </w:r>
          </w:p>
        </w:tc>
        <w:tc>
          <w:tcPr>
            <w:tcW w:w="1134" w:type="dxa"/>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15092,9</w:t>
            </w:r>
          </w:p>
        </w:tc>
        <w:tc>
          <w:tcPr>
            <w:tcW w:w="992" w:type="dxa"/>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33034,0</w:t>
            </w:r>
          </w:p>
        </w:tc>
        <w:tc>
          <w:tcPr>
            <w:tcW w:w="1134" w:type="dxa"/>
          </w:tcPr>
          <w:p w:rsidR="000336B9" w:rsidRPr="000336B9" w:rsidRDefault="000336B9" w:rsidP="000336B9">
            <w:pPr>
              <w:spacing w:after="0" w:line="240" w:lineRule="auto"/>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45081,0</w:t>
            </w:r>
          </w:p>
        </w:tc>
        <w:tc>
          <w:tcPr>
            <w:tcW w:w="1276" w:type="dxa"/>
          </w:tcPr>
          <w:p w:rsidR="000336B9" w:rsidRPr="000336B9" w:rsidRDefault="000336B9" w:rsidP="000336B9">
            <w:pPr>
              <w:spacing w:after="0" w:line="240" w:lineRule="auto"/>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5656,0</w:t>
            </w:r>
          </w:p>
        </w:tc>
        <w:tc>
          <w:tcPr>
            <w:tcW w:w="1129" w:type="dxa"/>
          </w:tcPr>
          <w:p w:rsidR="000336B9" w:rsidRPr="000336B9" w:rsidRDefault="000336B9" w:rsidP="000336B9">
            <w:pPr>
              <w:spacing w:after="0" w:line="240" w:lineRule="auto"/>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0,00</w:t>
            </w: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b/>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jc w:val="both"/>
              <w:rPr>
                <w:rFonts w:ascii="Times New Roman" w:eastAsia="Times New Roman" w:hAnsi="Times New Roman"/>
                <w:b/>
                <w:snapToGrid w:val="0"/>
                <w:color w:val="000000"/>
                <w:sz w:val="20"/>
                <w:szCs w:val="20"/>
                <w:lang w:eastAsia="ru-RU"/>
              </w:rPr>
            </w:pPr>
          </w:p>
        </w:tc>
        <w:tc>
          <w:tcPr>
            <w:tcW w:w="4393" w:type="dxa"/>
          </w:tcPr>
          <w:p w:rsidR="000336B9" w:rsidRPr="000336B9" w:rsidRDefault="000336B9" w:rsidP="000336B9">
            <w:pPr>
              <w:spacing w:after="0" w:line="240" w:lineRule="auto"/>
              <w:rPr>
                <w:rFonts w:ascii="Times New Roman" w:eastAsia="Times New Roman" w:hAnsi="Times New Roman"/>
                <w:b/>
                <w:snapToGrid w:val="0"/>
                <w:color w:val="000000"/>
                <w:sz w:val="20"/>
                <w:szCs w:val="20"/>
                <w:lang w:eastAsia="ru-RU"/>
              </w:rPr>
            </w:pPr>
            <w:r w:rsidRPr="000336B9">
              <w:rPr>
                <w:rFonts w:ascii="Times New Roman" w:eastAsia="Times New Roman" w:hAnsi="Times New Roman"/>
                <w:b/>
                <w:snapToGrid w:val="0"/>
                <w:color w:val="000000"/>
                <w:sz w:val="20"/>
                <w:szCs w:val="20"/>
                <w:lang w:eastAsia="ru-RU"/>
              </w:rPr>
              <w:t>бюджет сельских поселений**</w:t>
            </w:r>
          </w:p>
        </w:tc>
        <w:tc>
          <w:tcPr>
            <w:tcW w:w="1281"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b/>
                <w:snapToGrid w:val="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p>
        </w:tc>
        <w:tc>
          <w:tcPr>
            <w:tcW w:w="1276"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p>
        </w:tc>
        <w:tc>
          <w:tcPr>
            <w:tcW w:w="1129"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b/>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jc w:val="both"/>
              <w:rPr>
                <w:rFonts w:ascii="Times New Roman" w:eastAsia="Times New Roman" w:hAnsi="Times New Roman"/>
                <w:b/>
                <w:snapToGrid w:val="0"/>
                <w:color w:val="000000"/>
                <w:sz w:val="20"/>
                <w:szCs w:val="20"/>
                <w:lang w:eastAsia="ru-RU"/>
              </w:rPr>
            </w:pPr>
          </w:p>
        </w:tc>
        <w:tc>
          <w:tcPr>
            <w:tcW w:w="4393" w:type="dxa"/>
          </w:tcPr>
          <w:p w:rsidR="000336B9" w:rsidRPr="000336B9" w:rsidRDefault="000336B9" w:rsidP="000336B9">
            <w:pPr>
              <w:spacing w:after="0" w:line="240" w:lineRule="auto"/>
              <w:rPr>
                <w:rFonts w:ascii="Times New Roman" w:eastAsia="Times New Roman" w:hAnsi="Times New Roman"/>
                <w:b/>
                <w:snapToGrid w:val="0"/>
                <w:color w:val="000000"/>
                <w:sz w:val="20"/>
                <w:szCs w:val="20"/>
                <w:lang w:eastAsia="ru-RU"/>
              </w:rPr>
            </w:pPr>
            <w:r w:rsidRPr="000336B9">
              <w:rPr>
                <w:rFonts w:ascii="Times New Roman" w:eastAsia="Times New Roman" w:hAnsi="Times New Roman"/>
                <w:b/>
                <w:snapToGrid w:val="0"/>
                <w:color w:val="000000"/>
                <w:sz w:val="20"/>
                <w:szCs w:val="20"/>
                <w:lang w:eastAsia="ru-RU"/>
              </w:rPr>
              <w:t>государственные внебюджетные фонды</w:t>
            </w:r>
          </w:p>
        </w:tc>
        <w:tc>
          <w:tcPr>
            <w:tcW w:w="1281"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b/>
                <w:snapToGrid w:val="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p>
        </w:tc>
        <w:tc>
          <w:tcPr>
            <w:tcW w:w="1276"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p>
        </w:tc>
        <w:tc>
          <w:tcPr>
            <w:tcW w:w="1129"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b/>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jc w:val="both"/>
              <w:rPr>
                <w:rFonts w:ascii="Times New Roman" w:eastAsia="Times New Roman" w:hAnsi="Times New Roman"/>
                <w:b/>
                <w:snapToGrid w:val="0"/>
                <w:color w:val="000000"/>
                <w:sz w:val="20"/>
                <w:szCs w:val="20"/>
                <w:lang w:eastAsia="ru-RU"/>
              </w:rPr>
            </w:pPr>
          </w:p>
        </w:tc>
        <w:tc>
          <w:tcPr>
            <w:tcW w:w="4393" w:type="dxa"/>
          </w:tcPr>
          <w:p w:rsidR="000336B9" w:rsidRPr="000336B9" w:rsidRDefault="000336B9" w:rsidP="000336B9">
            <w:pPr>
              <w:spacing w:after="0" w:line="240" w:lineRule="auto"/>
              <w:jc w:val="both"/>
              <w:rPr>
                <w:rFonts w:ascii="Times New Roman" w:eastAsia="Times New Roman" w:hAnsi="Times New Roman"/>
                <w:b/>
                <w:snapToGrid w:val="0"/>
                <w:color w:val="000000"/>
                <w:sz w:val="20"/>
                <w:szCs w:val="20"/>
                <w:lang w:eastAsia="ru-RU"/>
              </w:rPr>
            </w:pPr>
            <w:r w:rsidRPr="000336B9">
              <w:rPr>
                <w:rFonts w:ascii="Times New Roman" w:eastAsia="Times New Roman" w:hAnsi="Times New Roman"/>
                <w:b/>
                <w:snapToGrid w:val="0"/>
                <w:color w:val="000000"/>
                <w:sz w:val="20"/>
                <w:szCs w:val="20"/>
                <w:lang w:eastAsia="ru-RU"/>
              </w:rPr>
              <w:t>юридические лица***</w:t>
            </w:r>
          </w:p>
        </w:tc>
        <w:tc>
          <w:tcPr>
            <w:tcW w:w="1281"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b/>
                <w:snapToGrid w:val="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p>
        </w:tc>
        <w:tc>
          <w:tcPr>
            <w:tcW w:w="1276"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p>
        </w:tc>
        <w:tc>
          <w:tcPr>
            <w:tcW w:w="1129"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b/>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jc w:val="both"/>
              <w:rPr>
                <w:rFonts w:ascii="Times New Roman" w:eastAsia="Times New Roman" w:hAnsi="Times New Roman"/>
                <w:b/>
                <w:snapToGrid w:val="0"/>
                <w:color w:val="000000"/>
                <w:sz w:val="20"/>
                <w:szCs w:val="20"/>
                <w:lang w:eastAsia="ru-RU"/>
              </w:rPr>
            </w:pPr>
          </w:p>
        </w:tc>
        <w:tc>
          <w:tcPr>
            <w:tcW w:w="4393" w:type="dxa"/>
          </w:tcPr>
          <w:p w:rsidR="000336B9" w:rsidRPr="000336B9" w:rsidRDefault="000336B9" w:rsidP="000336B9">
            <w:pPr>
              <w:spacing w:after="0" w:line="240" w:lineRule="auto"/>
              <w:rPr>
                <w:rFonts w:ascii="Times New Roman" w:eastAsia="Times New Roman" w:hAnsi="Times New Roman"/>
                <w:b/>
                <w:snapToGrid w:val="0"/>
                <w:color w:val="000000"/>
                <w:sz w:val="20"/>
                <w:szCs w:val="20"/>
                <w:lang w:eastAsia="ru-RU"/>
              </w:rPr>
            </w:pPr>
            <w:r w:rsidRPr="000336B9">
              <w:rPr>
                <w:rFonts w:ascii="Times New Roman" w:eastAsia="Times New Roman" w:hAnsi="Times New Roman"/>
                <w:b/>
                <w:snapToGrid w:val="0"/>
                <w:color w:val="000000"/>
                <w:sz w:val="20"/>
                <w:szCs w:val="20"/>
                <w:lang w:eastAsia="ru-RU"/>
              </w:rPr>
              <w:t>средства от приносящей доход деятельности</w:t>
            </w:r>
          </w:p>
        </w:tc>
        <w:tc>
          <w:tcPr>
            <w:tcW w:w="1281"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b/>
                <w:snapToGrid w:val="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p>
        </w:tc>
        <w:tc>
          <w:tcPr>
            <w:tcW w:w="1276"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p>
        </w:tc>
        <w:tc>
          <w:tcPr>
            <w:tcW w:w="1129"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p>
        </w:tc>
      </w:tr>
      <w:tr w:rsidR="000336B9" w:rsidRPr="000336B9" w:rsidTr="007E6FEC">
        <w:trPr>
          <w:cantSplit/>
          <w:trHeight w:val="261"/>
        </w:trPr>
        <w:tc>
          <w:tcPr>
            <w:tcW w:w="1700" w:type="dxa"/>
            <w:vMerge w:val="restart"/>
          </w:tcPr>
          <w:p w:rsidR="000336B9" w:rsidRPr="000336B9" w:rsidRDefault="000336B9" w:rsidP="000336B9">
            <w:pPr>
              <w:widowControl w:val="0"/>
              <w:autoSpaceDE w:val="0"/>
              <w:autoSpaceDN w:val="0"/>
              <w:adjustRightInd w:val="0"/>
              <w:spacing w:after="0" w:line="240" w:lineRule="auto"/>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 xml:space="preserve">Основное </w:t>
            </w:r>
            <w:r w:rsidRPr="000336B9">
              <w:rPr>
                <w:rFonts w:ascii="Times New Roman" w:eastAsia="Times New Roman" w:hAnsi="Times New Roman"/>
                <w:sz w:val="20"/>
                <w:szCs w:val="20"/>
                <w:lang w:eastAsia="ru-RU"/>
              </w:rPr>
              <w:br/>
              <w:t>мероприятие 1.1.1</w:t>
            </w:r>
          </w:p>
        </w:tc>
        <w:tc>
          <w:tcPr>
            <w:tcW w:w="2833" w:type="dxa"/>
            <w:vMerge w:val="restart"/>
          </w:tcPr>
          <w:p w:rsidR="000336B9" w:rsidRPr="000336B9" w:rsidRDefault="000336B9" w:rsidP="000336B9">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 xml:space="preserve">Обеспечение содержания, ремонта и капитального </w:t>
            </w:r>
            <w:proofErr w:type="gramStart"/>
            <w:r w:rsidRPr="000336B9">
              <w:rPr>
                <w:rFonts w:ascii="Times New Roman" w:eastAsia="Times New Roman" w:hAnsi="Times New Roman"/>
                <w:sz w:val="20"/>
                <w:szCs w:val="20"/>
                <w:lang w:eastAsia="ru-RU"/>
              </w:rPr>
              <w:t>ремонта</w:t>
            </w:r>
            <w:proofErr w:type="gramEnd"/>
            <w:r w:rsidRPr="000336B9">
              <w:rPr>
                <w:rFonts w:ascii="Times New Roman" w:eastAsia="Times New Roman" w:hAnsi="Times New Roman"/>
                <w:sz w:val="20"/>
                <w:szCs w:val="20"/>
                <w:lang w:eastAsia="ru-RU"/>
              </w:rPr>
              <w:t xml:space="preserve"> автомобильных дорог общего пользования местного значения и улично-дорожной сети</w:t>
            </w:r>
          </w:p>
        </w:tc>
        <w:tc>
          <w:tcPr>
            <w:tcW w:w="4393" w:type="dxa"/>
          </w:tcPr>
          <w:p w:rsidR="000336B9" w:rsidRPr="000336B9" w:rsidRDefault="000336B9" w:rsidP="000336B9">
            <w:pPr>
              <w:spacing w:after="0" w:line="240" w:lineRule="auto"/>
              <w:ind w:right="-30"/>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Всего в том числе:</w:t>
            </w:r>
          </w:p>
        </w:tc>
        <w:tc>
          <w:tcPr>
            <w:tcW w:w="1281" w:type="dxa"/>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5437,1</w:t>
            </w:r>
          </w:p>
        </w:tc>
        <w:tc>
          <w:tcPr>
            <w:tcW w:w="1134" w:type="dxa"/>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15841,9</w:t>
            </w:r>
          </w:p>
        </w:tc>
        <w:tc>
          <w:tcPr>
            <w:tcW w:w="992" w:type="dxa"/>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9119,7</w:t>
            </w:r>
          </w:p>
        </w:tc>
        <w:tc>
          <w:tcPr>
            <w:tcW w:w="1134" w:type="dxa"/>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3360,8</w:t>
            </w:r>
          </w:p>
        </w:tc>
        <w:tc>
          <w:tcPr>
            <w:tcW w:w="1276"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r w:rsidRPr="000336B9">
              <w:rPr>
                <w:rFonts w:ascii="Times New Roman" w:eastAsia="Times New Roman" w:hAnsi="Times New Roman"/>
                <w:b/>
                <w:snapToGrid w:val="0"/>
                <w:color w:val="000000"/>
                <w:sz w:val="20"/>
                <w:szCs w:val="20"/>
                <w:lang w:eastAsia="ru-RU"/>
              </w:rPr>
              <w:t>3836,1</w:t>
            </w:r>
          </w:p>
        </w:tc>
        <w:tc>
          <w:tcPr>
            <w:tcW w:w="1129"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r w:rsidRPr="000336B9">
              <w:rPr>
                <w:rFonts w:ascii="Times New Roman" w:eastAsia="Times New Roman" w:hAnsi="Times New Roman"/>
                <w:b/>
                <w:snapToGrid w:val="0"/>
                <w:color w:val="000000"/>
                <w:sz w:val="20"/>
                <w:szCs w:val="20"/>
                <w:lang w:eastAsia="ru-RU"/>
              </w:rPr>
              <w:t>0,0</w:t>
            </w: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ind w:right="-30"/>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федеральный бюджет</w:t>
            </w:r>
          </w:p>
        </w:tc>
        <w:tc>
          <w:tcPr>
            <w:tcW w:w="1281" w:type="dxa"/>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1134" w:type="dxa"/>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992" w:type="dxa"/>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1134" w:type="dxa"/>
          </w:tcPr>
          <w:p w:rsidR="000336B9" w:rsidRPr="000336B9" w:rsidRDefault="000336B9" w:rsidP="000336B9">
            <w:pPr>
              <w:widowControl w:val="0"/>
              <w:autoSpaceDE w:val="0"/>
              <w:autoSpaceDN w:val="0"/>
              <w:adjustRightInd w:val="0"/>
              <w:spacing w:after="0" w:line="240" w:lineRule="auto"/>
              <w:ind w:left="-314"/>
              <w:jc w:val="center"/>
              <w:rPr>
                <w:rFonts w:ascii="Times New Roman" w:eastAsia="Times New Roman" w:hAnsi="Times New Roman"/>
                <w:sz w:val="20"/>
                <w:szCs w:val="20"/>
                <w:lang w:eastAsia="ru-RU"/>
              </w:rPr>
            </w:pPr>
          </w:p>
        </w:tc>
        <w:tc>
          <w:tcPr>
            <w:tcW w:w="1276" w:type="dxa"/>
          </w:tcPr>
          <w:p w:rsidR="000336B9" w:rsidRPr="000336B9" w:rsidRDefault="000336B9" w:rsidP="000336B9">
            <w:pPr>
              <w:widowControl w:val="0"/>
              <w:autoSpaceDE w:val="0"/>
              <w:autoSpaceDN w:val="0"/>
              <w:adjustRightInd w:val="0"/>
              <w:spacing w:after="0" w:line="240" w:lineRule="auto"/>
              <w:ind w:left="-314"/>
              <w:jc w:val="center"/>
              <w:rPr>
                <w:rFonts w:ascii="Times New Roman" w:eastAsia="Times New Roman" w:hAnsi="Times New Roman"/>
                <w:sz w:val="20"/>
                <w:szCs w:val="20"/>
                <w:lang w:eastAsia="ru-RU"/>
              </w:rPr>
            </w:pPr>
          </w:p>
        </w:tc>
        <w:tc>
          <w:tcPr>
            <w:tcW w:w="1129" w:type="dxa"/>
          </w:tcPr>
          <w:p w:rsidR="000336B9" w:rsidRPr="000336B9" w:rsidRDefault="000336B9" w:rsidP="000336B9">
            <w:pPr>
              <w:widowControl w:val="0"/>
              <w:autoSpaceDE w:val="0"/>
              <w:autoSpaceDN w:val="0"/>
              <w:adjustRightInd w:val="0"/>
              <w:spacing w:after="0" w:line="240" w:lineRule="auto"/>
              <w:ind w:left="-314"/>
              <w:jc w:val="center"/>
              <w:rPr>
                <w:rFonts w:ascii="Times New Roman" w:eastAsia="Times New Roman" w:hAnsi="Times New Roman"/>
                <w:sz w:val="20"/>
                <w:szCs w:val="20"/>
                <w:lang w:eastAsia="ru-RU"/>
              </w:rPr>
            </w:pP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ind w:right="-30"/>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республиканский бюджет Республики Коми</w:t>
            </w:r>
          </w:p>
        </w:tc>
        <w:tc>
          <w:tcPr>
            <w:tcW w:w="1281" w:type="dxa"/>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2871,8</w:t>
            </w:r>
          </w:p>
        </w:tc>
        <w:tc>
          <w:tcPr>
            <w:tcW w:w="1134" w:type="dxa"/>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3028,5</w:t>
            </w:r>
          </w:p>
        </w:tc>
        <w:tc>
          <w:tcPr>
            <w:tcW w:w="992" w:type="dxa"/>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3076,2</w:t>
            </w:r>
          </w:p>
        </w:tc>
        <w:tc>
          <w:tcPr>
            <w:tcW w:w="1134" w:type="dxa"/>
          </w:tcPr>
          <w:p w:rsidR="000336B9" w:rsidRPr="000336B9" w:rsidRDefault="000336B9" w:rsidP="000336B9">
            <w:pPr>
              <w:spacing w:after="0" w:line="240" w:lineRule="auto"/>
              <w:ind w:left="112"/>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0,0</w:t>
            </w:r>
          </w:p>
        </w:tc>
        <w:tc>
          <w:tcPr>
            <w:tcW w:w="1276"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0,0</w:t>
            </w:r>
          </w:p>
        </w:tc>
        <w:tc>
          <w:tcPr>
            <w:tcW w:w="1129"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0,0</w:t>
            </w: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rPr>
                <w:rFonts w:ascii="Times New Roman" w:eastAsia="Times New Roman" w:hAnsi="Times New Roman"/>
                <w:snapToGrid w:val="0"/>
                <w:color w:val="000000"/>
                <w:sz w:val="20"/>
                <w:szCs w:val="20"/>
                <w:lang w:eastAsia="ru-RU"/>
              </w:rPr>
            </w:pPr>
            <w:r w:rsidRPr="000336B9">
              <w:rPr>
                <w:rFonts w:ascii="Times New Roman" w:eastAsia="Times New Roman" w:hAnsi="Times New Roman"/>
                <w:sz w:val="20"/>
                <w:szCs w:val="20"/>
                <w:lang w:eastAsia="ru-RU"/>
              </w:rPr>
              <w:t>бюджет муниципального района «Ижемский»*</w:t>
            </w:r>
          </w:p>
        </w:tc>
        <w:tc>
          <w:tcPr>
            <w:tcW w:w="1281" w:type="dxa"/>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2565,3</w:t>
            </w:r>
          </w:p>
        </w:tc>
        <w:tc>
          <w:tcPr>
            <w:tcW w:w="1134" w:type="dxa"/>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12813,4</w:t>
            </w:r>
          </w:p>
        </w:tc>
        <w:tc>
          <w:tcPr>
            <w:tcW w:w="992" w:type="dxa"/>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6043,5</w:t>
            </w:r>
          </w:p>
        </w:tc>
        <w:tc>
          <w:tcPr>
            <w:tcW w:w="1134" w:type="dxa"/>
          </w:tcPr>
          <w:p w:rsidR="000336B9" w:rsidRPr="000336B9" w:rsidRDefault="000336B9" w:rsidP="000336B9">
            <w:pPr>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3360,8</w:t>
            </w:r>
          </w:p>
        </w:tc>
        <w:tc>
          <w:tcPr>
            <w:tcW w:w="1276"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3836,1</w:t>
            </w:r>
          </w:p>
        </w:tc>
        <w:tc>
          <w:tcPr>
            <w:tcW w:w="1129"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0,0</w:t>
            </w: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бюджет сельских поселений**</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snapToGrid w:val="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276"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129"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государственные внебюджетные фонды</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snapToGrid w:val="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276"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129"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jc w:val="both"/>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юридические лица***</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snapToGrid w:val="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276"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129"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средства от приносящей доход деятельности</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snapToGrid w:val="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276"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129"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r>
      <w:tr w:rsidR="000336B9" w:rsidRPr="000336B9" w:rsidTr="007E6FEC">
        <w:trPr>
          <w:cantSplit/>
          <w:trHeight w:val="261"/>
        </w:trPr>
        <w:tc>
          <w:tcPr>
            <w:tcW w:w="1700" w:type="dxa"/>
            <w:vMerge w:val="restart"/>
          </w:tcPr>
          <w:p w:rsidR="000336B9" w:rsidRPr="000336B9" w:rsidRDefault="000336B9" w:rsidP="000336B9">
            <w:pPr>
              <w:widowControl w:val="0"/>
              <w:autoSpaceDE w:val="0"/>
              <w:autoSpaceDN w:val="0"/>
              <w:adjustRightInd w:val="0"/>
              <w:spacing w:after="0" w:line="240" w:lineRule="auto"/>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 xml:space="preserve">Основное </w:t>
            </w:r>
            <w:r w:rsidRPr="000336B9">
              <w:rPr>
                <w:rFonts w:ascii="Times New Roman" w:eastAsia="Times New Roman" w:hAnsi="Times New Roman"/>
                <w:sz w:val="20"/>
                <w:szCs w:val="20"/>
                <w:lang w:eastAsia="ru-RU"/>
              </w:rPr>
              <w:br/>
              <w:t>мероприятие 1.1.2</w:t>
            </w:r>
          </w:p>
        </w:tc>
        <w:tc>
          <w:tcPr>
            <w:tcW w:w="2833" w:type="dxa"/>
            <w:vMerge w:val="restart"/>
          </w:tcPr>
          <w:p w:rsidR="000336B9" w:rsidRPr="000336B9" w:rsidRDefault="000336B9" w:rsidP="000336B9">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Оборудование и содержание ледовых переправ и зимних автомобильных дорог общего пользования местного значения</w:t>
            </w:r>
          </w:p>
        </w:tc>
        <w:tc>
          <w:tcPr>
            <w:tcW w:w="4393" w:type="dxa"/>
          </w:tcPr>
          <w:p w:rsidR="000336B9" w:rsidRPr="000336B9" w:rsidRDefault="000336B9" w:rsidP="000336B9">
            <w:pPr>
              <w:spacing w:after="0" w:line="240" w:lineRule="auto"/>
              <w:ind w:right="-30"/>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Всего в том числе:</w:t>
            </w:r>
          </w:p>
        </w:tc>
        <w:tc>
          <w:tcPr>
            <w:tcW w:w="1281" w:type="dxa"/>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7682,2</w:t>
            </w:r>
          </w:p>
        </w:tc>
        <w:tc>
          <w:tcPr>
            <w:tcW w:w="1134" w:type="dxa"/>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8938,1</w:t>
            </w:r>
          </w:p>
        </w:tc>
        <w:tc>
          <w:tcPr>
            <w:tcW w:w="992" w:type="dxa"/>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9423,4</w:t>
            </w:r>
          </w:p>
        </w:tc>
        <w:tc>
          <w:tcPr>
            <w:tcW w:w="1134" w:type="dxa"/>
          </w:tcPr>
          <w:p w:rsidR="000336B9" w:rsidRPr="000336B9" w:rsidRDefault="000336B9" w:rsidP="000336B9">
            <w:pPr>
              <w:spacing w:after="0" w:line="240" w:lineRule="auto"/>
              <w:ind w:left="112"/>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419,9</w:t>
            </w:r>
          </w:p>
        </w:tc>
        <w:tc>
          <w:tcPr>
            <w:tcW w:w="1276" w:type="dxa"/>
          </w:tcPr>
          <w:p w:rsidR="000336B9" w:rsidRPr="000336B9" w:rsidRDefault="000336B9" w:rsidP="000336B9">
            <w:pPr>
              <w:spacing w:after="0" w:line="240" w:lineRule="auto"/>
              <w:ind w:left="112"/>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419,9</w:t>
            </w:r>
          </w:p>
        </w:tc>
        <w:tc>
          <w:tcPr>
            <w:tcW w:w="1129" w:type="dxa"/>
          </w:tcPr>
          <w:p w:rsidR="000336B9" w:rsidRPr="000336B9" w:rsidRDefault="000336B9" w:rsidP="000336B9">
            <w:pPr>
              <w:spacing w:after="0" w:line="240" w:lineRule="auto"/>
              <w:ind w:left="112"/>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0,00</w:t>
            </w: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jc w:val="both"/>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ind w:right="-30"/>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федеральный бюджет</w:t>
            </w:r>
          </w:p>
        </w:tc>
        <w:tc>
          <w:tcPr>
            <w:tcW w:w="1281" w:type="dxa"/>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1134" w:type="dxa"/>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992" w:type="dxa"/>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1134" w:type="dxa"/>
          </w:tcPr>
          <w:p w:rsidR="000336B9" w:rsidRPr="000336B9" w:rsidRDefault="000336B9" w:rsidP="000336B9">
            <w:pPr>
              <w:widowControl w:val="0"/>
              <w:autoSpaceDE w:val="0"/>
              <w:autoSpaceDN w:val="0"/>
              <w:adjustRightInd w:val="0"/>
              <w:spacing w:after="0" w:line="240" w:lineRule="auto"/>
              <w:ind w:left="112"/>
              <w:jc w:val="center"/>
              <w:rPr>
                <w:rFonts w:ascii="Times New Roman" w:eastAsia="Times New Roman" w:hAnsi="Times New Roman"/>
                <w:sz w:val="20"/>
                <w:szCs w:val="20"/>
                <w:lang w:eastAsia="ru-RU"/>
              </w:rPr>
            </w:pPr>
          </w:p>
        </w:tc>
        <w:tc>
          <w:tcPr>
            <w:tcW w:w="1276" w:type="dxa"/>
          </w:tcPr>
          <w:p w:rsidR="000336B9" w:rsidRPr="000336B9" w:rsidRDefault="000336B9" w:rsidP="000336B9">
            <w:pPr>
              <w:widowControl w:val="0"/>
              <w:autoSpaceDE w:val="0"/>
              <w:autoSpaceDN w:val="0"/>
              <w:adjustRightInd w:val="0"/>
              <w:spacing w:after="0" w:line="240" w:lineRule="auto"/>
              <w:ind w:left="112"/>
              <w:jc w:val="center"/>
              <w:rPr>
                <w:rFonts w:ascii="Times New Roman" w:eastAsia="Times New Roman" w:hAnsi="Times New Roman"/>
                <w:sz w:val="20"/>
                <w:szCs w:val="20"/>
                <w:lang w:eastAsia="ru-RU"/>
              </w:rPr>
            </w:pPr>
          </w:p>
        </w:tc>
        <w:tc>
          <w:tcPr>
            <w:tcW w:w="1129" w:type="dxa"/>
          </w:tcPr>
          <w:p w:rsidR="000336B9" w:rsidRPr="000336B9" w:rsidRDefault="000336B9" w:rsidP="000336B9">
            <w:pPr>
              <w:widowControl w:val="0"/>
              <w:autoSpaceDE w:val="0"/>
              <w:autoSpaceDN w:val="0"/>
              <w:adjustRightInd w:val="0"/>
              <w:spacing w:after="0" w:line="240" w:lineRule="auto"/>
              <w:ind w:left="112"/>
              <w:jc w:val="center"/>
              <w:rPr>
                <w:rFonts w:ascii="Times New Roman" w:eastAsia="Times New Roman" w:hAnsi="Times New Roman"/>
                <w:sz w:val="20"/>
                <w:szCs w:val="20"/>
                <w:lang w:eastAsia="ru-RU"/>
              </w:rPr>
            </w:pP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jc w:val="both"/>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ind w:right="-30"/>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республиканский бюджет Республики Коми</w:t>
            </w:r>
          </w:p>
        </w:tc>
        <w:tc>
          <w:tcPr>
            <w:tcW w:w="1281" w:type="dxa"/>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7298,1</w:t>
            </w:r>
          </w:p>
        </w:tc>
        <w:tc>
          <w:tcPr>
            <w:tcW w:w="1134" w:type="dxa"/>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8535,7</w:t>
            </w:r>
          </w:p>
        </w:tc>
        <w:tc>
          <w:tcPr>
            <w:tcW w:w="992" w:type="dxa"/>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8966,4</w:t>
            </w:r>
          </w:p>
        </w:tc>
        <w:tc>
          <w:tcPr>
            <w:tcW w:w="1134" w:type="dxa"/>
          </w:tcPr>
          <w:p w:rsidR="000336B9" w:rsidRPr="000336B9" w:rsidRDefault="000336B9" w:rsidP="000336B9">
            <w:pPr>
              <w:spacing w:after="0" w:line="240" w:lineRule="auto"/>
              <w:ind w:left="112"/>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0,0</w:t>
            </w:r>
          </w:p>
        </w:tc>
        <w:tc>
          <w:tcPr>
            <w:tcW w:w="1276"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0,0</w:t>
            </w:r>
          </w:p>
        </w:tc>
        <w:tc>
          <w:tcPr>
            <w:tcW w:w="1129"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0,0</w:t>
            </w: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jc w:val="both"/>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rPr>
                <w:rFonts w:ascii="Times New Roman" w:eastAsia="Times New Roman" w:hAnsi="Times New Roman"/>
                <w:snapToGrid w:val="0"/>
                <w:color w:val="000000"/>
                <w:sz w:val="20"/>
                <w:szCs w:val="20"/>
                <w:lang w:eastAsia="ru-RU"/>
              </w:rPr>
            </w:pPr>
            <w:r w:rsidRPr="000336B9">
              <w:rPr>
                <w:rFonts w:ascii="Times New Roman" w:eastAsia="Times New Roman" w:hAnsi="Times New Roman"/>
                <w:sz w:val="20"/>
                <w:szCs w:val="20"/>
                <w:lang w:eastAsia="ru-RU"/>
              </w:rPr>
              <w:t>бюджет муниципального района «Ижемский»*</w:t>
            </w:r>
          </w:p>
        </w:tc>
        <w:tc>
          <w:tcPr>
            <w:tcW w:w="1281" w:type="dxa"/>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384,1</w:t>
            </w:r>
          </w:p>
        </w:tc>
        <w:tc>
          <w:tcPr>
            <w:tcW w:w="1134" w:type="dxa"/>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402,4</w:t>
            </w:r>
          </w:p>
        </w:tc>
        <w:tc>
          <w:tcPr>
            <w:tcW w:w="992" w:type="dxa"/>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457,0</w:t>
            </w:r>
          </w:p>
        </w:tc>
        <w:tc>
          <w:tcPr>
            <w:tcW w:w="1134" w:type="dxa"/>
          </w:tcPr>
          <w:p w:rsidR="000336B9" w:rsidRPr="000336B9" w:rsidRDefault="000336B9" w:rsidP="000336B9">
            <w:pPr>
              <w:spacing w:after="0" w:line="240" w:lineRule="auto"/>
              <w:ind w:left="112"/>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419,9</w:t>
            </w:r>
          </w:p>
        </w:tc>
        <w:tc>
          <w:tcPr>
            <w:tcW w:w="1276" w:type="dxa"/>
          </w:tcPr>
          <w:p w:rsidR="000336B9" w:rsidRPr="000336B9" w:rsidRDefault="000336B9" w:rsidP="000336B9">
            <w:pPr>
              <w:spacing w:after="0" w:line="240" w:lineRule="auto"/>
              <w:ind w:left="112"/>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419,9</w:t>
            </w:r>
          </w:p>
        </w:tc>
        <w:tc>
          <w:tcPr>
            <w:tcW w:w="1129"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0,0</w:t>
            </w: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jc w:val="both"/>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бюджет сельских поселений**</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snapToGrid w:val="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276"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129"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jc w:val="both"/>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государственные внебюджетные фонды</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snapToGrid w:val="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276"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129"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jc w:val="both"/>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jc w:val="both"/>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юридические лица***</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snapToGrid w:val="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276"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129"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jc w:val="both"/>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средства от приносящей доход деятельности</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snapToGrid w:val="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276"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129"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r>
      <w:tr w:rsidR="000336B9" w:rsidRPr="000336B9" w:rsidTr="007E6FEC">
        <w:trPr>
          <w:cantSplit/>
          <w:trHeight w:val="134"/>
        </w:trPr>
        <w:tc>
          <w:tcPr>
            <w:tcW w:w="1700" w:type="dxa"/>
            <w:vMerge w:val="restart"/>
            <w:vAlign w:val="center"/>
          </w:tcPr>
          <w:p w:rsidR="000336B9" w:rsidRPr="000336B9" w:rsidRDefault="000336B9" w:rsidP="000336B9">
            <w:pPr>
              <w:spacing w:after="0" w:line="240" w:lineRule="auto"/>
              <w:ind w:right="-30"/>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 xml:space="preserve">Основное </w:t>
            </w:r>
          </w:p>
          <w:p w:rsidR="000336B9" w:rsidRPr="000336B9" w:rsidRDefault="000336B9" w:rsidP="000336B9">
            <w:pPr>
              <w:spacing w:after="0" w:line="240" w:lineRule="auto"/>
              <w:ind w:right="-30"/>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мероприятие 1.1.3</w:t>
            </w:r>
          </w:p>
        </w:tc>
        <w:tc>
          <w:tcPr>
            <w:tcW w:w="2833" w:type="dxa"/>
            <w:vMerge w:val="restart"/>
            <w:vAlign w:val="center"/>
          </w:tcPr>
          <w:p w:rsidR="000336B9" w:rsidRPr="000336B9" w:rsidRDefault="000336B9" w:rsidP="000336B9">
            <w:pPr>
              <w:spacing w:after="0" w:line="240" w:lineRule="auto"/>
              <w:ind w:right="-30"/>
              <w:jc w:val="both"/>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Содержание элементов наплавного моста</w:t>
            </w:r>
          </w:p>
        </w:tc>
        <w:tc>
          <w:tcPr>
            <w:tcW w:w="4393" w:type="dxa"/>
          </w:tcPr>
          <w:p w:rsidR="000336B9" w:rsidRPr="000336B9" w:rsidRDefault="000336B9" w:rsidP="000336B9">
            <w:pPr>
              <w:spacing w:after="0" w:line="240" w:lineRule="auto"/>
              <w:ind w:right="-30"/>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Всего в том числе:</w:t>
            </w:r>
          </w:p>
        </w:tc>
        <w:tc>
          <w:tcPr>
            <w:tcW w:w="1281" w:type="dxa"/>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0,0</w:t>
            </w:r>
          </w:p>
        </w:tc>
        <w:tc>
          <w:tcPr>
            <w:tcW w:w="1134" w:type="dxa"/>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1335,8</w:t>
            </w:r>
          </w:p>
        </w:tc>
        <w:tc>
          <w:tcPr>
            <w:tcW w:w="992" w:type="dxa"/>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1000,0</w:t>
            </w:r>
          </w:p>
        </w:tc>
        <w:tc>
          <w:tcPr>
            <w:tcW w:w="1134" w:type="dxa"/>
          </w:tcPr>
          <w:p w:rsidR="000336B9" w:rsidRPr="000336B9" w:rsidRDefault="000336B9" w:rsidP="000336B9">
            <w:pPr>
              <w:spacing w:after="0" w:line="240" w:lineRule="auto"/>
              <w:ind w:left="112"/>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1000,00</w:t>
            </w:r>
          </w:p>
        </w:tc>
        <w:tc>
          <w:tcPr>
            <w:tcW w:w="1276" w:type="dxa"/>
          </w:tcPr>
          <w:p w:rsidR="000336B9" w:rsidRPr="000336B9" w:rsidRDefault="000336B9" w:rsidP="000336B9">
            <w:pPr>
              <w:spacing w:after="0" w:line="240" w:lineRule="auto"/>
              <w:ind w:left="112"/>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1000,00</w:t>
            </w:r>
          </w:p>
        </w:tc>
        <w:tc>
          <w:tcPr>
            <w:tcW w:w="1129" w:type="dxa"/>
          </w:tcPr>
          <w:p w:rsidR="000336B9" w:rsidRPr="000336B9" w:rsidRDefault="000336B9" w:rsidP="000336B9">
            <w:pPr>
              <w:spacing w:after="0" w:line="240" w:lineRule="auto"/>
              <w:ind w:left="112"/>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0,00</w:t>
            </w:r>
          </w:p>
        </w:tc>
      </w:tr>
      <w:tr w:rsidR="000336B9" w:rsidRPr="000336B9" w:rsidTr="007E6FEC">
        <w:trPr>
          <w:cantSplit/>
          <w:trHeight w:val="134"/>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jc w:val="both"/>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ind w:right="-30"/>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федеральный бюджет</w:t>
            </w:r>
          </w:p>
        </w:tc>
        <w:tc>
          <w:tcPr>
            <w:tcW w:w="1281" w:type="dxa"/>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1134" w:type="dxa"/>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992" w:type="dxa"/>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1134" w:type="dxa"/>
          </w:tcPr>
          <w:p w:rsidR="000336B9" w:rsidRPr="000336B9" w:rsidRDefault="000336B9" w:rsidP="000336B9">
            <w:pPr>
              <w:widowControl w:val="0"/>
              <w:autoSpaceDE w:val="0"/>
              <w:autoSpaceDN w:val="0"/>
              <w:adjustRightInd w:val="0"/>
              <w:spacing w:after="0" w:line="240" w:lineRule="auto"/>
              <w:ind w:left="112"/>
              <w:jc w:val="center"/>
              <w:rPr>
                <w:rFonts w:ascii="Times New Roman" w:eastAsia="Times New Roman" w:hAnsi="Times New Roman"/>
                <w:sz w:val="20"/>
                <w:szCs w:val="20"/>
                <w:lang w:eastAsia="ru-RU"/>
              </w:rPr>
            </w:pPr>
          </w:p>
        </w:tc>
        <w:tc>
          <w:tcPr>
            <w:tcW w:w="1276" w:type="dxa"/>
          </w:tcPr>
          <w:p w:rsidR="000336B9" w:rsidRPr="000336B9" w:rsidRDefault="000336B9" w:rsidP="000336B9">
            <w:pPr>
              <w:widowControl w:val="0"/>
              <w:autoSpaceDE w:val="0"/>
              <w:autoSpaceDN w:val="0"/>
              <w:adjustRightInd w:val="0"/>
              <w:spacing w:after="0" w:line="240" w:lineRule="auto"/>
              <w:ind w:left="112"/>
              <w:jc w:val="center"/>
              <w:rPr>
                <w:rFonts w:ascii="Times New Roman" w:eastAsia="Times New Roman" w:hAnsi="Times New Roman"/>
                <w:sz w:val="20"/>
                <w:szCs w:val="20"/>
                <w:lang w:eastAsia="ru-RU"/>
              </w:rPr>
            </w:pPr>
          </w:p>
        </w:tc>
        <w:tc>
          <w:tcPr>
            <w:tcW w:w="1129" w:type="dxa"/>
          </w:tcPr>
          <w:p w:rsidR="000336B9" w:rsidRPr="000336B9" w:rsidRDefault="000336B9" w:rsidP="000336B9">
            <w:pPr>
              <w:widowControl w:val="0"/>
              <w:autoSpaceDE w:val="0"/>
              <w:autoSpaceDN w:val="0"/>
              <w:adjustRightInd w:val="0"/>
              <w:spacing w:after="0" w:line="240" w:lineRule="auto"/>
              <w:ind w:left="112"/>
              <w:jc w:val="center"/>
              <w:rPr>
                <w:rFonts w:ascii="Times New Roman" w:eastAsia="Times New Roman" w:hAnsi="Times New Roman"/>
                <w:sz w:val="20"/>
                <w:szCs w:val="20"/>
                <w:lang w:eastAsia="ru-RU"/>
              </w:rPr>
            </w:pPr>
          </w:p>
        </w:tc>
      </w:tr>
      <w:tr w:rsidR="000336B9" w:rsidRPr="000336B9" w:rsidTr="007E6FEC">
        <w:trPr>
          <w:cantSplit/>
          <w:trHeight w:val="134"/>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jc w:val="both"/>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ind w:right="-30"/>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республиканский бюджет Республики Коми</w:t>
            </w:r>
          </w:p>
        </w:tc>
        <w:tc>
          <w:tcPr>
            <w:tcW w:w="1281" w:type="dxa"/>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1134" w:type="dxa"/>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992" w:type="dxa"/>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1134" w:type="dxa"/>
          </w:tcPr>
          <w:p w:rsidR="000336B9" w:rsidRPr="000336B9" w:rsidRDefault="000336B9" w:rsidP="000336B9">
            <w:pPr>
              <w:spacing w:after="0" w:line="240" w:lineRule="auto"/>
              <w:ind w:left="112"/>
              <w:jc w:val="center"/>
              <w:rPr>
                <w:rFonts w:ascii="Times New Roman" w:eastAsia="Times New Roman" w:hAnsi="Times New Roman"/>
                <w:sz w:val="20"/>
                <w:szCs w:val="20"/>
                <w:lang w:eastAsia="ru-RU"/>
              </w:rPr>
            </w:pPr>
          </w:p>
        </w:tc>
        <w:tc>
          <w:tcPr>
            <w:tcW w:w="1276"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29"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r>
      <w:tr w:rsidR="000336B9" w:rsidRPr="000336B9" w:rsidTr="007E6FEC">
        <w:trPr>
          <w:cantSplit/>
          <w:trHeight w:val="134"/>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jc w:val="both"/>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rPr>
                <w:rFonts w:ascii="Times New Roman" w:eastAsia="Times New Roman" w:hAnsi="Times New Roman"/>
                <w:snapToGrid w:val="0"/>
                <w:color w:val="000000"/>
                <w:sz w:val="20"/>
                <w:szCs w:val="20"/>
                <w:lang w:eastAsia="ru-RU"/>
              </w:rPr>
            </w:pPr>
            <w:r w:rsidRPr="000336B9">
              <w:rPr>
                <w:rFonts w:ascii="Times New Roman" w:eastAsia="Times New Roman" w:hAnsi="Times New Roman"/>
                <w:sz w:val="20"/>
                <w:szCs w:val="20"/>
                <w:lang w:eastAsia="ru-RU"/>
              </w:rPr>
              <w:t>бюджет муниципального района «Ижемский»*</w:t>
            </w:r>
          </w:p>
        </w:tc>
        <w:tc>
          <w:tcPr>
            <w:tcW w:w="1281" w:type="dxa"/>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0,0</w:t>
            </w:r>
          </w:p>
        </w:tc>
        <w:tc>
          <w:tcPr>
            <w:tcW w:w="1134" w:type="dxa"/>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1335,8</w:t>
            </w:r>
          </w:p>
        </w:tc>
        <w:tc>
          <w:tcPr>
            <w:tcW w:w="992" w:type="dxa"/>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1000,0</w:t>
            </w:r>
          </w:p>
        </w:tc>
        <w:tc>
          <w:tcPr>
            <w:tcW w:w="1134" w:type="dxa"/>
          </w:tcPr>
          <w:p w:rsidR="000336B9" w:rsidRPr="000336B9" w:rsidRDefault="000336B9" w:rsidP="000336B9">
            <w:pPr>
              <w:spacing w:after="0" w:line="240" w:lineRule="auto"/>
              <w:ind w:left="112"/>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1000,0</w:t>
            </w:r>
          </w:p>
        </w:tc>
        <w:tc>
          <w:tcPr>
            <w:tcW w:w="1276"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1000,0</w:t>
            </w:r>
          </w:p>
        </w:tc>
        <w:tc>
          <w:tcPr>
            <w:tcW w:w="1129"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0,0</w:t>
            </w:r>
          </w:p>
        </w:tc>
      </w:tr>
      <w:tr w:rsidR="000336B9" w:rsidRPr="000336B9" w:rsidTr="007E6FEC">
        <w:trPr>
          <w:cantSplit/>
          <w:trHeight w:val="134"/>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jc w:val="both"/>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бюджет сельских поселений**</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snapToGrid w:val="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276"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129"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r>
      <w:tr w:rsidR="000336B9" w:rsidRPr="000336B9" w:rsidTr="007E6FEC">
        <w:trPr>
          <w:cantSplit/>
          <w:trHeight w:val="79"/>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jc w:val="both"/>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государственные внебюджетные фонды</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snapToGrid w:val="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276"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129"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r>
      <w:tr w:rsidR="000336B9" w:rsidRPr="000336B9" w:rsidTr="007E6FEC">
        <w:trPr>
          <w:cantSplit/>
          <w:trHeight w:val="83"/>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jc w:val="both"/>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jc w:val="both"/>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юридические лица***</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snapToGrid w:val="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276"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129"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r>
      <w:tr w:rsidR="000336B9" w:rsidRPr="000336B9" w:rsidTr="007E6FEC">
        <w:trPr>
          <w:cantSplit/>
          <w:trHeight w:val="134"/>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jc w:val="both"/>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средства от приносящей доход деятельности</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snapToGrid w:val="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276"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129"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r>
      <w:tr w:rsidR="000336B9" w:rsidRPr="000336B9" w:rsidTr="007E6FEC">
        <w:trPr>
          <w:cantSplit/>
          <w:trHeight w:val="261"/>
        </w:trPr>
        <w:tc>
          <w:tcPr>
            <w:tcW w:w="1700" w:type="dxa"/>
            <w:vMerge w:val="restart"/>
          </w:tcPr>
          <w:p w:rsidR="000336B9" w:rsidRPr="000336B9" w:rsidRDefault="000336B9" w:rsidP="000336B9">
            <w:pPr>
              <w:widowControl w:val="0"/>
              <w:autoSpaceDE w:val="0"/>
              <w:autoSpaceDN w:val="0"/>
              <w:adjustRightInd w:val="0"/>
              <w:spacing w:after="0" w:line="240" w:lineRule="auto"/>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 xml:space="preserve">Основное </w:t>
            </w:r>
            <w:r w:rsidRPr="000336B9">
              <w:rPr>
                <w:rFonts w:ascii="Times New Roman" w:eastAsia="Times New Roman" w:hAnsi="Times New Roman"/>
                <w:sz w:val="20"/>
                <w:szCs w:val="20"/>
                <w:lang w:eastAsia="ru-RU"/>
              </w:rPr>
              <w:br/>
              <w:t>мероприятие 1.1.4</w:t>
            </w:r>
          </w:p>
        </w:tc>
        <w:tc>
          <w:tcPr>
            <w:tcW w:w="2833" w:type="dxa"/>
            <w:vMerge w:val="restart"/>
          </w:tcPr>
          <w:p w:rsidR="000336B9" w:rsidRPr="000336B9" w:rsidRDefault="000336B9" w:rsidP="000336B9">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Реализация народных проектов в сфере дорожной деятельности</w:t>
            </w:r>
          </w:p>
        </w:tc>
        <w:tc>
          <w:tcPr>
            <w:tcW w:w="4393" w:type="dxa"/>
          </w:tcPr>
          <w:p w:rsidR="000336B9" w:rsidRPr="000336B9" w:rsidRDefault="000336B9" w:rsidP="000336B9">
            <w:pPr>
              <w:spacing w:after="0" w:line="240" w:lineRule="auto"/>
              <w:ind w:right="-30"/>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Всего в том числе:</w:t>
            </w:r>
          </w:p>
        </w:tc>
        <w:tc>
          <w:tcPr>
            <w:tcW w:w="1281"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r w:rsidRPr="000336B9">
              <w:rPr>
                <w:rFonts w:ascii="Times New Roman" w:eastAsia="Times New Roman" w:hAnsi="Times New Roman"/>
                <w:b/>
                <w:snapToGrid w:val="0"/>
                <w:color w:val="000000"/>
                <w:sz w:val="20"/>
                <w:szCs w:val="20"/>
                <w:lang w:eastAsia="ru-RU"/>
              </w:rPr>
              <w:t>0,0</w:t>
            </w:r>
          </w:p>
        </w:tc>
        <w:tc>
          <w:tcPr>
            <w:tcW w:w="1134" w:type="dxa"/>
          </w:tcPr>
          <w:p w:rsidR="000336B9" w:rsidRPr="000336B9" w:rsidRDefault="000336B9" w:rsidP="000336B9">
            <w:pPr>
              <w:spacing w:after="0" w:line="240" w:lineRule="auto"/>
              <w:jc w:val="center"/>
              <w:rPr>
                <w:rFonts w:ascii="Times New Roman" w:eastAsia="Times New Roman" w:hAnsi="Times New Roman"/>
                <w:b/>
                <w:snapToGrid w:val="0"/>
                <w:sz w:val="20"/>
                <w:szCs w:val="20"/>
                <w:lang w:eastAsia="ru-RU"/>
              </w:rPr>
            </w:pPr>
            <w:r w:rsidRPr="000336B9">
              <w:rPr>
                <w:rFonts w:ascii="Times New Roman" w:eastAsia="Times New Roman" w:hAnsi="Times New Roman"/>
                <w:b/>
                <w:snapToGrid w:val="0"/>
                <w:sz w:val="20"/>
                <w:szCs w:val="20"/>
                <w:lang w:eastAsia="ru-RU"/>
              </w:rPr>
              <w:t>0,0</w:t>
            </w:r>
          </w:p>
        </w:tc>
        <w:tc>
          <w:tcPr>
            <w:tcW w:w="992"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r w:rsidRPr="000336B9">
              <w:rPr>
                <w:rFonts w:ascii="Times New Roman" w:eastAsia="Times New Roman" w:hAnsi="Times New Roman"/>
                <w:b/>
                <w:snapToGrid w:val="0"/>
                <w:color w:val="000000"/>
                <w:sz w:val="20"/>
                <w:szCs w:val="20"/>
                <w:lang w:eastAsia="ru-RU"/>
              </w:rPr>
              <w:t>334,0</w:t>
            </w:r>
          </w:p>
        </w:tc>
        <w:tc>
          <w:tcPr>
            <w:tcW w:w="1134" w:type="dxa"/>
          </w:tcPr>
          <w:p w:rsidR="000336B9" w:rsidRPr="000336B9" w:rsidRDefault="000336B9" w:rsidP="000336B9">
            <w:pPr>
              <w:spacing w:after="0" w:line="240" w:lineRule="auto"/>
              <w:ind w:left="112"/>
              <w:jc w:val="center"/>
              <w:rPr>
                <w:rFonts w:ascii="Times New Roman" w:eastAsia="Times New Roman" w:hAnsi="Times New Roman"/>
                <w:b/>
                <w:snapToGrid w:val="0"/>
                <w:color w:val="000000"/>
                <w:sz w:val="20"/>
                <w:szCs w:val="20"/>
                <w:lang w:eastAsia="ru-RU"/>
              </w:rPr>
            </w:pPr>
            <w:r w:rsidRPr="000336B9">
              <w:rPr>
                <w:rFonts w:ascii="Times New Roman" w:eastAsia="Times New Roman" w:hAnsi="Times New Roman"/>
                <w:b/>
                <w:snapToGrid w:val="0"/>
                <w:color w:val="000000"/>
                <w:sz w:val="20"/>
                <w:szCs w:val="20"/>
                <w:lang w:eastAsia="ru-RU"/>
              </w:rPr>
              <w:t>0,0</w:t>
            </w:r>
          </w:p>
        </w:tc>
        <w:tc>
          <w:tcPr>
            <w:tcW w:w="1276"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r w:rsidRPr="000336B9">
              <w:rPr>
                <w:rFonts w:ascii="Times New Roman" w:eastAsia="Times New Roman" w:hAnsi="Times New Roman"/>
                <w:b/>
                <w:snapToGrid w:val="0"/>
                <w:color w:val="000000"/>
                <w:sz w:val="20"/>
                <w:szCs w:val="20"/>
                <w:lang w:eastAsia="ru-RU"/>
              </w:rPr>
              <w:t>0,0</w:t>
            </w:r>
          </w:p>
        </w:tc>
        <w:tc>
          <w:tcPr>
            <w:tcW w:w="1129"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r w:rsidRPr="000336B9">
              <w:rPr>
                <w:rFonts w:ascii="Times New Roman" w:eastAsia="Times New Roman" w:hAnsi="Times New Roman"/>
                <w:b/>
                <w:snapToGrid w:val="0"/>
                <w:color w:val="000000"/>
                <w:sz w:val="20"/>
                <w:szCs w:val="20"/>
                <w:lang w:eastAsia="ru-RU"/>
              </w:rPr>
              <w:t>0,0</w:t>
            </w: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jc w:val="both"/>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федеральный бюджет</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snapToGrid w:val="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276"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129"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jc w:val="both"/>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республиканский бюджет Республики Коми</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0,0</w:t>
            </w:r>
          </w:p>
        </w:tc>
        <w:tc>
          <w:tcPr>
            <w:tcW w:w="1134" w:type="dxa"/>
          </w:tcPr>
          <w:p w:rsidR="000336B9" w:rsidRPr="000336B9" w:rsidRDefault="000336B9" w:rsidP="000336B9">
            <w:pPr>
              <w:spacing w:after="0" w:line="240" w:lineRule="auto"/>
              <w:jc w:val="center"/>
              <w:rPr>
                <w:rFonts w:ascii="Times New Roman" w:eastAsia="Times New Roman" w:hAnsi="Times New Roman"/>
                <w:snapToGrid w:val="0"/>
                <w:sz w:val="20"/>
                <w:szCs w:val="20"/>
                <w:lang w:eastAsia="ru-RU"/>
              </w:rPr>
            </w:pPr>
            <w:r w:rsidRPr="000336B9">
              <w:rPr>
                <w:rFonts w:ascii="Times New Roman" w:eastAsia="Times New Roman" w:hAnsi="Times New Roman"/>
                <w:snapToGrid w:val="0"/>
                <w:sz w:val="20"/>
                <w:szCs w:val="20"/>
                <w:lang w:eastAsia="ru-RU"/>
              </w:rPr>
              <w:t>0,0</w:t>
            </w: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300,0</w:t>
            </w:r>
          </w:p>
        </w:tc>
        <w:tc>
          <w:tcPr>
            <w:tcW w:w="1134"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0,0</w:t>
            </w:r>
          </w:p>
        </w:tc>
        <w:tc>
          <w:tcPr>
            <w:tcW w:w="1276"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0,0</w:t>
            </w:r>
          </w:p>
        </w:tc>
        <w:tc>
          <w:tcPr>
            <w:tcW w:w="1129"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0,0</w:t>
            </w: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jc w:val="both"/>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rPr>
                <w:rFonts w:ascii="Times New Roman" w:eastAsia="Times New Roman" w:hAnsi="Times New Roman"/>
                <w:snapToGrid w:val="0"/>
                <w:color w:val="000000"/>
                <w:sz w:val="20"/>
                <w:szCs w:val="20"/>
                <w:lang w:eastAsia="ru-RU"/>
              </w:rPr>
            </w:pPr>
            <w:r w:rsidRPr="000336B9">
              <w:rPr>
                <w:rFonts w:ascii="Times New Roman" w:eastAsia="Times New Roman" w:hAnsi="Times New Roman"/>
                <w:sz w:val="20"/>
                <w:szCs w:val="20"/>
                <w:lang w:eastAsia="ru-RU"/>
              </w:rPr>
              <w:t>бюджет муниципального района «Ижемский»*</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0,0</w:t>
            </w:r>
          </w:p>
        </w:tc>
        <w:tc>
          <w:tcPr>
            <w:tcW w:w="1134" w:type="dxa"/>
          </w:tcPr>
          <w:p w:rsidR="000336B9" w:rsidRPr="000336B9" w:rsidRDefault="000336B9" w:rsidP="000336B9">
            <w:pPr>
              <w:spacing w:after="0" w:line="240" w:lineRule="auto"/>
              <w:jc w:val="center"/>
              <w:rPr>
                <w:rFonts w:ascii="Times New Roman" w:eastAsia="Times New Roman" w:hAnsi="Times New Roman"/>
                <w:snapToGrid w:val="0"/>
                <w:sz w:val="20"/>
                <w:szCs w:val="20"/>
                <w:lang w:eastAsia="ru-RU"/>
              </w:rPr>
            </w:pPr>
            <w:r w:rsidRPr="000336B9">
              <w:rPr>
                <w:rFonts w:ascii="Times New Roman" w:eastAsia="Times New Roman" w:hAnsi="Times New Roman"/>
                <w:sz w:val="20"/>
                <w:szCs w:val="20"/>
                <w:lang w:eastAsia="ru-RU"/>
              </w:rPr>
              <w:t>0,0</w:t>
            </w:r>
          </w:p>
        </w:tc>
        <w:tc>
          <w:tcPr>
            <w:tcW w:w="992" w:type="dxa"/>
          </w:tcPr>
          <w:p w:rsidR="000336B9" w:rsidRPr="000336B9" w:rsidRDefault="000336B9" w:rsidP="000336B9">
            <w:pPr>
              <w:tabs>
                <w:tab w:val="left" w:pos="335"/>
                <w:tab w:val="center" w:pos="525"/>
              </w:tabs>
              <w:spacing w:after="0" w:line="240" w:lineRule="auto"/>
              <w:jc w:val="center"/>
              <w:rPr>
                <w:rFonts w:ascii="Times New Roman" w:eastAsia="Times New Roman" w:hAnsi="Times New Roman"/>
                <w:snapToGrid w:val="0"/>
                <w:color w:val="000000"/>
                <w:sz w:val="20"/>
                <w:szCs w:val="20"/>
                <w:lang w:eastAsia="ru-RU"/>
              </w:rPr>
            </w:pPr>
            <w:r w:rsidRPr="000336B9">
              <w:rPr>
                <w:rFonts w:ascii="Times New Roman" w:eastAsia="Times New Roman" w:hAnsi="Times New Roman"/>
                <w:sz w:val="20"/>
                <w:szCs w:val="20"/>
                <w:lang w:eastAsia="ru-RU"/>
              </w:rPr>
              <w:t>34,0</w:t>
            </w:r>
          </w:p>
        </w:tc>
        <w:tc>
          <w:tcPr>
            <w:tcW w:w="1134"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r w:rsidRPr="000336B9">
              <w:rPr>
                <w:rFonts w:ascii="Times New Roman" w:eastAsia="Times New Roman" w:hAnsi="Times New Roman"/>
                <w:sz w:val="20"/>
                <w:szCs w:val="20"/>
                <w:lang w:eastAsia="ru-RU"/>
              </w:rPr>
              <w:t>0,0</w:t>
            </w:r>
          </w:p>
        </w:tc>
        <w:tc>
          <w:tcPr>
            <w:tcW w:w="1276"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0,0</w:t>
            </w:r>
          </w:p>
        </w:tc>
        <w:tc>
          <w:tcPr>
            <w:tcW w:w="1129"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0,0</w:t>
            </w: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jc w:val="both"/>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бюджет сельских поселений**</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snapToGrid w:val="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276"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129"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jc w:val="both"/>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государственные внебюджетные фонды</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snapToGrid w:val="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276"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129"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jc w:val="both"/>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юридические лица***</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snapToGrid w:val="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276"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129"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jc w:val="both"/>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средства от приносящей доход деятельности</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snapToGrid w:val="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276"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129"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r>
      <w:tr w:rsidR="000336B9" w:rsidRPr="000336B9" w:rsidTr="007E6FEC">
        <w:trPr>
          <w:cantSplit/>
          <w:trHeight w:val="120"/>
        </w:trPr>
        <w:tc>
          <w:tcPr>
            <w:tcW w:w="1700" w:type="dxa"/>
            <w:vMerge w:val="restart"/>
            <w:vAlign w:val="center"/>
          </w:tcPr>
          <w:p w:rsidR="000336B9" w:rsidRPr="000336B9" w:rsidRDefault="000336B9" w:rsidP="000336B9">
            <w:pPr>
              <w:spacing w:after="0" w:line="240" w:lineRule="auto"/>
              <w:ind w:right="-30"/>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 xml:space="preserve">Основное </w:t>
            </w:r>
          </w:p>
          <w:p w:rsidR="000336B9" w:rsidRPr="000336B9" w:rsidRDefault="000336B9" w:rsidP="000336B9">
            <w:pPr>
              <w:spacing w:after="0" w:line="240" w:lineRule="auto"/>
              <w:ind w:right="-30"/>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мероприятие 1.1.5</w:t>
            </w:r>
          </w:p>
        </w:tc>
        <w:tc>
          <w:tcPr>
            <w:tcW w:w="2833" w:type="dxa"/>
            <w:vMerge w:val="restart"/>
            <w:vAlign w:val="center"/>
          </w:tcPr>
          <w:p w:rsidR="000336B9" w:rsidRPr="000336B9" w:rsidRDefault="000336B9" w:rsidP="000336B9">
            <w:pPr>
              <w:spacing w:after="0" w:line="240" w:lineRule="auto"/>
              <w:ind w:right="-30"/>
              <w:jc w:val="both"/>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 xml:space="preserve">Устройство наплавного моста </w:t>
            </w:r>
          </w:p>
        </w:tc>
        <w:tc>
          <w:tcPr>
            <w:tcW w:w="4393" w:type="dxa"/>
          </w:tcPr>
          <w:p w:rsidR="000336B9" w:rsidRPr="000336B9" w:rsidRDefault="000336B9" w:rsidP="000336B9">
            <w:pPr>
              <w:spacing w:after="0" w:line="240" w:lineRule="auto"/>
              <w:ind w:right="-30"/>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Всего в том числе:</w:t>
            </w:r>
          </w:p>
        </w:tc>
        <w:tc>
          <w:tcPr>
            <w:tcW w:w="1281"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r w:rsidRPr="000336B9">
              <w:rPr>
                <w:rFonts w:ascii="Times New Roman" w:eastAsia="Times New Roman" w:hAnsi="Times New Roman"/>
                <w:b/>
                <w:snapToGrid w:val="0"/>
                <w:color w:val="000000"/>
                <w:sz w:val="20"/>
                <w:szCs w:val="20"/>
                <w:lang w:eastAsia="ru-RU"/>
              </w:rPr>
              <w:t>0,0</w:t>
            </w:r>
          </w:p>
        </w:tc>
        <w:tc>
          <w:tcPr>
            <w:tcW w:w="1134" w:type="dxa"/>
          </w:tcPr>
          <w:p w:rsidR="000336B9" w:rsidRPr="000336B9" w:rsidRDefault="000336B9" w:rsidP="000336B9">
            <w:pPr>
              <w:spacing w:after="0" w:line="240" w:lineRule="auto"/>
              <w:jc w:val="center"/>
              <w:rPr>
                <w:rFonts w:ascii="Times New Roman" w:eastAsia="Times New Roman" w:hAnsi="Times New Roman"/>
                <w:b/>
                <w:snapToGrid w:val="0"/>
                <w:sz w:val="20"/>
                <w:szCs w:val="20"/>
                <w:lang w:eastAsia="ru-RU"/>
              </w:rPr>
            </w:pPr>
            <w:r w:rsidRPr="000336B9">
              <w:rPr>
                <w:rFonts w:ascii="Times New Roman" w:eastAsia="Times New Roman" w:hAnsi="Times New Roman"/>
                <w:b/>
                <w:snapToGrid w:val="0"/>
                <w:sz w:val="20"/>
                <w:szCs w:val="20"/>
                <w:lang w:eastAsia="ru-RU"/>
              </w:rPr>
              <w:t>0,0</w:t>
            </w:r>
          </w:p>
        </w:tc>
        <w:tc>
          <w:tcPr>
            <w:tcW w:w="992"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r w:rsidRPr="000336B9">
              <w:rPr>
                <w:rFonts w:ascii="Times New Roman" w:eastAsia="Times New Roman" w:hAnsi="Times New Roman"/>
                <w:b/>
                <w:snapToGrid w:val="0"/>
                <w:color w:val="000000"/>
                <w:sz w:val="20"/>
                <w:szCs w:val="20"/>
                <w:lang w:eastAsia="ru-RU"/>
              </w:rPr>
              <w:t>20000,0</w:t>
            </w:r>
          </w:p>
        </w:tc>
        <w:tc>
          <w:tcPr>
            <w:tcW w:w="1134" w:type="dxa"/>
          </w:tcPr>
          <w:p w:rsidR="000336B9" w:rsidRPr="000336B9" w:rsidRDefault="000336B9" w:rsidP="000336B9">
            <w:pPr>
              <w:spacing w:after="0" w:line="240" w:lineRule="auto"/>
              <w:ind w:left="112"/>
              <w:jc w:val="center"/>
              <w:rPr>
                <w:rFonts w:ascii="Times New Roman" w:eastAsia="Times New Roman" w:hAnsi="Times New Roman"/>
                <w:b/>
                <w:snapToGrid w:val="0"/>
                <w:color w:val="000000"/>
                <w:sz w:val="20"/>
                <w:szCs w:val="20"/>
                <w:lang w:eastAsia="ru-RU"/>
              </w:rPr>
            </w:pPr>
            <w:r w:rsidRPr="000336B9">
              <w:rPr>
                <w:rFonts w:ascii="Times New Roman" w:eastAsia="Times New Roman" w:hAnsi="Times New Roman"/>
                <w:b/>
                <w:snapToGrid w:val="0"/>
                <w:color w:val="000000"/>
                <w:sz w:val="20"/>
                <w:szCs w:val="20"/>
                <w:lang w:eastAsia="ru-RU"/>
              </w:rPr>
              <w:t>70000,0</w:t>
            </w:r>
          </w:p>
        </w:tc>
        <w:tc>
          <w:tcPr>
            <w:tcW w:w="1276"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r w:rsidRPr="000336B9">
              <w:rPr>
                <w:rFonts w:ascii="Times New Roman" w:eastAsia="Times New Roman" w:hAnsi="Times New Roman"/>
                <w:b/>
                <w:snapToGrid w:val="0"/>
                <w:color w:val="000000"/>
                <w:sz w:val="20"/>
                <w:szCs w:val="20"/>
                <w:lang w:eastAsia="ru-RU"/>
              </w:rPr>
              <w:t>0,0</w:t>
            </w:r>
          </w:p>
        </w:tc>
        <w:tc>
          <w:tcPr>
            <w:tcW w:w="1129"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r w:rsidRPr="000336B9">
              <w:rPr>
                <w:rFonts w:ascii="Times New Roman" w:eastAsia="Times New Roman" w:hAnsi="Times New Roman"/>
                <w:b/>
                <w:snapToGrid w:val="0"/>
                <w:color w:val="000000"/>
                <w:sz w:val="20"/>
                <w:szCs w:val="20"/>
                <w:lang w:eastAsia="ru-RU"/>
              </w:rPr>
              <w:t>0,0</w:t>
            </w:r>
          </w:p>
        </w:tc>
      </w:tr>
      <w:tr w:rsidR="000336B9" w:rsidRPr="000336B9" w:rsidTr="007E6FEC">
        <w:trPr>
          <w:cantSplit/>
          <w:trHeight w:val="95"/>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jc w:val="both"/>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федеральный бюджет</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snapToGrid w:val="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276"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129"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r>
      <w:tr w:rsidR="000336B9" w:rsidRPr="000336B9" w:rsidTr="007E6FEC">
        <w:trPr>
          <w:cantSplit/>
          <w:trHeight w:val="95"/>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jc w:val="both"/>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республиканский бюджет Республики Коми</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snapToGrid w:val="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276"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129"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r>
      <w:tr w:rsidR="000336B9" w:rsidRPr="000336B9" w:rsidTr="007E6FEC">
        <w:trPr>
          <w:cantSplit/>
          <w:trHeight w:val="135"/>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jc w:val="both"/>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rPr>
                <w:rFonts w:ascii="Times New Roman" w:eastAsia="Times New Roman" w:hAnsi="Times New Roman"/>
                <w:snapToGrid w:val="0"/>
                <w:color w:val="000000"/>
                <w:sz w:val="20"/>
                <w:szCs w:val="20"/>
                <w:lang w:eastAsia="ru-RU"/>
              </w:rPr>
            </w:pPr>
            <w:r w:rsidRPr="000336B9">
              <w:rPr>
                <w:rFonts w:ascii="Times New Roman" w:eastAsia="Times New Roman" w:hAnsi="Times New Roman"/>
                <w:sz w:val="20"/>
                <w:szCs w:val="20"/>
                <w:lang w:eastAsia="ru-RU"/>
              </w:rPr>
              <w:t>бюджет муниципального района «Ижемский»*</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0,0</w:t>
            </w:r>
          </w:p>
        </w:tc>
        <w:tc>
          <w:tcPr>
            <w:tcW w:w="1134" w:type="dxa"/>
          </w:tcPr>
          <w:p w:rsidR="000336B9" w:rsidRPr="000336B9" w:rsidRDefault="000336B9" w:rsidP="000336B9">
            <w:pPr>
              <w:spacing w:after="0" w:line="240" w:lineRule="auto"/>
              <w:jc w:val="center"/>
              <w:rPr>
                <w:rFonts w:ascii="Times New Roman" w:eastAsia="Times New Roman" w:hAnsi="Times New Roman"/>
                <w:snapToGrid w:val="0"/>
                <w:sz w:val="20"/>
                <w:szCs w:val="20"/>
                <w:lang w:eastAsia="ru-RU"/>
              </w:rPr>
            </w:pPr>
            <w:r w:rsidRPr="000336B9">
              <w:rPr>
                <w:rFonts w:ascii="Times New Roman" w:eastAsia="Times New Roman" w:hAnsi="Times New Roman"/>
                <w:sz w:val="20"/>
                <w:szCs w:val="20"/>
                <w:lang w:eastAsia="ru-RU"/>
              </w:rPr>
              <w:t>0,0</w:t>
            </w:r>
          </w:p>
        </w:tc>
        <w:tc>
          <w:tcPr>
            <w:tcW w:w="992" w:type="dxa"/>
          </w:tcPr>
          <w:p w:rsidR="000336B9" w:rsidRPr="000336B9" w:rsidRDefault="000336B9" w:rsidP="000336B9">
            <w:pPr>
              <w:tabs>
                <w:tab w:val="left" w:pos="335"/>
                <w:tab w:val="center" w:pos="525"/>
              </w:tabs>
              <w:spacing w:after="0" w:line="240" w:lineRule="auto"/>
              <w:jc w:val="center"/>
              <w:rPr>
                <w:rFonts w:ascii="Times New Roman" w:eastAsia="Times New Roman" w:hAnsi="Times New Roman"/>
                <w:snapToGrid w:val="0"/>
                <w:color w:val="000000"/>
                <w:sz w:val="20"/>
                <w:szCs w:val="20"/>
                <w:lang w:eastAsia="ru-RU"/>
              </w:rPr>
            </w:pPr>
            <w:r w:rsidRPr="000336B9">
              <w:rPr>
                <w:rFonts w:ascii="Times New Roman" w:eastAsia="Times New Roman" w:hAnsi="Times New Roman"/>
                <w:sz w:val="20"/>
                <w:szCs w:val="20"/>
                <w:lang w:eastAsia="ru-RU"/>
              </w:rPr>
              <w:t>20000,0</w:t>
            </w:r>
          </w:p>
        </w:tc>
        <w:tc>
          <w:tcPr>
            <w:tcW w:w="1134"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r w:rsidRPr="000336B9">
              <w:rPr>
                <w:rFonts w:ascii="Times New Roman" w:eastAsia="Times New Roman" w:hAnsi="Times New Roman"/>
                <w:sz w:val="20"/>
                <w:szCs w:val="20"/>
                <w:lang w:eastAsia="ru-RU"/>
              </w:rPr>
              <w:t>70000,0</w:t>
            </w:r>
          </w:p>
        </w:tc>
        <w:tc>
          <w:tcPr>
            <w:tcW w:w="1276"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0,0</w:t>
            </w:r>
          </w:p>
        </w:tc>
        <w:tc>
          <w:tcPr>
            <w:tcW w:w="1129"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0,0</w:t>
            </w:r>
          </w:p>
        </w:tc>
      </w:tr>
      <w:tr w:rsidR="000336B9" w:rsidRPr="000336B9" w:rsidTr="007E6FEC">
        <w:trPr>
          <w:cantSplit/>
          <w:trHeight w:val="120"/>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jc w:val="both"/>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бюджет сельских поселений**</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snapToGrid w:val="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276"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129"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r>
      <w:tr w:rsidR="000336B9" w:rsidRPr="000336B9" w:rsidTr="007E6FEC">
        <w:trPr>
          <w:cantSplit/>
          <w:trHeight w:val="120"/>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jc w:val="both"/>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государственные внебюджетные фонды</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snapToGrid w:val="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276"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129"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r>
      <w:tr w:rsidR="000336B9" w:rsidRPr="000336B9" w:rsidTr="007E6FEC">
        <w:trPr>
          <w:cantSplit/>
          <w:trHeight w:val="110"/>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jc w:val="both"/>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юридические лица***</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snapToGrid w:val="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276"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129"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r>
      <w:tr w:rsidR="000336B9" w:rsidRPr="000336B9" w:rsidTr="007E6FEC">
        <w:trPr>
          <w:cantSplit/>
          <w:trHeight w:val="110"/>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jc w:val="both"/>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средства от приносящей доход деятельности</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snapToGrid w:val="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276"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129"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r>
      <w:tr w:rsidR="000336B9" w:rsidRPr="000336B9" w:rsidTr="007E6FEC">
        <w:trPr>
          <w:cantSplit/>
          <w:trHeight w:val="261"/>
        </w:trPr>
        <w:tc>
          <w:tcPr>
            <w:tcW w:w="1700" w:type="dxa"/>
            <w:vMerge w:val="restart"/>
          </w:tcPr>
          <w:p w:rsidR="000336B9" w:rsidRPr="000336B9" w:rsidRDefault="000336B9" w:rsidP="000336B9">
            <w:pPr>
              <w:widowControl w:val="0"/>
              <w:autoSpaceDE w:val="0"/>
              <w:autoSpaceDN w:val="0"/>
              <w:adjustRightInd w:val="0"/>
              <w:spacing w:after="0" w:line="240" w:lineRule="auto"/>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 xml:space="preserve">Основное </w:t>
            </w:r>
            <w:r w:rsidRPr="000336B9">
              <w:rPr>
                <w:rFonts w:ascii="Times New Roman" w:eastAsia="Times New Roman" w:hAnsi="Times New Roman"/>
                <w:sz w:val="20"/>
                <w:szCs w:val="20"/>
                <w:lang w:eastAsia="ru-RU"/>
              </w:rPr>
              <w:br/>
              <w:t>мероприятие 1.2.1</w:t>
            </w:r>
          </w:p>
        </w:tc>
        <w:tc>
          <w:tcPr>
            <w:tcW w:w="2833" w:type="dxa"/>
            <w:vMerge w:val="restart"/>
          </w:tcPr>
          <w:p w:rsidR="000336B9" w:rsidRPr="000336B9" w:rsidRDefault="000336B9" w:rsidP="000336B9">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 xml:space="preserve">Проведение работ по технической инвентаризации и государственной регистрации прав на автомобильные дороги общего пользования  </w:t>
            </w:r>
            <w:r w:rsidRPr="000336B9">
              <w:rPr>
                <w:rFonts w:ascii="Times New Roman" w:eastAsia="Times New Roman" w:hAnsi="Times New Roman"/>
                <w:sz w:val="20"/>
                <w:szCs w:val="20"/>
              </w:rPr>
              <w:t>местного значения и внесение сведений о них в государственный кадастр недвижимости</w:t>
            </w:r>
          </w:p>
        </w:tc>
        <w:tc>
          <w:tcPr>
            <w:tcW w:w="4393" w:type="dxa"/>
          </w:tcPr>
          <w:p w:rsidR="000336B9" w:rsidRPr="000336B9" w:rsidRDefault="000336B9" w:rsidP="000336B9">
            <w:pPr>
              <w:spacing w:after="0" w:line="240" w:lineRule="auto"/>
              <w:ind w:right="-30"/>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Всего в том числе:</w:t>
            </w:r>
          </w:p>
        </w:tc>
        <w:tc>
          <w:tcPr>
            <w:tcW w:w="1281" w:type="dxa"/>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327,5</w:t>
            </w:r>
          </w:p>
        </w:tc>
        <w:tc>
          <w:tcPr>
            <w:tcW w:w="1134" w:type="dxa"/>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541,5</w:t>
            </w:r>
          </w:p>
        </w:tc>
        <w:tc>
          <w:tcPr>
            <w:tcW w:w="992" w:type="dxa"/>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500,0</w:t>
            </w:r>
          </w:p>
        </w:tc>
        <w:tc>
          <w:tcPr>
            <w:tcW w:w="1134" w:type="dxa"/>
          </w:tcPr>
          <w:p w:rsidR="000336B9" w:rsidRPr="000336B9" w:rsidRDefault="000336B9" w:rsidP="000336B9">
            <w:pPr>
              <w:spacing w:after="0" w:line="240" w:lineRule="auto"/>
              <w:ind w:left="112"/>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300,3</w:t>
            </w:r>
          </w:p>
        </w:tc>
        <w:tc>
          <w:tcPr>
            <w:tcW w:w="1276" w:type="dxa"/>
          </w:tcPr>
          <w:p w:rsidR="000336B9" w:rsidRPr="000336B9" w:rsidRDefault="000336B9" w:rsidP="000336B9">
            <w:pPr>
              <w:spacing w:after="0" w:line="240" w:lineRule="auto"/>
              <w:ind w:left="112"/>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400,00</w:t>
            </w:r>
          </w:p>
        </w:tc>
        <w:tc>
          <w:tcPr>
            <w:tcW w:w="1129" w:type="dxa"/>
          </w:tcPr>
          <w:p w:rsidR="000336B9" w:rsidRPr="000336B9" w:rsidRDefault="000336B9" w:rsidP="000336B9">
            <w:pPr>
              <w:spacing w:after="0" w:line="240" w:lineRule="auto"/>
              <w:ind w:left="112"/>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0,00</w:t>
            </w: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ind w:right="-30"/>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федеральный бюджет</w:t>
            </w:r>
          </w:p>
        </w:tc>
        <w:tc>
          <w:tcPr>
            <w:tcW w:w="1281" w:type="dxa"/>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1134" w:type="dxa"/>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992" w:type="dxa"/>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1134" w:type="dxa"/>
          </w:tcPr>
          <w:p w:rsidR="000336B9" w:rsidRPr="000336B9" w:rsidRDefault="000336B9" w:rsidP="000336B9">
            <w:pPr>
              <w:widowControl w:val="0"/>
              <w:autoSpaceDE w:val="0"/>
              <w:autoSpaceDN w:val="0"/>
              <w:adjustRightInd w:val="0"/>
              <w:spacing w:after="0" w:line="240" w:lineRule="auto"/>
              <w:ind w:left="112"/>
              <w:jc w:val="center"/>
              <w:rPr>
                <w:rFonts w:ascii="Times New Roman" w:eastAsia="Times New Roman" w:hAnsi="Times New Roman"/>
                <w:sz w:val="20"/>
                <w:szCs w:val="20"/>
                <w:lang w:eastAsia="ru-RU"/>
              </w:rPr>
            </w:pPr>
          </w:p>
        </w:tc>
        <w:tc>
          <w:tcPr>
            <w:tcW w:w="1276" w:type="dxa"/>
          </w:tcPr>
          <w:p w:rsidR="000336B9" w:rsidRPr="000336B9" w:rsidRDefault="000336B9" w:rsidP="000336B9">
            <w:pPr>
              <w:widowControl w:val="0"/>
              <w:autoSpaceDE w:val="0"/>
              <w:autoSpaceDN w:val="0"/>
              <w:adjustRightInd w:val="0"/>
              <w:spacing w:after="0" w:line="240" w:lineRule="auto"/>
              <w:ind w:left="112"/>
              <w:jc w:val="center"/>
              <w:rPr>
                <w:rFonts w:ascii="Times New Roman" w:eastAsia="Times New Roman" w:hAnsi="Times New Roman"/>
                <w:sz w:val="20"/>
                <w:szCs w:val="20"/>
                <w:lang w:eastAsia="ru-RU"/>
              </w:rPr>
            </w:pPr>
          </w:p>
        </w:tc>
        <w:tc>
          <w:tcPr>
            <w:tcW w:w="1129" w:type="dxa"/>
          </w:tcPr>
          <w:p w:rsidR="000336B9" w:rsidRPr="000336B9" w:rsidRDefault="000336B9" w:rsidP="000336B9">
            <w:pPr>
              <w:widowControl w:val="0"/>
              <w:autoSpaceDE w:val="0"/>
              <w:autoSpaceDN w:val="0"/>
              <w:adjustRightInd w:val="0"/>
              <w:spacing w:after="0" w:line="240" w:lineRule="auto"/>
              <w:ind w:left="112"/>
              <w:jc w:val="center"/>
              <w:rPr>
                <w:rFonts w:ascii="Times New Roman" w:eastAsia="Times New Roman" w:hAnsi="Times New Roman"/>
                <w:sz w:val="20"/>
                <w:szCs w:val="20"/>
                <w:lang w:eastAsia="ru-RU"/>
              </w:rPr>
            </w:pP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ind w:right="-30"/>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республиканский бюджет Республики Коми</w:t>
            </w:r>
          </w:p>
        </w:tc>
        <w:tc>
          <w:tcPr>
            <w:tcW w:w="1281" w:type="dxa"/>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1134" w:type="dxa"/>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992" w:type="dxa"/>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1134" w:type="dxa"/>
          </w:tcPr>
          <w:p w:rsidR="000336B9" w:rsidRPr="000336B9" w:rsidRDefault="000336B9" w:rsidP="000336B9">
            <w:pPr>
              <w:widowControl w:val="0"/>
              <w:autoSpaceDE w:val="0"/>
              <w:autoSpaceDN w:val="0"/>
              <w:adjustRightInd w:val="0"/>
              <w:spacing w:after="0" w:line="240" w:lineRule="auto"/>
              <w:ind w:left="112"/>
              <w:jc w:val="center"/>
              <w:rPr>
                <w:rFonts w:ascii="Times New Roman" w:eastAsia="Times New Roman" w:hAnsi="Times New Roman"/>
                <w:sz w:val="20"/>
                <w:szCs w:val="20"/>
                <w:lang w:eastAsia="ru-RU"/>
              </w:rPr>
            </w:pPr>
          </w:p>
        </w:tc>
        <w:tc>
          <w:tcPr>
            <w:tcW w:w="1276" w:type="dxa"/>
          </w:tcPr>
          <w:p w:rsidR="000336B9" w:rsidRPr="000336B9" w:rsidRDefault="000336B9" w:rsidP="000336B9">
            <w:pPr>
              <w:widowControl w:val="0"/>
              <w:autoSpaceDE w:val="0"/>
              <w:autoSpaceDN w:val="0"/>
              <w:adjustRightInd w:val="0"/>
              <w:spacing w:after="0" w:line="240" w:lineRule="auto"/>
              <w:ind w:left="112"/>
              <w:jc w:val="center"/>
              <w:rPr>
                <w:rFonts w:ascii="Times New Roman" w:eastAsia="Times New Roman" w:hAnsi="Times New Roman"/>
                <w:sz w:val="20"/>
                <w:szCs w:val="20"/>
                <w:lang w:eastAsia="ru-RU"/>
              </w:rPr>
            </w:pPr>
          </w:p>
        </w:tc>
        <w:tc>
          <w:tcPr>
            <w:tcW w:w="1129" w:type="dxa"/>
          </w:tcPr>
          <w:p w:rsidR="000336B9" w:rsidRPr="000336B9" w:rsidRDefault="000336B9" w:rsidP="000336B9">
            <w:pPr>
              <w:widowControl w:val="0"/>
              <w:autoSpaceDE w:val="0"/>
              <w:autoSpaceDN w:val="0"/>
              <w:adjustRightInd w:val="0"/>
              <w:spacing w:after="0" w:line="240" w:lineRule="auto"/>
              <w:ind w:left="112"/>
              <w:jc w:val="center"/>
              <w:rPr>
                <w:rFonts w:ascii="Times New Roman" w:eastAsia="Times New Roman" w:hAnsi="Times New Roman"/>
                <w:sz w:val="20"/>
                <w:szCs w:val="20"/>
                <w:lang w:eastAsia="ru-RU"/>
              </w:rPr>
            </w:pP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rPr>
                <w:rFonts w:ascii="Times New Roman" w:eastAsia="Times New Roman" w:hAnsi="Times New Roman"/>
                <w:snapToGrid w:val="0"/>
                <w:color w:val="000000"/>
                <w:sz w:val="20"/>
                <w:szCs w:val="20"/>
                <w:lang w:eastAsia="ru-RU"/>
              </w:rPr>
            </w:pPr>
            <w:r w:rsidRPr="000336B9">
              <w:rPr>
                <w:rFonts w:ascii="Times New Roman" w:eastAsia="Times New Roman" w:hAnsi="Times New Roman"/>
                <w:sz w:val="20"/>
                <w:szCs w:val="20"/>
                <w:lang w:eastAsia="ru-RU"/>
              </w:rPr>
              <w:t>бюджет муниципального района «Ижемский»*</w:t>
            </w:r>
          </w:p>
        </w:tc>
        <w:tc>
          <w:tcPr>
            <w:tcW w:w="1281" w:type="dxa"/>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327,5</w:t>
            </w:r>
          </w:p>
        </w:tc>
        <w:tc>
          <w:tcPr>
            <w:tcW w:w="1134" w:type="dxa"/>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541,5</w:t>
            </w:r>
          </w:p>
        </w:tc>
        <w:tc>
          <w:tcPr>
            <w:tcW w:w="992" w:type="dxa"/>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500,0</w:t>
            </w:r>
          </w:p>
        </w:tc>
        <w:tc>
          <w:tcPr>
            <w:tcW w:w="1134" w:type="dxa"/>
          </w:tcPr>
          <w:p w:rsidR="000336B9" w:rsidRPr="000336B9" w:rsidRDefault="000336B9" w:rsidP="000336B9">
            <w:pPr>
              <w:spacing w:after="0" w:line="240" w:lineRule="auto"/>
              <w:ind w:left="112"/>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300,3</w:t>
            </w:r>
          </w:p>
        </w:tc>
        <w:tc>
          <w:tcPr>
            <w:tcW w:w="1276" w:type="dxa"/>
          </w:tcPr>
          <w:p w:rsidR="000336B9" w:rsidRPr="000336B9" w:rsidRDefault="000336B9" w:rsidP="000336B9">
            <w:pPr>
              <w:spacing w:after="0" w:line="240" w:lineRule="auto"/>
              <w:ind w:left="112"/>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400,00</w:t>
            </w:r>
          </w:p>
        </w:tc>
        <w:tc>
          <w:tcPr>
            <w:tcW w:w="1129" w:type="dxa"/>
          </w:tcPr>
          <w:p w:rsidR="000336B9" w:rsidRPr="000336B9" w:rsidRDefault="000336B9" w:rsidP="000336B9">
            <w:pPr>
              <w:spacing w:after="0" w:line="240" w:lineRule="auto"/>
              <w:ind w:left="112"/>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0,00</w:t>
            </w: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бюджет сельских поселений**</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snapToGrid w:val="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276"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129"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государственные внебюджетные фонды</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snapToGrid w:val="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276"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129"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jc w:val="both"/>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юридические лица***</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snapToGrid w:val="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276"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129"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средства от приносящей доход деятельности</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snapToGrid w:val="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276"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129"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r>
      <w:tr w:rsidR="000336B9" w:rsidRPr="000336B9" w:rsidTr="007E6FEC">
        <w:trPr>
          <w:cantSplit/>
          <w:trHeight w:val="150"/>
        </w:trPr>
        <w:tc>
          <w:tcPr>
            <w:tcW w:w="1700" w:type="dxa"/>
            <w:vMerge w:val="restart"/>
          </w:tcPr>
          <w:p w:rsidR="000336B9" w:rsidRPr="000336B9" w:rsidRDefault="000336B9" w:rsidP="000336B9">
            <w:pPr>
              <w:widowControl w:val="0"/>
              <w:autoSpaceDE w:val="0"/>
              <w:autoSpaceDN w:val="0"/>
              <w:adjustRightInd w:val="0"/>
              <w:spacing w:after="0" w:line="240" w:lineRule="auto"/>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 xml:space="preserve">Основное </w:t>
            </w:r>
            <w:r w:rsidRPr="000336B9">
              <w:rPr>
                <w:rFonts w:ascii="Times New Roman" w:eastAsia="Times New Roman" w:hAnsi="Times New Roman"/>
                <w:sz w:val="20"/>
                <w:szCs w:val="20"/>
                <w:lang w:eastAsia="ru-RU"/>
              </w:rPr>
              <w:br/>
              <w:t>мероприятие 1.2.2</w:t>
            </w:r>
          </w:p>
        </w:tc>
        <w:tc>
          <w:tcPr>
            <w:tcW w:w="2833" w:type="dxa"/>
            <w:vMerge w:val="restart"/>
          </w:tcPr>
          <w:p w:rsidR="000336B9" w:rsidRPr="000336B9" w:rsidRDefault="000336B9" w:rsidP="000336B9">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Проведение ремонта улично-дорожной сети</w:t>
            </w:r>
          </w:p>
        </w:tc>
        <w:tc>
          <w:tcPr>
            <w:tcW w:w="4393" w:type="dxa"/>
          </w:tcPr>
          <w:p w:rsidR="000336B9" w:rsidRPr="000336B9" w:rsidRDefault="000336B9" w:rsidP="000336B9">
            <w:pPr>
              <w:spacing w:after="0" w:line="240" w:lineRule="auto"/>
              <w:ind w:right="-30"/>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Всего в том числе:</w:t>
            </w:r>
          </w:p>
        </w:tc>
        <w:tc>
          <w:tcPr>
            <w:tcW w:w="1281" w:type="dxa"/>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0,0</w:t>
            </w:r>
          </w:p>
        </w:tc>
        <w:tc>
          <w:tcPr>
            <w:tcW w:w="1134" w:type="dxa"/>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0,0</w:t>
            </w:r>
          </w:p>
        </w:tc>
        <w:tc>
          <w:tcPr>
            <w:tcW w:w="992" w:type="dxa"/>
          </w:tcPr>
          <w:p w:rsidR="000336B9" w:rsidRPr="000336B9" w:rsidRDefault="000336B9" w:rsidP="000336B9">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4999,5</w:t>
            </w:r>
          </w:p>
        </w:tc>
        <w:tc>
          <w:tcPr>
            <w:tcW w:w="1134" w:type="dxa"/>
          </w:tcPr>
          <w:p w:rsidR="000336B9" w:rsidRPr="000336B9" w:rsidRDefault="000336B9" w:rsidP="000336B9">
            <w:pPr>
              <w:spacing w:after="0" w:line="240" w:lineRule="auto"/>
              <w:ind w:left="112"/>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0,0</w:t>
            </w:r>
          </w:p>
        </w:tc>
        <w:tc>
          <w:tcPr>
            <w:tcW w:w="1276" w:type="dxa"/>
          </w:tcPr>
          <w:p w:rsidR="000336B9" w:rsidRPr="000336B9" w:rsidRDefault="000336B9" w:rsidP="000336B9">
            <w:pPr>
              <w:spacing w:after="0" w:line="240" w:lineRule="auto"/>
              <w:ind w:left="112"/>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0,0</w:t>
            </w:r>
          </w:p>
        </w:tc>
        <w:tc>
          <w:tcPr>
            <w:tcW w:w="1129" w:type="dxa"/>
          </w:tcPr>
          <w:p w:rsidR="000336B9" w:rsidRPr="000336B9" w:rsidRDefault="000336B9" w:rsidP="000336B9">
            <w:pPr>
              <w:spacing w:after="0" w:line="240" w:lineRule="auto"/>
              <w:ind w:left="112"/>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0,0</w:t>
            </w:r>
          </w:p>
        </w:tc>
      </w:tr>
      <w:tr w:rsidR="000336B9" w:rsidRPr="000336B9" w:rsidTr="007E6FEC">
        <w:trPr>
          <w:cantSplit/>
          <w:trHeight w:val="65"/>
        </w:trPr>
        <w:tc>
          <w:tcPr>
            <w:tcW w:w="1700" w:type="dxa"/>
            <w:vMerge/>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федеральный бюджет</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snapToGrid w:val="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276"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129"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r>
      <w:tr w:rsidR="000336B9" w:rsidRPr="000336B9" w:rsidTr="007E6FEC">
        <w:trPr>
          <w:cantSplit/>
          <w:trHeight w:val="95"/>
        </w:trPr>
        <w:tc>
          <w:tcPr>
            <w:tcW w:w="1700" w:type="dxa"/>
            <w:vMerge/>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республиканский бюджет Республики Коми</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snapToGrid w:val="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276"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129"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r>
      <w:tr w:rsidR="000336B9" w:rsidRPr="000336B9" w:rsidTr="007E6FEC">
        <w:trPr>
          <w:cantSplit/>
          <w:trHeight w:val="120"/>
        </w:trPr>
        <w:tc>
          <w:tcPr>
            <w:tcW w:w="1700" w:type="dxa"/>
            <w:vMerge/>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rPr>
                <w:rFonts w:ascii="Times New Roman" w:eastAsia="Times New Roman" w:hAnsi="Times New Roman"/>
                <w:snapToGrid w:val="0"/>
                <w:color w:val="000000"/>
                <w:sz w:val="20"/>
                <w:szCs w:val="20"/>
                <w:lang w:eastAsia="ru-RU"/>
              </w:rPr>
            </w:pPr>
            <w:r w:rsidRPr="000336B9">
              <w:rPr>
                <w:rFonts w:ascii="Times New Roman" w:eastAsia="Times New Roman" w:hAnsi="Times New Roman"/>
                <w:sz w:val="20"/>
                <w:szCs w:val="20"/>
                <w:lang w:eastAsia="ru-RU"/>
              </w:rPr>
              <w:t>бюджет муниципального района «Ижемский»*</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r w:rsidRPr="000336B9">
              <w:rPr>
                <w:rFonts w:ascii="Times New Roman" w:eastAsia="Times New Roman" w:hAnsi="Times New Roman"/>
                <w:sz w:val="20"/>
                <w:szCs w:val="20"/>
                <w:lang w:eastAsia="ru-RU"/>
              </w:rPr>
              <w:t>0,0</w:t>
            </w:r>
          </w:p>
        </w:tc>
        <w:tc>
          <w:tcPr>
            <w:tcW w:w="1134" w:type="dxa"/>
          </w:tcPr>
          <w:p w:rsidR="000336B9" w:rsidRPr="000336B9" w:rsidRDefault="000336B9" w:rsidP="000336B9">
            <w:pPr>
              <w:spacing w:after="0" w:line="240" w:lineRule="auto"/>
              <w:jc w:val="center"/>
              <w:rPr>
                <w:rFonts w:ascii="Times New Roman" w:eastAsia="Times New Roman" w:hAnsi="Times New Roman"/>
                <w:snapToGrid w:val="0"/>
                <w:sz w:val="20"/>
                <w:szCs w:val="20"/>
                <w:lang w:eastAsia="ru-RU"/>
              </w:rPr>
            </w:pPr>
            <w:r w:rsidRPr="000336B9">
              <w:rPr>
                <w:rFonts w:ascii="Times New Roman" w:eastAsia="Times New Roman" w:hAnsi="Times New Roman"/>
                <w:sz w:val="20"/>
                <w:szCs w:val="20"/>
                <w:lang w:eastAsia="ru-RU"/>
              </w:rPr>
              <w:t>0,0</w:t>
            </w: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r w:rsidRPr="000336B9">
              <w:rPr>
                <w:rFonts w:ascii="Times New Roman" w:eastAsia="Times New Roman" w:hAnsi="Times New Roman"/>
                <w:sz w:val="20"/>
                <w:szCs w:val="20"/>
                <w:lang w:eastAsia="ru-RU"/>
              </w:rPr>
              <w:t>4999,5</w:t>
            </w:r>
          </w:p>
        </w:tc>
        <w:tc>
          <w:tcPr>
            <w:tcW w:w="1134"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r w:rsidRPr="000336B9">
              <w:rPr>
                <w:rFonts w:ascii="Times New Roman" w:eastAsia="Times New Roman" w:hAnsi="Times New Roman"/>
                <w:sz w:val="20"/>
                <w:szCs w:val="20"/>
                <w:lang w:eastAsia="ru-RU"/>
              </w:rPr>
              <w:t>0,0</w:t>
            </w:r>
          </w:p>
        </w:tc>
        <w:tc>
          <w:tcPr>
            <w:tcW w:w="1276"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r w:rsidRPr="000336B9">
              <w:rPr>
                <w:rFonts w:ascii="Times New Roman" w:eastAsia="Times New Roman" w:hAnsi="Times New Roman"/>
                <w:sz w:val="20"/>
                <w:szCs w:val="20"/>
                <w:lang w:eastAsia="ru-RU"/>
              </w:rPr>
              <w:t>0,0</w:t>
            </w:r>
          </w:p>
        </w:tc>
        <w:tc>
          <w:tcPr>
            <w:tcW w:w="1129"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r w:rsidRPr="000336B9">
              <w:rPr>
                <w:rFonts w:ascii="Times New Roman" w:eastAsia="Times New Roman" w:hAnsi="Times New Roman"/>
                <w:sz w:val="20"/>
                <w:szCs w:val="20"/>
                <w:lang w:eastAsia="ru-RU"/>
              </w:rPr>
              <w:t>0,0</w:t>
            </w:r>
          </w:p>
        </w:tc>
      </w:tr>
      <w:tr w:rsidR="000336B9" w:rsidRPr="000336B9" w:rsidTr="007E6FEC">
        <w:trPr>
          <w:cantSplit/>
          <w:trHeight w:val="135"/>
        </w:trPr>
        <w:tc>
          <w:tcPr>
            <w:tcW w:w="1700" w:type="dxa"/>
            <w:vMerge/>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бюджет сельских поселений**</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snapToGrid w:val="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276"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129"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r>
      <w:tr w:rsidR="000336B9" w:rsidRPr="000336B9" w:rsidTr="007E6FEC">
        <w:trPr>
          <w:cantSplit/>
          <w:trHeight w:val="95"/>
        </w:trPr>
        <w:tc>
          <w:tcPr>
            <w:tcW w:w="1700" w:type="dxa"/>
            <w:vMerge/>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государственные внебюджетные фонды</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snapToGrid w:val="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276"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129"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r>
      <w:tr w:rsidR="000336B9" w:rsidRPr="000336B9" w:rsidTr="007E6FEC">
        <w:trPr>
          <w:cantSplit/>
          <w:trHeight w:val="120"/>
        </w:trPr>
        <w:tc>
          <w:tcPr>
            <w:tcW w:w="1700" w:type="dxa"/>
            <w:vMerge/>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юридические лица***</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snapToGrid w:val="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276"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129"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r>
      <w:tr w:rsidR="000336B9" w:rsidRPr="000336B9" w:rsidTr="007E6FEC">
        <w:trPr>
          <w:cantSplit/>
          <w:trHeight w:val="150"/>
        </w:trPr>
        <w:tc>
          <w:tcPr>
            <w:tcW w:w="1700" w:type="dxa"/>
            <w:vMerge/>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средства от приносящей доход деятельности</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snapToGrid w:val="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276"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129"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r>
      <w:tr w:rsidR="000336B9" w:rsidRPr="000336B9" w:rsidTr="007E6FEC">
        <w:trPr>
          <w:cantSplit/>
          <w:trHeight w:val="261"/>
        </w:trPr>
        <w:tc>
          <w:tcPr>
            <w:tcW w:w="1700" w:type="dxa"/>
            <w:vMerge w:val="restart"/>
          </w:tcPr>
          <w:p w:rsidR="000336B9" w:rsidRPr="000336B9" w:rsidRDefault="000336B9" w:rsidP="000336B9">
            <w:pPr>
              <w:widowControl w:val="0"/>
              <w:autoSpaceDE w:val="0"/>
              <w:autoSpaceDN w:val="0"/>
              <w:adjustRightInd w:val="0"/>
              <w:spacing w:after="0" w:line="240" w:lineRule="auto"/>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Подпрограмма 2.</w:t>
            </w:r>
          </w:p>
        </w:tc>
        <w:tc>
          <w:tcPr>
            <w:tcW w:w="2833" w:type="dxa"/>
            <w:vMerge w:val="restart"/>
          </w:tcPr>
          <w:p w:rsidR="000336B9" w:rsidRPr="000336B9" w:rsidRDefault="000336B9" w:rsidP="000336B9">
            <w:pPr>
              <w:widowControl w:val="0"/>
              <w:autoSpaceDE w:val="0"/>
              <w:autoSpaceDN w:val="0"/>
              <w:adjustRightInd w:val="0"/>
              <w:spacing w:after="0" w:line="240" w:lineRule="auto"/>
              <w:jc w:val="both"/>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 xml:space="preserve"> Организация транспортного обслуживания населения на   территории  муниципального района «Ижемский»</w:t>
            </w:r>
          </w:p>
        </w:tc>
        <w:tc>
          <w:tcPr>
            <w:tcW w:w="4393" w:type="dxa"/>
          </w:tcPr>
          <w:p w:rsidR="000336B9" w:rsidRPr="000336B9" w:rsidRDefault="000336B9" w:rsidP="000336B9">
            <w:pPr>
              <w:spacing w:after="0" w:line="240" w:lineRule="auto"/>
              <w:ind w:right="-30"/>
              <w:rPr>
                <w:rFonts w:ascii="Times New Roman" w:eastAsia="Times New Roman" w:hAnsi="Times New Roman"/>
                <w:b/>
                <w:snapToGrid w:val="0"/>
                <w:color w:val="000000"/>
                <w:sz w:val="20"/>
                <w:szCs w:val="20"/>
                <w:lang w:eastAsia="ru-RU"/>
              </w:rPr>
            </w:pPr>
            <w:r w:rsidRPr="000336B9">
              <w:rPr>
                <w:rFonts w:ascii="Times New Roman" w:eastAsia="Times New Roman" w:hAnsi="Times New Roman"/>
                <w:b/>
                <w:snapToGrid w:val="0"/>
                <w:color w:val="000000"/>
                <w:sz w:val="20"/>
                <w:szCs w:val="20"/>
                <w:lang w:eastAsia="ru-RU"/>
              </w:rPr>
              <w:t>Всего в том числе:</w:t>
            </w:r>
          </w:p>
        </w:tc>
        <w:tc>
          <w:tcPr>
            <w:tcW w:w="1281"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r w:rsidRPr="000336B9">
              <w:rPr>
                <w:rFonts w:ascii="Times New Roman" w:eastAsia="Times New Roman" w:hAnsi="Times New Roman"/>
                <w:b/>
                <w:snapToGrid w:val="0"/>
                <w:color w:val="000000"/>
                <w:sz w:val="20"/>
                <w:szCs w:val="20"/>
                <w:lang w:eastAsia="ru-RU"/>
              </w:rPr>
              <w:t>8038,0</w:t>
            </w:r>
          </w:p>
        </w:tc>
        <w:tc>
          <w:tcPr>
            <w:tcW w:w="1134" w:type="dxa"/>
          </w:tcPr>
          <w:p w:rsidR="000336B9" w:rsidRPr="000336B9" w:rsidRDefault="000336B9" w:rsidP="000336B9">
            <w:pPr>
              <w:spacing w:after="0" w:line="240" w:lineRule="auto"/>
              <w:jc w:val="center"/>
              <w:rPr>
                <w:rFonts w:ascii="Times New Roman" w:eastAsia="Times New Roman" w:hAnsi="Times New Roman"/>
                <w:b/>
                <w:snapToGrid w:val="0"/>
                <w:sz w:val="20"/>
                <w:szCs w:val="20"/>
                <w:lang w:eastAsia="ru-RU"/>
              </w:rPr>
            </w:pPr>
            <w:r w:rsidRPr="000336B9">
              <w:rPr>
                <w:rFonts w:ascii="Times New Roman" w:eastAsia="Times New Roman" w:hAnsi="Times New Roman"/>
                <w:b/>
                <w:snapToGrid w:val="0"/>
                <w:sz w:val="20"/>
                <w:szCs w:val="20"/>
                <w:lang w:eastAsia="ru-RU"/>
              </w:rPr>
              <w:t>4071,0</w:t>
            </w:r>
          </w:p>
        </w:tc>
        <w:tc>
          <w:tcPr>
            <w:tcW w:w="992"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r w:rsidRPr="000336B9">
              <w:rPr>
                <w:rFonts w:ascii="Times New Roman" w:eastAsia="Times New Roman" w:hAnsi="Times New Roman"/>
                <w:b/>
                <w:snapToGrid w:val="0"/>
                <w:color w:val="000000"/>
                <w:sz w:val="20"/>
                <w:szCs w:val="20"/>
                <w:lang w:eastAsia="ru-RU"/>
              </w:rPr>
              <w:t>6355,8</w:t>
            </w:r>
          </w:p>
        </w:tc>
        <w:tc>
          <w:tcPr>
            <w:tcW w:w="1134" w:type="dxa"/>
          </w:tcPr>
          <w:p w:rsidR="000336B9" w:rsidRPr="000336B9" w:rsidRDefault="000336B9" w:rsidP="000336B9">
            <w:pPr>
              <w:spacing w:after="0" w:line="240" w:lineRule="auto"/>
              <w:ind w:left="112"/>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1500,0</w:t>
            </w:r>
          </w:p>
        </w:tc>
        <w:tc>
          <w:tcPr>
            <w:tcW w:w="1276" w:type="dxa"/>
          </w:tcPr>
          <w:p w:rsidR="000336B9" w:rsidRPr="000336B9" w:rsidRDefault="000336B9" w:rsidP="000336B9">
            <w:pPr>
              <w:spacing w:after="0" w:line="240" w:lineRule="auto"/>
              <w:ind w:left="112"/>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1500,0</w:t>
            </w:r>
          </w:p>
        </w:tc>
        <w:tc>
          <w:tcPr>
            <w:tcW w:w="1129" w:type="dxa"/>
          </w:tcPr>
          <w:p w:rsidR="000336B9" w:rsidRPr="000336B9" w:rsidRDefault="000336B9" w:rsidP="000336B9">
            <w:pPr>
              <w:spacing w:after="0" w:line="240" w:lineRule="auto"/>
              <w:ind w:left="112"/>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0,0</w:t>
            </w: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b/>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jc w:val="both"/>
              <w:rPr>
                <w:rFonts w:ascii="Times New Roman" w:eastAsia="Times New Roman" w:hAnsi="Times New Roman"/>
                <w:b/>
                <w:snapToGrid w:val="0"/>
                <w:color w:val="000000"/>
                <w:sz w:val="20"/>
                <w:szCs w:val="20"/>
                <w:lang w:eastAsia="ru-RU"/>
              </w:rPr>
            </w:pPr>
          </w:p>
        </w:tc>
        <w:tc>
          <w:tcPr>
            <w:tcW w:w="4393" w:type="dxa"/>
          </w:tcPr>
          <w:p w:rsidR="000336B9" w:rsidRPr="000336B9" w:rsidRDefault="000336B9" w:rsidP="000336B9">
            <w:pPr>
              <w:spacing w:after="0" w:line="240" w:lineRule="auto"/>
              <w:ind w:right="-30"/>
              <w:rPr>
                <w:rFonts w:ascii="Times New Roman" w:eastAsia="Times New Roman" w:hAnsi="Times New Roman"/>
                <w:b/>
                <w:snapToGrid w:val="0"/>
                <w:color w:val="000000"/>
                <w:sz w:val="20"/>
                <w:szCs w:val="20"/>
                <w:lang w:eastAsia="ru-RU"/>
              </w:rPr>
            </w:pPr>
            <w:r w:rsidRPr="000336B9">
              <w:rPr>
                <w:rFonts w:ascii="Times New Roman" w:eastAsia="Times New Roman" w:hAnsi="Times New Roman"/>
                <w:b/>
                <w:snapToGrid w:val="0"/>
                <w:color w:val="000000"/>
                <w:sz w:val="20"/>
                <w:szCs w:val="20"/>
                <w:lang w:eastAsia="ru-RU"/>
              </w:rPr>
              <w:t>федеральный бюджет</w:t>
            </w:r>
          </w:p>
        </w:tc>
        <w:tc>
          <w:tcPr>
            <w:tcW w:w="1281"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b/>
                <w:snapToGrid w:val="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p>
        </w:tc>
        <w:tc>
          <w:tcPr>
            <w:tcW w:w="1134" w:type="dxa"/>
          </w:tcPr>
          <w:p w:rsidR="000336B9" w:rsidRPr="000336B9" w:rsidRDefault="000336B9" w:rsidP="000336B9">
            <w:pPr>
              <w:spacing w:after="0" w:line="240" w:lineRule="auto"/>
              <w:ind w:left="112"/>
              <w:jc w:val="center"/>
              <w:rPr>
                <w:rFonts w:ascii="Times New Roman" w:eastAsia="Times New Roman" w:hAnsi="Times New Roman"/>
                <w:b/>
                <w:snapToGrid w:val="0"/>
                <w:color w:val="000000"/>
                <w:sz w:val="20"/>
                <w:szCs w:val="20"/>
                <w:lang w:eastAsia="ru-RU"/>
              </w:rPr>
            </w:pPr>
          </w:p>
        </w:tc>
        <w:tc>
          <w:tcPr>
            <w:tcW w:w="1276" w:type="dxa"/>
          </w:tcPr>
          <w:p w:rsidR="000336B9" w:rsidRPr="000336B9" w:rsidRDefault="000336B9" w:rsidP="000336B9">
            <w:pPr>
              <w:spacing w:after="0" w:line="240" w:lineRule="auto"/>
              <w:ind w:left="112"/>
              <w:jc w:val="center"/>
              <w:rPr>
                <w:rFonts w:ascii="Times New Roman" w:eastAsia="Times New Roman" w:hAnsi="Times New Roman"/>
                <w:b/>
                <w:snapToGrid w:val="0"/>
                <w:color w:val="000000"/>
                <w:sz w:val="20"/>
                <w:szCs w:val="20"/>
                <w:lang w:eastAsia="ru-RU"/>
              </w:rPr>
            </w:pPr>
          </w:p>
        </w:tc>
        <w:tc>
          <w:tcPr>
            <w:tcW w:w="1129" w:type="dxa"/>
          </w:tcPr>
          <w:p w:rsidR="000336B9" w:rsidRPr="000336B9" w:rsidRDefault="000336B9" w:rsidP="000336B9">
            <w:pPr>
              <w:spacing w:after="0" w:line="240" w:lineRule="auto"/>
              <w:ind w:left="112"/>
              <w:jc w:val="center"/>
              <w:rPr>
                <w:rFonts w:ascii="Times New Roman" w:eastAsia="Times New Roman" w:hAnsi="Times New Roman"/>
                <w:b/>
                <w:snapToGrid w:val="0"/>
                <w:color w:val="000000"/>
                <w:sz w:val="20"/>
                <w:szCs w:val="20"/>
                <w:lang w:eastAsia="ru-RU"/>
              </w:rPr>
            </w:pP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b/>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jc w:val="both"/>
              <w:rPr>
                <w:rFonts w:ascii="Times New Roman" w:eastAsia="Times New Roman" w:hAnsi="Times New Roman"/>
                <w:b/>
                <w:snapToGrid w:val="0"/>
                <w:color w:val="000000"/>
                <w:sz w:val="20"/>
                <w:szCs w:val="20"/>
                <w:lang w:eastAsia="ru-RU"/>
              </w:rPr>
            </w:pPr>
          </w:p>
        </w:tc>
        <w:tc>
          <w:tcPr>
            <w:tcW w:w="4393" w:type="dxa"/>
          </w:tcPr>
          <w:p w:rsidR="000336B9" w:rsidRPr="000336B9" w:rsidRDefault="000336B9" w:rsidP="000336B9">
            <w:pPr>
              <w:spacing w:after="0" w:line="240" w:lineRule="auto"/>
              <w:ind w:right="-30"/>
              <w:rPr>
                <w:rFonts w:ascii="Times New Roman" w:eastAsia="Times New Roman" w:hAnsi="Times New Roman"/>
                <w:b/>
                <w:snapToGrid w:val="0"/>
                <w:color w:val="000000"/>
                <w:sz w:val="20"/>
                <w:szCs w:val="20"/>
                <w:lang w:eastAsia="ru-RU"/>
              </w:rPr>
            </w:pPr>
            <w:r w:rsidRPr="000336B9">
              <w:rPr>
                <w:rFonts w:ascii="Times New Roman" w:eastAsia="Times New Roman" w:hAnsi="Times New Roman"/>
                <w:b/>
                <w:snapToGrid w:val="0"/>
                <w:color w:val="000000"/>
                <w:sz w:val="20"/>
                <w:szCs w:val="20"/>
                <w:lang w:eastAsia="ru-RU"/>
              </w:rPr>
              <w:t>республиканский бюджет Республики Коми</w:t>
            </w:r>
          </w:p>
        </w:tc>
        <w:tc>
          <w:tcPr>
            <w:tcW w:w="1281"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r w:rsidRPr="000336B9">
              <w:rPr>
                <w:rFonts w:ascii="Times New Roman" w:eastAsia="Times New Roman" w:hAnsi="Times New Roman"/>
                <w:b/>
                <w:snapToGrid w:val="0"/>
                <w:color w:val="000000"/>
                <w:sz w:val="20"/>
                <w:szCs w:val="20"/>
                <w:lang w:eastAsia="ru-RU"/>
              </w:rPr>
              <w:t>4204,0</w:t>
            </w:r>
          </w:p>
        </w:tc>
        <w:tc>
          <w:tcPr>
            <w:tcW w:w="1134" w:type="dxa"/>
          </w:tcPr>
          <w:p w:rsidR="000336B9" w:rsidRPr="000336B9" w:rsidRDefault="000336B9" w:rsidP="000336B9">
            <w:pPr>
              <w:spacing w:after="0" w:line="240" w:lineRule="auto"/>
              <w:jc w:val="center"/>
              <w:rPr>
                <w:rFonts w:ascii="Times New Roman" w:eastAsia="Times New Roman" w:hAnsi="Times New Roman"/>
                <w:b/>
                <w:snapToGrid w:val="0"/>
                <w:sz w:val="20"/>
                <w:szCs w:val="20"/>
                <w:lang w:eastAsia="ru-RU"/>
              </w:rPr>
            </w:pPr>
            <w:r w:rsidRPr="000336B9">
              <w:rPr>
                <w:rFonts w:ascii="Times New Roman" w:eastAsia="Times New Roman" w:hAnsi="Times New Roman"/>
                <w:b/>
                <w:snapToGrid w:val="0"/>
                <w:sz w:val="20"/>
                <w:szCs w:val="20"/>
                <w:lang w:eastAsia="ru-RU"/>
              </w:rPr>
              <w:t>2493,6</w:t>
            </w:r>
          </w:p>
        </w:tc>
        <w:tc>
          <w:tcPr>
            <w:tcW w:w="992"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r w:rsidRPr="000336B9">
              <w:rPr>
                <w:rFonts w:ascii="Times New Roman" w:eastAsia="Times New Roman" w:hAnsi="Times New Roman"/>
                <w:b/>
                <w:snapToGrid w:val="0"/>
                <w:color w:val="000000"/>
                <w:sz w:val="20"/>
                <w:szCs w:val="20"/>
                <w:lang w:eastAsia="ru-RU"/>
              </w:rPr>
              <w:t>3938,8</w:t>
            </w:r>
          </w:p>
        </w:tc>
        <w:tc>
          <w:tcPr>
            <w:tcW w:w="1134" w:type="dxa"/>
          </w:tcPr>
          <w:p w:rsidR="000336B9" w:rsidRPr="000336B9" w:rsidRDefault="000336B9" w:rsidP="000336B9">
            <w:pPr>
              <w:spacing w:after="0" w:line="240" w:lineRule="auto"/>
              <w:ind w:left="112"/>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0,0</w:t>
            </w:r>
          </w:p>
        </w:tc>
        <w:tc>
          <w:tcPr>
            <w:tcW w:w="1276" w:type="dxa"/>
          </w:tcPr>
          <w:p w:rsidR="000336B9" w:rsidRPr="000336B9" w:rsidRDefault="000336B9" w:rsidP="000336B9">
            <w:pPr>
              <w:spacing w:after="0" w:line="240" w:lineRule="auto"/>
              <w:ind w:left="112"/>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0,0</w:t>
            </w:r>
          </w:p>
        </w:tc>
        <w:tc>
          <w:tcPr>
            <w:tcW w:w="1129" w:type="dxa"/>
          </w:tcPr>
          <w:p w:rsidR="000336B9" w:rsidRPr="000336B9" w:rsidRDefault="000336B9" w:rsidP="000336B9">
            <w:pPr>
              <w:spacing w:after="0" w:line="240" w:lineRule="auto"/>
              <w:ind w:left="112"/>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0,0</w:t>
            </w: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b/>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jc w:val="both"/>
              <w:rPr>
                <w:rFonts w:ascii="Times New Roman" w:eastAsia="Times New Roman" w:hAnsi="Times New Roman"/>
                <w:b/>
                <w:snapToGrid w:val="0"/>
                <w:color w:val="000000"/>
                <w:sz w:val="20"/>
                <w:szCs w:val="20"/>
                <w:lang w:eastAsia="ru-RU"/>
              </w:rPr>
            </w:pPr>
          </w:p>
        </w:tc>
        <w:tc>
          <w:tcPr>
            <w:tcW w:w="4393" w:type="dxa"/>
          </w:tcPr>
          <w:p w:rsidR="000336B9" w:rsidRPr="000336B9" w:rsidRDefault="000336B9" w:rsidP="000336B9">
            <w:pPr>
              <w:spacing w:after="0" w:line="240" w:lineRule="auto"/>
              <w:rPr>
                <w:rFonts w:ascii="Times New Roman" w:eastAsia="Times New Roman" w:hAnsi="Times New Roman"/>
                <w:b/>
                <w:snapToGrid w:val="0"/>
                <w:color w:val="000000"/>
                <w:sz w:val="20"/>
                <w:szCs w:val="20"/>
                <w:lang w:eastAsia="ru-RU"/>
              </w:rPr>
            </w:pPr>
            <w:r w:rsidRPr="000336B9">
              <w:rPr>
                <w:rFonts w:ascii="Times New Roman" w:eastAsia="Times New Roman" w:hAnsi="Times New Roman"/>
                <w:b/>
                <w:sz w:val="20"/>
                <w:szCs w:val="20"/>
                <w:lang w:eastAsia="ru-RU"/>
              </w:rPr>
              <w:t>бюджет муниципального района «Ижемский»*</w:t>
            </w:r>
          </w:p>
        </w:tc>
        <w:tc>
          <w:tcPr>
            <w:tcW w:w="1281"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r w:rsidRPr="000336B9">
              <w:rPr>
                <w:rFonts w:ascii="Times New Roman" w:eastAsia="Times New Roman" w:hAnsi="Times New Roman"/>
                <w:b/>
                <w:snapToGrid w:val="0"/>
                <w:color w:val="000000"/>
                <w:sz w:val="20"/>
                <w:szCs w:val="20"/>
                <w:lang w:eastAsia="ru-RU"/>
              </w:rPr>
              <w:t>3834,0</w:t>
            </w:r>
          </w:p>
        </w:tc>
        <w:tc>
          <w:tcPr>
            <w:tcW w:w="1134" w:type="dxa"/>
          </w:tcPr>
          <w:p w:rsidR="000336B9" w:rsidRPr="000336B9" w:rsidRDefault="000336B9" w:rsidP="000336B9">
            <w:pPr>
              <w:spacing w:after="0" w:line="240" w:lineRule="auto"/>
              <w:jc w:val="center"/>
              <w:rPr>
                <w:rFonts w:ascii="Times New Roman" w:eastAsia="Times New Roman" w:hAnsi="Times New Roman"/>
                <w:b/>
                <w:snapToGrid w:val="0"/>
                <w:sz w:val="20"/>
                <w:szCs w:val="20"/>
                <w:lang w:eastAsia="ru-RU"/>
              </w:rPr>
            </w:pPr>
            <w:r w:rsidRPr="000336B9">
              <w:rPr>
                <w:rFonts w:ascii="Times New Roman" w:eastAsia="Times New Roman" w:hAnsi="Times New Roman"/>
                <w:b/>
                <w:snapToGrid w:val="0"/>
                <w:sz w:val="20"/>
                <w:szCs w:val="20"/>
                <w:lang w:eastAsia="ru-RU"/>
              </w:rPr>
              <w:t>1577,4</w:t>
            </w:r>
          </w:p>
        </w:tc>
        <w:tc>
          <w:tcPr>
            <w:tcW w:w="992"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r w:rsidRPr="000336B9">
              <w:rPr>
                <w:rFonts w:ascii="Times New Roman" w:eastAsia="Times New Roman" w:hAnsi="Times New Roman"/>
                <w:b/>
                <w:snapToGrid w:val="0"/>
                <w:color w:val="000000"/>
                <w:sz w:val="20"/>
                <w:szCs w:val="20"/>
                <w:lang w:eastAsia="ru-RU"/>
              </w:rPr>
              <w:t>2417,0</w:t>
            </w:r>
          </w:p>
        </w:tc>
        <w:tc>
          <w:tcPr>
            <w:tcW w:w="1134" w:type="dxa"/>
          </w:tcPr>
          <w:p w:rsidR="000336B9" w:rsidRPr="000336B9" w:rsidRDefault="000336B9" w:rsidP="000336B9">
            <w:pPr>
              <w:spacing w:after="0" w:line="240" w:lineRule="auto"/>
              <w:ind w:left="112"/>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1500,0</w:t>
            </w:r>
          </w:p>
        </w:tc>
        <w:tc>
          <w:tcPr>
            <w:tcW w:w="1276" w:type="dxa"/>
          </w:tcPr>
          <w:p w:rsidR="000336B9" w:rsidRPr="000336B9" w:rsidRDefault="000336B9" w:rsidP="000336B9">
            <w:pPr>
              <w:spacing w:after="0" w:line="240" w:lineRule="auto"/>
              <w:ind w:left="112"/>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1500,0</w:t>
            </w:r>
          </w:p>
        </w:tc>
        <w:tc>
          <w:tcPr>
            <w:tcW w:w="1129" w:type="dxa"/>
          </w:tcPr>
          <w:p w:rsidR="000336B9" w:rsidRPr="000336B9" w:rsidRDefault="000336B9" w:rsidP="000336B9">
            <w:pPr>
              <w:spacing w:after="0" w:line="240" w:lineRule="auto"/>
              <w:ind w:left="112"/>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0,0</w:t>
            </w: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b/>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jc w:val="both"/>
              <w:rPr>
                <w:rFonts w:ascii="Times New Roman" w:eastAsia="Times New Roman" w:hAnsi="Times New Roman"/>
                <w:b/>
                <w:snapToGrid w:val="0"/>
                <w:color w:val="000000"/>
                <w:sz w:val="20"/>
                <w:szCs w:val="20"/>
                <w:lang w:eastAsia="ru-RU"/>
              </w:rPr>
            </w:pPr>
          </w:p>
        </w:tc>
        <w:tc>
          <w:tcPr>
            <w:tcW w:w="4393" w:type="dxa"/>
          </w:tcPr>
          <w:p w:rsidR="000336B9" w:rsidRPr="000336B9" w:rsidRDefault="000336B9" w:rsidP="000336B9">
            <w:pPr>
              <w:spacing w:after="0" w:line="240" w:lineRule="auto"/>
              <w:rPr>
                <w:rFonts w:ascii="Times New Roman" w:eastAsia="Times New Roman" w:hAnsi="Times New Roman"/>
                <w:b/>
                <w:snapToGrid w:val="0"/>
                <w:color w:val="000000"/>
                <w:sz w:val="20"/>
                <w:szCs w:val="20"/>
                <w:lang w:eastAsia="ru-RU"/>
              </w:rPr>
            </w:pPr>
            <w:r w:rsidRPr="000336B9">
              <w:rPr>
                <w:rFonts w:ascii="Times New Roman" w:eastAsia="Times New Roman" w:hAnsi="Times New Roman"/>
                <w:b/>
                <w:snapToGrid w:val="0"/>
                <w:color w:val="000000"/>
                <w:sz w:val="20"/>
                <w:szCs w:val="20"/>
                <w:lang w:eastAsia="ru-RU"/>
              </w:rPr>
              <w:t>бюджет сельских поселений**</w:t>
            </w:r>
          </w:p>
        </w:tc>
        <w:tc>
          <w:tcPr>
            <w:tcW w:w="1281"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b/>
                <w:snapToGrid w:val="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p>
        </w:tc>
        <w:tc>
          <w:tcPr>
            <w:tcW w:w="1134" w:type="dxa"/>
          </w:tcPr>
          <w:p w:rsidR="000336B9" w:rsidRPr="000336B9" w:rsidRDefault="000336B9" w:rsidP="000336B9">
            <w:pPr>
              <w:spacing w:after="0" w:line="240" w:lineRule="auto"/>
              <w:ind w:left="112"/>
              <w:jc w:val="center"/>
              <w:rPr>
                <w:rFonts w:ascii="Times New Roman" w:eastAsia="Times New Roman" w:hAnsi="Times New Roman"/>
                <w:b/>
                <w:snapToGrid w:val="0"/>
                <w:color w:val="000000"/>
                <w:sz w:val="20"/>
                <w:szCs w:val="20"/>
                <w:lang w:eastAsia="ru-RU"/>
              </w:rPr>
            </w:pPr>
          </w:p>
        </w:tc>
        <w:tc>
          <w:tcPr>
            <w:tcW w:w="1276" w:type="dxa"/>
          </w:tcPr>
          <w:p w:rsidR="000336B9" w:rsidRPr="000336B9" w:rsidRDefault="000336B9" w:rsidP="000336B9">
            <w:pPr>
              <w:spacing w:after="0" w:line="240" w:lineRule="auto"/>
              <w:ind w:left="112"/>
              <w:jc w:val="center"/>
              <w:rPr>
                <w:rFonts w:ascii="Times New Roman" w:eastAsia="Times New Roman" w:hAnsi="Times New Roman"/>
                <w:b/>
                <w:snapToGrid w:val="0"/>
                <w:color w:val="000000"/>
                <w:sz w:val="20"/>
                <w:szCs w:val="20"/>
                <w:lang w:eastAsia="ru-RU"/>
              </w:rPr>
            </w:pPr>
          </w:p>
        </w:tc>
        <w:tc>
          <w:tcPr>
            <w:tcW w:w="1129" w:type="dxa"/>
          </w:tcPr>
          <w:p w:rsidR="000336B9" w:rsidRPr="000336B9" w:rsidRDefault="000336B9" w:rsidP="000336B9">
            <w:pPr>
              <w:spacing w:after="0" w:line="240" w:lineRule="auto"/>
              <w:ind w:left="112"/>
              <w:jc w:val="center"/>
              <w:rPr>
                <w:rFonts w:ascii="Times New Roman" w:eastAsia="Times New Roman" w:hAnsi="Times New Roman"/>
                <w:b/>
                <w:snapToGrid w:val="0"/>
                <w:color w:val="000000"/>
                <w:sz w:val="20"/>
                <w:szCs w:val="20"/>
                <w:lang w:eastAsia="ru-RU"/>
              </w:rPr>
            </w:pP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b/>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jc w:val="both"/>
              <w:rPr>
                <w:rFonts w:ascii="Times New Roman" w:eastAsia="Times New Roman" w:hAnsi="Times New Roman"/>
                <w:b/>
                <w:snapToGrid w:val="0"/>
                <w:color w:val="000000"/>
                <w:sz w:val="20"/>
                <w:szCs w:val="20"/>
                <w:lang w:eastAsia="ru-RU"/>
              </w:rPr>
            </w:pPr>
          </w:p>
        </w:tc>
        <w:tc>
          <w:tcPr>
            <w:tcW w:w="4393" w:type="dxa"/>
          </w:tcPr>
          <w:p w:rsidR="000336B9" w:rsidRPr="000336B9" w:rsidRDefault="000336B9" w:rsidP="000336B9">
            <w:pPr>
              <w:spacing w:after="0" w:line="240" w:lineRule="auto"/>
              <w:rPr>
                <w:rFonts w:ascii="Times New Roman" w:eastAsia="Times New Roman" w:hAnsi="Times New Roman"/>
                <w:b/>
                <w:snapToGrid w:val="0"/>
                <w:color w:val="000000"/>
                <w:sz w:val="20"/>
                <w:szCs w:val="20"/>
                <w:lang w:eastAsia="ru-RU"/>
              </w:rPr>
            </w:pPr>
            <w:r w:rsidRPr="000336B9">
              <w:rPr>
                <w:rFonts w:ascii="Times New Roman" w:eastAsia="Times New Roman" w:hAnsi="Times New Roman"/>
                <w:b/>
                <w:snapToGrid w:val="0"/>
                <w:color w:val="000000"/>
                <w:sz w:val="20"/>
                <w:szCs w:val="20"/>
                <w:lang w:eastAsia="ru-RU"/>
              </w:rPr>
              <w:t>государственные внебюджетные фонды</w:t>
            </w:r>
          </w:p>
        </w:tc>
        <w:tc>
          <w:tcPr>
            <w:tcW w:w="1281"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b/>
                <w:snapToGrid w:val="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p>
        </w:tc>
        <w:tc>
          <w:tcPr>
            <w:tcW w:w="1134" w:type="dxa"/>
          </w:tcPr>
          <w:p w:rsidR="000336B9" w:rsidRPr="000336B9" w:rsidRDefault="000336B9" w:rsidP="000336B9">
            <w:pPr>
              <w:spacing w:after="0" w:line="240" w:lineRule="auto"/>
              <w:ind w:left="112"/>
              <w:jc w:val="center"/>
              <w:rPr>
                <w:rFonts w:ascii="Times New Roman" w:eastAsia="Times New Roman" w:hAnsi="Times New Roman"/>
                <w:b/>
                <w:snapToGrid w:val="0"/>
                <w:color w:val="000000"/>
                <w:sz w:val="20"/>
                <w:szCs w:val="20"/>
                <w:lang w:eastAsia="ru-RU"/>
              </w:rPr>
            </w:pPr>
          </w:p>
        </w:tc>
        <w:tc>
          <w:tcPr>
            <w:tcW w:w="1276" w:type="dxa"/>
          </w:tcPr>
          <w:p w:rsidR="000336B9" w:rsidRPr="000336B9" w:rsidRDefault="000336B9" w:rsidP="000336B9">
            <w:pPr>
              <w:spacing w:after="0" w:line="240" w:lineRule="auto"/>
              <w:ind w:left="112"/>
              <w:jc w:val="center"/>
              <w:rPr>
                <w:rFonts w:ascii="Times New Roman" w:eastAsia="Times New Roman" w:hAnsi="Times New Roman"/>
                <w:b/>
                <w:snapToGrid w:val="0"/>
                <w:color w:val="000000"/>
                <w:sz w:val="20"/>
                <w:szCs w:val="20"/>
                <w:lang w:eastAsia="ru-RU"/>
              </w:rPr>
            </w:pPr>
          </w:p>
        </w:tc>
        <w:tc>
          <w:tcPr>
            <w:tcW w:w="1129" w:type="dxa"/>
          </w:tcPr>
          <w:p w:rsidR="000336B9" w:rsidRPr="000336B9" w:rsidRDefault="000336B9" w:rsidP="000336B9">
            <w:pPr>
              <w:spacing w:after="0" w:line="240" w:lineRule="auto"/>
              <w:ind w:left="112"/>
              <w:jc w:val="center"/>
              <w:rPr>
                <w:rFonts w:ascii="Times New Roman" w:eastAsia="Times New Roman" w:hAnsi="Times New Roman"/>
                <w:b/>
                <w:snapToGrid w:val="0"/>
                <w:color w:val="000000"/>
                <w:sz w:val="20"/>
                <w:szCs w:val="20"/>
                <w:lang w:eastAsia="ru-RU"/>
              </w:rPr>
            </w:pP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b/>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jc w:val="both"/>
              <w:rPr>
                <w:rFonts w:ascii="Times New Roman" w:eastAsia="Times New Roman" w:hAnsi="Times New Roman"/>
                <w:b/>
                <w:snapToGrid w:val="0"/>
                <w:color w:val="000000"/>
                <w:sz w:val="20"/>
                <w:szCs w:val="20"/>
                <w:lang w:eastAsia="ru-RU"/>
              </w:rPr>
            </w:pPr>
          </w:p>
        </w:tc>
        <w:tc>
          <w:tcPr>
            <w:tcW w:w="4393" w:type="dxa"/>
          </w:tcPr>
          <w:p w:rsidR="000336B9" w:rsidRPr="000336B9" w:rsidRDefault="000336B9" w:rsidP="000336B9">
            <w:pPr>
              <w:spacing w:after="0" w:line="240" w:lineRule="auto"/>
              <w:jc w:val="both"/>
              <w:rPr>
                <w:rFonts w:ascii="Times New Roman" w:eastAsia="Times New Roman" w:hAnsi="Times New Roman"/>
                <w:b/>
                <w:snapToGrid w:val="0"/>
                <w:color w:val="000000"/>
                <w:sz w:val="20"/>
                <w:szCs w:val="20"/>
                <w:lang w:eastAsia="ru-RU"/>
              </w:rPr>
            </w:pPr>
            <w:r w:rsidRPr="000336B9">
              <w:rPr>
                <w:rFonts w:ascii="Times New Roman" w:eastAsia="Times New Roman" w:hAnsi="Times New Roman"/>
                <w:b/>
                <w:snapToGrid w:val="0"/>
                <w:color w:val="000000"/>
                <w:sz w:val="20"/>
                <w:szCs w:val="20"/>
                <w:lang w:eastAsia="ru-RU"/>
              </w:rPr>
              <w:t>юридические лица***</w:t>
            </w:r>
          </w:p>
        </w:tc>
        <w:tc>
          <w:tcPr>
            <w:tcW w:w="1281"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b/>
                <w:snapToGrid w:val="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p>
        </w:tc>
        <w:tc>
          <w:tcPr>
            <w:tcW w:w="1134" w:type="dxa"/>
          </w:tcPr>
          <w:p w:rsidR="000336B9" w:rsidRPr="000336B9" w:rsidRDefault="000336B9" w:rsidP="000336B9">
            <w:pPr>
              <w:spacing w:after="0" w:line="240" w:lineRule="auto"/>
              <w:ind w:left="112"/>
              <w:jc w:val="center"/>
              <w:rPr>
                <w:rFonts w:ascii="Times New Roman" w:eastAsia="Times New Roman" w:hAnsi="Times New Roman"/>
                <w:b/>
                <w:snapToGrid w:val="0"/>
                <w:color w:val="000000"/>
                <w:sz w:val="20"/>
                <w:szCs w:val="20"/>
                <w:lang w:eastAsia="ru-RU"/>
              </w:rPr>
            </w:pPr>
          </w:p>
        </w:tc>
        <w:tc>
          <w:tcPr>
            <w:tcW w:w="1276" w:type="dxa"/>
          </w:tcPr>
          <w:p w:rsidR="000336B9" w:rsidRPr="000336B9" w:rsidRDefault="000336B9" w:rsidP="000336B9">
            <w:pPr>
              <w:spacing w:after="0" w:line="240" w:lineRule="auto"/>
              <w:ind w:left="112"/>
              <w:jc w:val="center"/>
              <w:rPr>
                <w:rFonts w:ascii="Times New Roman" w:eastAsia="Times New Roman" w:hAnsi="Times New Roman"/>
                <w:b/>
                <w:snapToGrid w:val="0"/>
                <w:color w:val="000000"/>
                <w:sz w:val="20"/>
                <w:szCs w:val="20"/>
                <w:lang w:eastAsia="ru-RU"/>
              </w:rPr>
            </w:pPr>
          </w:p>
        </w:tc>
        <w:tc>
          <w:tcPr>
            <w:tcW w:w="1129" w:type="dxa"/>
          </w:tcPr>
          <w:p w:rsidR="000336B9" w:rsidRPr="000336B9" w:rsidRDefault="000336B9" w:rsidP="000336B9">
            <w:pPr>
              <w:spacing w:after="0" w:line="240" w:lineRule="auto"/>
              <w:ind w:left="112"/>
              <w:jc w:val="center"/>
              <w:rPr>
                <w:rFonts w:ascii="Times New Roman" w:eastAsia="Times New Roman" w:hAnsi="Times New Roman"/>
                <w:b/>
                <w:snapToGrid w:val="0"/>
                <w:color w:val="000000"/>
                <w:sz w:val="20"/>
                <w:szCs w:val="20"/>
                <w:lang w:eastAsia="ru-RU"/>
              </w:rPr>
            </w:pP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b/>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jc w:val="both"/>
              <w:rPr>
                <w:rFonts w:ascii="Times New Roman" w:eastAsia="Times New Roman" w:hAnsi="Times New Roman"/>
                <w:b/>
                <w:snapToGrid w:val="0"/>
                <w:color w:val="000000"/>
                <w:sz w:val="20"/>
                <w:szCs w:val="20"/>
                <w:lang w:eastAsia="ru-RU"/>
              </w:rPr>
            </w:pPr>
          </w:p>
        </w:tc>
        <w:tc>
          <w:tcPr>
            <w:tcW w:w="4393" w:type="dxa"/>
          </w:tcPr>
          <w:p w:rsidR="000336B9" w:rsidRPr="000336B9" w:rsidRDefault="000336B9" w:rsidP="000336B9">
            <w:pPr>
              <w:spacing w:after="0" w:line="240" w:lineRule="auto"/>
              <w:rPr>
                <w:rFonts w:ascii="Times New Roman" w:eastAsia="Times New Roman" w:hAnsi="Times New Roman"/>
                <w:b/>
                <w:snapToGrid w:val="0"/>
                <w:color w:val="000000"/>
                <w:sz w:val="20"/>
                <w:szCs w:val="20"/>
                <w:lang w:eastAsia="ru-RU"/>
              </w:rPr>
            </w:pPr>
            <w:r w:rsidRPr="000336B9">
              <w:rPr>
                <w:rFonts w:ascii="Times New Roman" w:eastAsia="Times New Roman" w:hAnsi="Times New Roman"/>
                <w:b/>
                <w:snapToGrid w:val="0"/>
                <w:color w:val="000000"/>
                <w:sz w:val="20"/>
                <w:szCs w:val="20"/>
                <w:lang w:eastAsia="ru-RU"/>
              </w:rPr>
              <w:t>средства от приносящей доход деятельности</w:t>
            </w:r>
          </w:p>
        </w:tc>
        <w:tc>
          <w:tcPr>
            <w:tcW w:w="1281"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b/>
                <w:snapToGrid w:val="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p>
        </w:tc>
        <w:tc>
          <w:tcPr>
            <w:tcW w:w="1134" w:type="dxa"/>
          </w:tcPr>
          <w:p w:rsidR="000336B9" w:rsidRPr="000336B9" w:rsidRDefault="000336B9" w:rsidP="000336B9">
            <w:pPr>
              <w:spacing w:after="0" w:line="240" w:lineRule="auto"/>
              <w:ind w:left="112"/>
              <w:jc w:val="center"/>
              <w:rPr>
                <w:rFonts w:ascii="Times New Roman" w:eastAsia="Times New Roman" w:hAnsi="Times New Roman"/>
                <w:b/>
                <w:snapToGrid w:val="0"/>
                <w:color w:val="000000"/>
                <w:sz w:val="20"/>
                <w:szCs w:val="20"/>
                <w:lang w:eastAsia="ru-RU"/>
              </w:rPr>
            </w:pPr>
          </w:p>
        </w:tc>
        <w:tc>
          <w:tcPr>
            <w:tcW w:w="1276" w:type="dxa"/>
          </w:tcPr>
          <w:p w:rsidR="000336B9" w:rsidRPr="000336B9" w:rsidRDefault="000336B9" w:rsidP="000336B9">
            <w:pPr>
              <w:spacing w:after="0" w:line="240" w:lineRule="auto"/>
              <w:ind w:left="112"/>
              <w:jc w:val="center"/>
              <w:rPr>
                <w:rFonts w:ascii="Times New Roman" w:eastAsia="Times New Roman" w:hAnsi="Times New Roman"/>
                <w:b/>
                <w:snapToGrid w:val="0"/>
                <w:color w:val="000000"/>
                <w:sz w:val="20"/>
                <w:szCs w:val="20"/>
                <w:lang w:eastAsia="ru-RU"/>
              </w:rPr>
            </w:pPr>
          </w:p>
        </w:tc>
        <w:tc>
          <w:tcPr>
            <w:tcW w:w="1129" w:type="dxa"/>
          </w:tcPr>
          <w:p w:rsidR="000336B9" w:rsidRPr="000336B9" w:rsidRDefault="000336B9" w:rsidP="000336B9">
            <w:pPr>
              <w:spacing w:after="0" w:line="240" w:lineRule="auto"/>
              <w:ind w:left="112"/>
              <w:jc w:val="center"/>
              <w:rPr>
                <w:rFonts w:ascii="Times New Roman" w:eastAsia="Times New Roman" w:hAnsi="Times New Roman"/>
                <w:b/>
                <w:snapToGrid w:val="0"/>
                <w:color w:val="000000"/>
                <w:sz w:val="20"/>
                <w:szCs w:val="20"/>
                <w:lang w:eastAsia="ru-RU"/>
              </w:rPr>
            </w:pPr>
          </w:p>
        </w:tc>
      </w:tr>
      <w:tr w:rsidR="000336B9" w:rsidRPr="000336B9" w:rsidTr="007E6FEC">
        <w:trPr>
          <w:cantSplit/>
          <w:trHeight w:val="261"/>
        </w:trPr>
        <w:tc>
          <w:tcPr>
            <w:tcW w:w="1700" w:type="dxa"/>
            <w:vMerge w:val="restart"/>
          </w:tcPr>
          <w:p w:rsidR="000336B9" w:rsidRPr="000336B9" w:rsidRDefault="000336B9" w:rsidP="000336B9">
            <w:pPr>
              <w:widowControl w:val="0"/>
              <w:autoSpaceDE w:val="0"/>
              <w:autoSpaceDN w:val="0"/>
              <w:adjustRightInd w:val="0"/>
              <w:spacing w:after="0" w:line="240" w:lineRule="auto"/>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 xml:space="preserve">Основное </w:t>
            </w:r>
            <w:r w:rsidRPr="000336B9">
              <w:rPr>
                <w:rFonts w:ascii="Times New Roman" w:eastAsia="Times New Roman" w:hAnsi="Times New Roman"/>
                <w:sz w:val="20"/>
                <w:szCs w:val="20"/>
                <w:lang w:eastAsia="ru-RU"/>
              </w:rPr>
              <w:br/>
              <w:t>мероприятие 2.1.1</w:t>
            </w:r>
          </w:p>
        </w:tc>
        <w:tc>
          <w:tcPr>
            <w:tcW w:w="2833" w:type="dxa"/>
            <w:vMerge w:val="restart"/>
          </w:tcPr>
          <w:p w:rsidR="000336B9" w:rsidRPr="000336B9" w:rsidRDefault="000336B9" w:rsidP="000336B9">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Организация осуществления перевозок пассажиров и багажа автомобильным транспортом</w:t>
            </w:r>
          </w:p>
        </w:tc>
        <w:tc>
          <w:tcPr>
            <w:tcW w:w="4393" w:type="dxa"/>
          </w:tcPr>
          <w:p w:rsidR="000336B9" w:rsidRPr="000336B9" w:rsidRDefault="000336B9" w:rsidP="000336B9">
            <w:pPr>
              <w:spacing w:after="0" w:line="240" w:lineRule="auto"/>
              <w:ind w:right="-30"/>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Всего в том числе:</w:t>
            </w:r>
          </w:p>
        </w:tc>
        <w:tc>
          <w:tcPr>
            <w:tcW w:w="1281"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r w:rsidRPr="000336B9">
              <w:rPr>
                <w:rFonts w:ascii="Times New Roman" w:eastAsia="Times New Roman" w:hAnsi="Times New Roman"/>
                <w:b/>
                <w:snapToGrid w:val="0"/>
                <w:color w:val="000000"/>
                <w:sz w:val="20"/>
                <w:szCs w:val="20"/>
                <w:lang w:eastAsia="ru-RU"/>
              </w:rPr>
              <w:t>3607,0</w:t>
            </w:r>
          </w:p>
        </w:tc>
        <w:tc>
          <w:tcPr>
            <w:tcW w:w="1134" w:type="dxa"/>
          </w:tcPr>
          <w:p w:rsidR="000336B9" w:rsidRPr="000336B9" w:rsidRDefault="000336B9" w:rsidP="000336B9">
            <w:pPr>
              <w:spacing w:after="0" w:line="240" w:lineRule="auto"/>
              <w:jc w:val="center"/>
              <w:rPr>
                <w:rFonts w:ascii="Times New Roman" w:eastAsia="Times New Roman" w:hAnsi="Times New Roman"/>
                <w:b/>
                <w:snapToGrid w:val="0"/>
                <w:sz w:val="20"/>
                <w:szCs w:val="20"/>
                <w:lang w:eastAsia="ru-RU"/>
              </w:rPr>
            </w:pPr>
            <w:r w:rsidRPr="000336B9">
              <w:rPr>
                <w:rFonts w:ascii="Times New Roman" w:eastAsia="Times New Roman" w:hAnsi="Times New Roman"/>
                <w:b/>
                <w:snapToGrid w:val="0"/>
                <w:sz w:val="20"/>
                <w:szCs w:val="20"/>
                <w:lang w:eastAsia="ru-RU"/>
              </w:rPr>
              <w:t>1371,9</w:t>
            </w:r>
          </w:p>
        </w:tc>
        <w:tc>
          <w:tcPr>
            <w:tcW w:w="992"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r w:rsidRPr="000336B9">
              <w:rPr>
                <w:rFonts w:ascii="Times New Roman" w:eastAsia="Times New Roman" w:hAnsi="Times New Roman"/>
                <w:b/>
                <w:snapToGrid w:val="0"/>
                <w:color w:val="000000"/>
                <w:sz w:val="20"/>
                <w:szCs w:val="20"/>
                <w:lang w:eastAsia="ru-RU"/>
              </w:rPr>
              <w:t>2217,0</w:t>
            </w:r>
          </w:p>
        </w:tc>
        <w:tc>
          <w:tcPr>
            <w:tcW w:w="1134" w:type="dxa"/>
          </w:tcPr>
          <w:p w:rsidR="000336B9" w:rsidRPr="000336B9" w:rsidRDefault="000336B9" w:rsidP="000336B9">
            <w:pPr>
              <w:spacing w:after="0" w:line="240" w:lineRule="auto"/>
              <w:ind w:left="112"/>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1300,0</w:t>
            </w:r>
          </w:p>
        </w:tc>
        <w:tc>
          <w:tcPr>
            <w:tcW w:w="1276"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r w:rsidRPr="000336B9">
              <w:rPr>
                <w:rFonts w:ascii="Times New Roman" w:eastAsia="Times New Roman" w:hAnsi="Times New Roman"/>
                <w:b/>
                <w:snapToGrid w:val="0"/>
                <w:color w:val="000000"/>
                <w:sz w:val="20"/>
                <w:szCs w:val="20"/>
                <w:lang w:eastAsia="ru-RU"/>
              </w:rPr>
              <w:t>1300,0</w:t>
            </w:r>
          </w:p>
        </w:tc>
        <w:tc>
          <w:tcPr>
            <w:tcW w:w="1129"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r w:rsidRPr="000336B9">
              <w:rPr>
                <w:rFonts w:ascii="Times New Roman" w:eastAsia="Times New Roman" w:hAnsi="Times New Roman"/>
                <w:b/>
                <w:snapToGrid w:val="0"/>
                <w:color w:val="000000"/>
                <w:sz w:val="20"/>
                <w:szCs w:val="20"/>
                <w:lang w:eastAsia="ru-RU"/>
              </w:rPr>
              <w:t>0,0</w:t>
            </w: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ind w:right="-30"/>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федеральный бюджет</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snapToGrid w:val="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276"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129"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ind w:right="-30"/>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республиканский бюджет Республики Коми</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snapToGrid w:val="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276"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129"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rPr>
                <w:rFonts w:ascii="Times New Roman" w:eastAsia="Times New Roman" w:hAnsi="Times New Roman"/>
                <w:snapToGrid w:val="0"/>
                <w:color w:val="000000"/>
                <w:sz w:val="20"/>
                <w:szCs w:val="20"/>
                <w:lang w:eastAsia="ru-RU"/>
              </w:rPr>
            </w:pPr>
            <w:r w:rsidRPr="000336B9">
              <w:rPr>
                <w:rFonts w:ascii="Times New Roman" w:eastAsia="Times New Roman" w:hAnsi="Times New Roman"/>
                <w:sz w:val="20"/>
                <w:szCs w:val="20"/>
                <w:lang w:eastAsia="ru-RU"/>
              </w:rPr>
              <w:t>бюджет муниципального района «Ижемский»*</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3607,0</w:t>
            </w:r>
          </w:p>
        </w:tc>
        <w:tc>
          <w:tcPr>
            <w:tcW w:w="1134" w:type="dxa"/>
          </w:tcPr>
          <w:p w:rsidR="000336B9" w:rsidRPr="000336B9" w:rsidRDefault="000336B9" w:rsidP="000336B9">
            <w:pPr>
              <w:spacing w:after="0" w:line="240" w:lineRule="auto"/>
              <w:jc w:val="center"/>
              <w:rPr>
                <w:rFonts w:ascii="Times New Roman" w:eastAsia="Times New Roman" w:hAnsi="Times New Roman"/>
                <w:snapToGrid w:val="0"/>
                <w:sz w:val="20"/>
                <w:szCs w:val="20"/>
                <w:lang w:eastAsia="ru-RU"/>
              </w:rPr>
            </w:pPr>
            <w:r w:rsidRPr="000336B9">
              <w:rPr>
                <w:rFonts w:ascii="Times New Roman" w:eastAsia="Times New Roman" w:hAnsi="Times New Roman"/>
                <w:snapToGrid w:val="0"/>
                <w:sz w:val="20"/>
                <w:szCs w:val="20"/>
                <w:lang w:eastAsia="ru-RU"/>
              </w:rPr>
              <w:t>1371,9</w:t>
            </w: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2217,0</w:t>
            </w:r>
          </w:p>
        </w:tc>
        <w:tc>
          <w:tcPr>
            <w:tcW w:w="1134" w:type="dxa"/>
          </w:tcPr>
          <w:p w:rsidR="000336B9" w:rsidRPr="000336B9" w:rsidRDefault="000336B9" w:rsidP="000336B9">
            <w:pPr>
              <w:spacing w:after="0" w:line="240" w:lineRule="auto"/>
              <w:ind w:left="112"/>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1300,0</w:t>
            </w:r>
          </w:p>
        </w:tc>
        <w:tc>
          <w:tcPr>
            <w:tcW w:w="1276" w:type="dxa"/>
          </w:tcPr>
          <w:p w:rsidR="000336B9" w:rsidRPr="000336B9" w:rsidRDefault="000336B9" w:rsidP="000336B9">
            <w:pPr>
              <w:spacing w:after="0" w:line="240" w:lineRule="auto"/>
              <w:ind w:left="112"/>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1300,0</w:t>
            </w:r>
          </w:p>
        </w:tc>
        <w:tc>
          <w:tcPr>
            <w:tcW w:w="1129" w:type="dxa"/>
          </w:tcPr>
          <w:p w:rsidR="000336B9" w:rsidRPr="000336B9" w:rsidRDefault="000336B9" w:rsidP="000336B9">
            <w:pPr>
              <w:spacing w:after="0" w:line="240" w:lineRule="auto"/>
              <w:ind w:left="112"/>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0,0</w:t>
            </w: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бюджет сельских поселений**</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snapToGrid w:val="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276"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129"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государственные внебюджетные фонды</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snapToGrid w:val="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276"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129"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jc w:val="both"/>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юридические лица***</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snapToGrid w:val="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276"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129"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средства от приносящей доход деятельности</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snapToGrid w:val="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276"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129"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r>
      <w:tr w:rsidR="000336B9" w:rsidRPr="000336B9" w:rsidTr="007E6FEC">
        <w:trPr>
          <w:cantSplit/>
          <w:trHeight w:val="261"/>
        </w:trPr>
        <w:tc>
          <w:tcPr>
            <w:tcW w:w="1700" w:type="dxa"/>
            <w:vMerge w:val="restart"/>
          </w:tcPr>
          <w:p w:rsidR="000336B9" w:rsidRPr="000336B9" w:rsidRDefault="000336B9" w:rsidP="000336B9">
            <w:pPr>
              <w:widowControl w:val="0"/>
              <w:autoSpaceDE w:val="0"/>
              <w:autoSpaceDN w:val="0"/>
              <w:adjustRightInd w:val="0"/>
              <w:spacing w:after="0" w:line="240" w:lineRule="auto"/>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 xml:space="preserve">Основное </w:t>
            </w:r>
            <w:r w:rsidRPr="000336B9">
              <w:rPr>
                <w:rFonts w:ascii="Times New Roman" w:eastAsia="Times New Roman" w:hAnsi="Times New Roman"/>
                <w:sz w:val="20"/>
                <w:szCs w:val="20"/>
                <w:lang w:eastAsia="ru-RU"/>
              </w:rPr>
              <w:br/>
              <w:t>мероприятие 2.1.2</w:t>
            </w:r>
          </w:p>
        </w:tc>
        <w:tc>
          <w:tcPr>
            <w:tcW w:w="2833" w:type="dxa"/>
            <w:vMerge w:val="restart"/>
          </w:tcPr>
          <w:p w:rsidR="000336B9" w:rsidRPr="000336B9" w:rsidRDefault="000336B9" w:rsidP="000336B9">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Организация осуществления перевозок пассажиров и багажа водным транспортом</w:t>
            </w:r>
          </w:p>
        </w:tc>
        <w:tc>
          <w:tcPr>
            <w:tcW w:w="4393" w:type="dxa"/>
          </w:tcPr>
          <w:p w:rsidR="000336B9" w:rsidRPr="000336B9" w:rsidRDefault="000336B9" w:rsidP="000336B9">
            <w:pPr>
              <w:spacing w:after="0" w:line="240" w:lineRule="auto"/>
              <w:ind w:right="-30"/>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Всего в том числе:</w:t>
            </w:r>
          </w:p>
        </w:tc>
        <w:tc>
          <w:tcPr>
            <w:tcW w:w="1281"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r w:rsidRPr="000336B9">
              <w:rPr>
                <w:rFonts w:ascii="Times New Roman" w:eastAsia="Times New Roman" w:hAnsi="Times New Roman"/>
                <w:b/>
                <w:snapToGrid w:val="0"/>
                <w:color w:val="000000"/>
                <w:sz w:val="20"/>
                <w:szCs w:val="20"/>
                <w:lang w:eastAsia="ru-RU"/>
              </w:rPr>
              <w:t>4431,0</w:t>
            </w:r>
          </w:p>
        </w:tc>
        <w:tc>
          <w:tcPr>
            <w:tcW w:w="1134" w:type="dxa"/>
          </w:tcPr>
          <w:p w:rsidR="000336B9" w:rsidRPr="000336B9" w:rsidRDefault="000336B9" w:rsidP="000336B9">
            <w:pPr>
              <w:spacing w:after="0" w:line="240" w:lineRule="auto"/>
              <w:jc w:val="center"/>
              <w:rPr>
                <w:rFonts w:ascii="Times New Roman" w:eastAsia="Times New Roman" w:hAnsi="Times New Roman"/>
                <w:b/>
                <w:snapToGrid w:val="0"/>
                <w:sz w:val="20"/>
                <w:szCs w:val="20"/>
                <w:lang w:eastAsia="ru-RU"/>
              </w:rPr>
            </w:pPr>
            <w:r w:rsidRPr="000336B9">
              <w:rPr>
                <w:rFonts w:ascii="Times New Roman" w:eastAsia="Times New Roman" w:hAnsi="Times New Roman"/>
                <w:b/>
                <w:snapToGrid w:val="0"/>
                <w:sz w:val="20"/>
                <w:szCs w:val="20"/>
                <w:lang w:eastAsia="ru-RU"/>
              </w:rPr>
              <w:t>2699,1</w:t>
            </w:r>
          </w:p>
        </w:tc>
        <w:tc>
          <w:tcPr>
            <w:tcW w:w="992"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r w:rsidRPr="000336B9">
              <w:rPr>
                <w:rFonts w:ascii="Times New Roman" w:eastAsia="Times New Roman" w:hAnsi="Times New Roman"/>
                <w:b/>
                <w:snapToGrid w:val="0"/>
                <w:color w:val="000000"/>
                <w:sz w:val="20"/>
                <w:szCs w:val="20"/>
                <w:lang w:eastAsia="ru-RU"/>
              </w:rPr>
              <w:t>4138,8</w:t>
            </w:r>
          </w:p>
        </w:tc>
        <w:tc>
          <w:tcPr>
            <w:tcW w:w="1134" w:type="dxa"/>
          </w:tcPr>
          <w:p w:rsidR="000336B9" w:rsidRPr="000336B9" w:rsidRDefault="000336B9" w:rsidP="000336B9">
            <w:pPr>
              <w:spacing w:after="0" w:line="240" w:lineRule="auto"/>
              <w:ind w:left="112"/>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200,0</w:t>
            </w:r>
          </w:p>
        </w:tc>
        <w:tc>
          <w:tcPr>
            <w:tcW w:w="1276" w:type="dxa"/>
          </w:tcPr>
          <w:p w:rsidR="000336B9" w:rsidRPr="000336B9" w:rsidRDefault="000336B9" w:rsidP="000336B9">
            <w:pPr>
              <w:spacing w:after="0" w:line="240" w:lineRule="auto"/>
              <w:ind w:left="112"/>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200,0</w:t>
            </w:r>
          </w:p>
        </w:tc>
        <w:tc>
          <w:tcPr>
            <w:tcW w:w="1129" w:type="dxa"/>
          </w:tcPr>
          <w:p w:rsidR="000336B9" w:rsidRPr="000336B9" w:rsidRDefault="000336B9" w:rsidP="000336B9">
            <w:pPr>
              <w:spacing w:after="0" w:line="240" w:lineRule="auto"/>
              <w:ind w:left="112"/>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0,0</w:t>
            </w: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jc w:val="both"/>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ind w:right="-30"/>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федеральный бюджет</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snapToGrid w:val="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276"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129"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jc w:val="both"/>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ind w:right="-30"/>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республиканский бюджет Республики Коми</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4204,0</w:t>
            </w:r>
          </w:p>
        </w:tc>
        <w:tc>
          <w:tcPr>
            <w:tcW w:w="1134" w:type="dxa"/>
          </w:tcPr>
          <w:p w:rsidR="000336B9" w:rsidRPr="000336B9" w:rsidRDefault="000336B9" w:rsidP="000336B9">
            <w:pPr>
              <w:spacing w:after="0" w:line="240" w:lineRule="auto"/>
              <w:jc w:val="center"/>
              <w:rPr>
                <w:rFonts w:ascii="Times New Roman" w:eastAsia="Times New Roman" w:hAnsi="Times New Roman"/>
                <w:snapToGrid w:val="0"/>
                <w:sz w:val="20"/>
                <w:szCs w:val="20"/>
                <w:lang w:eastAsia="ru-RU"/>
              </w:rPr>
            </w:pPr>
            <w:r w:rsidRPr="000336B9">
              <w:rPr>
                <w:rFonts w:ascii="Times New Roman" w:eastAsia="Times New Roman" w:hAnsi="Times New Roman"/>
                <w:snapToGrid w:val="0"/>
                <w:sz w:val="20"/>
                <w:szCs w:val="20"/>
                <w:lang w:eastAsia="ru-RU"/>
              </w:rPr>
              <w:t>2493,6</w:t>
            </w: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3938,8</w:t>
            </w:r>
          </w:p>
        </w:tc>
        <w:tc>
          <w:tcPr>
            <w:tcW w:w="1134" w:type="dxa"/>
          </w:tcPr>
          <w:p w:rsidR="000336B9" w:rsidRPr="000336B9" w:rsidRDefault="000336B9" w:rsidP="000336B9">
            <w:pPr>
              <w:spacing w:after="0" w:line="240" w:lineRule="auto"/>
              <w:ind w:left="112"/>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0,0</w:t>
            </w:r>
          </w:p>
        </w:tc>
        <w:tc>
          <w:tcPr>
            <w:tcW w:w="1276" w:type="dxa"/>
          </w:tcPr>
          <w:p w:rsidR="000336B9" w:rsidRPr="000336B9" w:rsidRDefault="000336B9" w:rsidP="000336B9">
            <w:pPr>
              <w:spacing w:after="0" w:line="240" w:lineRule="auto"/>
              <w:ind w:left="112"/>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0,0</w:t>
            </w:r>
          </w:p>
        </w:tc>
        <w:tc>
          <w:tcPr>
            <w:tcW w:w="1129" w:type="dxa"/>
          </w:tcPr>
          <w:p w:rsidR="000336B9" w:rsidRPr="000336B9" w:rsidRDefault="000336B9" w:rsidP="000336B9">
            <w:pPr>
              <w:spacing w:after="0" w:line="240" w:lineRule="auto"/>
              <w:ind w:left="112"/>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0,0</w:t>
            </w: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jc w:val="both"/>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rPr>
                <w:rFonts w:ascii="Times New Roman" w:eastAsia="Times New Roman" w:hAnsi="Times New Roman"/>
                <w:snapToGrid w:val="0"/>
                <w:color w:val="000000"/>
                <w:sz w:val="20"/>
                <w:szCs w:val="20"/>
                <w:lang w:eastAsia="ru-RU"/>
              </w:rPr>
            </w:pPr>
            <w:r w:rsidRPr="000336B9">
              <w:rPr>
                <w:rFonts w:ascii="Times New Roman" w:eastAsia="Times New Roman" w:hAnsi="Times New Roman"/>
                <w:sz w:val="20"/>
                <w:szCs w:val="20"/>
                <w:lang w:eastAsia="ru-RU"/>
              </w:rPr>
              <w:t>бюджет муниципального района «Ижемский»*</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227,0</w:t>
            </w:r>
          </w:p>
        </w:tc>
        <w:tc>
          <w:tcPr>
            <w:tcW w:w="1134" w:type="dxa"/>
          </w:tcPr>
          <w:p w:rsidR="000336B9" w:rsidRPr="000336B9" w:rsidRDefault="000336B9" w:rsidP="000336B9">
            <w:pPr>
              <w:spacing w:after="0" w:line="240" w:lineRule="auto"/>
              <w:jc w:val="center"/>
              <w:rPr>
                <w:rFonts w:ascii="Times New Roman" w:eastAsia="Times New Roman" w:hAnsi="Times New Roman"/>
                <w:snapToGrid w:val="0"/>
                <w:sz w:val="20"/>
                <w:szCs w:val="20"/>
                <w:lang w:eastAsia="ru-RU"/>
              </w:rPr>
            </w:pPr>
            <w:r w:rsidRPr="000336B9">
              <w:rPr>
                <w:rFonts w:ascii="Times New Roman" w:eastAsia="Times New Roman" w:hAnsi="Times New Roman"/>
                <w:snapToGrid w:val="0"/>
                <w:sz w:val="20"/>
                <w:szCs w:val="20"/>
                <w:lang w:eastAsia="ru-RU"/>
              </w:rPr>
              <w:t xml:space="preserve">  205,5</w:t>
            </w: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200,0</w:t>
            </w:r>
          </w:p>
        </w:tc>
        <w:tc>
          <w:tcPr>
            <w:tcW w:w="1134" w:type="dxa"/>
          </w:tcPr>
          <w:p w:rsidR="000336B9" w:rsidRPr="000336B9" w:rsidRDefault="000336B9" w:rsidP="000336B9">
            <w:pPr>
              <w:spacing w:after="0" w:line="240" w:lineRule="auto"/>
              <w:ind w:left="112"/>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200,0</w:t>
            </w:r>
          </w:p>
        </w:tc>
        <w:tc>
          <w:tcPr>
            <w:tcW w:w="1276" w:type="dxa"/>
          </w:tcPr>
          <w:p w:rsidR="000336B9" w:rsidRPr="000336B9" w:rsidRDefault="000336B9" w:rsidP="000336B9">
            <w:pPr>
              <w:spacing w:after="0" w:line="240" w:lineRule="auto"/>
              <w:ind w:left="112"/>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200,0</w:t>
            </w:r>
          </w:p>
        </w:tc>
        <w:tc>
          <w:tcPr>
            <w:tcW w:w="1129" w:type="dxa"/>
          </w:tcPr>
          <w:p w:rsidR="000336B9" w:rsidRPr="000336B9" w:rsidRDefault="000336B9" w:rsidP="000336B9">
            <w:pPr>
              <w:spacing w:after="0" w:line="240" w:lineRule="auto"/>
              <w:ind w:left="112"/>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0,0</w:t>
            </w: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jc w:val="both"/>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бюджет сельских поселений**</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snapToGrid w:val="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276"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129"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jc w:val="both"/>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государственные внебюджетные фонды</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snapToGrid w:val="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276"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129"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jc w:val="both"/>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jc w:val="both"/>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юридические лица***</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snapToGrid w:val="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276"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129"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jc w:val="both"/>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средства от приносящей доход деятельности</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snapToGrid w:val="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276"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129"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r>
      <w:tr w:rsidR="000336B9" w:rsidRPr="000336B9" w:rsidTr="007E6FEC">
        <w:trPr>
          <w:cantSplit/>
          <w:trHeight w:val="261"/>
        </w:trPr>
        <w:tc>
          <w:tcPr>
            <w:tcW w:w="1700" w:type="dxa"/>
            <w:vMerge w:val="restart"/>
          </w:tcPr>
          <w:p w:rsidR="000336B9" w:rsidRPr="000336B9" w:rsidRDefault="000336B9" w:rsidP="000336B9">
            <w:pPr>
              <w:widowControl w:val="0"/>
              <w:autoSpaceDE w:val="0"/>
              <w:autoSpaceDN w:val="0"/>
              <w:adjustRightInd w:val="0"/>
              <w:spacing w:after="0" w:line="240" w:lineRule="auto"/>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Подпрограмма 3.</w:t>
            </w:r>
          </w:p>
        </w:tc>
        <w:tc>
          <w:tcPr>
            <w:tcW w:w="2833" w:type="dxa"/>
            <w:vMerge w:val="restart"/>
          </w:tcPr>
          <w:p w:rsidR="000336B9" w:rsidRPr="000336B9" w:rsidRDefault="000336B9" w:rsidP="000336B9">
            <w:pPr>
              <w:widowControl w:val="0"/>
              <w:autoSpaceDE w:val="0"/>
              <w:autoSpaceDN w:val="0"/>
              <w:adjustRightInd w:val="0"/>
              <w:spacing w:after="0" w:line="240" w:lineRule="auto"/>
              <w:jc w:val="both"/>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Повышение безопасности дорожного движения на территории муниципального района «Ижемский»</w:t>
            </w:r>
          </w:p>
        </w:tc>
        <w:tc>
          <w:tcPr>
            <w:tcW w:w="4393" w:type="dxa"/>
          </w:tcPr>
          <w:p w:rsidR="000336B9" w:rsidRPr="000336B9" w:rsidRDefault="000336B9" w:rsidP="000336B9">
            <w:pPr>
              <w:spacing w:after="0" w:line="240" w:lineRule="auto"/>
              <w:ind w:right="-30"/>
              <w:rPr>
                <w:rFonts w:ascii="Times New Roman" w:eastAsia="Times New Roman" w:hAnsi="Times New Roman"/>
                <w:b/>
                <w:snapToGrid w:val="0"/>
                <w:color w:val="000000"/>
                <w:sz w:val="20"/>
                <w:szCs w:val="20"/>
                <w:lang w:eastAsia="ru-RU"/>
              </w:rPr>
            </w:pPr>
            <w:r w:rsidRPr="000336B9">
              <w:rPr>
                <w:rFonts w:ascii="Times New Roman" w:eastAsia="Times New Roman" w:hAnsi="Times New Roman"/>
                <w:b/>
                <w:snapToGrid w:val="0"/>
                <w:color w:val="000000"/>
                <w:sz w:val="20"/>
                <w:szCs w:val="20"/>
                <w:lang w:eastAsia="ru-RU"/>
              </w:rPr>
              <w:t>Всего в том числе:</w:t>
            </w:r>
          </w:p>
        </w:tc>
        <w:tc>
          <w:tcPr>
            <w:tcW w:w="1281"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r w:rsidRPr="000336B9">
              <w:rPr>
                <w:rFonts w:ascii="Times New Roman" w:eastAsia="Times New Roman" w:hAnsi="Times New Roman"/>
                <w:b/>
                <w:snapToGrid w:val="0"/>
                <w:color w:val="000000"/>
                <w:sz w:val="20"/>
                <w:szCs w:val="20"/>
                <w:lang w:eastAsia="ru-RU"/>
              </w:rPr>
              <w:t>392,9</w:t>
            </w:r>
          </w:p>
        </w:tc>
        <w:tc>
          <w:tcPr>
            <w:tcW w:w="1134" w:type="dxa"/>
          </w:tcPr>
          <w:p w:rsidR="000336B9" w:rsidRPr="000336B9" w:rsidRDefault="000336B9" w:rsidP="000336B9">
            <w:pPr>
              <w:spacing w:after="0" w:line="240" w:lineRule="auto"/>
              <w:jc w:val="center"/>
              <w:rPr>
                <w:rFonts w:ascii="Times New Roman" w:eastAsia="Times New Roman" w:hAnsi="Times New Roman"/>
                <w:b/>
                <w:snapToGrid w:val="0"/>
                <w:sz w:val="20"/>
                <w:szCs w:val="20"/>
                <w:lang w:eastAsia="ru-RU"/>
              </w:rPr>
            </w:pPr>
            <w:r w:rsidRPr="000336B9">
              <w:rPr>
                <w:rFonts w:ascii="Times New Roman" w:eastAsia="Times New Roman" w:hAnsi="Times New Roman"/>
                <w:b/>
                <w:snapToGrid w:val="0"/>
                <w:sz w:val="20"/>
                <w:szCs w:val="20"/>
                <w:lang w:eastAsia="ru-RU"/>
              </w:rPr>
              <w:t>1705,0</w:t>
            </w:r>
          </w:p>
        </w:tc>
        <w:tc>
          <w:tcPr>
            <w:tcW w:w="992"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r w:rsidRPr="000336B9">
              <w:rPr>
                <w:rFonts w:ascii="Times New Roman" w:eastAsia="Times New Roman" w:hAnsi="Times New Roman"/>
                <w:b/>
                <w:snapToGrid w:val="0"/>
                <w:color w:val="000000"/>
                <w:sz w:val="20"/>
                <w:szCs w:val="20"/>
                <w:lang w:eastAsia="ru-RU"/>
              </w:rPr>
              <w:t>1773,6</w:t>
            </w:r>
          </w:p>
        </w:tc>
        <w:tc>
          <w:tcPr>
            <w:tcW w:w="1134" w:type="dxa"/>
          </w:tcPr>
          <w:p w:rsidR="000336B9" w:rsidRPr="000336B9" w:rsidRDefault="000336B9" w:rsidP="000336B9">
            <w:pPr>
              <w:spacing w:after="0" w:line="240" w:lineRule="auto"/>
              <w:ind w:left="112"/>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585,0</w:t>
            </w:r>
          </w:p>
        </w:tc>
        <w:tc>
          <w:tcPr>
            <w:tcW w:w="1276" w:type="dxa"/>
          </w:tcPr>
          <w:p w:rsidR="000336B9" w:rsidRPr="000336B9" w:rsidRDefault="000336B9" w:rsidP="000336B9">
            <w:pPr>
              <w:spacing w:after="0" w:line="240" w:lineRule="auto"/>
              <w:ind w:left="112"/>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590,0</w:t>
            </w:r>
          </w:p>
        </w:tc>
        <w:tc>
          <w:tcPr>
            <w:tcW w:w="1129" w:type="dxa"/>
          </w:tcPr>
          <w:p w:rsidR="000336B9" w:rsidRPr="000336B9" w:rsidRDefault="000336B9" w:rsidP="000336B9">
            <w:pPr>
              <w:spacing w:after="0" w:line="240" w:lineRule="auto"/>
              <w:ind w:left="112"/>
              <w:jc w:val="center"/>
              <w:rPr>
                <w:rFonts w:ascii="Times New Roman" w:eastAsia="Times New Roman" w:hAnsi="Times New Roman"/>
                <w:b/>
                <w:sz w:val="20"/>
                <w:szCs w:val="20"/>
                <w:lang w:eastAsia="ru-RU"/>
              </w:rPr>
            </w:pPr>
            <w:r w:rsidRPr="000336B9">
              <w:rPr>
                <w:rFonts w:ascii="Times New Roman" w:eastAsia="Times New Roman" w:hAnsi="Times New Roman"/>
                <w:b/>
                <w:sz w:val="20"/>
                <w:szCs w:val="20"/>
                <w:lang w:eastAsia="ru-RU"/>
              </w:rPr>
              <w:t>0,0</w:t>
            </w: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b/>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rPr>
                <w:rFonts w:ascii="Times New Roman" w:eastAsia="Times New Roman" w:hAnsi="Times New Roman"/>
                <w:b/>
                <w:snapToGrid w:val="0"/>
                <w:color w:val="000000"/>
                <w:sz w:val="20"/>
                <w:szCs w:val="20"/>
                <w:lang w:eastAsia="ru-RU"/>
              </w:rPr>
            </w:pPr>
          </w:p>
        </w:tc>
        <w:tc>
          <w:tcPr>
            <w:tcW w:w="4393" w:type="dxa"/>
          </w:tcPr>
          <w:p w:rsidR="000336B9" w:rsidRPr="000336B9" w:rsidRDefault="000336B9" w:rsidP="000336B9">
            <w:pPr>
              <w:spacing w:after="0" w:line="240" w:lineRule="auto"/>
              <w:ind w:right="-30"/>
              <w:rPr>
                <w:rFonts w:ascii="Times New Roman" w:eastAsia="Times New Roman" w:hAnsi="Times New Roman"/>
                <w:b/>
                <w:snapToGrid w:val="0"/>
                <w:color w:val="000000"/>
                <w:sz w:val="20"/>
                <w:szCs w:val="20"/>
                <w:lang w:eastAsia="ru-RU"/>
              </w:rPr>
            </w:pPr>
            <w:r w:rsidRPr="000336B9">
              <w:rPr>
                <w:rFonts w:ascii="Times New Roman" w:eastAsia="Times New Roman" w:hAnsi="Times New Roman"/>
                <w:b/>
                <w:snapToGrid w:val="0"/>
                <w:color w:val="000000"/>
                <w:sz w:val="20"/>
                <w:szCs w:val="20"/>
                <w:lang w:eastAsia="ru-RU"/>
              </w:rPr>
              <w:t>федеральный бюджет</w:t>
            </w:r>
          </w:p>
        </w:tc>
        <w:tc>
          <w:tcPr>
            <w:tcW w:w="1281"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b/>
                <w:snapToGrid w:val="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p>
        </w:tc>
        <w:tc>
          <w:tcPr>
            <w:tcW w:w="1134" w:type="dxa"/>
          </w:tcPr>
          <w:p w:rsidR="000336B9" w:rsidRPr="000336B9" w:rsidRDefault="000336B9" w:rsidP="000336B9">
            <w:pPr>
              <w:spacing w:after="0" w:line="240" w:lineRule="auto"/>
              <w:ind w:left="112"/>
              <w:jc w:val="center"/>
              <w:rPr>
                <w:rFonts w:ascii="Times New Roman" w:eastAsia="Times New Roman" w:hAnsi="Times New Roman"/>
                <w:b/>
                <w:snapToGrid w:val="0"/>
                <w:color w:val="000000"/>
                <w:sz w:val="20"/>
                <w:szCs w:val="20"/>
                <w:lang w:eastAsia="ru-RU"/>
              </w:rPr>
            </w:pPr>
          </w:p>
        </w:tc>
        <w:tc>
          <w:tcPr>
            <w:tcW w:w="1276" w:type="dxa"/>
          </w:tcPr>
          <w:p w:rsidR="000336B9" w:rsidRPr="000336B9" w:rsidRDefault="000336B9" w:rsidP="000336B9">
            <w:pPr>
              <w:spacing w:after="0" w:line="240" w:lineRule="auto"/>
              <w:ind w:left="112"/>
              <w:jc w:val="center"/>
              <w:rPr>
                <w:rFonts w:ascii="Times New Roman" w:eastAsia="Times New Roman" w:hAnsi="Times New Roman"/>
                <w:b/>
                <w:snapToGrid w:val="0"/>
                <w:color w:val="000000"/>
                <w:sz w:val="20"/>
                <w:szCs w:val="20"/>
                <w:lang w:eastAsia="ru-RU"/>
              </w:rPr>
            </w:pPr>
          </w:p>
        </w:tc>
        <w:tc>
          <w:tcPr>
            <w:tcW w:w="1129" w:type="dxa"/>
          </w:tcPr>
          <w:p w:rsidR="000336B9" w:rsidRPr="000336B9" w:rsidRDefault="000336B9" w:rsidP="000336B9">
            <w:pPr>
              <w:spacing w:after="0" w:line="240" w:lineRule="auto"/>
              <w:ind w:left="112"/>
              <w:jc w:val="center"/>
              <w:rPr>
                <w:rFonts w:ascii="Times New Roman" w:eastAsia="Times New Roman" w:hAnsi="Times New Roman"/>
                <w:b/>
                <w:snapToGrid w:val="0"/>
                <w:color w:val="000000"/>
                <w:sz w:val="20"/>
                <w:szCs w:val="20"/>
                <w:lang w:eastAsia="ru-RU"/>
              </w:rPr>
            </w:pP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b/>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rPr>
                <w:rFonts w:ascii="Times New Roman" w:eastAsia="Times New Roman" w:hAnsi="Times New Roman"/>
                <w:b/>
                <w:snapToGrid w:val="0"/>
                <w:color w:val="000000"/>
                <w:sz w:val="20"/>
                <w:szCs w:val="20"/>
                <w:lang w:eastAsia="ru-RU"/>
              </w:rPr>
            </w:pPr>
          </w:p>
        </w:tc>
        <w:tc>
          <w:tcPr>
            <w:tcW w:w="4393" w:type="dxa"/>
          </w:tcPr>
          <w:p w:rsidR="000336B9" w:rsidRPr="000336B9" w:rsidRDefault="000336B9" w:rsidP="000336B9">
            <w:pPr>
              <w:spacing w:after="0" w:line="240" w:lineRule="auto"/>
              <w:ind w:right="-30"/>
              <w:rPr>
                <w:rFonts w:ascii="Times New Roman" w:eastAsia="Times New Roman" w:hAnsi="Times New Roman"/>
                <w:b/>
                <w:snapToGrid w:val="0"/>
                <w:color w:val="000000"/>
                <w:sz w:val="20"/>
                <w:szCs w:val="20"/>
                <w:lang w:eastAsia="ru-RU"/>
              </w:rPr>
            </w:pPr>
            <w:r w:rsidRPr="000336B9">
              <w:rPr>
                <w:rFonts w:ascii="Times New Roman" w:eastAsia="Times New Roman" w:hAnsi="Times New Roman"/>
                <w:b/>
                <w:snapToGrid w:val="0"/>
                <w:color w:val="000000"/>
                <w:sz w:val="20"/>
                <w:szCs w:val="20"/>
                <w:lang w:eastAsia="ru-RU"/>
              </w:rPr>
              <w:t>республиканский бюджет Республики Коми</w:t>
            </w:r>
          </w:p>
        </w:tc>
        <w:tc>
          <w:tcPr>
            <w:tcW w:w="1281"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b/>
                <w:snapToGrid w:val="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p>
        </w:tc>
        <w:tc>
          <w:tcPr>
            <w:tcW w:w="1134" w:type="dxa"/>
          </w:tcPr>
          <w:p w:rsidR="000336B9" w:rsidRPr="000336B9" w:rsidRDefault="000336B9" w:rsidP="000336B9">
            <w:pPr>
              <w:spacing w:after="0" w:line="240" w:lineRule="auto"/>
              <w:ind w:left="112"/>
              <w:jc w:val="center"/>
              <w:rPr>
                <w:rFonts w:ascii="Times New Roman" w:eastAsia="Times New Roman" w:hAnsi="Times New Roman"/>
                <w:b/>
                <w:snapToGrid w:val="0"/>
                <w:color w:val="000000"/>
                <w:sz w:val="20"/>
                <w:szCs w:val="20"/>
                <w:lang w:eastAsia="ru-RU"/>
              </w:rPr>
            </w:pPr>
          </w:p>
        </w:tc>
        <w:tc>
          <w:tcPr>
            <w:tcW w:w="1276" w:type="dxa"/>
          </w:tcPr>
          <w:p w:rsidR="000336B9" w:rsidRPr="000336B9" w:rsidRDefault="000336B9" w:rsidP="000336B9">
            <w:pPr>
              <w:spacing w:after="0" w:line="240" w:lineRule="auto"/>
              <w:ind w:left="112"/>
              <w:jc w:val="center"/>
              <w:rPr>
                <w:rFonts w:ascii="Times New Roman" w:eastAsia="Times New Roman" w:hAnsi="Times New Roman"/>
                <w:b/>
                <w:snapToGrid w:val="0"/>
                <w:color w:val="000000"/>
                <w:sz w:val="20"/>
                <w:szCs w:val="20"/>
                <w:lang w:eastAsia="ru-RU"/>
              </w:rPr>
            </w:pPr>
          </w:p>
        </w:tc>
        <w:tc>
          <w:tcPr>
            <w:tcW w:w="1129" w:type="dxa"/>
          </w:tcPr>
          <w:p w:rsidR="000336B9" w:rsidRPr="000336B9" w:rsidRDefault="000336B9" w:rsidP="000336B9">
            <w:pPr>
              <w:spacing w:after="0" w:line="240" w:lineRule="auto"/>
              <w:ind w:left="112"/>
              <w:jc w:val="center"/>
              <w:rPr>
                <w:rFonts w:ascii="Times New Roman" w:eastAsia="Times New Roman" w:hAnsi="Times New Roman"/>
                <w:b/>
                <w:snapToGrid w:val="0"/>
                <w:color w:val="000000"/>
                <w:sz w:val="20"/>
                <w:szCs w:val="20"/>
                <w:lang w:eastAsia="ru-RU"/>
              </w:rPr>
            </w:pP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b/>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rPr>
                <w:rFonts w:ascii="Times New Roman" w:eastAsia="Times New Roman" w:hAnsi="Times New Roman"/>
                <w:b/>
                <w:snapToGrid w:val="0"/>
                <w:color w:val="000000"/>
                <w:sz w:val="20"/>
                <w:szCs w:val="20"/>
                <w:lang w:eastAsia="ru-RU"/>
              </w:rPr>
            </w:pPr>
          </w:p>
        </w:tc>
        <w:tc>
          <w:tcPr>
            <w:tcW w:w="4393" w:type="dxa"/>
          </w:tcPr>
          <w:p w:rsidR="000336B9" w:rsidRPr="000336B9" w:rsidRDefault="000336B9" w:rsidP="000336B9">
            <w:pPr>
              <w:spacing w:after="0" w:line="240" w:lineRule="auto"/>
              <w:rPr>
                <w:rFonts w:ascii="Times New Roman" w:eastAsia="Times New Roman" w:hAnsi="Times New Roman"/>
                <w:b/>
                <w:snapToGrid w:val="0"/>
                <w:color w:val="000000"/>
                <w:sz w:val="20"/>
                <w:szCs w:val="20"/>
                <w:lang w:eastAsia="ru-RU"/>
              </w:rPr>
            </w:pPr>
            <w:r w:rsidRPr="000336B9">
              <w:rPr>
                <w:rFonts w:ascii="Times New Roman" w:eastAsia="Times New Roman" w:hAnsi="Times New Roman"/>
                <w:b/>
                <w:sz w:val="20"/>
                <w:szCs w:val="20"/>
                <w:lang w:eastAsia="ru-RU"/>
              </w:rPr>
              <w:t>бюджет муниципального района «Ижемский»*</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392,9</w:t>
            </w:r>
          </w:p>
        </w:tc>
        <w:tc>
          <w:tcPr>
            <w:tcW w:w="1134" w:type="dxa"/>
          </w:tcPr>
          <w:p w:rsidR="000336B9" w:rsidRPr="000336B9" w:rsidRDefault="000336B9" w:rsidP="000336B9">
            <w:pPr>
              <w:spacing w:after="0" w:line="240" w:lineRule="auto"/>
              <w:jc w:val="center"/>
              <w:rPr>
                <w:rFonts w:ascii="Times New Roman" w:eastAsia="Times New Roman" w:hAnsi="Times New Roman"/>
                <w:snapToGrid w:val="0"/>
                <w:sz w:val="20"/>
                <w:szCs w:val="20"/>
                <w:lang w:eastAsia="ru-RU"/>
              </w:rPr>
            </w:pPr>
            <w:r w:rsidRPr="000336B9">
              <w:rPr>
                <w:rFonts w:ascii="Times New Roman" w:eastAsia="Times New Roman" w:hAnsi="Times New Roman"/>
                <w:snapToGrid w:val="0"/>
                <w:sz w:val="20"/>
                <w:szCs w:val="20"/>
                <w:lang w:eastAsia="ru-RU"/>
              </w:rPr>
              <w:t>1705,0</w:t>
            </w: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1773,6</w:t>
            </w:r>
          </w:p>
        </w:tc>
        <w:tc>
          <w:tcPr>
            <w:tcW w:w="1134" w:type="dxa"/>
          </w:tcPr>
          <w:p w:rsidR="000336B9" w:rsidRPr="000336B9" w:rsidRDefault="000336B9" w:rsidP="000336B9">
            <w:pPr>
              <w:spacing w:after="0" w:line="240" w:lineRule="auto"/>
              <w:ind w:left="112"/>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585,0</w:t>
            </w:r>
          </w:p>
        </w:tc>
        <w:tc>
          <w:tcPr>
            <w:tcW w:w="1276" w:type="dxa"/>
          </w:tcPr>
          <w:p w:rsidR="000336B9" w:rsidRPr="000336B9" w:rsidRDefault="000336B9" w:rsidP="000336B9">
            <w:pPr>
              <w:spacing w:after="0" w:line="240" w:lineRule="auto"/>
              <w:ind w:left="112"/>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590,0</w:t>
            </w:r>
          </w:p>
        </w:tc>
        <w:tc>
          <w:tcPr>
            <w:tcW w:w="1129" w:type="dxa"/>
          </w:tcPr>
          <w:p w:rsidR="000336B9" w:rsidRPr="000336B9" w:rsidRDefault="000336B9" w:rsidP="000336B9">
            <w:pPr>
              <w:spacing w:after="0" w:line="240" w:lineRule="auto"/>
              <w:ind w:left="112"/>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0,0</w:t>
            </w: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b/>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rPr>
                <w:rFonts w:ascii="Times New Roman" w:eastAsia="Times New Roman" w:hAnsi="Times New Roman"/>
                <w:b/>
                <w:snapToGrid w:val="0"/>
                <w:color w:val="000000"/>
                <w:sz w:val="20"/>
                <w:szCs w:val="20"/>
                <w:lang w:eastAsia="ru-RU"/>
              </w:rPr>
            </w:pPr>
          </w:p>
        </w:tc>
        <w:tc>
          <w:tcPr>
            <w:tcW w:w="4393" w:type="dxa"/>
          </w:tcPr>
          <w:p w:rsidR="000336B9" w:rsidRPr="000336B9" w:rsidRDefault="000336B9" w:rsidP="000336B9">
            <w:pPr>
              <w:spacing w:after="0" w:line="240" w:lineRule="auto"/>
              <w:rPr>
                <w:rFonts w:ascii="Times New Roman" w:eastAsia="Times New Roman" w:hAnsi="Times New Roman"/>
                <w:b/>
                <w:snapToGrid w:val="0"/>
                <w:color w:val="000000"/>
                <w:sz w:val="20"/>
                <w:szCs w:val="20"/>
                <w:lang w:eastAsia="ru-RU"/>
              </w:rPr>
            </w:pPr>
            <w:r w:rsidRPr="000336B9">
              <w:rPr>
                <w:rFonts w:ascii="Times New Roman" w:eastAsia="Times New Roman" w:hAnsi="Times New Roman"/>
                <w:b/>
                <w:snapToGrid w:val="0"/>
                <w:color w:val="000000"/>
                <w:sz w:val="20"/>
                <w:szCs w:val="20"/>
                <w:lang w:eastAsia="ru-RU"/>
              </w:rPr>
              <w:t>бюджет сельских поселений**</w:t>
            </w:r>
          </w:p>
        </w:tc>
        <w:tc>
          <w:tcPr>
            <w:tcW w:w="1281"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b/>
                <w:snapToGrid w:val="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highlight w:val="yellow"/>
                <w:lang w:eastAsia="ru-RU"/>
              </w:rPr>
            </w:pPr>
          </w:p>
        </w:tc>
        <w:tc>
          <w:tcPr>
            <w:tcW w:w="1134" w:type="dxa"/>
          </w:tcPr>
          <w:p w:rsidR="000336B9" w:rsidRPr="000336B9" w:rsidRDefault="000336B9" w:rsidP="000336B9">
            <w:pPr>
              <w:spacing w:after="0" w:line="240" w:lineRule="auto"/>
              <w:ind w:left="112"/>
              <w:jc w:val="center"/>
              <w:rPr>
                <w:rFonts w:ascii="Times New Roman" w:eastAsia="Times New Roman" w:hAnsi="Times New Roman"/>
                <w:b/>
                <w:snapToGrid w:val="0"/>
                <w:color w:val="000000"/>
                <w:sz w:val="20"/>
                <w:szCs w:val="20"/>
                <w:lang w:eastAsia="ru-RU"/>
              </w:rPr>
            </w:pPr>
          </w:p>
        </w:tc>
        <w:tc>
          <w:tcPr>
            <w:tcW w:w="1276" w:type="dxa"/>
          </w:tcPr>
          <w:p w:rsidR="000336B9" w:rsidRPr="000336B9" w:rsidRDefault="000336B9" w:rsidP="000336B9">
            <w:pPr>
              <w:spacing w:after="0" w:line="240" w:lineRule="auto"/>
              <w:ind w:left="112"/>
              <w:jc w:val="center"/>
              <w:rPr>
                <w:rFonts w:ascii="Times New Roman" w:eastAsia="Times New Roman" w:hAnsi="Times New Roman"/>
                <w:b/>
                <w:snapToGrid w:val="0"/>
                <w:color w:val="000000"/>
                <w:sz w:val="20"/>
                <w:szCs w:val="20"/>
                <w:lang w:eastAsia="ru-RU"/>
              </w:rPr>
            </w:pPr>
          </w:p>
        </w:tc>
        <w:tc>
          <w:tcPr>
            <w:tcW w:w="1129" w:type="dxa"/>
          </w:tcPr>
          <w:p w:rsidR="000336B9" w:rsidRPr="000336B9" w:rsidRDefault="000336B9" w:rsidP="000336B9">
            <w:pPr>
              <w:spacing w:after="0" w:line="240" w:lineRule="auto"/>
              <w:ind w:left="112"/>
              <w:jc w:val="center"/>
              <w:rPr>
                <w:rFonts w:ascii="Times New Roman" w:eastAsia="Times New Roman" w:hAnsi="Times New Roman"/>
                <w:b/>
                <w:snapToGrid w:val="0"/>
                <w:color w:val="000000"/>
                <w:sz w:val="20"/>
                <w:szCs w:val="20"/>
                <w:lang w:eastAsia="ru-RU"/>
              </w:rPr>
            </w:pP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b/>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rPr>
                <w:rFonts w:ascii="Times New Roman" w:eastAsia="Times New Roman" w:hAnsi="Times New Roman"/>
                <w:b/>
                <w:snapToGrid w:val="0"/>
                <w:color w:val="000000"/>
                <w:sz w:val="20"/>
                <w:szCs w:val="20"/>
                <w:lang w:eastAsia="ru-RU"/>
              </w:rPr>
            </w:pPr>
          </w:p>
        </w:tc>
        <w:tc>
          <w:tcPr>
            <w:tcW w:w="4393" w:type="dxa"/>
          </w:tcPr>
          <w:p w:rsidR="000336B9" w:rsidRPr="000336B9" w:rsidRDefault="000336B9" w:rsidP="000336B9">
            <w:pPr>
              <w:spacing w:after="0" w:line="240" w:lineRule="auto"/>
              <w:rPr>
                <w:rFonts w:ascii="Times New Roman" w:eastAsia="Times New Roman" w:hAnsi="Times New Roman"/>
                <w:b/>
                <w:snapToGrid w:val="0"/>
                <w:color w:val="000000"/>
                <w:sz w:val="20"/>
                <w:szCs w:val="20"/>
                <w:lang w:eastAsia="ru-RU"/>
              </w:rPr>
            </w:pPr>
            <w:r w:rsidRPr="000336B9">
              <w:rPr>
                <w:rFonts w:ascii="Times New Roman" w:eastAsia="Times New Roman" w:hAnsi="Times New Roman"/>
                <w:b/>
                <w:snapToGrid w:val="0"/>
                <w:color w:val="000000"/>
                <w:sz w:val="20"/>
                <w:szCs w:val="20"/>
                <w:lang w:eastAsia="ru-RU"/>
              </w:rPr>
              <w:t>государственные внебюджетные фонды</w:t>
            </w:r>
          </w:p>
        </w:tc>
        <w:tc>
          <w:tcPr>
            <w:tcW w:w="1281"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b/>
                <w:snapToGrid w:val="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p>
        </w:tc>
        <w:tc>
          <w:tcPr>
            <w:tcW w:w="1134" w:type="dxa"/>
          </w:tcPr>
          <w:p w:rsidR="000336B9" w:rsidRPr="000336B9" w:rsidRDefault="000336B9" w:rsidP="000336B9">
            <w:pPr>
              <w:spacing w:after="0" w:line="240" w:lineRule="auto"/>
              <w:ind w:left="112"/>
              <w:jc w:val="center"/>
              <w:rPr>
                <w:rFonts w:ascii="Times New Roman" w:eastAsia="Times New Roman" w:hAnsi="Times New Roman"/>
                <w:b/>
                <w:snapToGrid w:val="0"/>
                <w:color w:val="000000"/>
                <w:sz w:val="20"/>
                <w:szCs w:val="20"/>
                <w:lang w:eastAsia="ru-RU"/>
              </w:rPr>
            </w:pPr>
          </w:p>
        </w:tc>
        <w:tc>
          <w:tcPr>
            <w:tcW w:w="1276" w:type="dxa"/>
          </w:tcPr>
          <w:p w:rsidR="000336B9" w:rsidRPr="000336B9" w:rsidRDefault="000336B9" w:rsidP="000336B9">
            <w:pPr>
              <w:spacing w:after="0" w:line="240" w:lineRule="auto"/>
              <w:ind w:left="112"/>
              <w:jc w:val="center"/>
              <w:rPr>
                <w:rFonts w:ascii="Times New Roman" w:eastAsia="Times New Roman" w:hAnsi="Times New Roman"/>
                <w:b/>
                <w:snapToGrid w:val="0"/>
                <w:color w:val="000000"/>
                <w:sz w:val="20"/>
                <w:szCs w:val="20"/>
                <w:lang w:eastAsia="ru-RU"/>
              </w:rPr>
            </w:pPr>
          </w:p>
        </w:tc>
        <w:tc>
          <w:tcPr>
            <w:tcW w:w="1129" w:type="dxa"/>
          </w:tcPr>
          <w:p w:rsidR="000336B9" w:rsidRPr="000336B9" w:rsidRDefault="000336B9" w:rsidP="000336B9">
            <w:pPr>
              <w:spacing w:after="0" w:line="240" w:lineRule="auto"/>
              <w:ind w:left="112"/>
              <w:jc w:val="center"/>
              <w:rPr>
                <w:rFonts w:ascii="Times New Roman" w:eastAsia="Times New Roman" w:hAnsi="Times New Roman"/>
                <w:b/>
                <w:snapToGrid w:val="0"/>
                <w:color w:val="000000"/>
                <w:sz w:val="20"/>
                <w:szCs w:val="20"/>
                <w:lang w:eastAsia="ru-RU"/>
              </w:rPr>
            </w:pP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b/>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rPr>
                <w:rFonts w:ascii="Times New Roman" w:eastAsia="Times New Roman" w:hAnsi="Times New Roman"/>
                <w:b/>
                <w:snapToGrid w:val="0"/>
                <w:color w:val="000000"/>
                <w:sz w:val="20"/>
                <w:szCs w:val="20"/>
                <w:lang w:eastAsia="ru-RU"/>
              </w:rPr>
            </w:pPr>
          </w:p>
        </w:tc>
        <w:tc>
          <w:tcPr>
            <w:tcW w:w="4393" w:type="dxa"/>
          </w:tcPr>
          <w:p w:rsidR="000336B9" w:rsidRPr="000336B9" w:rsidRDefault="000336B9" w:rsidP="000336B9">
            <w:pPr>
              <w:spacing w:after="0" w:line="240" w:lineRule="auto"/>
              <w:jc w:val="both"/>
              <w:rPr>
                <w:rFonts w:ascii="Times New Roman" w:eastAsia="Times New Roman" w:hAnsi="Times New Roman"/>
                <w:b/>
                <w:snapToGrid w:val="0"/>
                <w:color w:val="000000"/>
                <w:sz w:val="20"/>
                <w:szCs w:val="20"/>
                <w:lang w:eastAsia="ru-RU"/>
              </w:rPr>
            </w:pPr>
            <w:r w:rsidRPr="000336B9">
              <w:rPr>
                <w:rFonts w:ascii="Times New Roman" w:eastAsia="Times New Roman" w:hAnsi="Times New Roman"/>
                <w:b/>
                <w:snapToGrid w:val="0"/>
                <w:color w:val="000000"/>
                <w:sz w:val="20"/>
                <w:szCs w:val="20"/>
                <w:lang w:eastAsia="ru-RU"/>
              </w:rPr>
              <w:t>юридические лица***</w:t>
            </w:r>
          </w:p>
        </w:tc>
        <w:tc>
          <w:tcPr>
            <w:tcW w:w="1281"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p>
        </w:tc>
        <w:tc>
          <w:tcPr>
            <w:tcW w:w="1134" w:type="dxa"/>
          </w:tcPr>
          <w:p w:rsidR="000336B9" w:rsidRPr="000336B9" w:rsidRDefault="000336B9" w:rsidP="000336B9">
            <w:pPr>
              <w:spacing w:after="0" w:line="240" w:lineRule="auto"/>
              <w:ind w:left="112"/>
              <w:jc w:val="center"/>
              <w:rPr>
                <w:rFonts w:ascii="Times New Roman" w:eastAsia="Times New Roman" w:hAnsi="Times New Roman"/>
                <w:b/>
                <w:snapToGrid w:val="0"/>
                <w:color w:val="000000"/>
                <w:sz w:val="20"/>
                <w:szCs w:val="20"/>
                <w:lang w:eastAsia="ru-RU"/>
              </w:rPr>
            </w:pPr>
          </w:p>
        </w:tc>
        <w:tc>
          <w:tcPr>
            <w:tcW w:w="1276" w:type="dxa"/>
          </w:tcPr>
          <w:p w:rsidR="000336B9" w:rsidRPr="000336B9" w:rsidRDefault="000336B9" w:rsidP="000336B9">
            <w:pPr>
              <w:spacing w:after="0" w:line="240" w:lineRule="auto"/>
              <w:ind w:left="112"/>
              <w:jc w:val="center"/>
              <w:rPr>
                <w:rFonts w:ascii="Times New Roman" w:eastAsia="Times New Roman" w:hAnsi="Times New Roman"/>
                <w:b/>
                <w:snapToGrid w:val="0"/>
                <w:color w:val="000000"/>
                <w:sz w:val="20"/>
                <w:szCs w:val="20"/>
                <w:lang w:eastAsia="ru-RU"/>
              </w:rPr>
            </w:pPr>
          </w:p>
        </w:tc>
        <w:tc>
          <w:tcPr>
            <w:tcW w:w="1129" w:type="dxa"/>
          </w:tcPr>
          <w:p w:rsidR="000336B9" w:rsidRPr="000336B9" w:rsidRDefault="000336B9" w:rsidP="000336B9">
            <w:pPr>
              <w:spacing w:after="0" w:line="240" w:lineRule="auto"/>
              <w:ind w:left="112"/>
              <w:jc w:val="center"/>
              <w:rPr>
                <w:rFonts w:ascii="Times New Roman" w:eastAsia="Times New Roman" w:hAnsi="Times New Roman"/>
                <w:b/>
                <w:snapToGrid w:val="0"/>
                <w:color w:val="000000"/>
                <w:sz w:val="20"/>
                <w:szCs w:val="20"/>
                <w:lang w:eastAsia="ru-RU"/>
              </w:rPr>
            </w:pP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b/>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rPr>
                <w:rFonts w:ascii="Times New Roman" w:eastAsia="Times New Roman" w:hAnsi="Times New Roman"/>
                <w:b/>
                <w:snapToGrid w:val="0"/>
                <w:color w:val="000000"/>
                <w:sz w:val="20"/>
                <w:szCs w:val="20"/>
                <w:lang w:eastAsia="ru-RU"/>
              </w:rPr>
            </w:pPr>
          </w:p>
        </w:tc>
        <w:tc>
          <w:tcPr>
            <w:tcW w:w="4393" w:type="dxa"/>
          </w:tcPr>
          <w:p w:rsidR="000336B9" w:rsidRPr="000336B9" w:rsidRDefault="000336B9" w:rsidP="000336B9">
            <w:pPr>
              <w:spacing w:after="0" w:line="240" w:lineRule="auto"/>
              <w:rPr>
                <w:rFonts w:ascii="Times New Roman" w:eastAsia="Times New Roman" w:hAnsi="Times New Roman"/>
                <w:b/>
                <w:snapToGrid w:val="0"/>
                <w:color w:val="000000"/>
                <w:sz w:val="20"/>
                <w:szCs w:val="20"/>
                <w:lang w:eastAsia="ru-RU"/>
              </w:rPr>
            </w:pPr>
            <w:r w:rsidRPr="000336B9">
              <w:rPr>
                <w:rFonts w:ascii="Times New Roman" w:eastAsia="Times New Roman" w:hAnsi="Times New Roman"/>
                <w:b/>
                <w:snapToGrid w:val="0"/>
                <w:color w:val="000000"/>
                <w:sz w:val="20"/>
                <w:szCs w:val="20"/>
                <w:lang w:eastAsia="ru-RU"/>
              </w:rPr>
              <w:t>средства от приносящей доход деятельности</w:t>
            </w:r>
          </w:p>
        </w:tc>
        <w:tc>
          <w:tcPr>
            <w:tcW w:w="1281"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b/>
                <w:snapToGrid w:val="0"/>
                <w:color w:val="000000"/>
                <w:sz w:val="20"/>
                <w:szCs w:val="20"/>
                <w:lang w:eastAsia="ru-RU"/>
              </w:rPr>
            </w:pPr>
          </w:p>
        </w:tc>
        <w:tc>
          <w:tcPr>
            <w:tcW w:w="1134" w:type="dxa"/>
          </w:tcPr>
          <w:p w:rsidR="000336B9" w:rsidRPr="000336B9" w:rsidRDefault="000336B9" w:rsidP="000336B9">
            <w:pPr>
              <w:spacing w:after="0" w:line="240" w:lineRule="auto"/>
              <w:ind w:left="112"/>
              <w:jc w:val="center"/>
              <w:rPr>
                <w:rFonts w:ascii="Times New Roman" w:eastAsia="Times New Roman" w:hAnsi="Times New Roman"/>
                <w:b/>
                <w:snapToGrid w:val="0"/>
                <w:color w:val="000000"/>
                <w:sz w:val="20"/>
                <w:szCs w:val="20"/>
                <w:lang w:eastAsia="ru-RU"/>
              </w:rPr>
            </w:pPr>
          </w:p>
        </w:tc>
        <w:tc>
          <w:tcPr>
            <w:tcW w:w="1276" w:type="dxa"/>
          </w:tcPr>
          <w:p w:rsidR="000336B9" w:rsidRPr="000336B9" w:rsidRDefault="000336B9" w:rsidP="000336B9">
            <w:pPr>
              <w:spacing w:after="0" w:line="240" w:lineRule="auto"/>
              <w:ind w:left="112"/>
              <w:jc w:val="center"/>
              <w:rPr>
                <w:rFonts w:ascii="Times New Roman" w:eastAsia="Times New Roman" w:hAnsi="Times New Roman"/>
                <w:b/>
                <w:snapToGrid w:val="0"/>
                <w:color w:val="000000"/>
                <w:sz w:val="20"/>
                <w:szCs w:val="20"/>
                <w:lang w:eastAsia="ru-RU"/>
              </w:rPr>
            </w:pPr>
          </w:p>
        </w:tc>
        <w:tc>
          <w:tcPr>
            <w:tcW w:w="1129" w:type="dxa"/>
          </w:tcPr>
          <w:p w:rsidR="000336B9" w:rsidRPr="000336B9" w:rsidRDefault="000336B9" w:rsidP="000336B9">
            <w:pPr>
              <w:spacing w:after="0" w:line="240" w:lineRule="auto"/>
              <w:ind w:left="112"/>
              <w:jc w:val="center"/>
              <w:rPr>
                <w:rFonts w:ascii="Times New Roman" w:eastAsia="Times New Roman" w:hAnsi="Times New Roman"/>
                <w:b/>
                <w:snapToGrid w:val="0"/>
                <w:color w:val="000000"/>
                <w:sz w:val="20"/>
                <w:szCs w:val="20"/>
                <w:lang w:eastAsia="ru-RU"/>
              </w:rPr>
            </w:pPr>
          </w:p>
        </w:tc>
      </w:tr>
      <w:tr w:rsidR="000336B9" w:rsidRPr="000336B9" w:rsidTr="007E6FEC">
        <w:trPr>
          <w:cantSplit/>
          <w:trHeight w:val="261"/>
        </w:trPr>
        <w:tc>
          <w:tcPr>
            <w:tcW w:w="1700" w:type="dxa"/>
            <w:vMerge w:val="restart"/>
          </w:tcPr>
          <w:p w:rsidR="000336B9" w:rsidRPr="000336B9" w:rsidRDefault="000336B9" w:rsidP="000336B9">
            <w:pPr>
              <w:widowControl w:val="0"/>
              <w:autoSpaceDE w:val="0"/>
              <w:autoSpaceDN w:val="0"/>
              <w:adjustRightInd w:val="0"/>
              <w:spacing w:after="0" w:line="240" w:lineRule="auto"/>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 xml:space="preserve">Основное </w:t>
            </w:r>
            <w:r w:rsidRPr="000336B9">
              <w:rPr>
                <w:rFonts w:ascii="Times New Roman" w:eastAsia="Times New Roman" w:hAnsi="Times New Roman"/>
                <w:sz w:val="20"/>
                <w:szCs w:val="20"/>
                <w:lang w:eastAsia="ru-RU"/>
              </w:rPr>
              <w:br/>
              <w:t>мероприятие 3.2.1</w:t>
            </w:r>
          </w:p>
        </w:tc>
        <w:tc>
          <w:tcPr>
            <w:tcW w:w="2833" w:type="dxa"/>
            <w:vMerge w:val="restart"/>
          </w:tcPr>
          <w:p w:rsidR="000336B9" w:rsidRPr="000336B9" w:rsidRDefault="000336B9" w:rsidP="000336B9">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Проведение районных соревнований юных инспекторов движения «Безопасное колесо» среди учащихся школ муниципального района «Ижемский»</w:t>
            </w:r>
          </w:p>
        </w:tc>
        <w:tc>
          <w:tcPr>
            <w:tcW w:w="4393" w:type="dxa"/>
          </w:tcPr>
          <w:p w:rsidR="000336B9" w:rsidRPr="000336B9" w:rsidRDefault="000336B9" w:rsidP="000336B9">
            <w:pPr>
              <w:spacing w:after="0" w:line="240" w:lineRule="auto"/>
              <w:ind w:right="-30"/>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Всего в том числе:</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45,0</w:t>
            </w:r>
          </w:p>
        </w:tc>
        <w:tc>
          <w:tcPr>
            <w:tcW w:w="1134"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50,5</w:t>
            </w: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23,5</w:t>
            </w:r>
          </w:p>
        </w:tc>
        <w:tc>
          <w:tcPr>
            <w:tcW w:w="1134" w:type="dxa"/>
          </w:tcPr>
          <w:p w:rsidR="000336B9" w:rsidRPr="000336B9" w:rsidRDefault="000336B9" w:rsidP="000336B9">
            <w:pPr>
              <w:spacing w:after="0" w:line="240" w:lineRule="auto"/>
              <w:ind w:left="112"/>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45,0</w:t>
            </w:r>
          </w:p>
        </w:tc>
        <w:tc>
          <w:tcPr>
            <w:tcW w:w="1276" w:type="dxa"/>
          </w:tcPr>
          <w:p w:rsidR="000336B9" w:rsidRPr="000336B9" w:rsidRDefault="000336B9" w:rsidP="000336B9">
            <w:pPr>
              <w:spacing w:after="0" w:line="240" w:lineRule="auto"/>
              <w:ind w:left="112"/>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50,0</w:t>
            </w:r>
          </w:p>
        </w:tc>
        <w:tc>
          <w:tcPr>
            <w:tcW w:w="1129" w:type="dxa"/>
          </w:tcPr>
          <w:p w:rsidR="000336B9" w:rsidRPr="000336B9" w:rsidRDefault="000336B9" w:rsidP="000336B9">
            <w:pPr>
              <w:spacing w:after="0" w:line="240" w:lineRule="auto"/>
              <w:ind w:left="112"/>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0,0</w:t>
            </w: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jc w:val="both"/>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ind w:right="-30"/>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федеральный бюджет</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276"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129"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jc w:val="both"/>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ind w:right="-30"/>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республиканский бюджет Республики Коми</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276"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129"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jc w:val="both"/>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rPr>
                <w:rFonts w:ascii="Times New Roman" w:eastAsia="Times New Roman" w:hAnsi="Times New Roman"/>
                <w:snapToGrid w:val="0"/>
                <w:color w:val="000000"/>
                <w:sz w:val="20"/>
                <w:szCs w:val="20"/>
                <w:lang w:eastAsia="ru-RU"/>
              </w:rPr>
            </w:pPr>
            <w:r w:rsidRPr="000336B9">
              <w:rPr>
                <w:rFonts w:ascii="Times New Roman" w:eastAsia="Times New Roman" w:hAnsi="Times New Roman"/>
                <w:sz w:val="20"/>
                <w:szCs w:val="20"/>
                <w:lang w:eastAsia="ru-RU"/>
              </w:rPr>
              <w:t>бюджет муниципального района «Ижемский»*</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45,0</w:t>
            </w:r>
          </w:p>
        </w:tc>
        <w:tc>
          <w:tcPr>
            <w:tcW w:w="1134"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50,5</w:t>
            </w: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23,5</w:t>
            </w:r>
          </w:p>
        </w:tc>
        <w:tc>
          <w:tcPr>
            <w:tcW w:w="1134" w:type="dxa"/>
          </w:tcPr>
          <w:p w:rsidR="000336B9" w:rsidRPr="000336B9" w:rsidRDefault="000336B9" w:rsidP="000336B9">
            <w:pPr>
              <w:spacing w:after="0" w:line="240" w:lineRule="auto"/>
              <w:ind w:left="112"/>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45,0</w:t>
            </w:r>
          </w:p>
        </w:tc>
        <w:tc>
          <w:tcPr>
            <w:tcW w:w="1276" w:type="dxa"/>
          </w:tcPr>
          <w:p w:rsidR="000336B9" w:rsidRPr="000336B9" w:rsidRDefault="000336B9" w:rsidP="000336B9">
            <w:pPr>
              <w:spacing w:after="0" w:line="240" w:lineRule="auto"/>
              <w:ind w:left="112"/>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50,0</w:t>
            </w:r>
          </w:p>
        </w:tc>
        <w:tc>
          <w:tcPr>
            <w:tcW w:w="1129" w:type="dxa"/>
          </w:tcPr>
          <w:p w:rsidR="000336B9" w:rsidRPr="000336B9" w:rsidRDefault="000336B9" w:rsidP="000336B9">
            <w:pPr>
              <w:spacing w:after="0" w:line="240" w:lineRule="auto"/>
              <w:ind w:left="112"/>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0,0</w:t>
            </w: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jc w:val="both"/>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бюджет сельских поселений**</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276"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129"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jc w:val="both"/>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государственные внебюджетные фонды</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276"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129"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jc w:val="both"/>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jc w:val="both"/>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юридические лица***</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276"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129"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jc w:val="both"/>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средства от приносящей доход деятельности</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276"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129"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r>
      <w:tr w:rsidR="000336B9" w:rsidRPr="000336B9" w:rsidTr="007E6FEC">
        <w:trPr>
          <w:cantSplit/>
          <w:trHeight w:val="261"/>
        </w:trPr>
        <w:tc>
          <w:tcPr>
            <w:tcW w:w="1700" w:type="dxa"/>
            <w:vMerge w:val="restart"/>
          </w:tcPr>
          <w:p w:rsidR="000336B9" w:rsidRPr="000336B9" w:rsidRDefault="000336B9" w:rsidP="000336B9">
            <w:pPr>
              <w:widowControl w:val="0"/>
              <w:autoSpaceDE w:val="0"/>
              <w:autoSpaceDN w:val="0"/>
              <w:adjustRightInd w:val="0"/>
              <w:spacing w:after="0" w:line="240" w:lineRule="auto"/>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 xml:space="preserve">Основное </w:t>
            </w:r>
            <w:r w:rsidRPr="000336B9">
              <w:rPr>
                <w:rFonts w:ascii="Times New Roman" w:eastAsia="Times New Roman" w:hAnsi="Times New Roman"/>
                <w:sz w:val="20"/>
                <w:szCs w:val="20"/>
                <w:lang w:eastAsia="ru-RU"/>
              </w:rPr>
              <w:br/>
              <w:t>мероприятие 3.2.7</w:t>
            </w:r>
          </w:p>
        </w:tc>
        <w:tc>
          <w:tcPr>
            <w:tcW w:w="2833" w:type="dxa"/>
            <w:vMerge w:val="restart"/>
          </w:tcPr>
          <w:p w:rsidR="000336B9" w:rsidRPr="000336B9" w:rsidRDefault="000336B9" w:rsidP="000336B9">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Обеспечение участия команды учащихся школ муниципального района «Ижемский» на республиканских соревнованиях «Безопасное колесо»</w:t>
            </w:r>
          </w:p>
        </w:tc>
        <w:tc>
          <w:tcPr>
            <w:tcW w:w="4393" w:type="dxa"/>
          </w:tcPr>
          <w:p w:rsidR="000336B9" w:rsidRPr="000336B9" w:rsidRDefault="000336B9" w:rsidP="000336B9">
            <w:pPr>
              <w:spacing w:after="0" w:line="240" w:lineRule="auto"/>
              <w:ind w:right="-30"/>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Всего в том числе:</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20,4</w:t>
            </w:r>
          </w:p>
        </w:tc>
        <w:tc>
          <w:tcPr>
            <w:tcW w:w="1134"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44,8</w:t>
            </w: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23,5</w:t>
            </w:r>
          </w:p>
        </w:tc>
        <w:tc>
          <w:tcPr>
            <w:tcW w:w="1134" w:type="dxa"/>
          </w:tcPr>
          <w:p w:rsidR="000336B9" w:rsidRPr="000336B9" w:rsidRDefault="000336B9" w:rsidP="000336B9">
            <w:pPr>
              <w:spacing w:after="0" w:line="240" w:lineRule="auto"/>
              <w:ind w:left="112"/>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40,0</w:t>
            </w:r>
          </w:p>
        </w:tc>
        <w:tc>
          <w:tcPr>
            <w:tcW w:w="1276" w:type="dxa"/>
          </w:tcPr>
          <w:p w:rsidR="000336B9" w:rsidRPr="000336B9" w:rsidRDefault="000336B9" w:rsidP="000336B9">
            <w:pPr>
              <w:spacing w:after="0" w:line="240" w:lineRule="auto"/>
              <w:ind w:left="112"/>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40,0</w:t>
            </w:r>
          </w:p>
        </w:tc>
        <w:tc>
          <w:tcPr>
            <w:tcW w:w="1129" w:type="dxa"/>
          </w:tcPr>
          <w:p w:rsidR="000336B9" w:rsidRPr="000336B9" w:rsidRDefault="000336B9" w:rsidP="000336B9">
            <w:pPr>
              <w:spacing w:after="0" w:line="240" w:lineRule="auto"/>
              <w:ind w:left="112"/>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0,0</w:t>
            </w: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ind w:right="-30"/>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федеральный бюджет</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276"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129"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ind w:right="-30"/>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республиканский бюджет Республики Коми</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276"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129"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r>
      <w:tr w:rsidR="000336B9" w:rsidRPr="000336B9" w:rsidTr="007E6FEC">
        <w:trPr>
          <w:cantSplit/>
          <w:trHeight w:val="22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rPr>
                <w:rFonts w:ascii="Times New Roman" w:eastAsia="Times New Roman" w:hAnsi="Times New Roman"/>
                <w:snapToGrid w:val="0"/>
                <w:color w:val="000000"/>
                <w:sz w:val="20"/>
                <w:szCs w:val="20"/>
                <w:lang w:eastAsia="ru-RU"/>
              </w:rPr>
            </w:pPr>
            <w:r w:rsidRPr="000336B9">
              <w:rPr>
                <w:rFonts w:ascii="Times New Roman" w:eastAsia="Times New Roman" w:hAnsi="Times New Roman"/>
                <w:sz w:val="20"/>
                <w:szCs w:val="20"/>
                <w:lang w:eastAsia="ru-RU"/>
              </w:rPr>
              <w:t>бюджет муниципального района «Ижемский»*</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20,4</w:t>
            </w:r>
          </w:p>
        </w:tc>
        <w:tc>
          <w:tcPr>
            <w:tcW w:w="1134"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44,8</w:t>
            </w: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23,5</w:t>
            </w:r>
          </w:p>
        </w:tc>
        <w:tc>
          <w:tcPr>
            <w:tcW w:w="1134" w:type="dxa"/>
          </w:tcPr>
          <w:p w:rsidR="000336B9" w:rsidRPr="000336B9" w:rsidRDefault="000336B9" w:rsidP="000336B9">
            <w:pPr>
              <w:spacing w:after="0" w:line="240" w:lineRule="auto"/>
              <w:ind w:left="112"/>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40,0</w:t>
            </w:r>
          </w:p>
        </w:tc>
        <w:tc>
          <w:tcPr>
            <w:tcW w:w="1276" w:type="dxa"/>
          </w:tcPr>
          <w:p w:rsidR="000336B9" w:rsidRPr="000336B9" w:rsidRDefault="000336B9" w:rsidP="000336B9">
            <w:pPr>
              <w:spacing w:after="0" w:line="240" w:lineRule="auto"/>
              <w:ind w:left="112"/>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40,0</w:t>
            </w:r>
          </w:p>
        </w:tc>
        <w:tc>
          <w:tcPr>
            <w:tcW w:w="1129" w:type="dxa"/>
          </w:tcPr>
          <w:p w:rsidR="000336B9" w:rsidRPr="000336B9" w:rsidRDefault="000336B9" w:rsidP="000336B9">
            <w:pPr>
              <w:spacing w:after="0" w:line="240" w:lineRule="auto"/>
              <w:ind w:left="112"/>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0,0</w:t>
            </w: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бюджет сельских поселений**</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276"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129"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государственные внебюджетные фонды</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276"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129"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jc w:val="both"/>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юридические лица***</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276"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129"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средства от приносящей доход деятельности</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276"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129"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r>
      <w:tr w:rsidR="000336B9" w:rsidRPr="000336B9" w:rsidTr="007E6FEC">
        <w:trPr>
          <w:cantSplit/>
          <w:trHeight w:val="261"/>
        </w:trPr>
        <w:tc>
          <w:tcPr>
            <w:tcW w:w="1700" w:type="dxa"/>
            <w:vMerge w:val="restart"/>
          </w:tcPr>
          <w:p w:rsidR="000336B9" w:rsidRPr="000336B9" w:rsidRDefault="000336B9" w:rsidP="000336B9">
            <w:pPr>
              <w:spacing w:after="0" w:line="240" w:lineRule="auto"/>
              <w:ind w:right="-30" w:firstLine="28"/>
              <w:rPr>
                <w:rFonts w:ascii="Times New Roman" w:eastAsia="Times New Roman" w:hAnsi="Times New Roman"/>
                <w:snapToGrid w:val="0"/>
                <w:color w:val="000000"/>
                <w:sz w:val="20"/>
                <w:szCs w:val="20"/>
                <w:lang w:eastAsia="ru-RU"/>
              </w:rPr>
            </w:pPr>
            <w:r w:rsidRPr="000336B9">
              <w:rPr>
                <w:rFonts w:ascii="Times New Roman" w:eastAsia="Times New Roman" w:hAnsi="Times New Roman"/>
                <w:sz w:val="20"/>
                <w:szCs w:val="20"/>
                <w:lang w:eastAsia="ru-RU"/>
              </w:rPr>
              <w:t xml:space="preserve">Основное </w:t>
            </w:r>
            <w:r w:rsidRPr="000336B9">
              <w:rPr>
                <w:rFonts w:ascii="Times New Roman" w:eastAsia="Times New Roman" w:hAnsi="Times New Roman"/>
                <w:sz w:val="20"/>
                <w:szCs w:val="20"/>
                <w:lang w:eastAsia="ru-RU"/>
              </w:rPr>
              <w:br/>
              <w:t>мероприятие 3.3.1</w:t>
            </w:r>
          </w:p>
        </w:tc>
        <w:tc>
          <w:tcPr>
            <w:tcW w:w="2833" w:type="dxa"/>
            <w:vMerge w:val="restart"/>
          </w:tcPr>
          <w:p w:rsidR="000336B9" w:rsidRPr="000336B9" w:rsidRDefault="000336B9" w:rsidP="000336B9">
            <w:pPr>
              <w:spacing w:after="0" w:line="240" w:lineRule="auto"/>
              <w:ind w:right="-30"/>
              <w:jc w:val="both"/>
              <w:rPr>
                <w:rFonts w:ascii="Times New Roman" w:eastAsia="Times New Roman" w:hAnsi="Times New Roman"/>
                <w:snapToGrid w:val="0"/>
                <w:color w:val="000000"/>
                <w:sz w:val="20"/>
                <w:szCs w:val="20"/>
                <w:lang w:eastAsia="ru-RU"/>
              </w:rPr>
            </w:pPr>
            <w:r w:rsidRPr="000336B9">
              <w:rPr>
                <w:rFonts w:ascii="Times New Roman" w:eastAsia="Times New Roman" w:hAnsi="Times New Roman"/>
                <w:sz w:val="20"/>
                <w:szCs w:val="20"/>
                <w:lang w:eastAsia="ru-RU"/>
              </w:rPr>
              <w:t>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 улицах, проездах</w:t>
            </w:r>
          </w:p>
        </w:tc>
        <w:tc>
          <w:tcPr>
            <w:tcW w:w="4393" w:type="dxa"/>
          </w:tcPr>
          <w:p w:rsidR="000336B9" w:rsidRPr="000336B9" w:rsidRDefault="000336B9" w:rsidP="000336B9">
            <w:pPr>
              <w:spacing w:after="0" w:line="240" w:lineRule="auto"/>
              <w:ind w:right="-30"/>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Всего в том числе:</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327,5</w:t>
            </w:r>
          </w:p>
        </w:tc>
        <w:tc>
          <w:tcPr>
            <w:tcW w:w="1134" w:type="dxa"/>
          </w:tcPr>
          <w:p w:rsidR="000336B9" w:rsidRPr="000336B9" w:rsidRDefault="000336B9" w:rsidP="000336B9">
            <w:pPr>
              <w:spacing w:after="0" w:line="240" w:lineRule="auto"/>
              <w:jc w:val="center"/>
              <w:rPr>
                <w:rFonts w:ascii="Times New Roman" w:eastAsia="Times New Roman" w:hAnsi="Times New Roman"/>
                <w:snapToGrid w:val="0"/>
                <w:sz w:val="20"/>
                <w:szCs w:val="20"/>
                <w:lang w:eastAsia="ru-RU"/>
              </w:rPr>
            </w:pPr>
            <w:r w:rsidRPr="000336B9">
              <w:rPr>
                <w:rFonts w:ascii="Times New Roman" w:eastAsia="Times New Roman" w:hAnsi="Times New Roman"/>
                <w:snapToGrid w:val="0"/>
                <w:sz w:val="20"/>
                <w:szCs w:val="20"/>
                <w:lang w:eastAsia="ru-RU"/>
              </w:rPr>
              <w:t>1159,7</w:t>
            </w: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1226,6</w:t>
            </w:r>
          </w:p>
        </w:tc>
        <w:tc>
          <w:tcPr>
            <w:tcW w:w="1134" w:type="dxa"/>
          </w:tcPr>
          <w:p w:rsidR="000336B9" w:rsidRPr="000336B9" w:rsidRDefault="000336B9" w:rsidP="000336B9">
            <w:pPr>
              <w:spacing w:after="0" w:line="240" w:lineRule="auto"/>
              <w:ind w:left="113"/>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500,0</w:t>
            </w:r>
          </w:p>
        </w:tc>
        <w:tc>
          <w:tcPr>
            <w:tcW w:w="1276" w:type="dxa"/>
          </w:tcPr>
          <w:p w:rsidR="000336B9" w:rsidRPr="000336B9" w:rsidRDefault="000336B9" w:rsidP="000336B9">
            <w:pPr>
              <w:spacing w:after="0" w:line="240" w:lineRule="auto"/>
              <w:ind w:left="112"/>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500,0</w:t>
            </w:r>
          </w:p>
        </w:tc>
        <w:tc>
          <w:tcPr>
            <w:tcW w:w="1129" w:type="dxa"/>
          </w:tcPr>
          <w:p w:rsidR="000336B9" w:rsidRPr="000336B9" w:rsidRDefault="000336B9" w:rsidP="000336B9">
            <w:pPr>
              <w:spacing w:after="0" w:line="240" w:lineRule="auto"/>
              <w:ind w:left="112"/>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0,0</w:t>
            </w: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ind w:right="-30"/>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федеральный бюджет</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snapToGrid w:val="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276"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129"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ind w:right="-30"/>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республиканский бюджет Республики Коми</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snapToGrid w:val="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276"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129"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rPr>
                <w:rFonts w:ascii="Times New Roman" w:eastAsia="Times New Roman" w:hAnsi="Times New Roman"/>
                <w:snapToGrid w:val="0"/>
                <w:color w:val="000000"/>
                <w:sz w:val="20"/>
                <w:szCs w:val="20"/>
                <w:lang w:eastAsia="ru-RU"/>
              </w:rPr>
            </w:pPr>
            <w:r w:rsidRPr="000336B9">
              <w:rPr>
                <w:rFonts w:ascii="Times New Roman" w:eastAsia="Times New Roman" w:hAnsi="Times New Roman"/>
                <w:sz w:val="20"/>
                <w:szCs w:val="20"/>
                <w:lang w:eastAsia="ru-RU"/>
              </w:rPr>
              <w:t>бюджет муниципального района «Ижемский»*</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327,5</w:t>
            </w:r>
          </w:p>
        </w:tc>
        <w:tc>
          <w:tcPr>
            <w:tcW w:w="1134" w:type="dxa"/>
          </w:tcPr>
          <w:p w:rsidR="000336B9" w:rsidRPr="000336B9" w:rsidRDefault="000336B9" w:rsidP="000336B9">
            <w:pPr>
              <w:spacing w:after="0" w:line="240" w:lineRule="auto"/>
              <w:jc w:val="center"/>
              <w:rPr>
                <w:rFonts w:ascii="Times New Roman" w:eastAsia="Times New Roman" w:hAnsi="Times New Roman"/>
                <w:snapToGrid w:val="0"/>
                <w:sz w:val="20"/>
                <w:szCs w:val="20"/>
                <w:lang w:eastAsia="ru-RU"/>
              </w:rPr>
            </w:pPr>
            <w:r w:rsidRPr="000336B9">
              <w:rPr>
                <w:rFonts w:ascii="Times New Roman" w:eastAsia="Times New Roman" w:hAnsi="Times New Roman"/>
                <w:snapToGrid w:val="0"/>
                <w:sz w:val="20"/>
                <w:szCs w:val="20"/>
                <w:lang w:eastAsia="ru-RU"/>
              </w:rPr>
              <w:t>1159,7</w:t>
            </w: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1226,6</w:t>
            </w:r>
          </w:p>
        </w:tc>
        <w:tc>
          <w:tcPr>
            <w:tcW w:w="1134" w:type="dxa"/>
          </w:tcPr>
          <w:p w:rsidR="000336B9" w:rsidRPr="000336B9" w:rsidRDefault="000336B9" w:rsidP="000336B9">
            <w:pPr>
              <w:spacing w:after="0" w:line="240" w:lineRule="auto"/>
              <w:ind w:left="113"/>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500,0</w:t>
            </w:r>
          </w:p>
        </w:tc>
        <w:tc>
          <w:tcPr>
            <w:tcW w:w="1276" w:type="dxa"/>
          </w:tcPr>
          <w:p w:rsidR="000336B9" w:rsidRPr="000336B9" w:rsidRDefault="000336B9" w:rsidP="000336B9">
            <w:pPr>
              <w:spacing w:after="0" w:line="240" w:lineRule="auto"/>
              <w:ind w:left="112"/>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500,0</w:t>
            </w:r>
          </w:p>
        </w:tc>
        <w:tc>
          <w:tcPr>
            <w:tcW w:w="1129" w:type="dxa"/>
          </w:tcPr>
          <w:p w:rsidR="000336B9" w:rsidRPr="000336B9" w:rsidRDefault="000336B9" w:rsidP="000336B9">
            <w:pPr>
              <w:spacing w:after="0" w:line="240" w:lineRule="auto"/>
              <w:ind w:left="112"/>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0,0</w:t>
            </w: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бюджет сельских поселений**</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276"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129"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государственные внебюджетные фонды</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276"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129"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jc w:val="both"/>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юридические лица***</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276"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129"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r>
      <w:tr w:rsidR="000336B9" w:rsidRPr="000336B9" w:rsidTr="007E6FEC">
        <w:trPr>
          <w:cantSplit/>
          <w:trHeight w:val="261"/>
        </w:trPr>
        <w:tc>
          <w:tcPr>
            <w:tcW w:w="1700"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2833" w:type="dxa"/>
            <w:vMerge/>
            <w:vAlign w:val="center"/>
          </w:tcPr>
          <w:p w:rsidR="000336B9" w:rsidRPr="000336B9" w:rsidRDefault="000336B9" w:rsidP="000336B9">
            <w:pPr>
              <w:spacing w:after="0" w:line="240" w:lineRule="auto"/>
              <w:ind w:right="-30" w:firstLine="720"/>
              <w:rPr>
                <w:rFonts w:ascii="Times New Roman" w:eastAsia="Times New Roman" w:hAnsi="Times New Roman"/>
                <w:snapToGrid w:val="0"/>
                <w:color w:val="000000"/>
                <w:sz w:val="20"/>
                <w:szCs w:val="20"/>
                <w:lang w:eastAsia="ru-RU"/>
              </w:rPr>
            </w:pPr>
          </w:p>
        </w:tc>
        <w:tc>
          <w:tcPr>
            <w:tcW w:w="4393" w:type="dxa"/>
          </w:tcPr>
          <w:p w:rsidR="000336B9" w:rsidRPr="000336B9" w:rsidRDefault="000336B9" w:rsidP="000336B9">
            <w:pPr>
              <w:spacing w:after="0" w:line="240" w:lineRule="auto"/>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средства от приносящей доход деятельности</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ind w:left="-314"/>
              <w:jc w:val="center"/>
              <w:rPr>
                <w:rFonts w:ascii="Times New Roman" w:eastAsia="Times New Roman" w:hAnsi="Times New Roman"/>
                <w:snapToGrid w:val="0"/>
                <w:color w:val="000000"/>
                <w:sz w:val="20"/>
                <w:szCs w:val="20"/>
                <w:lang w:eastAsia="ru-RU"/>
              </w:rPr>
            </w:pPr>
          </w:p>
        </w:tc>
        <w:tc>
          <w:tcPr>
            <w:tcW w:w="1276" w:type="dxa"/>
          </w:tcPr>
          <w:p w:rsidR="000336B9" w:rsidRPr="000336B9" w:rsidRDefault="000336B9" w:rsidP="000336B9">
            <w:pPr>
              <w:spacing w:after="0" w:line="240" w:lineRule="auto"/>
              <w:ind w:left="-314"/>
              <w:jc w:val="center"/>
              <w:rPr>
                <w:rFonts w:ascii="Times New Roman" w:eastAsia="Times New Roman" w:hAnsi="Times New Roman"/>
                <w:snapToGrid w:val="0"/>
                <w:color w:val="000000"/>
                <w:sz w:val="20"/>
                <w:szCs w:val="20"/>
                <w:lang w:eastAsia="ru-RU"/>
              </w:rPr>
            </w:pPr>
          </w:p>
        </w:tc>
        <w:tc>
          <w:tcPr>
            <w:tcW w:w="1129" w:type="dxa"/>
          </w:tcPr>
          <w:p w:rsidR="000336B9" w:rsidRPr="000336B9" w:rsidRDefault="000336B9" w:rsidP="000336B9">
            <w:pPr>
              <w:spacing w:after="0" w:line="240" w:lineRule="auto"/>
              <w:ind w:left="-314"/>
              <w:jc w:val="center"/>
              <w:rPr>
                <w:rFonts w:ascii="Times New Roman" w:eastAsia="Times New Roman" w:hAnsi="Times New Roman"/>
                <w:snapToGrid w:val="0"/>
                <w:color w:val="000000"/>
                <w:sz w:val="20"/>
                <w:szCs w:val="20"/>
                <w:lang w:eastAsia="ru-RU"/>
              </w:rPr>
            </w:pPr>
          </w:p>
        </w:tc>
      </w:tr>
      <w:tr w:rsidR="000336B9" w:rsidRPr="000336B9" w:rsidTr="007E6FEC">
        <w:trPr>
          <w:cantSplit/>
          <w:trHeight w:val="195"/>
        </w:trPr>
        <w:tc>
          <w:tcPr>
            <w:tcW w:w="1700" w:type="dxa"/>
            <w:vMerge w:val="restart"/>
            <w:vAlign w:val="center"/>
          </w:tcPr>
          <w:p w:rsidR="000336B9" w:rsidRPr="000336B9" w:rsidRDefault="000336B9" w:rsidP="000336B9">
            <w:pPr>
              <w:spacing w:after="0" w:line="240" w:lineRule="auto"/>
              <w:ind w:right="-30"/>
              <w:jc w:val="both"/>
              <w:rPr>
                <w:rFonts w:ascii="Times New Roman" w:eastAsia="Times New Roman" w:hAnsi="Times New Roman"/>
                <w:snapToGrid w:val="0"/>
                <w:color w:val="000000"/>
                <w:sz w:val="20"/>
                <w:szCs w:val="20"/>
                <w:lang w:eastAsia="ru-RU"/>
              </w:rPr>
            </w:pPr>
            <w:r w:rsidRPr="000336B9">
              <w:rPr>
                <w:rFonts w:ascii="Times New Roman" w:eastAsia="Times New Roman" w:hAnsi="Times New Roman"/>
                <w:sz w:val="20"/>
                <w:szCs w:val="20"/>
                <w:lang w:eastAsia="ru-RU"/>
              </w:rPr>
              <w:t xml:space="preserve">Основное </w:t>
            </w:r>
            <w:r w:rsidRPr="000336B9">
              <w:rPr>
                <w:rFonts w:ascii="Times New Roman" w:eastAsia="Times New Roman" w:hAnsi="Times New Roman"/>
                <w:sz w:val="20"/>
                <w:szCs w:val="20"/>
                <w:lang w:eastAsia="ru-RU"/>
              </w:rPr>
              <w:br/>
              <w:t>мероприятие 3.3.2</w:t>
            </w:r>
          </w:p>
        </w:tc>
        <w:tc>
          <w:tcPr>
            <w:tcW w:w="2833" w:type="dxa"/>
            <w:vMerge w:val="restart"/>
            <w:vAlign w:val="center"/>
          </w:tcPr>
          <w:p w:rsidR="000336B9" w:rsidRPr="000336B9" w:rsidRDefault="000336B9" w:rsidP="000336B9">
            <w:pPr>
              <w:spacing w:after="0" w:line="240" w:lineRule="auto"/>
              <w:ind w:right="-30"/>
              <w:rPr>
                <w:rFonts w:ascii="Times New Roman" w:eastAsia="Times New Roman" w:hAnsi="Times New Roman"/>
                <w:snapToGrid w:val="0"/>
                <w:color w:val="000000"/>
                <w:sz w:val="20"/>
                <w:szCs w:val="20"/>
                <w:lang w:eastAsia="ru-RU"/>
              </w:rPr>
            </w:pPr>
            <w:r w:rsidRPr="000336B9">
              <w:rPr>
                <w:rFonts w:ascii="Times New Roman" w:eastAsia="Times New Roman" w:hAnsi="Times New Roman"/>
                <w:sz w:val="20"/>
                <w:szCs w:val="20"/>
                <w:lang w:eastAsia="ru-RU"/>
              </w:rPr>
              <w:t xml:space="preserve">Обеспечение обустройства и установки автобусных павильонов на автомобильных дорогах общего пользования местного значения </w:t>
            </w:r>
          </w:p>
        </w:tc>
        <w:tc>
          <w:tcPr>
            <w:tcW w:w="4393" w:type="dxa"/>
          </w:tcPr>
          <w:p w:rsidR="000336B9" w:rsidRPr="000336B9" w:rsidRDefault="000336B9" w:rsidP="000336B9">
            <w:pPr>
              <w:spacing w:after="0" w:line="240" w:lineRule="auto"/>
              <w:ind w:right="-30"/>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Всего в том числе:</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0,0</w:t>
            </w:r>
          </w:p>
        </w:tc>
        <w:tc>
          <w:tcPr>
            <w:tcW w:w="1134" w:type="dxa"/>
          </w:tcPr>
          <w:p w:rsidR="000336B9" w:rsidRPr="000336B9" w:rsidRDefault="000336B9" w:rsidP="000336B9">
            <w:pPr>
              <w:spacing w:after="0" w:line="240" w:lineRule="auto"/>
              <w:jc w:val="center"/>
              <w:rPr>
                <w:rFonts w:ascii="Times New Roman" w:eastAsia="Times New Roman" w:hAnsi="Times New Roman"/>
                <w:snapToGrid w:val="0"/>
                <w:sz w:val="20"/>
                <w:szCs w:val="20"/>
                <w:lang w:eastAsia="ru-RU"/>
              </w:rPr>
            </w:pPr>
            <w:r w:rsidRPr="000336B9">
              <w:rPr>
                <w:rFonts w:ascii="Times New Roman" w:eastAsia="Times New Roman" w:hAnsi="Times New Roman"/>
                <w:snapToGrid w:val="0"/>
                <w:sz w:val="20"/>
                <w:szCs w:val="20"/>
                <w:lang w:eastAsia="ru-RU"/>
              </w:rPr>
              <w:t>450,0</w:t>
            </w: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500,0</w:t>
            </w:r>
          </w:p>
        </w:tc>
        <w:tc>
          <w:tcPr>
            <w:tcW w:w="1134" w:type="dxa"/>
          </w:tcPr>
          <w:p w:rsidR="000336B9" w:rsidRPr="000336B9" w:rsidRDefault="000336B9" w:rsidP="000336B9">
            <w:pPr>
              <w:spacing w:after="0" w:line="240" w:lineRule="auto"/>
              <w:ind w:left="113"/>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0,0</w:t>
            </w:r>
          </w:p>
        </w:tc>
        <w:tc>
          <w:tcPr>
            <w:tcW w:w="1276" w:type="dxa"/>
          </w:tcPr>
          <w:p w:rsidR="000336B9" w:rsidRPr="000336B9" w:rsidRDefault="000336B9" w:rsidP="000336B9">
            <w:pPr>
              <w:spacing w:after="0" w:line="240" w:lineRule="auto"/>
              <w:ind w:left="112"/>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0,0</w:t>
            </w:r>
          </w:p>
        </w:tc>
        <w:tc>
          <w:tcPr>
            <w:tcW w:w="1129" w:type="dxa"/>
          </w:tcPr>
          <w:p w:rsidR="000336B9" w:rsidRPr="000336B9" w:rsidRDefault="000336B9" w:rsidP="000336B9">
            <w:pPr>
              <w:spacing w:after="0" w:line="240" w:lineRule="auto"/>
              <w:ind w:left="112"/>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0,0</w:t>
            </w:r>
          </w:p>
        </w:tc>
      </w:tr>
      <w:tr w:rsidR="000336B9" w:rsidRPr="000336B9" w:rsidTr="007E6FEC">
        <w:trPr>
          <w:cantSplit/>
          <w:trHeight w:val="195"/>
        </w:trPr>
        <w:tc>
          <w:tcPr>
            <w:tcW w:w="1700" w:type="dxa"/>
            <w:vMerge/>
            <w:vAlign w:val="center"/>
          </w:tcPr>
          <w:p w:rsidR="000336B9" w:rsidRPr="000336B9" w:rsidRDefault="000336B9" w:rsidP="000336B9">
            <w:pPr>
              <w:spacing w:after="0" w:line="240" w:lineRule="auto"/>
              <w:ind w:right="-30"/>
              <w:jc w:val="both"/>
              <w:rPr>
                <w:rFonts w:ascii="Times New Roman" w:eastAsia="Times New Roman" w:hAnsi="Times New Roman"/>
                <w:sz w:val="20"/>
                <w:szCs w:val="20"/>
                <w:lang w:eastAsia="ru-RU"/>
              </w:rPr>
            </w:pPr>
          </w:p>
        </w:tc>
        <w:tc>
          <w:tcPr>
            <w:tcW w:w="2833" w:type="dxa"/>
            <w:vMerge/>
            <w:vAlign w:val="center"/>
          </w:tcPr>
          <w:p w:rsidR="000336B9" w:rsidRPr="000336B9" w:rsidRDefault="000336B9" w:rsidP="000336B9">
            <w:pPr>
              <w:spacing w:after="0" w:line="240" w:lineRule="auto"/>
              <w:ind w:right="-30"/>
              <w:rPr>
                <w:rFonts w:ascii="Times New Roman" w:eastAsia="Times New Roman" w:hAnsi="Times New Roman"/>
                <w:sz w:val="20"/>
                <w:szCs w:val="20"/>
                <w:lang w:eastAsia="ru-RU"/>
              </w:rPr>
            </w:pPr>
          </w:p>
        </w:tc>
        <w:tc>
          <w:tcPr>
            <w:tcW w:w="4393" w:type="dxa"/>
          </w:tcPr>
          <w:p w:rsidR="000336B9" w:rsidRPr="000336B9" w:rsidRDefault="000336B9" w:rsidP="000336B9">
            <w:pPr>
              <w:spacing w:after="0" w:line="240" w:lineRule="auto"/>
              <w:ind w:right="-30"/>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федеральный бюджет</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snapToGrid w:val="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276"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129"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r>
      <w:tr w:rsidR="000336B9" w:rsidRPr="000336B9" w:rsidTr="007E6FEC">
        <w:trPr>
          <w:cantSplit/>
          <w:trHeight w:val="195"/>
        </w:trPr>
        <w:tc>
          <w:tcPr>
            <w:tcW w:w="1700" w:type="dxa"/>
            <w:vMerge/>
            <w:vAlign w:val="center"/>
          </w:tcPr>
          <w:p w:rsidR="000336B9" w:rsidRPr="000336B9" w:rsidRDefault="000336B9" w:rsidP="000336B9">
            <w:pPr>
              <w:spacing w:after="0" w:line="240" w:lineRule="auto"/>
              <w:ind w:right="-30"/>
              <w:jc w:val="both"/>
              <w:rPr>
                <w:rFonts w:ascii="Times New Roman" w:eastAsia="Times New Roman" w:hAnsi="Times New Roman"/>
                <w:sz w:val="20"/>
                <w:szCs w:val="20"/>
                <w:lang w:eastAsia="ru-RU"/>
              </w:rPr>
            </w:pPr>
          </w:p>
        </w:tc>
        <w:tc>
          <w:tcPr>
            <w:tcW w:w="2833" w:type="dxa"/>
            <w:vMerge/>
            <w:vAlign w:val="center"/>
          </w:tcPr>
          <w:p w:rsidR="000336B9" w:rsidRPr="000336B9" w:rsidRDefault="000336B9" w:rsidP="000336B9">
            <w:pPr>
              <w:spacing w:after="0" w:line="240" w:lineRule="auto"/>
              <w:ind w:right="-30"/>
              <w:rPr>
                <w:rFonts w:ascii="Times New Roman" w:eastAsia="Times New Roman" w:hAnsi="Times New Roman"/>
                <w:sz w:val="20"/>
                <w:szCs w:val="20"/>
                <w:lang w:eastAsia="ru-RU"/>
              </w:rPr>
            </w:pPr>
          </w:p>
        </w:tc>
        <w:tc>
          <w:tcPr>
            <w:tcW w:w="4393" w:type="dxa"/>
          </w:tcPr>
          <w:p w:rsidR="000336B9" w:rsidRPr="000336B9" w:rsidRDefault="000336B9" w:rsidP="000336B9">
            <w:pPr>
              <w:spacing w:after="0" w:line="240" w:lineRule="auto"/>
              <w:ind w:right="-30"/>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республиканский бюджет Республики Коми</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snapToGrid w:val="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276"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129"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r>
      <w:tr w:rsidR="000336B9" w:rsidRPr="000336B9" w:rsidTr="007E6FEC">
        <w:trPr>
          <w:cantSplit/>
          <w:trHeight w:val="195"/>
        </w:trPr>
        <w:tc>
          <w:tcPr>
            <w:tcW w:w="1700" w:type="dxa"/>
            <w:vMerge/>
            <w:vAlign w:val="center"/>
          </w:tcPr>
          <w:p w:rsidR="000336B9" w:rsidRPr="000336B9" w:rsidRDefault="000336B9" w:rsidP="000336B9">
            <w:pPr>
              <w:spacing w:after="0" w:line="240" w:lineRule="auto"/>
              <w:ind w:right="-30"/>
              <w:jc w:val="both"/>
              <w:rPr>
                <w:rFonts w:ascii="Times New Roman" w:eastAsia="Times New Roman" w:hAnsi="Times New Roman"/>
                <w:sz w:val="20"/>
                <w:szCs w:val="20"/>
                <w:lang w:eastAsia="ru-RU"/>
              </w:rPr>
            </w:pPr>
          </w:p>
        </w:tc>
        <w:tc>
          <w:tcPr>
            <w:tcW w:w="2833" w:type="dxa"/>
            <w:vMerge/>
            <w:vAlign w:val="center"/>
          </w:tcPr>
          <w:p w:rsidR="000336B9" w:rsidRPr="000336B9" w:rsidRDefault="000336B9" w:rsidP="000336B9">
            <w:pPr>
              <w:spacing w:after="0" w:line="240" w:lineRule="auto"/>
              <w:ind w:right="-30"/>
              <w:rPr>
                <w:rFonts w:ascii="Times New Roman" w:eastAsia="Times New Roman" w:hAnsi="Times New Roman"/>
                <w:sz w:val="20"/>
                <w:szCs w:val="20"/>
                <w:lang w:eastAsia="ru-RU"/>
              </w:rPr>
            </w:pPr>
          </w:p>
        </w:tc>
        <w:tc>
          <w:tcPr>
            <w:tcW w:w="4393" w:type="dxa"/>
          </w:tcPr>
          <w:p w:rsidR="000336B9" w:rsidRPr="000336B9" w:rsidRDefault="000336B9" w:rsidP="000336B9">
            <w:pPr>
              <w:spacing w:after="0" w:line="240" w:lineRule="auto"/>
              <w:rPr>
                <w:rFonts w:ascii="Times New Roman" w:eastAsia="Times New Roman" w:hAnsi="Times New Roman"/>
                <w:snapToGrid w:val="0"/>
                <w:color w:val="000000"/>
                <w:sz w:val="20"/>
                <w:szCs w:val="20"/>
                <w:lang w:eastAsia="ru-RU"/>
              </w:rPr>
            </w:pPr>
            <w:r w:rsidRPr="000336B9">
              <w:rPr>
                <w:rFonts w:ascii="Times New Roman" w:eastAsia="Times New Roman" w:hAnsi="Times New Roman"/>
                <w:sz w:val="20"/>
                <w:szCs w:val="20"/>
                <w:lang w:eastAsia="ru-RU"/>
              </w:rPr>
              <w:t>бюджет муниципального района «Ижемский»*</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0,0</w:t>
            </w:r>
          </w:p>
        </w:tc>
        <w:tc>
          <w:tcPr>
            <w:tcW w:w="1134" w:type="dxa"/>
          </w:tcPr>
          <w:p w:rsidR="000336B9" w:rsidRPr="000336B9" w:rsidRDefault="000336B9" w:rsidP="000336B9">
            <w:pPr>
              <w:spacing w:after="0" w:line="240" w:lineRule="auto"/>
              <w:jc w:val="center"/>
              <w:rPr>
                <w:rFonts w:ascii="Times New Roman" w:eastAsia="Times New Roman" w:hAnsi="Times New Roman"/>
                <w:snapToGrid w:val="0"/>
                <w:sz w:val="20"/>
                <w:szCs w:val="20"/>
                <w:lang w:eastAsia="ru-RU"/>
              </w:rPr>
            </w:pPr>
            <w:r w:rsidRPr="000336B9">
              <w:rPr>
                <w:rFonts w:ascii="Times New Roman" w:eastAsia="Times New Roman" w:hAnsi="Times New Roman"/>
                <w:snapToGrid w:val="0"/>
                <w:sz w:val="20"/>
                <w:szCs w:val="20"/>
                <w:lang w:eastAsia="ru-RU"/>
              </w:rPr>
              <w:t>450,0</w:t>
            </w: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500,0</w:t>
            </w:r>
          </w:p>
        </w:tc>
        <w:tc>
          <w:tcPr>
            <w:tcW w:w="1134" w:type="dxa"/>
          </w:tcPr>
          <w:p w:rsidR="000336B9" w:rsidRPr="000336B9" w:rsidRDefault="000336B9" w:rsidP="000336B9">
            <w:pPr>
              <w:spacing w:after="0" w:line="240" w:lineRule="auto"/>
              <w:ind w:left="113"/>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0,0</w:t>
            </w:r>
          </w:p>
        </w:tc>
        <w:tc>
          <w:tcPr>
            <w:tcW w:w="1276" w:type="dxa"/>
          </w:tcPr>
          <w:p w:rsidR="000336B9" w:rsidRPr="000336B9" w:rsidRDefault="000336B9" w:rsidP="000336B9">
            <w:pPr>
              <w:spacing w:after="0" w:line="240" w:lineRule="auto"/>
              <w:ind w:left="112"/>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0,0</w:t>
            </w:r>
          </w:p>
        </w:tc>
        <w:tc>
          <w:tcPr>
            <w:tcW w:w="1129" w:type="dxa"/>
          </w:tcPr>
          <w:p w:rsidR="000336B9" w:rsidRPr="000336B9" w:rsidRDefault="000336B9" w:rsidP="000336B9">
            <w:pPr>
              <w:spacing w:after="0" w:line="240" w:lineRule="auto"/>
              <w:ind w:left="112"/>
              <w:jc w:val="center"/>
              <w:rPr>
                <w:rFonts w:ascii="Times New Roman" w:eastAsia="Times New Roman" w:hAnsi="Times New Roman"/>
                <w:sz w:val="20"/>
                <w:szCs w:val="20"/>
                <w:lang w:eastAsia="ru-RU"/>
              </w:rPr>
            </w:pPr>
            <w:r w:rsidRPr="000336B9">
              <w:rPr>
                <w:rFonts w:ascii="Times New Roman" w:eastAsia="Times New Roman" w:hAnsi="Times New Roman"/>
                <w:sz w:val="20"/>
                <w:szCs w:val="20"/>
                <w:lang w:eastAsia="ru-RU"/>
              </w:rPr>
              <w:t>0,0</w:t>
            </w:r>
          </w:p>
        </w:tc>
      </w:tr>
      <w:tr w:rsidR="000336B9" w:rsidRPr="000336B9" w:rsidTr="007E6FEC">
        <w:trPr>
          <w:cantSplit/>
          <w:trHeight w:val="234"/>
        </w:trPr>
        <w:tc>
          <w:tcPr>
            <w:tcW w:w="1700" w:type="dxa"/>
            <w:vMerge/>
            <w:vAlign w:val="center"/>
          </w:tcPr>
          <w:p w:rsidR="000336B9" w:rsidRPr="000336B9" w:rsidRDefault="000336B9" w:rsidP="000336B9">
            <w:pPr>
              <w:spacing w:after="0" w:line="240" w:lineRule="auto"/>
              <w:ind w:right="-30"/>
              <w:jc w:val="both"/>
              <w:rPr>
                <w:rFonts w:ascii="Times New Roman" w:eastAsia="Times New Roman" w:hAnsi="Times New Roman"/>
                <w:sz w:val="20"/>
                <w:szCs w:val="20"/>
                <w:lang w:eastAsia="ru-RU"/>
              </w:rPr>
            </w:pPr>
          </w:p>
        </w:tc>
        <w:tc>
          <w:tcPr>
            <w:tcW w:w="2833" w:type="dxa"/>
            <w:vMerge/>
            <w:vAlign w:val="center"/>
          </w:tcPr>
          <w:p w:rsidR="000336B9" w:rsidRPr="000336B9" w:rsidRDefault="000336B9" w:rsidP="000336B9">
            <w:pPr>
              <w:spacing w:after="0" w:line="240" w:lineRule="auto"/>
              <w:ind w:right="-30"/>
              <w:rPr>
                <w:rFonts w:ascii="Times New Roman" w:eastAsia="Times New Roman" w:hAnsi="Times New Roman"/>
                <w:sz w:val="20"/>
                <w:szCs w:val="20"/>
                <w:lang w:eastAsia="ru-RU"/>
              </w:rPr>
            </w:pPr>
          </w:p>
        </w:tc>
        <w:tc>
          <w:tcPr>
            <w:tcW w:w="4393" w:type="dxa"/>
          </w:tcPr>
          <w:p w:rsidR="000336B9" w:rsidRPr="000336B9" w:rsidRDefault="000336B9" w:rsidP="000336B9">
            <w:pPr>
              <w:spacing w:after="0" w:line="240" w:lineRule="auto"/>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бюджет сельских поселений**</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snapToGrid w:val="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276"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129"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r>
      <w:tr w:rsidR="000336B9" w:rsidRPr="000336B9" w:rsidTr="007E6FEC">
        <w:trPr>
          <w:cantSplit/>
          <w:trHeight w:val="268"/>
        </w:trPr>
        <w:tc>
          <w:tcPr>
            <w:tcW w:w="1700" w:type="dxa"/>
            <w:vMerge/>
            <w:vAlign w:val="center"/>
          </w:tcPr>
          <w:p w:rsidR="000336B9" w:rsidRPr="000336B9" w:rsidRDefault="000336B9" w:rsidP="000336B9">
            <w:pPr>
              <w:spacing w:after="0" w:line="240" w:lineRule="auto"/>
              <w:ind w:right="-30"/>
              <w:jc w:val="both"/>
              <w:rPr>
                <w:rFonts w:ascii="Times New Roman" w:eastAsia="Times New Roman" w:hAnsi="Times New Roman"/>
                <w:sz w:val="20"/>
                <w:szCs w:val="20"/>
                <w:lang w:eastAsia="ru-RU"/>
              </w:rPr>
            </w:pPr>
          </w:p>
        </w:tc>
        <w:tc>
          <w:tcPr>
            <w:tcW w:w="2833" w:type="dxa"/>
            <w:vMerge/>
            <w:vAlign w:val="center"/>
          </w:tcPr>
          <w:p w:rsidR="000336B9" w:rsidRPr="000336B9" w:rsidRDefault="000336B9" w:rsidP="000336B9">
            <w:pPr>
              <w:spacing w:after="0" w:line="240" w:lineRule="auto"/>
              <w:ind w:right="-30"/>
              <w:rPr>
                <w:rFonts w:ascii="Times New Roman" w:eastAsia="Times New Roman" w:hAnsi="Times New Roman"/>
                <w:sz w:val="20"/>
                <w:szCs w:val="20"/>
                <w:lang w:eastAsia="ru-RU"/>
              </w:rPr>
            </w:pPr>
          </w:p>
        </w:tc>
        <w:tc>
          <w:tcPr>
            <w:tcW w:w="4393" w:type="dxa"/>
          </w:tcPr>
          <w:p w:rsidR="000336B9" w:rsidRPr="000336B9" w:rsidRDefault="000336B9" w:rsidP="000336B9">
            <w:pPr>
              <w:spacing w:after="0" w:line="240" w:lineRule="auto"/>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государственные внебюджетные фонды</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276"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129"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r>
      <w:tr w:rsidR="000336B9" w:rsidRPr="000336B9" w:rsidTr="007E6FEC">
        <w:trPr>
          <w:cantSplit/>
          <w:trHeight w:val="151"/>
        </w:trPr>
        <w:tc>
          <w:tcPr>
            <w:tcW w:w="1700" w:type="dxa"/>
            <w:vMerge/>
            <w:vAlign w:val="center"/>
          </w:tcPr>
          <w:p w:rsidR="000336B9" w:rsidRPr="000336B9" w:rsidRDefault="000336B9" w:rsidP="000336B9">
            <w:pPr>
              <w:spacing w:after="0" w:line="240" w:lineRule="auto"/>
              <w:ind w:right="-30"/>
              <w:jc w:val="both"/>
              <w:rPr>
                <w:rFonts w:ascii="Times New Roman" w:eastAsia="Times New Roman" w:hAnsi="Times New Roman"/>
                <w:sz w:val="20"/>
                <w:szCs w:val="20"/>
                <w:lang w:eastAsia="ru-RU"/>
              </w:rPr>
            </w:pPr>
          </w:p>
        </w:tc>
        <w:tc>
          <w:tcPr>
            <w:tcW w:w="2833" w:type="dxa"/>
            <w:vMerge/>
            <w:vAlign w:val="center"/>
          </w:tcPr>
          <w:p w:rsidR="000336B9" w:rsidRPr="000336B9" w:rsidRDefault="000336B9" w:rsidP="000336B9">
            <w:pPr>
              <w:spacing w:after="0" w:line="240" w:lineRule="auto"/>
              <w:ind w:right="-30"/>
              <w:rPr>
                <w:rFonts w:ascii="Times New Roman" w:eastAsia="Times New Roman" w:hAnsi="Times New Roman"/>
                <w:sz w:val="20"/>
                <w:szCs w:val="20"/>
                <w:lang w:eastAsia="ru-RU"/>
              </w:rPr>
            </w:pPr>
          </w:p>
        </w:tc>
        <w:tc>
          <w:tcPr>
            <w:tcW w:w="4393" w:type="dxa"/>
          </w:tcPr>
          <w:p w:rsidR="000336B9" w:rsidRPr="000336B9" w:rsidRDefault="000336B9" w:rsidP="000336B9">
            <w:pPr>
              <w:spacing w:after="0" w:line="240" w:lineRule="auto"/>
              <w:jc w:val="both"/>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юридические лица***</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276"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c>
          <w:tcPr>
            <w:tcW w:w="1129" w:type="dxa"/>
          </w:tcPr>
          <w:p w:rsidR="000336B9" w:rsidRPr="000336B9" w:rsidRDefault="000336B9" w:rsidP="000336B9">
            <w:pPr>
              <w:spacing w:after="0" w:line="240" w:lineRule="auto"/>
              <w:ind w:left="112"/>
              <w:jc w:val="center"/>
              <w:rPr>
                <w:rFonts w:ascii="Times New Roman" w:eastAsia="Times New Roman" w:hAnsi="Times New Roman"/>
                <w:snapToGrid w:val="0"/>
                <w:color w:val="000000"/>
                <w:sz w:val="20"/>
                <w:szCs w:val="20"/>
                <w:lang w:eastAsia="ru-RU"/>
              </w:rPr>
            </w:pPr>
          </w:p>
        </w:tc>
      </w:tr>
      <w:tr w:rsidR="000336B9" w:rsidRPr="000336B9" w:rsidTr="007E6FEC">
        <w:trPr>
          <w:cantSplit/>
          <w:trHeight w:val="234"/>
        </w:trPr>
        <w:tc>
          <w:tcPr>
            <w:tcW w:w="1700" w:type="dxa"/>
            <w:vMerge/>
            <w:vAlign w:val="center"/>
          </w:tcPr>
          <w:p w:rsidR="000336B9" w:rsidRPr="000336B9" w:rsidRDefault="000336B9" w:rsidP="000336B9">
            <w:pPr>
              <w:spacing w:after="0" w:line="240" w:lineRule="auto"/>
              <w:ind w:right="-30"/>
              <w:jc w:val="both"/>
              <w:rPr>
                <w:rFonts w:ascii="Times New Roman" w:eastAsia="Times New Roman" w:hAnsi="Times New Roman"/>
                <w:sz w:val="20"/>
                <w:szCs w:val="20"/>
                <w:lang w:eastAsia="ru-RU"/>
              </w:rPr>
            </w:pPr>
          </w:p>
        </w:tc>
        <w:tc>
          <w:tcPr>
            <w:tcW w:w="2833" w:type="dxa"/>
            <w:vMerge/>
            <w:vAlign w:val="center"/>
          </w:tcPr>
          <w:p w:rsidR="000336B9" w:rsidRPr="000336B9" w:rsidRDefault="000336B9" w:rsidP="000336B9">
            <w:pPr>
              <w:spacing w:after="0" w:line="240" w:lineRule="auto"/>
              <w:ind w:right="-30"/>
              <w:rPr>
                <w:rFonts w:ascii="Times New Roman" w:eastAsia="Times New Roman" w:hAnsi="Times New Roman"/>
                <w:sz w:val="20"/>
                <w:szCs w:val="20"/>
                <w:lang w:eastAsia="ru-RU"/>
              </w:rPr>
            </w:pPr>
          </w:p>
        </w:tc>
        <w:tc>
          <w:tcPr>
            <w:tcW w:w="4393" w:type="dxa"/>
          </w:tcPr>
          <w:p w:rsidR="000336B9" w:rsidRPr="000336B9" w:rsidRDefault="000336B9" w:rsidP="000336B9">
            <w:pPr>
              <w:spacing w:after="0" w:line="240" w:lineRule="auto"/>
              <w:rPr>
                <w:rFonts w:ascii="Times New Roman" w:eastAsia="Times New Roman" w:hAnsi="Times New Roman"/>
                <w:snapToGrid w:val="0"/>
                <w:color w:val="000000"/>
                <w:sz w:val="20"/>
                <w:szCs w:val="20"/>
                <w:lang w:eastAsia="ru-RU"/>
              </w:rPr>
            </w:pPr>
            <w:r w:rsidRPr="000336B9">
              <w:rPr>
                <w:rFonts w:ascii="Times New Roman" w:eastAsia="Times New Roman" w:hAnsi="Times New Roman"/>
                <w:snapToGrid w:val="0"/>
                <w:color w:val="000000"/>
                <w:sz w:val="20"/>
                <w:szCs w:val="20"/>
                <w:lang w:eastAsia="ru-RU"/>
              </w:rPr>
              <w:t>средства от приносящей доход деятельности</w:t>
            </w:r>
          </w:p>
        </w:tc>
        <w:tc>
          <w:tcPr>
            <w:tcW w:w="1281"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992" w:type="dxa"/>
          </w:tcPr>
          <w:p w:rsidR="000336B9" w:rsidRPr="000336B9" w:rsidRDefault="000336B9" w:rsidP="000336B9">
            <w:pPr>
              <w:spacing w:after="0" w:line="240" w:lineRule="auto"/>
              <w:jc w:val="center"/>
              <w:rPr>
                <w:rFonts w:ascii="Times New Roman" w:eastAsia="Times New Roman" w:hAnsi="Times New Roman"/>
                <w:snapToGrid w:val="0"/>
                <w:color w:val="000000"/>
                <w:sz w:val="20"/>
                <w:szCs w:val="20"/>
                <w:lang w:eastAsia="ru-RU"/>
              </w:rPr>
            </w:pPr>
          </w:p>
        </w:tc>
        <w:tc>
          <w:tcPr>
            <w:tcW w:w="1134" w:type="dxa"/>
          </w:tcPr>
          <w:p w:rsidR="000336B9" w:rsidRPr="000336B9" w:rsidRDefault="000336B9" w:rsidP="000336B9">
            <w:pPr>
              <w:spacing w:after="0" w:line="240" w:lineRule="auto"/>
              <w:ind w:left="-314"/>
              <w:jc w:val="center"/>
              <w:rPr>
                <w:rFonts w:ascii="Times New Roman" w:eastAsia="Times New Roman" w:hAnsi="Times New Roman"/>
                <w:snapToGrid w:val="0"/>
                <w:color w:val="000000"/>
                <w:sz w:val="20"/>
                <w:szCs w:val="20"/>
                <w:lang w:eastAsia="ru-RU"/>
              </w:rPr>
            </w:pPr>
          </w:p>
        </w:tc>
        <w:tc>
          <w:tcPr>
            <w:tcW w:w="1276" w:type="dxa"/>
          </w:tcPr>
          <w:p w:rsidR="000336B9" w:rsidRPr="000336B9" w:rsidRDefault="000336B9" w:rsidP="000336B9">
            <w:pPr>
              <w:spacing w:after="0" w:line="240" w:lineRule="auto"/>
              <w:ind w:left="-314"/>
              <w:jc w:val="center"/>
              <w:rPr>
                <w:rFonts w:ascii="Times New Roman" w:eastAsia="Times New Roman" w:hAnsi="Times New Roman"/>
                <w:snapToGrid w:val="0"/>
                <w:color w:val="000000"/>
                <w:sz w:val="20"/>
                <w:szCs w:val="20"/>
                <w:lang w:eastAsia="ru-RU"/>
              </w:rPr>
            </w:pPr>
          </w:p>
        </w:tc>
        <w:tc>
          <w:tcPr>
            <w:tcW w:w="1129" w:type="dxa"/>
          </w:tcPr>
          <w:p w:rsidR="000336B9" w:rsidRPr="000336B9" w:rsidRDefault="000336B9" w:rsidP="000336B9">
            <w:pPr>
              <w:spacing w:after="0" w:line="240" w:lineRule="auto"/>
              <w:ind w:left="-314"/>
              <w:jc w:val="center"/>
              <w:rPr>
                <w:rFonts w:ascii="Times New Roman" w:eastAsia="Times New Roman" w:hAnsi="Times New Roman"/>
                <w:snapToGrid w:val="0"/>
                <w:color w:val="000000"/>
                <w:sz w:val="20"/>
                <w:szCs w:val="20"/>
                <w:lang w:eastAsia="ru-RU"/>
              </w:rPr>
            </w:pPr>
          </w:p>
        </w:tc>
      </w:tr>
    </w:tbl>
    <w:p w:rsidR="000336B9" w:rsidRPr="000336B9" w:rsidRDefault="000336B9" w:rsidP="000336B9">
      <w:pPr>
        <w:widowControl w:val="0"/>
        <w:autoSpaceDE w:val="0"/>
        <w:autoSpaceDN w:val="0"/>
        <w:adjustRightInd w:val="0"/>
        <w:spacing w:after="0" w:line="240" w:lineRule="auto"/>
        <w:ind w:right="-314"/>
        <w:jc w:val="right"/>
        <w:rPr>
          <w:rFonts w:ascii="Times New Roman" w:eastAsia="Times New Roman" w:hAnsi="Times New Roman"/>
          <w:lang w:eastAsia="ru-RU"/>
        </w:rPr>
      </w:pPr>
      <w:r w:rsidRPr="000336B9">
        <w:rPr>
          <w:rFonts w:ascii="Times New Roman" w:eastAsia="Times New Roman" w:hAnsi="Times New Roman"/>
          <w:lang w:eastAsia="ru-RU"/>
        </w:rPr>
        <w:t xml:space="preserve">                                                                                                                                                                                                                                                                            ».</w:t>
      </w:r>
    </w:p>
    <w:p w:rsidR="00B12224" w:rsidRDefault="00B12224" w:rsidP="00F726A1">
      <w:pPr>
        <w:spacing w:after="0"/>
        <w:jc w:val="center"/>
        <w:rPr>
          <w:rFonts w:ascii="Times New Roman" w:hAnsi="Times New Roman"/>
          <w:sz w:val="28"/>
          <w:szCs w:val="28"/>
        </w:rPr>
      </w:pPr>
    </w:p>
    <w:p w:rsidR="000336B9" w:rsidRDefault="000336B9" w:rsidP="00F726A1">
      <w:pPr>
        <w:spacing w:after="0"/>
        <w:jc w:val="center"/>
        <w:rPr>
          <w:rFonts w:ascii="Times New Roman" w:hAnsi="Times New Roman"/>
          <w:sz w:val="28"/>
          <w:szCs w:val="28"/>
        </w:rPr>
        <w:sectPr w:rsidR="000336B9" w:rsidSect="000336B9">
          <w:footerReference w:type="default" r:id="rId20"/>
          <w:pgSz w:w="16839" w:h="11907" w:orient="landscape" w:code="9"/>
          <w:pgMar w:top="720" w:right="720" w:bottom="720" w:left="720" w:header="709" w:footer="709" w:gutter="0"/>
          <w:cols w:space="708"/>
          <w:docGrid w:linePitch="360"/>
        </w:sectPr>
      </w:pPr>
    </w:p>
    <w:tbl>
      <w:tblPr>
        <w:tblW w:w="9858" w:type="dxa"/>
        <w:jc w:val="center"/>
        <w:tblInd w:w="-34" w:type="dxa"/>
        <w:tblLayout w:type="fixed"/>
        <w:tblLook w:val="04A0"/>
      </w:tblPr>
      <w:tblGrid>
        <w:gridCol w:w="3828"/>
        <w:gridCol w:w="2250"/>
        <w:gridCol w:w="3780"/>
      </w:tblGrid>
      <w:tr w:rsidR="000336B9" w:rsidRPr="000336B9" w:rsidTr="007E6FEC">
        <w:trPr>
          <w:cantSplit/>
          <w:jc w:val="center"/>
        </w:trPr>
        <w:tc>
          <w:tcPr>
            <w:tcW w:w="3828" w:type="dxa"/>
          </w:tcPr>
          <w:p w:rsidR="000336B9" w:rsidRPr="000336B9" w:rsidRDefault="000336B9" w:rsidP="000336B9">
            <w:pPr>
              <w:spacing w:after="0" w:line="240" w:lineRule="auto"/>
              <w:jc w:val="center"/>
              <w:rPr>
                <w:rFonts w:ascii="Times New Roman" w:eastAsia="Times New Roman" w:hAnsi="Times New Roman"/>
                <w:b/>
                <w:bCs/>
                <w:sz w:val="28"/>
                <w:szCs w:val="28"/>
                <w:lang w:eastAsia="ru-RU"/>
              </w:rPr>
            </w:pPr>
            <w:r w:rsidRPr="000336B9">
              <w:rPr>
                <w:rFonts w:ascii="Times New Roman" w:eastAsia="Times New Roman" w:hAnsi="Times New Roman"/>
                <w:b/>
                <w:bCs/>
                <w:sz w:val="28"/>
                <w:szCs w:val="28"/>
                <w:lang w:eastAsia="ru-RU"/>
              </w:rPr>
              <w:t>«</w:t>
            </w:r>
            <w:proofErr w:type="spellStart"/>
            <w:r w:rsidRPr="000336B9">
              <w:rPr>
                <w:rFonts w:ascii="Times New Roman" w:eastAsia="Times New Roman" w:hAnsi="Times New Roman"/>
                <w:b/>
                <w:bCs/>
                <w:sz w:val="28"/>
                <w:szCs w:val="28"/>
                <w:lang w:eastAsia="ru-RU"/>
              </w:rPr>
              <w:t>Изьва</w:t>
            </w:r>
            <w:proofErr w:type="spellEnd"/>
            <w:r w:rsidRPr="000336B9">
              <w:rPr>
                <w:rFonts w:ascii="Times New Roman" w:eastAsia="Times New Roman" w:hAnsi="Times New Roman"/>
                <w:b/>
                <w:bCs/>
                <w:sz w:val="28"/>
                <w:szCs w:val="28"/>
                <w:lang w:eastAsia="ru-RU"/>
              </w:rPr>
              <w:t>»</w:t>
            </w:r>
          </w:p>
          <w:p w:rsidR="000336B9" w:rsidRPr="000336B9" w:rsidRDefault="000336B9" w:rsidP="000336B9">
            <w:pPr>
              <w:spacing w:after="0" w:line="240" w:lineRule="auto"/>
              <w:jc w:val="center"/>
              <w:rPr>
                <w:rFonts w:ascii="Times New Roman" w:eastAsia="Times New Roman" w:hAnsi="Times New Roman"/>
                <w:b/>
                <w:bCs/>
                <w:sz w:val="28"/>
                <w:szCs w:val="28"/>
                <w:lang w:eastAsia="ru-RU"/>
              </w:rPr>
            </w:pPr>
            <w:proofErr w:type="spellStart"/>
            <w:r w:rsidRPr="000336B9">
              <w:rPr>
                <w:rFonts w:ascii="Times New Roman" w:eastAsia="Times New Roman" w:hAnsi="Times New Roman"/>
                <w:b/>
                <w:bCs/>
                <w:sz w:val="28"/>
                <w:szCs w:val="28"/>
                <w:lang w:eastAsia="ru-RU"/>
              </w:rPr>
              <w:t>муниципальнöй</w:t>
            </w:r>
            <w:proofErr w:type="spellEnd"/>
            <w:r w:rsidRPr="000336B9">
              <w:rPr>
                <w:rFonts w:ascii="Times New Roman" w:eastAsia="Times New Roman" w:hAnsi="Times New Roman"/>
                <w:b/>
                <w:bCs/>
                <w:sz w:val="28"/>
                <w:szCs w:val="28"/>
                <w:lang w:eastAsia="ru-RU"/>
              </w:rPr>
              <w:t xml:space="preserve"> </w:t>
            </w:r>
            <w:proofErr w:type="spellStart"/>
            <w:r w:rsidRPr="000336B9">
              <w:rPr>
                <w:rFonts w:ascii="Times New Roman" w:eastAsia="Times New Roman" w:hAnsi="Times New Roman"/>
                <w:b/>
                <w:bCs/>
                <w:sz w:val="28"/>
                <w:szCs w:val="28"/>
                <w:lang w:eastAsia="ru-RU"/>
              </w:rPr>
              <w:t>районса</w:t>
            </w:r>
            <w:proofErr w:type="spellEnd"/>
          </w:p>
          <w:p w:rsidR="000336B9" w:rsidRPr="000336B9" w:rsidRDefault="000336B9" w:rsidP="000336B9">
            <w:pPr>
              <w:spacing w:after="0" w:line="240" w:lineRule="auto"/>
              <w:jc w:val="center"/>
              <w:rPr>
                <w:rFonts w:ascii="Times New Roman" w:eastAsia="Times New Roman" w:hAnsi="Times New Roman"/>
                <w:b/>
                <w:bCs/>
                <w:sz w:val="28"/>
                <w:szCs w:val="28"/>
                <w:lang w:eastAsia="ru-RU"/>
              </w:rPr>
            </w:pPr>
            <w:r w:rsidRPr="000336B9">
              <w:rPr>
                <w:rFonts w:ascii="Times New Roman" w:eastAsia="Times New Roman" w:hAnsi="Times New Roman"/>
                <w:b/>
                <w:bCs/>
                <w:sz w:val="28"/>
                <w:szCs w:val="28"/>
                <w:lang w:eastAsia="ru-RU"/>
              </w:rPr>
              <w:t>администрация</w:t>
            </w:r>
          </w:p>
          <w:p w:rsidR="000336B9" w:rsidRPr="000336B9" w:rsidRDefault="000336B9" w:rsidP="000336B9">
            <w:pPr>
              <w:spacing w:after="0" w:line="240" w:lineRule="auto"/>
              <w:jc w:val="center"/>
              <w:rPr>
                <w:rFonts w:ascii="Times New Roman" w:eastAsia="Times New Roman" w:hAnsi="Times New Roman"/>
                <w:sz w:val="28"/>
                <w:szCs w:val="28"/>
                <w:lang w:eastAsia="ru-RU"/>
              </w:rPr>
            </w:pPr>
          </w:p>
        </w:tc>
        <w:tc>
          <w:tcPr>
            <w:tcW w:w="2250" w:type="dxa"/>
          </w:tcPr>
          <w:p w:rsidR="000336B9" w:rsidRPr="000336B9" w:rsidRDefault="00A70C70" w:rsidP="000336B9">
            <w:pPr>
              <w:spacing w:after="0" w:line="240" w:lineRule="auto"/>
              <w:jc w:val="center"/>
              <w:rPr>
                <w:rFonts w:ascii="Times New Roman" w:eastAsia="Times New Roman" w:hAnsi="Times New Roman"/>
                <w:b/>
                <w:bCs/>
                <w:sz w:val="28"/>
                <w:szCs w:val="28"/>
                <w:lang w:eastAsia="ru-RU"/>
              </w:rPr>
            </w:pPr>
            <w:r>
              <w:rPr>
                <w:rFonts w:ascii="Times New Roman" w:eastAsia="Times New Roman" w:hAnsi="Times New Roman"/>
                <w:b/>
                <w:noProof/>
                <w:sz w:val="28"/>
                <w:szCs w:val="28"/>
                <w:lang w:eastAsia="ru-RU"/>
              </w:rPr>
              <w:drawing>
                <wp:inline distT="0" distB="0" distL="0" distR="0">
                  <wp:extent cx="629285" cy="676910"/>
                  <wp:effectExtent l="19050" t="0" r="0" b="0"/>
                  <wp:docPr id="149"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21" cstate="print"/>
                          <a:srcRect/>
                          <a:stretch>
                            <a:fillRect/>
                          </a:stretch>
                        </pic:blipFill>
                        <pic:spPr bwMode="auto">
                          <a:xfrm>
                            <a:off x="0" y="0"/>
                            <a:ext cx="629285" cy="676910"/>
                          </a:xfrm>
                          <a:prstGeom prst="rect">
                            <a:avLst/>
                          </a:prstGeom>
                          <a:noFill/>
                          <a:ln w="9525">
                            <a:noFill/>
                            <a:miter lim="800000"/>
                            <a:headEnd/>
                            <a:tailEnd/>
                          </a:ln>
                        </pic:spPr>
                      </pic:pic>
                    </a:graphicData>
                  </a:graphic>
                </wp:inline>
              </w:drawing>
            </w:r>
          </w:p>
        </w:tc>
        <w:tc>
          <w:tcPr>
            <w:tcW w:w="3780" w:type="dxa"/>
          </w:tcPr>
          <w:p w:rsidR="000336B9" w:rsidRPr="000336B9" w:rsidRDefault="000336B9" w:rsidP="000336B9">
            <w:pPr>
              <w:spacing w:after="0" w:line="240" w:lineRule="auto"/>
              <w:jc w:val="center"/>
              <w:rPr>
                <w:rFonts w:ascii="Times New Roman" w:eastAsia="Times New Roman" w:hAnsi="Times New Roman"/>
                <w:b/>
                <w:bCs/>
                <w:sz w:val="28"/>
                <w:szCs w:val="28"/>
                <w:lang w:eastAsia="ru-RU"/>
              </w:rPr>
            </w:pPr>
            <w:r w:rsidRPr="000336B9">
              <w:rPr>
                <w:rFonts w:ascii="Times New Roman" w:eastAsia="Times New Roman" w:hAnsi="Times New Roman"/>
                <w:b/>
                <w:bCs/>
                <w:sz w:val="28"/>
                <w:szCs w:val="28"/>
                <w:lang w:eastAsia="ru-RU"/>
              </w:rPr>
              <w:t>Администрация</w:t>
            </w:r>
          </w:p>
          <w:p w:rsidR="000336B9" w:rsidRPr="000336B9" w:rsidRDefault="000336B9" w:rsidP="000336B9">
            <w:pPr>
              <w:spacing w:after="0" w:line="240" w:lineRule="auto"/>
              <w:jc w:val="center"/>
              <w:rPr>
                <w:rFonts w:ascii="Times New Roman" w:eastAsia="Times New Roman" w:hAnsi="Times New Roman"/>
                <w:b/>
                <w:bCs/>
                <w:sz w:val="28"/>
                <w:szCs w:val="28"/>
                <w:lang w:eastAsia="ru-RU"/>
              </w:rPr>
            </w:pPr>
            <w:r w:rsidRPr="000336B9">
              <w:rPr>
                <w:rFonts w:ascii="Times New Roman" w:eastAsia="Times New Roman" w:hAnsi="Times New Roman"/>
                <w:b/>
                <w:bCs/>
                <w:sz w:val="28"/>
                <w:szCs w:val="28"/>
                <w:lang w:eastAsia="ru-RU"/>
              </w:rPr>
              <w:t>муниципального района</w:t>
            </w:r>
          </w:p>
          <w:p w:rsidR="000336B9" w:rsidRPr="000336B9" w:rsidRDefault="000336B9" w:rsidP="000336B9">
            <w:pPr>
              <w:spacing w:after="0" w:line="240" w:lineRule="auto"/>
              <w:jc w:val="center"/>
              <w:rPr>
                <w:rFonts w:ascii="Times New Roman" w:eastAsia="Times New Roman" w:hAnsi="Times New Roman"/>
                <w:b/>
                <w:bCs/>
                <w:sz w:val="28"/>
                <w:szCs w:val="28"/>
                <w:lang w:eastAsia="ru-RU"/>
              </w:rPr>
            </w:pPr>
            <w:r w:rsidRPr="000336B9">
              <w:rPr>
                <w:rFonts w:ascii="Times New Roman" w:eastAsia="Times New Roman" w:hAnsi="Times New Roman"/>
                <w:b/>
                <w:bCs/>
                <w:sz w:val="28"/>
                <w:szCs w:val="28"/>
                <w:lang w:eastAsia="ru-RU"/>
              </w:rPr>
              <w:t>«Ижемский»</w:t>
            </w:r>
          </w:p>
        </w:tc>
      </w:tr>
    </w:tbl>
    <w:p w:rsidR="000336B9" w:rsidRPr="000336B9" w:rsidRDefault="000336B9" w:rsidP="000336B9">
      <w:pPr>
        <w:spacing w:after="0" w:line="240" w:lineRule="auto"/>
        <w:rPr>
          <w:rFonts w:ascii="Times New Roman" w:eastAsia="Times New Roman" w:hAnsi="Times New Roman"/>
          <w:sz w:val="24"/>
          <w:szCs w:val="24"/>
          <w:lang w:eastAsia="ru-RU"/>
        </w:rPr>
      </w:pPr>
    </w:p>
    <w:p w:rsidR="000336B9" w:rsidRPr="000336B9" w:rsidRDefault="000336B9" w:rsidP="000336B9">
      <w:pPr>
        <w:keepNext/>
        <w:spacing w:after="0" w:line="240" w:lineRule="auto"/>
        <w:jc w:val="center"/>
        <w:outlineLvl w:val="0"/>
        <w:rPr>
          <w:rFonts w:ascii="Times New Roman" w:eastAsia="Times New Roman" w:hAnsi="Times New Roman"/>
          <w:b/>
          <w:bCs/>
          <w:spacing w:val="120"/>
          <w:sz w:val="28"/>
          <w:szCs w:val="28"/>
          <w:lang w:eastAsia="ru-RU"/>
        </w:rPr>
      </w:pPr>
      <w:r w:rsidRPr="000336B9">
        <w:rPr>
          <w:rFonts w:ascii="Times New Roman" w:eastAsia="Times New Roman" w:hAnsi="Times New Roman"/>
          <w:b/>
          <w:bCs/>
          <w:spacing w:val="120"/>
          <w:sz w:val="24"/>
          <w:szCs w:val="28"/>
          <w:lang w:eastAsia="ru-RU"/>
        </w:rPr>
        <w:t xml:space="preserve"> </w:t>
      </w:r>
      <w:proofErr w:type="gramStart"/>
      <w:r w:rsidRPr="000336B9">
        <w:rPr>
          <w:rFonts w:ascii="Times New Roman" w:eastAsia="Times New Roman" w:hAnsi="Times New Roman"/>
          <w:b/>
          <w:bCs/>
          <w:spacing w:val="120"/>
          <w:sz w:val="28"/>
          <w:szCs w:val="28"/>
          <w:lang w:eastAsia="ru-RU"/>
        </w:rPr>
        <w:t>ШУÖМ</w:t>
      </w:r>
      <w:proofErr w:type="gramEnd"/>
    </w:p>
    <w:p w:rsidR="000336B9" w:rsidRPr="000336B9" w:rsidRDefault="000336B9" w:rsidP="000336B9">
      <w:pPr>
        <w:keepNext/>
        <w:spacing w:after="0" w:line="240" w:lineRule="auto"/>
        <w:jc w:val="center"/>
        <w:outlineLvl w:val="0"/>
        <w:rPr>
          <w:rFonts w:ascii="Times New Roman" w:eastAsia="Times New Roman" w:hAnsi="Times New Roman"/>
          <w:b/>
          <w:bCs/>
          <w:i/>
          <w:spacing w:val="120"/>
          <w:sz w:val="28"/>
          <w:szCs w:val="28"/>
          <w:lang w:eastAsia="ru-RU"/>
        </w:rPr>
      </w:pPr>
    </w:p>
    <w:p w:rsidR="000336B9" w:rsidRPr="000336B9" w:rsidRDefault="000336B9" w:rsidP="000336B9">
      <w:pPr>
        <w:keepNext/>
        <w:spacing w:after="0" w:line="240" w:lineRule="auto"/>
        <w:jc w:val="center"/>
        <w:outlineLvl w:val="0"/>
        <w:rPr>
          <w:rFonts w:ascii="Times New Roman" w:eastAsia="Times New Roman" w:hAnsi="Times New Roman"/>
          <w:b/>
          <w:bCs/>
          <w:sz w:val="28"/>
          <w:szCs w:val="28"/>
          <w:lang w:eastAsia="ru-RU"/>
        </w:rPr>
      </w:pPr>
      <w:r w:rsidRPr="000336B9">
        <w:rPr>
          <w:rFonts w:ascii="Times New Roman" w:eastAsia="Times New Roman" w:hAnsi="Times New Roman"/>
          <w:b/>
          <w:bCs/>
          <w:sz w:val="28"/>
          <w:szCs w:val="28"/>
          <w:lang w:eastAsia="ru-RU"/>
        </w:rPr>
        <w:t xml:space="preserve">   </w:t>
      </w:r>
      <w:proofErr w:type="gramStart"/>
      <w:r w:rsidRPr="000336B9">
        <w:rPr>
          <w:rFonts w:ascii="Times New Roman" w:eastAsia="Times New Roman" w:hAnsi="Times New Roman"/>
          <w:b/>
          <w:bCs/>
          <w:sz w:val="28"/>
          <w:szCs w:val="28"/>
          <w:lang w:eastAsia="ru-RU"/>
        </w:rPr>
        <w:t>П</w:t>
      </w:r>
      <w:proofErr w:type="gramEnd"/>
      <w:r w:rsidRPr="000336B9">
        <w:rPr>
          <w:rFonts w:ascii="Times New Roman" w:eastAsia="Times New Roman" w:hAnsi="Times New Roman"/>
          <w:b/>
          <w:bCs/>
          <w:sz w:val="28"/>
          <w:szCs w:val="28"/>
          <w:lang w:eastAsia="ru-RU"/>
        </w:rPr>
        <w:t xml:space="preserve"> О С Т А Н О В Л Е Н И Е</w:t>
      </w:r>
    </w:p>
    <w:p w:rsidR="000336B9" w:rsidRPr="000336B9" w:rsidRDefault="000336B9" w:rsidP="000336B9">
      <w:pPr>
        <w:keepNext/>
        <w:spacing w:after="0" w:line="240" w:lineRule="auto"/>
        <w:jc w:val="center"/>
        <w:outlineLvl w:val="0"/>
        <w:rPr>
          <w:rFonts w:ascii="Times New Roman" w:eastAsia="Times New Roman" w:hAnsi="Times New Roman"/>
          <w:b/>
          <w:bCs/>
          <w:spacing w:val="120"/>
          <w:sz w:val="28"/>
          <w:szCs w:val="28"/>
          <w:lang w:eastAsia="ru-RU"/>
        </w:rPr>
      </w:pPr>
      <w:r w:rsidRPr="000336B9">
        <w:rPr>
          <w:rFonts w:ascii="Times New Roman" w:eastAsia="Times New Roman" w:hAnsi="Times New Roman"/>
          <w:b/>
          <w:bCs/>
          <w:spacing w:val="120"/>
          <w:sz w:val="28"/>
          <w:szCs w:val="28"/>
          <w:lang w:eastAsia="ru-RU"/>
        </w:rPr>
        <w:t xml:space="preserve">   </w:t>
      </w:r>
    </w:p>
    <w:p w:rsidR="000336B9" w:rsidRPr="000336B9" w:rsidRDefault="000336B9" w:rsidP="000336B9">
      <w:pPr>
        <w:spacing w:after="0" w:line="240" w:lineRule="auto"/>
        <w:rPr>
          <w:rFonts w:ascii="Times New Roman" w:eastAsia="Times New Roman" w:hAnsi="Times New Roman"/>
          <w:sz w:val="28"/>
          <w:szCs w:val="28"/>
          <w:lang w:eastAsia="ru-RU"/>
        </w:rPr>
      </w:pPr>
      <w:r w:rsidRPr="000336B9">
        <w:rPr>
          <w:rFonts w:ascii="Times New Roman" w:eastAsia="Times New Roman" w:hAnsi="Times New Roman"/>
          <w:sz w:val="28"/>
          <w:szCs w:val="28"/>
          <w:lang w:eastAsia="ru-RU"/>
        </w:rPr>
        <w:t>от 30 ноября 2017 года                                                                                 № 1020</w:t>
      </w:r>
    </w:p>
    <w:p w:rsidR="000336B9" w:rsidRPr="000336B9" w:rsidRDefault="000336B9" w:rsidP="000336B9">
      <w:pPr>
        <w:spacing w:after="0" w:line="240" w:lineRule="auto"/>
        <w:rPr>
          <w:rFonts w:ascii="Times New Roman" w:eastAsia="Times New Roman" w:hAnsi="Times New Roman"/>
          <w:lang w:eastAsia="ru-RU"/>
        </w:rPr>
      </w:pPr>
      <w:r w:rsidRPr="000336B9">
        <w:rPr>
          <w:rFonts w:ascii="Times New Roman" w:eastAsia="Times New Roman" w:hAnsi="Times New Roman"/>
          <w:lang w:eastAsia="ru-RU"/>
        </w:rPr>
        <w:t xml:space="preserve">Республика Коми, Ижемский район, </w:t>
      </w:r>
      <w:proofErr w:type="gramStart"/>
      <w:r w:rsidRPr="000336B9">
        <w:rPr>
          <w:rFonts w:ascii="Times New Roman" w:eastAsia="Times New Roman" w:hAnsi="Times New Roman"/>
          <w:lang w:eastAsia="ru-RU"/>
        </w:rPr>
        <w:t>с</w:t>
      </w:r>
      <w:proofErr w:type="gramEnd"/>
      <w:r w:rsidRPr="000336B9">
        <w:rPr>
          <w:rFonts w:ascii="Times New Roman" w:eastAsia="Times New Roman" w:hAnsi="Times New Roman"/>
          <w:lang w:eastAsia="ru-RU"/>
        </w:rPr>
        <w:t>. Ижма</w:t>
      </w:r>
    </w:p>
    <w:p w:rsidR="000336B9" w:rsidRPr="000336B9" w:rsidRDefault="000336B9" w:rsidP="000336B9">
      <w:pPr>
        <w:spacing w:after="0" w:line="240" w:lineRule="auto"/>
        <w:rPr>
          <w:rFonts w:ascii="Times New Roman" w:eastAsia="Times New Roman" w:hAnsi="Times New Roman"/>
          <w:sz w:val="24"/>
          <w:szCs w:val="24"/>
          <w:lang w:eastAsia="ru-RU"/>
        </w:rPr>
      </w:pPr>
    </w:p>
    <w:p w:rsidR="000336B9" w:rsidRPr="000336B9" w:rsidRDefault="000336B9" w:rsidP="000336B9">
      <w:pPr>
        <w:spacing w:after="0" w:line="240" w:lineRule="auto"/>
        <w:rPr>
          <w:rFonts w:ascii="Times New Roman" w:eastAsia="Times New Roman" w:hAnsi="Times New Roman"/>
          <w:sz w:val="24"/>
          <w:szCs w:val="24"/>
          <w:lang w:eastAsia="ru-RU"/>
        </w:rPr>
      </w:pPr>
    </w:p>
    <w:tbl>
      <w:tblPr>
        <w:tblW w:w="0" w:type="auto"/>
        <w:tblInd w:w="534" w:type="dxa"/>
        <w:tblLook w:val="01E0"/>
      </w:tblPr>
      <w:tblGrid>
        <w:gridCol w:w="8505"/>
      </w:tblGrid>
      <w:tr w:rsidR="000336B9" w:rsidRPr="000336B9" w:rsidTr="007E6FEC">
        <w:trPr>
          <w:trHeight w:val="1006"/>
        </w:trPr>
        <w:tc>
          <w:tcPr>
            <w:tcW w:w="8505" w:type="dxa"/>
            <w:tcBorders>
              <w:top w:val="nil"/>
              <w:left w:val="nil"/>
              <w:bottom w:val="nil"/>
              <w:right w:val="nil"/>
            </w:tcBorders>
          </w:tcPr>
          <w:p w:rsidR="000336B9" w:rsidRPr="000336B9" w:rsidRDefault="000336B9" w:rsidP="000336B9">
            <w:pPr>
              <w:spacing w:after="0" w:line="240" w:lineRule="auto"/>
              <w:jc w:val="center"/>
              <w:rPr>
                <w:rFonts w:ascii="Times New Roman" w:eastAsia="Times New Roman" w:hAnsi="Times New Roman"/>
                <w:sz w:val="28"/>
                <w:szCs w:val="28"/>
                <w:lang w:eastAsia="ru-RU"/>
              </w:rPr>
            </w:pPr>
            <w:r w:rsidRPr="000336B9">
              <w:rPr>
                <w:rFonts w:ascii="Times New Roman" w:eastAsia="Times New Roman" w:hAnsi="Times New Roman"/>
                <w:sz w:val="28"/>
                <w:szCs w:val="28"/>
                <w:lang w:eastAsia="ru-RU"/>
              </w:rPr>
              <w:t>О внесении изменений в постановление администрации</w:t>
            </w:r>
          </w:p>
          <w:p w:rsidR="000336B9" w:rsidRPr="000336B9" w:rsidRDefault="000336B9" w:rsidP="000336B9">
            <w:pPr>
              <w:spacing w:after="0" w:line="240" w:lineRule="auto"/>
              <w:jc w:val="center"/>
              <w:rPr>
                <w:rFonts w:ascii="Times New Roman" w:eastAsia="Times New Roman" w:hAnsi="Times New Roman"/>
                <w:sz w:val="28"/>
                <w:szCs w:val="28"/>
                <w:lang w:eastAsia="ru-RU"/>
              </w:rPr>
            </w:pPr>
            <w:r w:rsidRPr="000336B9">
              <w:rPr>
                <w:rFonts w:ascii="Times New Roman" w:eastAsia="Times New Roman" w:hAnsi="Times New Roman"/>
                <w:sz w:val="28"/>
                <w:szCs w:val="28"/>
                <w:lang w:eastAsia="ru-RU"/>
              </w:rPr>
              <w:t xml:space="preserve"> муниципального района «Ижемский» от 07 февраля 2012 года № 95             «Об утверждении Порядка предоставления бесплатного проезда гражданам пожилого возраста, проживающим на территории муниципального района «Ижемский»</w:t>
            </w:r>
          </w:p>
        </w:tc>
      </w:tr>
    </w:tbl>
    <w:p w:rsidR="000336B9" w:rsidRPr="000336B9" w:rsidRDefault="000336B9" w:rsidP="000336B9">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0336B9" w:rsidRPr="000336B9" w:rsidRDefault="000336B9" w:rsidP="000336B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0336B9">
        <w:rPr>
          <w:rFonts w:ascii="Times New Roman" w:eastAsia="Times New Roman" w:hAnsi="Times New Roman"/>
          <w:sz w:val="28"/>
          <w:szCs w:val="28"/>
          <w:lang w:eastAsia="ru-RU"/>
        </w:rPr>
        <w:t xml:space="preserve">В целях реализации </w:t>
      </w:r>
      <w:hyperlink r:id="rId22" w:history="1">
        <w:r w:rsidRPr="000336B9">
          <w:rPr>
            <w:rFonts w:ascii="Times New Roman" w:eastAsia="Times New Roman" w:hAnsi="Times New Roman"/>
            <w:sz w:val="28"/>
            <w:szCs w:val="28"/>
            <w:lang w:eastAsia="ru-RU"/>
          </w:rPr>
          <w:t>решения</w:t>
        </w:r>
      </w:hyperlink>
      <w:r w:rsidRPr="000336B9">
        <w:rPr>
          <w:rFonts w:ascii="Times New Roman" w:eastAsia="Times New Roman" w:hAnsi="Times New Roman"/>
          <w:sz w:val="28"/>
          <w:szCs w:val="28"/>
          <w:lang w:eastAsia="ru-RU"/>
        </w:rPr>
        <w:t xml:space="preserve"> Совета муниципального района «Ижемский» от 26 февраля 2008 года № 3-9/4 «О предоставлении бесплатного проезда гражданам пожилого возраста, проживающим на территории муниципального района «Ижемский» </w:t>
      </w:r>
    </w:p>
    <w:p w:rsidR="000336B9" w:rsidRPr="000336B9" w:rsidRDefault="000336B9" w:rsidP="000336B9">
      <w:pPr>
        <w:spacing w:after="0" w:line="240" w:lineRule="auto"/>
        <w:rPr>
          <w:rFonts w:ascii="Times New Roman" w:eastAsia="Times New Roman" w:hAnsi="Times New Roman"/>
          <w:sz w:val="28"/>
          <w:szCs w:val="28"/>
          <w:lang w:eastAsia="ru-RU"/>
        </w:rPr>
      </w:pPr>
    </w:p>
    <w:p w:rsidR="000336B9" w:rsidRPr="000336B9" w:rsidRDefault="000336B9" w:rsidP="000336B9">
      <w:pPr>
        <w:spacing w:after="0" w:line="240" w:lineRule="auto"/>
        <w:jc w:val="center"/>
        <w:rPr>
          <w:rFonts w:ascii="Times New Roman" w:eastAsia="Times New Roman" w:hAnsi="Times New Roman"/>
          <w:sz w:val="28"/>
          <w:szCs w:val="28"/>
          <w:lang w:eastAsia="ru-RU"/>
        </w:rPr>
      </w:pPr>
      <w:r w:rsidRPr="000336B9">
        <w:rPr>
          <w:rFonts w:ascii="Times New Roman" w:eastAsia="Times New Roman" w:hAnsi="Times New Roman"/>
          <w:sz w:val="28"/>
          <w:szCs w:val="28"/>
          <w:lang w:eastAsia="ru-RU"/>
        </w:rPr>
        <w:t>администрация муниципального района «Ижемский»</w:t>
      </w:r>
    </w:p>
    <w:p w:rsidR="000336B9" w:rsidRPr="000336B9" w:rsidRDefault="000336B9" w:rsidP="000336B9">
      <w:pPr>
        <w:spacing w:after="0" w:line="240" w:lineRule="auto"/>
        <w:jc w:val="center"/>
        <w:rPr>
          <w:rFonts w:ascii="Times New Roman" w:eastAsia="Times New Roman" w:hAnsi="Times New Roman"/>
          <w:sz w:val="28"/>
          <w:szCs w:val="28"/>
          <w:lang w:eastAsia="ru-RU"/>
        </w:rPr>
      </w:pPr>
    </w:p>
    <w:p w:rsidR="000336B9" w:rsidRDefault="000336B9" w:rsidP="000336B9">
      <w:pPr>
        <w:spacing w:after="0" w:line="240" w:lineRule="auto"/>
        <w:jc w:val="center"/>
        <w:rPr>
          <w:rFonts w:ascii="Times New Roman" w:eastAsia="Times New Roman" w:hAnsi="Times New Roman"/>
          <w:sz w:val="28"/>
          <w:szCs w:val="28"/>
          <w:lang w:eastAsia="ru-RU"/>
        </w:rPr>
      </w:pPr>
      <w:proofErr w:type="gramStart"/>
      <w:r w:rsidRPr="000336B9">
        <w:rPr>
          <w:rFonts w:ascii="Times New Roman" w:eastAsia="Times New Roman" w:hAnsi="Times New Roman"/>
          <w:sz w:val="28"/>
          <w:szCs w:val="28"/>
          <w:lang w:eastAsia="ru-RU"/>
        </w:rPr>
        <w:t>П</w:t>
      </w:r>
      <w:proofErr w:type="gramEnd"/>
      <w:r w:rsidRPr="000336B9">
        <w:rPr>
          <w:rFonts w:ascii="Times New Roman" w:eastAsia="Times New Roman" w:hAnsi="Times New Roman"/>
          <w:sz w:val="28"/>
          <w:szCs w:val="28"/>
          <w:lang w:eastAsia="ru-RU"/>
        </w:rPr>
        <w:t xml:space="preserve"> О С Т А Н О В Л Я Е Т:</w:t>
      </w:r>
    </w:p>
    <w:p w:rsidR="000336B9" w:rsidRPr="000336B9" w:rsidRDefault="000336B9" w:rsidP="000336B9">
      <w:pPr>
        <w:spacing w:after="0" w:line="240" w:lineRule="auto"/>
        <w:jc w:val="center"/>
        <w:rPr>
          <w:rFonts w:ascii="Times New Roman" w:eastAsia="Times New Roman" w:hAnsi="Times New Roman"/>
          <w:sz w:val="28"/>
          <w:szCs w:val="28"/>
          <w:lang w:eastAsia="ru-RU"/>
        </w:rPr>
      </w:pPr>
    </w:p>
    <w:p w:rsidR="000336B9" w:rsidRPr="000336B9" w:rsidRDefault="000336B9" w:rsidP="000336B9">
      <w:pPr>
        <w:spacing w:after="0" w:line="240" w:lineRule="auto"/>
        <w:ind w:firstLine="709"/>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1. Внести в постановление администрации муниципального района «Ижемский» от 07 февраля 2012 года № 95 «Об утверждении Порядка предоставления бесплатного проезда гражданам пожилого возраста, проживающим на территории муниципального района «Ижемский» (далее - Постановление) внести следующее изменение:</w:t>
      </w:r>
    </w:p>
    <w:p w:rsidR="000336B9" w:rsidRPr="000336B9" w:rsidRDefault="000336B9" w:rsidP="000336B9">
      <w:pPr>
        <w:spacing w:after="0" w:line="240" w:lineRule="auto"/>
        <w:ind w:firstLine="709"/>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в пункт 4 Порядка, утвержденного Постановлением, изложить в новой редакции:</w:t>
      </w:r>
    </w:p>
    <w:p w:rsidR="000336B9" w:rsidRPr="000336B9" w:rsidRDefault="000336B9" w:rsidP="000336B9">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 xml:space="preserve">«4. Выдача талонов производится администрациями сельских поселений по месту проживания получателя до 10-го числа каждого месяца на текущий месяц. Для получения талона необходимо представить пенсионное удостоверение и страховой номер индивидуального лицевого счета получателя (СНИЛС). Каждый гражданин из категории, указанной в </w:t>
      </w:r>
      <w:hyperlink r:id="rId23" w:history="1">
        <w:r w:rsidRPr="000336B9">
          <w:rPr>
            <w:rFonts w:ascii="Times New Roman" w:eastAsia="Times New Roman" w:hAnsi="Times New Roman"/>
            <w:sz w:val="26"/>
            <w:szCs w:val="26"/>
            <w:lang w:eastAsia="ru-RU"/>
          </w:rPr>
          <w:t>п. 2</w:t>
        </w:r>
      </w:hyperlink>
      <w:r w:rsidRPr="000336B9">
        <w:rPr>
          <w:rFonts w:ascii="Times New Roman" w:eastAsia="Times New Roman" w:hAnsi="Times New Roman"/>
          <w:sz w:val="26"/>
          <w:szCs w:val="26"/>
          <w:lang w:eastAsia="ru-RU"/>
        </w:rPr>
        <w:t xml:space="preserve"> настоящего Порядка, имеет право на получение 2-х талонов в месяц. До 3-го числа каждого месяца ответственные за выдачу талонов в администрациях сельских поселений предоставляют в отдел экономического анализа, прогнозирования и осуществления закупок администрации муниципального района «Ижемский» отчет о движении талонов и список лиц, получивших талоны</w:t>
      </w:r>
      <w:proofErr w:type="gramStart"/>
      <w:r w:rsidRPr="000336B9">
        <w:rPr>
          <w:rFonts w:ascii="Times New Roman" w:eastAsia="Times New Roman" w:hAnsi="Times New Roman"/>
          <w:sz w:val="26"/>
          <w:szCs w:val="26"/>
          <w:lang w:eastAsia="ru-RU"/>
        </w:rPr>
        <w:t>.».</w:t>
      </w:r>
      <w:proofErr w:type="gramEnd"/>
    </w:p>
    <w:p w:rsidR="000336B9" w:rsidRPr="000336B9" w:rsidRDefault="000336B9" w:rsidP="000336B9">
      <w:pPr>
        <w:spacing w:after="0" w:line="240" w:lineRule="auto"/>
        <w:ind w:firstLine="709"/>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 xml:space="preserve">2. </w:t>
      </w:r>
      <w:proofErr w:type="gramStart"/>
      <w:r w:rsidRPr="000336B9">
        <w:rPr>
          <w:rFonts w:ascii="Times New Roman" w:eastAsia="Times New Roman" w:hAnsi="Times New Roman"/>
          <w:sz w:val="26"/>
          <w:szCs w:val="26"/>
          <w:lang w:eastAsia="ru-RU"/>
        </w:rPr>
        <w:t>Контроль за</w:t>
      </w:r>
      <w:proofErr w:type="gramEnd"/>
      <w:r w:rsidRPr="000336B9">
        <w:rPr>
          <w:rFonts w:ascii="Times New Roman" w:eastAsia="Times New Roman" w:hAnsi="Times New Roman"/>
          <w:sz w:val="26"/>
          <w:szCs w:val="26"/>
          <w:lang w:eastAsia="ru-RU"/>
        </w:rPr>
        <w:t xml:space="preserve"> исполнением настоящего постановления оставляю за собой.</w:t>
      </w:r>
    </w:p>
    <w:p w:rsidR="000336B9" w:rsidRPr="000336B9" w:rsidRDefault="000336B9" w:rsidP="000336B9">
      <w:pPr>
        <w:spacing w:after="0" w:line="240" w:lineRule="auto"/>
        <w:ind w:firstLine="709"/>
        <w:jc w:val="both"/>
        <w:rPr>
          <w:rFonts w:ascii="Times New Roman" w:eastAsia="Times New Roman" w:hAnsi="Times New Roman"/>
          <w:sz w:val="26"/>
          <w:szCs w:val="26"/>
          <w:lang w:eastAsia="ru-RU"/>
        </w:rPr>
      </w:pPr>
      <w:r w:rsidRPr="000336B9">
        <w:rPr>
          <w:rFonts w:ascii="Times New Roman" w:eastAsia="Times New Roman" w:hAnsi="Times New Roman"/>
          <w:sz w:val="26"/>
          <w:szCs w:val="26"/>
          <w:lang w:eastAsia="ru-RU"/>
        </w:rPr>
        <w:t>3. Настоящее постановление вступает в силу со дня его официального опубликования (обнародования).</w:t>
      </w:r>
    </w:p>
    <w:p w:rsidR="000336B9" w:rsidRPr="000336B9" w:rsidRDefault="000336B9" w:rsidP="000336B9">
      <w:pPr>
        <w:spacing w:after="0" w:line="240" w:lineRule="auto"/>
        <w:rPr>
          <w:rFonts w:ascii="Times New Roman" w:eastAsia="Times New Roman" w:hAnsi="Times New Roman"/>
          <w:sz w:val="28"/>
          <w:szCs w:val="28"/>
          <w:lang w:eastAsia="ru-RU"/>
        </w:rPr>
      </w:pPr>
    </w:p>
    <w:p w:rsidR="000336B9" w:rsidRPr="000336B9" w:rsidRDefault="000336B9" w:rsidP="000336B9">
      <w:pPr>
        <w:spacing w:after="0" w:line="240" w:lineRule="auto"/>
        <w:rPr>
          <w:rFonts w:ascii="Times New Roman" w:eastAsia="Times New Roman" w:hAnsi="Times New Roman"/>
          <w:sz w:val="28"/>
          <w:szCs w:val="28"/>
          <w:lang w:eastAsia="ru-RU"/>
        </w:rPr>
      </w:pPr>
    </w:p>
    <w:p w:rsidR="000336B9" w:rsidRPr="000336B9" w:rsidRDefault="000336B9" w:rsidP="000336B9">
      <w:pPr>
        <w:spacing w:after="0" w:line="240" w:lineRule="auto"/>
        <w:rPr>
          <w:rFonts w:ascii="Times New Roman" w:eastAsia="Times New Roman" w:hAnsi="Times New Roman"/>
          <w:sz w:val="28"/>
          <w:szCs w:val="28"/>
          <w:lang w:eastAsia="ru-RU"/>
        </w:rPr>
      </w:pPr>
      <w:r w:rsidRPr="000336B9">
        <w:rPr>
          <w:rFonts w:ascii="Times New Roman" w:eastAsia="Times New Roman" w:hAnsi="Times New Roman"/>
          <w:sz w:val="28"/>
          <w:szCs w:val="28"/>
          <w:lang w:eastAsia="ru-RU"/>
        </w:rPr>
        <w:t xml:space="preserve">Руководитель администрации  </w:t>
      </w:r>
    </w:p>
    <w:p w:rsidR="000336B9" w:rsidRPr="000336B9" w:rsidRDefault="000336B9" w:rsidP="000336B9">
      <w:pPr>
        <w:spacing w:after="0" w:line="240" w:lineRule="auto"/>
        <w:rPr>
          <w:rFonts w:ascii="Times New Roman" w:eastAsia="Times New Roman" w:hAnsi="Times New Roman"/>
          <w:sz w:val="28"/>
          <w:szCs w:val="28"/>
          <w:lang w:eastAsia="ru-RU"/>
        </w:rPr>
      </w:pPr>
      <w:r w:rsidRPr="000336B9">
        <w:rPr>
          <w:rFonts w:ascii="Times New Roman" w:eastAsia="Times New Roman" w:hAnsi="Times New Roman"/>
          <w:sz w:val="28"/>
          <w:szCs w:val="28"/>
          <w:lang w:eastAsia="ru-RU"/>
        </w:rPr>
        <w:t>муниципального района «Ижемский»                                         Л.И. Терентьева</w:t>
      </w:r>
    </w:p>
    <w:tbl>
      <w:tblPr>
        <w:tblW w:w="0" w:type="auto"/>
        <w:jc w:val="center"/>
        <w:tblLayout w:type="fixed"/>
        <w:tblLook w:val="01E0"/>
      </w:tblPr>
      <w:tblGrid>
        <w:gridCol w:w="3501"/>
        <w:gridCol w:w="2393"/>
        <w:gridCol w:w="3425"/>
      </w:tblGrid>
      <w:tr w:rsidR="000336B9" w:rsidRPr="000336B9" w:rsidTr="007E6FEC">
        <w:trPr>
          <w:trHeight w:val="1181"/>
          <w:jc w:val="center"/>
        </w:trPr>
        <w:tc>
          <w:tcPr>
            <w:tcW w:w="3501" w:type="dxa"/>
          </w:tcPr>
          <w:p w:rsidR="000336B9" w:rsidRPr="000336B9" w:rsidRDefault="000336B9" w:rsidP="000336B9">
            <w:pPr>
              <w:widowControl w:val="0"/>
              <w:autoSpaceDE w:val="0"/>
              <w:autoSpaceDN w:val="0"/>
              <w:adjustRightInd w:val="0"/>
              <w:spacing w:after="0"/>
              <w:rPr>
                <w:rFonts w:ascii="Times New Roman" w:eastAsia="Times New Roman" w:hAnsi="Times New Roman" w:cstheme="minorBidi"/>
                <w:b/>
                <w:bCs/>
                <w:sz w:val="20"/>
                <w:szCs w:val="20"/>
                <w:lang w:eastAsia="ru-RU"/>
              </w:rPr>
            </w:pPr>
          </w:p>
          <w:p w:rsidR="000336B9" w:rsidRPr="000336B9" w:rsidRDefault="000336B9" w:rsidP="000336B9">
            <w:pPr>
              <w:widowControl w:val="0"/>
              <w:autoSpaceDE w:val="0"/>
              <w:autoSpaceDN w:val="0"/>
              <w:adjustRightInd w:val="0"/>
              <w:spacing w:after="0"/>
              <w:jc w:val="center"/>
              <w:rPr>
                <w:rFonts w:ascii="Times New Roman" w:eastAsia="Times New Roman" w:hAnsi="Times New Roman" w:cstheme="minorBidi"/>
                <w:b/>
                <w:bCs/>
                <w:sz w:val="24"/>
                <w:szCs w:val="24"/>
                <w:lang w:eastAsia="ru-RU"/>
              </w:rPr>
            </w:pPr>
            <w:r w:rsidRPr="000336B9">
              <w:rPr>
                <w:rFonts w:ascii="Times New Roman" w:eastAsia="Times New Roman" w:hAnsi="Times New Roman" w:cstheme="minorBidi"/>
                <w:b/>
                <w:bCs/>
                <w:sz w:val="24"/>
                <w:szCs w:val="24"/>
                <w:lang w:eastAsia="ru-RU"/>
              </w:rPr>
              <w:t>«</w:t>
            </w:r>
            <w:proofErr w:type="spellStart"/>
            <w:r w:rsidRPr="000336B9">
              <w:rPr>
                <w:rFonts w:ascii="Times New Roman" w:eastAsia="Times New Roman" w:hAnsi="Times New Roman" w:cstheme="minorBidi"/>
                <w:b/>
                <w:bCs/>
                <w:sz w:val="24"/>
                <w:szCs w:val="24"/>
                <w:lang w:eastAsia="ru-RU"/>
              </w:rPr>
              <w:t>Изьва</w:t>
            </w:r>
            <w:proofErr w:type="spellEnd"/>
            <w:r w:rsidRPr="000336B9">
              <w:rPr>
                <w:rFonts w:ascii="Times New Roman" w:eastAsia="Times New Roman" w:hAnsi="Times New Roman" w:cstheme="minorBidi"/>
                <w:b/>
                <w:bCs/>
                <w:sz w:val="24"/>
                <w:szCs w:val="24"/>
                <w:lang w:eastAsia="ru-RU"/>
              </w:rPr>
              <w:t xml:space="preserve">» </w:t>
            </w:r>
          </w:p>
          <w:p w:rsidR="000336B9" w:rsidRPr="000336B9" w:rsidRDefault="000336B9" w:rsidP="000336B9">
            <w:pPr>
              <w:widowControl w:val="0"/>
              <w:autoSpaceDE w:val="0"/>
              <w:autoSpaceDN w:val="0"/>
              <w:adjustRightInd w:val="0"/>
              <w:spacing w:after="0"/>
              <w:jc w:val="center"/>
              <w:rPr>
                <w:rFonts w:ascii="Times New Roman" w:eastAsia="Times New Roman" w:hAnsi="Times New Roman" w:cstheme="minorBidi"/>
                <w:b/>
                <w:bCs/>
                <w:sz w:val="28"/>
                <w:szCs w:val="28"/>
                <w:lang w:eastAsia="ru-RU"/>
              </w:rPr>
            </w:pPr>
            <w:proofErr w:type="spellStart"/>
            <w:r w:rsidRPr="000336B9">
              <w:rPr>
                <w:rFonts w:ascii="Times New Roman" w:eastAsia="Times New Roman" w:hAnsi="Times New Roman" w:cstheme="minorBidi"/>
                <w:b/>
                <w:bCs/>
                <w:sz w:val="24"/>
                <w:szCs w:val="24"/>
                <w:lang w:eastAsia="ru-RU"/>
              </w:rPr>
              <w:t>муниципальнöй</w:t>
            </w:r>
            <w:proofErr w:type="spellEnd"/>
            <w:r w:rsidRPr="000336B9">
              <w:rPr>
                <w:rFonts w:ascii="Times New Roman" w:eastAsia="Times New Roman" w:hAnsi="Times New Roman" w:cstheme="minorBidi"/>
                <w:b/>
                <w:bCs/>
                <w:sz w:val="24"/>
                <w:szCs w:val="24"/>
                <w:lang w:eastAsia="ru-RU"/>
              </w:rPr>
              <w:t xml:space="preserve"> </w:t>
            </w:r>
            <w:proofErr w:type="spellStart"/>
            <w:r w:rsidRPr="000336B9">
              <w:rPr>
                <w:rFonts w:ascii="Times New Roman" w:eastAsia="Times New Roman" w:hAnsi="Times New Roman" w:cstheme="minorBidi"/>
                <w:b/>
                <w:bCs/>
                <w:sz w:val="24"/>
                <w:szCs w:val="24"/>
                <w:lang w:eastAsia="ru-RU"/>
              </w:rPr>
              <w:t>районса</w:t>
            </w:r>
            <w:proofErr w:type="spellEnd"/>
            <w:r w:rsidRPr="000336B9">
              <w:rPr>
                <w:rFonts w:ascii="Times New Roman" w:eastAsia="Times New Roman" w:hAnsi="Times New Roman" w:cstheme="minorBidi"/>
                <w:b/>
                <w:bCs/>
                <w:sz w:val="24"/>
                <w:szCs w:val="24"/>
                <w:lang w:eastAsia="ru-RU"/>
              </w:rPr>
              <w:t xml:space="preserve"> администрация</w:t>
            </w:r>
            <w:r w:rsidRPr="000336B9">
              <w:rPr>
                <w:rFonts w:ascii="Times New Roman" w:eastAsia="Times New Roman" w:hAnsi="Times New Roman" w:cstheme="minorBidi"/>
                <w:b/>
                <w:bCs/>
                <w:sz w:val="28"/>
                <w:szCs w:val="28"/>
                <w:lang w:eastAsia="ru-RU"/>
              </w:rPr>
              <w:t xml:space="preserve"> </w:t>
            </w:r>
          </w:p>
        </w:tc>
        <w:tc>
          <w:tcPr>
            <w:tcW w:w="2393" w:type="dxa"/>
          </w:tcPr>
          <w:p w:rsidR="000336B9" w:rsidRPr="000336B9" w:rsidRDefault="00A70C70" w:rsidP="000336B9">
            <w:pPr>
              <w:widowControl w:val="0"/>
              <w:autoSpaceDE w:val="0"/>
              <w:autoSpaceDN w:val="0"/>
              <w:adjustRightInd w:val="0"/>
              <w:spacing w:after="0"/>
              <w:jc w:val="center"/>
              <w:rPr>
                <w:rFonts w:ascii="Times New Roman" w:eastAsia="Times New Roman" w:hAnsi="Times New Roman" w:cstheme="minorBidi"/>
                <w:b/>
                <w:bCs/>
                <w:sz w:val="28"/>
                <w:szCs w:val="28"/>
                <w:lang w:eastAsia="ru-RU"/>
              </w:rPr>
            </w:pPr>
            <w:r>
              <w:rPr>
                <w:rFonts w:ascii="Times New Roman" w:eastAsia="Times New Roman" w:hAnsi="Times New Roman" w:cstheme="minorBidi"/>
                <w:b/>
                <w:noProof/>
                <w:sz w:val="28"/>
                <w:szCs w:val="28"/>
                <w:lang w:eastAsia="ru-RU"/>
              </w:rPr>
              <w:drawing>
                <wp:inline distT="0" distB="0" distL="0" distR="0">
                  <wp:extent cx="712470" cy="878840"/>
                  <wp:effectExtent l="19050" t="0" r="0" b="0"/>
                  <wp:docPr id="153"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9" cstate="print"/>
                          <a:srcRect/>
                          <a:stretch>
                            <a:fillRect/>
                          </a:stretch>
                        </pic:blipFill>
                        <pic:spPr bwMode="auto">
                          <a:xfrm>
                            <a:off x="0" y="0"/>
                            <a:ext cx="712470" cy="878840"/>
                          </a:xfrm>
                          <a:prstGeom prst="rect">
                            <a:avLst/>
                          </a:prstGeom>
                          <a:noFill/>
                          <a:ln w="9525">
                            <a:noFill/>
                            <a:miter lim="800000"/>
                            <a:headEnd/>
                            <a:tailEnd/>
                          </a:ln>
                        </pic:spPr>
                      </pic:pic>
                    </a:graphicData>
                  </a:graphic>
                </wp:inline>
              </w:drawing>
            </w:r>
          </w:p>
          <w:p w:rsidR="000336B9" w:rsidRPr="000336B9" w:rsidRDefault="000336B9" w:rsidP="000336B9">
            <w:pPr>
              <w:widowControl w:val="0"/>
              <w:autoSpaceDE w:val="0"/>
              <w:autoSpaceDN w:val="0"/>
              <w:adjustRightInd w:val="0"/>
              <w:spacing w:after="0"/>
              <w:jc w:val="center"/>
              <w:rPr>
                <w:rFonts w:ascii="Times New Roman" w:eastAsia="Times New Roman" w:hAnsi="Times New Roman" w:cstheme="minorBidi"/>
                <w:b/>
                <w:bCs/>
                <w:sz w:val="28"/>
                <w:szCs w:val="28"/>
                <w:lang w:eastAsia="ru-RU"/>
              </w:rPr>
            </w:pPr>
          </w:p>
        </w:tc>
        <w:tc>
          <w:tcPr>
            <w:tcW w:w="3425" w:type="dxa"/>
          </w:tcPr>
          <w:p w:rsidR="000336B9" w:rsidRPr="000336B9" w:rsidRDefault="000336B9" w:rsidP="000336B9">
            <w:pPr>
              <w:widowControl w:val="0"/>
              <w:autoSpaceDE w:val="0"/>
              <w:autoSpaceDN w:val="0"/>
              <w:adjustRightInd w:val="0"/>
              <w:spacing w:after="0"/>
              <w:rPr>
                <w:rFonts w:ascii="Times New Roman" w:eastAsia="Times New Roman" w:hAnsi="Times New Roman" w:cstheme="minorBidi"/>
                <w:b/>
                <w:bCs/>
                <w:sz w:val="20"/>
                <w:szCs w:val="20"/>
                <w:lang w:eastAsia="ru-RU"/>
              </w:rPr>
            </w:pPr>
          </w:p>
          <w:p w:rsidR="000336B9" w:rsidRPr="000336B9" w:rsidRDefault="000336B9" w:rsidP="000336B9">
            <w:pPr>
              <w:widowControl w:val="0"/>
              <w:autoSpaceDE w:val="0"/>
              <w:autoSpaceDN w:val="0"/>
              <w:adjustRightInd w:val="0"/>
              <w:spacing w:after="0"/>
              <w:jc w:val="center"/>
              <w:rPr>
                <w:rFonts w:ascii="Times New Roman" w:eastAsia="Times New Roman" w:hAnsi="Times New Roman" w:cstheme="minorBidi"/>
                <w:b/>
                <w:bCs/>
                <w:sz w:val="24"/>
                <w:szCs w:val="24"/>
                <w:lang w:eastAsia="ru-RU"/>
              </w:rPr>
            </w:pPr>
            <w:r w:rsidRPr="000336B9">
              <w:rPr>
                <w:rFonts w:ascii="Times New Roman" w:eastAsia="Times New Roman" w:hAnsi="Times New Roman" w:cstheme="minorBidi"/>
                <w:b/>
                <w:bCs/>
                <w:sz w:val="24"/>
                <w:szCs w:val="24"/>
                <w:lang w:eastAsia="ru-RU"/>
              </w:rPr>
              <w:t>Администрация</w:t>
            </w:r>
          </w:p>
          <w:p w:rsidR="000336B9" w:rsidRPr="000336B9" w:rsidRDefault="000336B9" w:rsidP="000336B9">
            <w:pPr>
              <w:widowControl w:val="0"/>
              <w:autoSpaceDE w:val="0"/>
              <w:autoSpaceDN w:val="0"/>
              <w:adjustRightInd w:val="0"/>
              <w:spacing w:after="0"/>
              <w:jc w:val="center"/>
              <w:rPr>
                <w:rFonts w:ascii="Times New Roman" w:eastAsia="Times New Roman" w:hAnsi="Times New Roman" w:cstheme="minorBidi"/>
                <w:b/>
                <w:bCs/>
                <w:sz w:val="24"/>
                <w:szCs w:val="24"/>
                <w:lang w:eastAsia="ru-RU"/>
              </w:rPr>
            </w:pPr>
            <w:r w:rsidRPr="000336B9">
              <w:rPr>
                <w:rFonts w:ascii="Times New Roman" w:eastAsia="Times New Roman" w:hAnsi="Times New Roman" w:cstheme="minorBidi"/>
                <w:b/>
                <w:bCs/>
                <w:sz w:val="24"/>
                <w:szCs w:val="24"/>
                <w:lang w:eastAsia="ru-RU"/>
              </w:rPr>
              <w:t xml:space="preserve"> муниципального района </w:t>
            </w:r>
          </w:p>
          <w:p w:rsidR="000336B9" w:rsidRPr="000336B9" w:rsidRDefault="000336B9" w:rsidP="000336B9">
            <w:pPr>
              <w:widowControl w:val="0"/>
              <w:autoSpaceDE w:val="0"/>
              <w:autoSpaceDN w:val="0"/>
              <w:adjustRightInd w:val="0"/>
              <w:spacing w:after="0"/>
              <w:jc w:val="center"/>
              <w:rPr>
                <w:rFonts w:ascii="Times New Roman" w:eastAsia="Times New Roman" w:hAnsi="Times New Roman" w:cstheme="minorBidi"/>
                <w:b/>
                <w:bCs/>
                <w:sz w:val="20"/>
                <w:szCs w:val="20"/>
                <w:lang w:eastAsia="ru-RU"/>
              </w:rPr>
            </w:pPr>
            <w:r w:rsidRPr="000336B9">
              <w:rPr>
                <w:rFonts w:ascii="Times New Roman" w:eastAsia="Times New Roman" w:hAnsi="Times New Roman" w:cstheme="minorBidi"/>
                <w:b/>
                <w:bCs/>
                <w:sz w:val="24"/>
                <w:szCs w:val="24"/>
                <w:lang w:eastAsia="ru-RU"/>
              </w:rPr>
              <w:t>«Ижемский»</w:t>
            </w:r>
          </w:p>
        </w:tc>
      </w:tr>
    </w:tbl>
    <w:p w:rsidR="000336B9" w:rsidRPr="000336B9" w:rsidRDefault="000336B9" w:rsidP="000336B9">
      <w:pPr>
        <w:keepNext/>
        <w:spacing w:after="0" w:line="240" w:lineRule="auto"/>
        <w:jc w:val="center"/>
        <w:outlineLvl w:val="0"/>
        <w:rPr>
          <w:rFonts w:ascii="Times New Roman" w:eastAsia="Times New Roman" w:hAnsi="Times New Roman" w:cstheme="minorBidi"/>
          <w:b/>
          <w:spacing w:val="120"/>
          <w:sz w:val="28"/>
          <w:szCs w:val="28"/>
          <w:lang w:eastAsia="ru-RU"/>
        </w:rPr>
      </w:pPr>
      <w:r w:rsidRPr="000336B9">
        <w:rPr>
          <w:rFonts w:ascii="Times New Roman" w:eastAsia="Times New Roman" w:hAnsi="Times New Roman" w:cstheme="minorBidi"/>
          <w:b/>
          <w:spacing w:val="120"/>
          <w:sz w:val="28"/>
          <w:szCs w:val="28"/>
          <w:lang w:eastAsia="ru-RU"/>
        </w:rPr>
        <w:t xml:space="preserve">  </w:t>
      </w:r>
      <w:proofErr w:type="gramStart"/>
      <w:r w:rsidRPr="000336B9">
        <w:rPr>
          <w:rFonts w:ascii="Times New Roman" w:eastAsia="Times New Roman" w:hAnsi="Times New Roman" w:cstheme="minorBidi"/>
          <w:b/>
          <w:spacing w:val="120"/>
          <w:sz w:val="28"/>
          <w:szCs w:val="28"/>
          <w:lang w:eastAsia="ru-RU"/>
        </w:rPr>
        <w:t>ШУÖМ</w:t>
      </w:r>
      <w:proofErr w:type="gramEnd"/>
    </w:p>
    <w:p w:rsidR="000336B9" w:rsidRPr="000336B9" w:rsidRDefault="000336B9" w:rsidP="000336B9">
      <w:pPr>
        <w:keepNext/>
        <w:spacing w:after="0" w:line="240" w:lineRule="auto"/>
        <w:ind w:firstLine="540"/>
        <w:jc w:val="both"/>
        <w:outlineLvl w:val="0"/>
        <w:rPr>
          <w:rFonts w:ascii="Times New Roman" w:eastAsia="Times New Roman" w:hAnsi="Times New Roman" w:cstheme="minorBidi"/>
          <w:b/>
          <w:spacing w:val="120"/>
          <w:sz w:val="28"/>
          <w:szCs w:val="28"/>
          <w:lang w:eastAsia="ru-RU"/>
        </w:rPr>
      </w:pPr>
    </w:p>
    <w:p w:rsidR="000336B9" w:rsidRPr="000336B9" w:rsidRDefault="000336B9" w:rsidP="000336B9">
      <w:pPr>
        <w:keepNext/>
        <w:spacing w:after="0" w:line="240" w:lineRule="auto"/>
        <w:ind w:firstLine="540"/>
        <w:jc w:val="center"/>
        <w:outlineLvl w:val="0"/>
        <w:rPr>
          <w:rFonts w:ascii="Times New Roman" w:eastAsia="Times New Roman" w:hAnsi="Times New Roman" w:cstheme="minorBidi"/>
          <w:b/>
          <w:sz w:val="28"/>
          <w:szCs w:val="28"/>
          <w:lang w:eastAsia="ru-RU"/>
        </w:rPr>
      </w:pPr>
      <w:r w:rsidRPr="000336B9">
        <w:rPr>
          <w:rFonts w:ascii="Times New Roman" w:eastAsia="Times New Roman" w:hAnsi="Times New Roman" w:cstheme="minorBidi"/>
          <w:b/>
          <w:sz w:val="28"/>
          <w:szCs w:val="28"/>
          <w:lang w:eastAsia="ru-RU"/>
        </w:rPr>
        <w:t xml:space="preserve"> </w:t>
      </w:r>
      <w:proofErr w:type="gramStart"/>
      <w:r w:rsidRPr="000336B9">
        <w:rPr>
          <w:rFonts w:ascii="Times New Roman" w:eastAsia="Times New Roman" w:hAnsi="Times New Roman" w:cstheme="minorBidi"/>
          <w:b/>
          <w:sz w:val="28"/>
          <w:szCs w:val="28"/>
          <w:lang w:eastAsia="ru-RU"/>
        </w:rPr>
        <w:t>П</w:t>
      </w:r>
      <w:proofErr w:type="gramEnd"/>
      <w:r w:rsidRPr="000336B9">
        <w:rPr>
          <w:rFonts w:ascii="Times New Roman" w:eastAsia="Times New Roman" w:hAnsi="Times New Roman" w:cstheme="minorBidi"/>
          <w:b/>
          <w:sz w:val="28"/>
          <w:szCs w:val="28"/>
          <w:lang w:eastAsia="ru-RU"/>
        </w:rPr>
        <w:t xml:space="preserve"> О С Т А Н О В Л Е Н И Е     </w:t>
      </w:r>
    </w:p>
    <w:p w:rsidR="000336B9" w:rsidRPr="000336B9" w:rsidRDefault="000336B9" w:rsidP="000336B9">
      <w:pPr>
        <w:autoSpaceDE w:val="0"/>
        <w:autoSpaceDN w:val="0"/>
        <w:adjustRightInd w:val="0"/>
        <w:spacing w:after="0" w:line="240" w:lineRule="auto"/>
        <w:rPr>
          <w:rFonts w:ascii="Arial" w:eastAsiaTheme="minorEastAsia" w:hAnsi="Arial" w:cs="Arial"/>
          <w:sz w:val="20"/>
          <w:szCs w:val="20"/>
          <w:lang w:eastAsia="ru-RU"/>
        </w:rPr>
      </w:pPr>
    </w:p>
    <w:p w:rsidR="000336B9" w:rsidRPr="000336B9" w:rsidRDefault="000336B9" w:rsidP="000336B9">
      <w:pPr>
        <w:autoSpaceDE w:val="0"/>
        <w:autoSpaceDN w:val="0"/>
        <w:adjustRightInd w:val="0"/>
        <w:spacing w:after="0" w:line="240" w:lineRule="auto"/>
        <w:rPr>
          <w:rFonts w:ascii="Arial" w:eastAsiaTheme="minorEastAsia" w:hAnsi="Arial" w:cs="Arial"/>
          <w:sz w:val="20"/>
          <w:szCs w:val="20"/>
          <w:lang w:eastAsia="ru-RU"/>
        </w:rPr>
      </w:pPr>
    </w:p>
    <w:p w:rsidR="000336B9" w:rsidRPr="000336B9" w:rsidRDefault="000336B9" w:rsidP="000336B9">
      <w:pPr>
        <w:autoSpaceDE w:val="0"/>
        <w:autoSpaceDN w:val="0"/>
        <w:adjustRightInd w:val="0"/>
        <w:spacing w:after="0" w:line="240" w:lineRule="auto"/>
        <w:rPr>
          <w:rFonts w:ascii="Arial" w:eastAsiaTheme="minorEastAsia" w:hAnsi="Arial" w:cs="Arial"/>
          <w:sz w:val="20"/>
          <w:szCs w:val="20"/>
          <w:lang w:eastAsia="ru-RU"/>
        </w:rPr>
      </w:pPr>
    </w:p>
    <w:p w:rsidR="000336B9" w:rsidRPr="000336B9" w:rsidRDefault="000336B9" w:rsidP="000336B9">
      <w:pPr>
        <w:widowControl w:val="0"/>
        <w:autoSpaceDE w:val="0"/>
        <w:autoSpaceDN w:val="0"/>
        <w:adjustRightInd w:val="0"/>
        <w:spacing w:after="0" w:line="240" w:lineRule="auto"/>
        <w:rPr>
          <w:rFonts w:ascii="Times New Roman" w:eastAsia="Times New Roman" w:hAnsi="Times New Roman" w:cstheme="minorBidi"/>
          <w:sz w:val="28"/>
          <w:szCs w:val="28"/>
          <w:lang w:eastAsia="ru-RU"/>
        </w:rPr>
      </w:pPr>
      <w:r w:rsidRPr="000336B9">
        <w:rPr>
          <w:rFonts w:ascii="Times New Roman" w:eastAsia="Times New Roman" w:hAnsi="Times New Roman" w:cstheme="minorBidi"/>
          <w:sz w:val="28"/>
          <w:szCs w:val="28"/>
          <w:lang w:eastAsia="ru-RU"/>
        </w:rPr>
        <w:t xml:space="preserve">от 30 ноября  2017 года                                                                               № 1021   </w:t>
      </w:r>
    </w:p>
    <w:p w:rsidR="000336B9" w:rsidRPr="000336B9" w:rsidRDefault="000336B9" w:rsidP="000336B9">
      <w:pPr>
        <w:widowControl w:val="0"/>
        <w:autoSpaceDE w:val="0"/>
        <w:autoSpaceDN w:val="0"/>
        <w:adjustRightInd w:val="0"/>
        <w:spacing w:after="0" w:line="240" w:lineRule="auto"/>
        <w:rPr>
          <w:rFonts w:ascii="Times New Roman" w:eastAsia="Times New Roman" w:hAnsi="Times New Roman" w:cstheme="minorBidi"/>
          <w:sz w:val="20"/>
          <w:szCs w:val="20"/>
          <w:lang w:eastAsia="ru-RU"/>
        </w:rPr>
      </w:pPr>
      <w:r w:rsidRPr="000336B9">
        <w:rPr>
          <w:rFonts w:ascii="Times New Roman" w:eastAsia="Times New Roman" w:hAnsi="Times New Roman" w:cstheme="minorBidi"/>
          <w:sz w:val="20"/>
          <w:szCs w:val="20"/>
          <w:lang w:eastAsia="ru-RU"/>
        </w:rPr>
        <w:t xml:space="preserve">Республика Коми, Ижемский район, </w:t>
      </w:r>
      <w:proofErr w:type="gramStart"/>
      <w:r w:rsidRPr="000336B9">
        <w:rPr>
          <w:rFonts w:ascii="Times New Roman" w:eastAsia="Times New Roman" w:hAnsi="Times New Roman" w:cstheme="minorBidi"/>
          <w:sz w:val="20"/>
          <w:szCs w:val="20"/>
          <w:lang w:eastAsia="ru-RU"/>
        </w:rPr>
        <w:t>с</w:t>
      </w:r>
      <w:proofErr w:type="gramEnd"/>
      <w:r w:rsidRPr="000336B9">
        <w:rPr>
          <w:rFonts w:ascii="Times New Roman" w:eastAsia="Times New Roman" w:hAnsi="Times New Roman" w:cstheme="minorBidi"/>
          <w:sz w:val="20"/>
          <w:szCs w:val="20"/>
          <w:lang w:eastAsia="ru-RU"/>
        </w:rPr>
        <w:t>. Ижма</w:t>
      </w:r>
    </w:p>
    <w:p w:rsidR="000336B9" w:rsidRPr="000336B9" w:rsidRDefault="000336B9" w:rsidP="000336B9">
      <w:pPr>
        <w:autoSpaceDE w:val="0"/>
        <w:autoSpaceDN w:val="0"/>
        <w:adjustRightInd w:val="0"/>
        <w:spacing w:after="0" w:line="240" w:lineRule="auto"/>
        <w:rPr>
          <w:rFonts w:ascii="Arial" w:eastAsiaTheme="minorEastAsia" w:hAnsi="Arial" w:cs="Arial"/>
          <w:sz w:val="20"/>
          <w:szCs w:val="20"/>
          <w:lang w:eastAsia="ru-RU"/>
        </w:rPr>
      </w:pPr>
    </w:p>
    <w:p w:rsidR="000336B9" w:rsidRPr="000336B9" w:rsidRDefault="000336B9" w:rsidP="000336B9">
      <w:pPr>
        <w:autoSpaceDE w:val="0"/>
        <w:autoSpaceDN w:val="0"/>
        <w:adjustRightInd w:val="0"/>
        <w:spacing w:after="0" w:line="240" w:lineRule="auto"/>
        <w:jc w:val="center"/>
        <w:rPr>
          <w:rFonts w:ascii="Times New Roman" w:eastAsiaTheme="minorEastAsia" w:hAnsi="Times New Roman"/>
          <w:sz w:val="28"/>
          <w:szCs w:val="28"/>
          <w:lang w:eastAsia="ru-RU"/>
        </w:rPr>
      </w:pPr>
      <w:r w:rsidRPr="000336B9">
        <w:rPr>
          <w:rFonts w:ascii="Times New Roman" w:eastAsiaTheme="minorEastAsia" w:hAnsi="Times New Roman"/>
          <w:sz w:val="28"/>
          <w:szCs w:val="28"/>
          <w:lang w:eastAsia="ru-RU"/>
        </w:rPr>
        <w:t>О внесении изменений в постановление администрации муниципального района «Ижемский» от 26 августа 2011 года № 606 «Об утверждении порядка оказания единовременной материальной поддержки гражданам Ижемского района»</w:t>
      </w:r>
    </w:p>
    <w:p w:rsidR="000336B9" w:rsidRPr="000336B9" w:rsidRDefault="000336B9" w:rsidP="000336B9">
      <w:pPr>
        <w:autoSpaceDE w:val="0"/>
        <w:autoSpaceDN w:val="0"/>
        <w:adjustRightInd w:val="0"/>
        <w:spacing w:after="0" w:line="240" w:lineRule="auto"/>
        <w:rPr>
          <w:rFonts w:ascii="Arial" w:eastAsiaTheme="minorEastAsia" w:hAnsi="Arial" w:cs="Arial"/>
          <w:sz w:val="20"/>
          <w:szCs w:val="20"/>
          <w:lang w:eastAsia="ru-RU"/>
        </w:rPr>
      </w:pPr>
    </w:p>
    <w:p w:rsidR="000336B9" w:rsidRPr="000336B9" w:rsidRDefault="000336B9" w:rsidP="000336B9">
      <w:pPr>
        <w:autoSpaceDE w:val="0"/>
        <w:autoSpaceDN w:val="0"/>
        <w:adjustRightInd w:val="0"/>
        <w:spacing w:after="0" w:line="240" w:lineRule="auto"/>
        <w:rPr>
          <w:rFonts w:ascii="Arial" w:eastAsiaTheme="minorEastAsia" w:hAnsi="Arial" w:cs="Arial"/>
          <w:sz w:val="20"/>
          <w:szCs w:val="20"/>
          <w:lang w:eastAsia="ru-RU"/>
        </w:rPr>
      </w:pPr>
    </w:p>
    <w:p w:rsidR="000336B9" w:rsidRPr="000336B9" w:rsidRDefault="000336B9" w:rsidP="000336B9">
      <w:pPr>
        <w:autoSpaceDE w:val="0"/>
        <w:autoSpaceDN w:val="0"/>
        <w:adjustRightInd w:val="0"/>
        <w:spacing w:after="0" w:line="240" w:lineRule="auto"/>
        <w:ind w:firstLine="540"/>
        <w:jc w:val="both"/>
        <w:rPr>
          <w:rFonts w:ascii="Times New Roman" w:eastAsiaTheme="minorEastAsia" w:hAnsi="Times New Roman"/>
          <w:sz w:val="28"/>
          <w:szCs w:val="28"/>
          <w:lang w:eastAsia="ru-RU"/>
        </w:rPr>
      </w:pPr>
      <w:r w:rsidRPr="000336B9">
        <w:rPr>
          <w:rFonts w:ascii="Times New Roman" w:eastAsiaTheme="minorEastAsia" w:hAnsi="Times New Roman"/>
          <w:sz w:val="28"/>
          <w:szCs w:val="28"/>
          <w:lang w:eastAsia="ru-RU"/>
        </w:rPr>
        <w:t xml:space="preserve">Руководствуясь </w:t>
      </w:r>
      <w:hyperlink r:id="rId24" w:history="1">
        <w:r w:rsidRPr="000336B9">
          <w:rPr>
            <w:rFonts w:ascii="Times New Roman" w:eastAsiaTheme="minorEastAsia" w:hAnsi="Times New Roman"/>
            <w:sz w:val="28"/>
            <w:szCs w:val="28"/>
            <w:lang w:eastAsia="ru-RU"/>
          </w:rPr>
          <w:t>Уставом</w:t>
        </w:r>
      </w:hyperlink>
      <w:r w:rsidRPr="000336B9">
        <w:rPr>
          <w:rFonts w:ascii="Times New Roman" w:eastAsiaTheme="minorEastAsia" w:hAnsi="Times New Roman"/>
          <w:sz w:val="28"/>
          <w:szCs w:val="28"/>
          <w:lang w:eastAsia="ru-RU"/>
        </w:rPr>
        <w:t xml:space="preserve"> муниципального образования муниципального района «Ижемский»,</w:t>
      </w:r>
    </w:p>
    <w:p w:rsidR="000336B9" w:rsidRPr="000336B9" w:rsidRDefault="000336B9" w:rsidP="000336B9">
      <w:pPr>
        <w:autoSpaceDE w:val="0"/>
        <w:autoSpaceDN w:val="0"/>
        <w:adjustRightInd w:val="0"/>
        <w:spacing w:after="0" w:line="240" w:lineRule="auto"/>
        <w:ind w:firstLine="540"/>
        <w:jc w:val="center"/>
        <w:rPr>
          <w:rFonts w:ascii="Times New Roman" w:eastAsiaTheme="minorEastAsia" w:hAnsi="Times New Roman"/>
          <w:sz w:val="28"/>
          <w:szCs w:val="28"/>
          <w:lang w:eastAsia="ru-RU"/>
        </w:rPr>
      </w:pPr>
      <w:r w:rsidRPr="000336B9">
        <w:rPr>
          <w:rFonts w:ascii="Times New Roman" w:eastAsiaTheme="minorEastAsia" w:hAnsi="Times New Roman"/>
          <w:sz w:val="28"/>
          <w:szCs w:val="28"/>
          <w:lang w:eastAsia="ru-RU"/>
        </w:rPr>
        <w:t xml:space="preserve"> </w:t>
      </w:r>
    </w:p>
    <w:p w:rsidR="000336B9" w:rsidRPr="000336B9" w:rsidRDefault="000336B9" w:rsidP="000336B9">
      <w:pPr>
        <w:autoSpaceDE w:val="0"/>
        <w:autoSpaceDN w:val="0"/>
        <w:adjustRightInd w:val="0"/>
        <w:spacing w:after="0" w:line="240" w:lineRule="auto"/>
        <w:ind w:firstLine="540"/>
        <w:jc w:val="center"/>
        <w:rPr>
          <w:rFonts w:ascii="Times New Roman" w:eastAsiaTheme="minorEastAsia" w:hAnsi="Times New Roman"/>
          <w:sz w:val="28"/>
          <w:szCs w:val="28"/>
          <w:lang w:eastAsia="ru-RU"/>
        </w:rPr>
      </w:pPr>
      <w:r w:rsidRPr="000336B9">
        <w:rPr>
          <w:rFonts w:ascii="Times New Roman" w:eastAsiaTheme="minorEastAsia" w:hAnsi="Times New Roman"/>
          <w:sz w:val="28"/>
          <w:szCs w:val="28"/>
          <w:lang w:eastAsia="ru-RU"/>
        </w:rPr>
        <w:t>администрация муниципального района «Ижемский»</w:t>
      </w:r>
    </w:p>
    <w:p w:rsidR="000336B9" w:rsidRPr="000336B9" w:rsidRDefault="000336B9" w:rsidP="000336B9">
      <w:pPr>
        <w:autoSpaceDE w:val="0"/>
        <w:autoSpaceDN w:val="0"/>
        <w:adjustRightInd w:val="0"/>
        <w:spacing w:after="0" w:line="240" w:lineRule="auto"/>
        <w:ind w:firstLine="540"/>
        <w:jc w:val="center"/>
        <w:rPr>
          <w:rFonts w:ascii="Times New Roman" w:eastAsiaTheme="minorEastAsia" w:hAnsi="Times New Roman"/>
          <w:sz w:val="28"/>
          <w:szCs w:val="28"/>
          <w:lang w:eastAsia="ru-RU"/>
        </w:rPr>
      </w:pPr>
    </w:p>
    <w:p w:rsidR="000336B9" w:rsidRPr="000336B9" w:rsidRDefault="000336B9" w:rsidP="000336B9">
      <w:pPr>
        <w:autoSpaceDE w:val="0"/>
        <w:autoSpaceDN w:val="0"/>
        <w:adjustRightInd w:val="0"/>
        <w:spacing w:after="0" w:line="240" w:lineRule="auto"/>
        <w:ind w:firstLine="540"/>
        <w:jc w:val="center"/>
        <w:rPr>
          <w:rFonts w:ascii="Times New Roman" w:eastAsiaTheme="minorEastAsia" w:hAnsi="Times New Roman"/>
          <w:sz w:val="28"/>
          <w:szCs w:val="28"/>
          <w:lang w:eastAsia="ru-RU"/>
        </w:rPr>
      </w:pPr>
      <w:proofErr w:type="gramStart"/>
      <w:r w:rsidRPr="000336B9">
        <w:rPr>
          <w:rFonts w:ascii="Times New Roman" w:eastAsiaTheme="minorEastAsia" w:hAnsi="Times New Roman"/>
          <w:sz w:val="28"/>
          <w:szCs w:val="28"/>
          <w:lang w:eastAsia="ru-RU"/>
        </w:rPr>
        <w:t>П</w:t>
      </w:r>
      <w:proofErr w:type="gramEnd"/>
      <w:r w:rsidRPr="000336B9">
        <w:rPr>
          <w:rFonts w:ascii="Times New Roman" w:eastAsiaTheme="minorEastAsia" w:hAnsi="Times New Roman"/>
          <w:sz w:val="28"/>
          <w:szCs w:val="28"/>
          <w:lang w:eastAsia="ru-RU"/>
        </w:rPr>
        <w:t xml:space="preserve"> О С Т А Н О В Л Я Е Т:</w:t>
      </w:r>
    </w:p>
    <w:p w:rsidR="000336B9" w:rsidRPr="000336B9" w:rsidRDefault="000336B9" w:rsidP="000336B9">
      <w:pPr>
        <w:autoSpaceDE w:val="0"/>
        <w:autoSpaceDN w:val="0"/>
        <w:adjustRightInd w:val="0"/>
        <w:spacing w:after="0" w:line="240" w:lineRule="auto"/>
        <w:ind w:firstLine="540"/>
        <w:jc w:val="both"/>
        <w:rPr>
          <w:rFonts w:ascii="Times New Roman" w:eastAsiaTheme="minorEastAsia" w:hAnsi="Times New Roman"/>
          <w:sz w:val="28"/>
          <w:szCs w:val="28"/>
          <w:lang w:eastAsia="ru-RU"/>
        </w:rPr>
      </w:pPr>
    </w:p>
    <w:p w:rsidR="000336B9" w:rsidRPr="000336B9" w:rsidRDefault="000336B9" w:rsidP="000336B9">
      <w:pPr>
        <w:autoSpaceDE w:val="0"/>
        <w:autoSpaceDN w:val="0"/>
        <w:adjustRightInd w:val="0"/>
        <w:spacing w:after="0" w:line="360" w:lineRule="auto"/>
        <w:ind w:firstLine="540"/>
        <w:jc w:val="both"/>
        <w:rPr>
          <w:rFonts w:ascii="Times New Roman" w:eastAsiaTheme="minorEastAsia" w:hAnsi="Times New Roman"/>
          <w:sz w:val="28"/>
          <w:szCs w:val="28"/>
          <w:lang w:eastAsia="ru-RU"/>
        </w:rPr>
      </w:pPr>
      <w:r w:rsidRPr="000336B9">
        <w:rPr>
          <w:rFonts w:ascii="Times New Roman" w:eastAsiaTheme="minorEastAsia" w:hAnsi="Times New Roman"/>
          <w:sz w:val="28"/>
          <w:szCs w:val="28"/>
          <w:lang w:eastAsia="ru-RU"/>
        </w:rPr>
        <w:t xml:space="preserve">1. </w:t>
      </w:r>
      <w:hyperlink r:id="rId25" w:history="1">
        <w:r w:rsidRPr="000336B9">
          <w:rPr>
            <w:rFonts w:ascii="Times New Roman" w:eastAsiaTheme="minorEastAsia" w:hAnsi="Times New Roman"/>
            <w:sz w:val="28"/>
            <w:szCs w:val="28"/>
            <w:lang w:eastAsia="ru-RU"/>
          </w:rPr>
          <w:t>Приложение № 2</w:t>
        </w:r>
      </w:hyperlink>
      <w:r w:rsidRPr="000336B9">
        <w:rPr>
          <w:rFonts w:ascii="Times New Roman" w:eastAsiaTheme="minorEastAsia" w:hAnsi="Times New Roman"/>
          <w:sz w:val="28"/>
          <w:szCs w:val="28"/>
          <w:lang w:eastAsia="ru-RU"/>
        </w:rPr>
        <w:t xml:space="preserve"> к постановлению администрации муниципального района «Ижемский» от 26 августа 2011 года № 606 «Об утверждении порядка оказания единовременной материальной поддержки гражданам Ижемского района» изложить в новой редакции согласно </w:t>
      </w:r>
      <w:hyperlink w:anchor="Par36" w:history="1">
        <w:r w:rsidRPr="000336B9">
          <w:rPr>
            <w:rFonts w:ascii="Times New Roman" w:eastAsiaTheme="minorEastAsia" w:hAnsi="Times New Roman"/>
            <w:sz w:val="28"/>
            <w:szCs w:val="28"/>
            <w:lang w:eastAsia="ru-RU"/>
          </w:rPr>
          <w:t>приложению</w:t>
        </w:r>
      </w:hyperlink>
      <w:r w:rsidRPr="000336B9">
        <w:rPr>
          <w:rFonts w:ascii="Times New Roman" w:eastAsiaTheme="minorEastAsia" w:hAnsi="Times New Roman"/>
          <w:sz w:val="28"/>
          <w:szCs w:val="28"/>
          <w:lang w:eastAsia="ru-RU"/>
        </w:rPr>
        <w:t>.</w:t>
      </w:r>
    </w:p>
    <w:p w:rsidR="000336B9" w:rsidRPr="000336B9" w:rsidRDefault="000336B9" w:rsidP="000336B9">
      <w:pPr>
        <w:autoSpaceDE w:val="0"/>
        <w:autoSpaceDN w:val="0"/>
        <w:adjustRightInd w:val="0"/>
        <w:spacing w:after="0" w:line="360" w:lineRule="auto"/>
        <w:ind w:firstLine="540"/>
        <w:jc w:val="both"/>
        <w:rPr>
          <w:rFonts w:ascii="Times New Roman" w:eastAsiaTheme="minorEastAsia" w:hAnsi="Times New Roman"/>
          <w:sz w:val="28"/>
          <w:szCs w:val="28"/>
          <w:lang w:eastAsia="ru-RU"/>
        </w:rPr>
      </w:pPr>
      <w:r w:rsidRPr="000336B9">
        <w:rPr>
          <w:rFonts w:ascii="Times New Roman" w:eastAsiaTheme="minorEastAsia" w:hAnsi="Times New Roman"/>
          <w:sz w:val="28"/>
          <w:szCs w:val="28"/>
          <w:lang w:eastAsia="ru-RU"/>
        </w:rPr>
        <w:t>2. Настоящее постановление вступает в силу со дня официального опубликования.</w:t>
      </w:r>
    </w:p>
    <w:p w:rsidR="000336B9" w:rsidRPr="000336B9" w:rsidRDefault="000336B9" w:rsidP="000336B9">
      <w:pPr>
        <w:autoSpaceDE w:val="0"/>
        <w:autoSpaceDN w:val="0"/>
        <w:adjustRightInd w:val="0"/>
        <w:spacing w:after="0" w:line="240" w:lineRule="auto"/>
        <w:ind w:firstLine="540"/>
        <w:jc w:val="both"/>
        <w:rPr>
          <w:rFonts w:ascii="Arial" w:eastAsiaTheme="minorEastAsia" w:hAnsi="Arial" w:cs="Arial"/>
          <w:sz w:val="20"/>
          <w:szCs w:val="20"/>
          <w:lang w:eastAsia="ru-RU"/>
        </w:rPr>
      </w:pPr>
    </w:p>
    <w:p w:rsidR="000336B9" w:rsidRPr="000336B9" w:rsidRDefault="000336B9" w:rsidP="000336B9">
      <w:pPr>
        <w:autoSpaceDE w:val="0"/>
        <w:autoSpaceDN w:val="0"/>
        <w:adjustRightInd w:val="0"/>
        <w:spacing w:after="0" w:line="240" w:lineRule="auto"/>
        <w:ind w:firstLine="540"/>
        <w:jc w:val="both"/>
        <w:rPr>
          <w:rFonts w:ascii="Arial" w:eastAsiaTheme="minorEastAsia" w:hAnsi="Arial" w:cs="Arial"/>
          <w:sz w:val="20"/>
          <w:szCs w:val="20"/>
          <w:lang w:eastAsia="ru-RU"/>
        </w:rPr>
      </w:pPr>
    </w:p>
    <w:p w:rsidR="000336B9" w:rsidRPr="000336B9" w:rsidRDefault="000336B9" w:rsidP="000336B9">
      <w:pPr>
        <w:autoSpaceDE w:val="0"/>
        <w:autoSpaceDN w:val="0"/>
        <w:adjustRightInd w:val="0"/>
        <w:spacing w:after="0" w:line="240" w:lineRule="auto"/>
        <w:ind w:firstLine="540"/>
        <w:jc w:val="both"/>
        <w:rPr>
          <w:rFonts w:ascii="Arial" w:eastAsiaTheme="minorEastAsia" w:hAnsi="Arial" w:cs="Arial"/>
          <w:sz w:val="20"/>
          <w:szCs w:val="20"/>
          <w:lang w:eastAsia="ru-RU"/>
        </w:rPr>
      </w:pPr>
    </w:p>
    <w:p w:rsidR="000336B9" w:rsidRPr="000336B9" w:rsidRDefault="000336B9" w:rsidP="000336B9">
      <w:pPr>
        <w:autoSpaceDE w:val="0"/>
        <w:autoSpaceDN w:val="0"/>
        <w:adjustRightInd w:val="0"/>
        <w:spacing w:after="0" w:line="240" w:lineRule="auto"/>
        <w:ind w:firstLine="540"/>
        <w:jc w:val="both"/>
        <w:rPr>
          <w:rFonts w:ascii="Arial" w:eastAsiaTheme="minorEastAsia" w:hAnsi="Arial" w:cs="Arial"/>
          <w:sz w:val="20"/>
          <w:szCs w:val="20"/>
          <w:lang w:eastAsia="ru-RU"/>
        </w:rPr>
      </w:pPr>
    </w:p>
    <w:p w:rsidR="000336B9" w:rsidRPr="000336B9" w:rsidRDefault="000336B9" w:rsidP="000336B9">
      <w:pPr>
        <w:autoSpaceDE w:val="0"/>
        <w:autoSpaceDN w:val="0"/>
        <w:adjustRightInd w:val="0"/>
        <w:spacing w:after="0" w:line="240" w:lineRule="auto"/>
        <w:ind w:firstLine="540"/>
        <w:jc w:val="both"/>
        <w:rPr>
          <w:rFonts w:ascii="Arial" w:eastAsiaTheme="minorEastAsia" w:hAnsi="Arial" w:cs="Arial"/>
          <w:sz w:val="20"/>
          <w:szCs w:val="20"/>
          <w:lang w:eastAsia="ru-RU"/>
        </w:rPr>
      </w:pPr>
    </w:p>
    <w:p w:rsidR="000336B9" w:rsidRPr="000336B9" w:rsidRDefault="000336B9" w:rsidP="000336B9">
      <w:pPr>
        <w:autoSpaceDE w:val="0"/>
        <w:autoSpaceDN w:val="0"/>
        <w:adjustRightInd w:val="0"/>
        <w:spacing w:after="0" w:line="240" w:lineRule="auto"/>
        <w:rPr>
          <w:rFonts w:ascii="Arial" w:eastAsiaTheme="minorEastAsia" w:hAnsi="Arial" w:cs="Arial"/>
          <w:sz w:val="20"/>
          <w:szCs w:val="20"/>
          <w:lang w:eastAsia="ru-RU"/>
        </w:rPr>
      </w:pPr>
    </w:p>
    <w:p w:rsidR="000336B9" w:rsidRPr="000336B9" w:rsidRDefault="000336B9" w:rsidP="000336B9">
      <w:pPr>
        <w:autoSpaceDE w:val="0"/>
        <w:autoSpaceDN w:val="0"/>
        <w:adjustRightInd w:val="0"/>
        <w:spacing w:after="0" w:line="240" w:lineRule="auto"/>
        <w:rPr>
          <w:rFonts w:ascii="Times New Roman" w:eastAsiaTheme="minorEastAsia" w:hAnsi="Times New Roman"/>
          <w:sz w:val="28"/>
          <w:szCs w:val="28"/>
          <w:lang w:eastAsia="ru-RU"/>
        </w:rPr>
      </w:pPr>
      <w:r w:rsidRPr="000336B9">
        <w:rPr>
          <w:rFonts w:ascii="Times New Roman" w:eastAsiaTheme="minorEastAsia" w:hAnsi="Times New Roman"/>
          <w:sz w:val="28"/>
          <w:szCs w:val="28"/>
          <w:lang w:eastAsia="ru-RU"/>
        </w:rPr>
        <w:t xml:space="preserve">Руководитель администрации                                                      </w:t>
      </w:r>
    </w:p>
    <w:p w:rsidR="000336B9" w:rsidRPr="000336B9" w:rsidRDefault="000336B9" w:rsidP="000336B9">
      <w:pPr>
        <w:autoSpaceDE w:val="0"/>
        <w:autoSpaceDN w:val="0"/>
        <w:adjustRightInd w:val="0"/>
        <w:spacing w:after="0" w:line="240" w:lineRule="auto"/>
        <w:rPr>
          <w:rFonts w:ascii="Times New Roman" w:eastAsiaTheme="minorEastAsia" w:hAnsi="Times New Roman"/>
          <w:sz w:val="28"/>
          <w:szCs w:val="28"/>
          <w:lang w:eastAsia="ru-RU"/>
        </w:rPr>
      </w:pPr>
      <w:r w:rsidRPr="000336B9">
        <w:rPr>
          <w:rFonts w:ascii="Times New Roman" w:eastAsiaTheme="minorEastAsia" w:hAnsi="Times New Roman"/>
          <w:sz w:val="28"/>
          <w:szCs w:val="28"/>
          <w:lang w:eastAsia="ru-RU"/>
        </w:rPr>
        <w:t>муниципального района «Ижемский»                                         Л.И. Терентьева</w:t>
      </w:r>
    </w:p>
    <w:p w:rsidR="000336B9" w:rsidRPr="000336B9" w:rsidRDefault="000336B9" w:rsidP="000336B9">
      <w:pPr>
        <w:autoSpaceDE w:val="0"/>
        <w:autoSpaceDN w:val="0"/>
        <w:adjustRightInd w:val="0"/>
        <w:spacing w:after="0" w:line="240" w:lineRule="auto"/>
        <w:rPr>
          <w:rFonts w:ascii="Arial" w:eastAsiaTheme="minorEastAsia" w:hAnsi="Arial" w:cs="Arial"/>
          <w:sz w:val="20"/>
          <w:szCs w:val="20"/>
          <w:lang w:eastAsia="ru-RU"/>
        </w:rPr>
      </w:pPr>
    </w:p>
    <w:p w:rsidR="000336B9" w:rsidRPr="000336B9" w:rsidRDefault="000336B9" w:rsidP="000336B9">
      <w:pPr>
        <w:autoSpaceDE w:val="0"/>
        <w:autoSpaceDN w:val="0"/>
        <w:adjustRightInd w:val="0"/>
        <w:spacing w:after="0" w:line="240" w:lineRule="auto"/>
        <w:rPr>
          <w:rFonts w:ascii="Arial" w:eastAsiaTheme="minorEastAsia" w:hAnsi="Arial" w:cs="Arial"/>
          <w:sz w:val="20"/>
          <w:szCs w:val="20"/>
          <w:lang w:eastAsia="ru-RU"/>
        </w:rPr>
      </w:pPr>
    </w:p>
    <w:p w:rsidR="000336B9" w:rsidRPr="000336B9" w:rsidRDefault="000336B9" w:rsidP="000336B9">
      <w:pPr>
        <w:autoSpaceDE w:val="0"/>
        <w:autoSpaceDN w:val="0"/>
        <w:adjustRightInd w:val="0"/>
        <w:spacing w:after="0" w:line="240" w:lineRule="auto"/>
        <w:rPr>
          <w:rFonts w:ascii="Arial" w:eastAsiaTheme="minorEastAsia" w:hAnsi="Arial" w:cs="Arial"/>
          <w:sz w:val="20"/>
          <w:szCs w:val="20"/>
          <w:lang w:eastAsia="ru-RU"/>
        </w:rPr>
      </w:pPr>
    </w:p>
    <w:p w:rsidR="000336B9" w:rsidRPr="000336B9" w:rsidRDefault="000336B9" w:rsidP="000336B9">
      <w:pPr>
        <w:autoSpaceDE w:val="0"/>
        <w:autoSpaceDN w:val="0"/>
        <w:adjustRightInd w:val="0"/>
        <w:spacing w:after="0" w:line="240" w:lineRule="auto"/>
        <w:rPr>
          <w:rFonts w:ascii="Arial" w:eastAsiaTheme="minorEastAsia" w:hAnsi="Arial" w:cs="Arial"/>
          <w:sz w:val="20"/>
          <w:szCs w:val="20"/>
          <w:lang w:eastAsia="ru-RU"/>
        </w:rPr>
      </w:pPr>
    </w:p>
    <w:p w:rsidR="000336B9" w:rsidRPr="000336B9" w:rsidRDefault="000336B9" w:rsidP="000336B9">
      <w:pPr>
        <w:autoSpaceDE w:val="0"/>
        <w:autoSpaceDN w:val="0"/>
        <w:adjustRightInd w:val="0"/>
        <w:spacing w:after="0" w:line="240" w:lineRule="auto"/>
        <w:rPr>
          <w:rFonts w:ascii="Arial" w:eastAsiaTheme="minorEastAsia" w:hAnsi="Arial" w:cs="Arial"/>
          <w:sz w:val="20"/>
          <w:szCs w:val="20"/>
          <w:lang w:eastAsia="ru-RU"/>
        </w:rPr>
      </w:pPr>
    </w:p>
    <w:p w:rsidR="000336B9" w:rsidRDefault="000336B9" w:rsidP="000336B9">
      <w:pPr>
        <w:autoSpaceDE w:val="0"/>
        <w:autoSpaceDN w:val="0"/>
        <w:adjustRightInd w:val="0"/>
        <w:spacing w:after="0" w:line="240" w:lineRule="auto"/>
        <w:rPr>
          <w:rFonts w:ascii="Arial" w:eastAsiaTheme="minorEastAsia" w:hAnsi="Arial" w:cs="Arial"/>
          <w:sz w:val="20"/>
          <w:szCs w:val="20"/>
          <w:lang w:eastAsia="ru-RU"/>
        </w:rPr>
      </w:pPr>
    </w:p>
    <w:p w:rsidR="00EF04D1" w:rsidRDefault="00EF04D1" w:rsidP="000336B9">
      <w:pPr>
        <w:autoSpaceDE w:val="0"/>
        <w:autoSpaceDN w:val="0"/>
        <w:adjustRightInd w:val="0"/>
        <w:spacing w:after="0" w:line="240" w:lineRule="auto"/>
        <w:jc w:val="right"/>
        <w:outlineLvl w:val="0"/>
        <w:rPr>
          <w:rFonts w:ascii="Times New Roman" w:eastAsiaTheme="minorEastAsia" w:hAnsi="Times New Roman"/>
          <w:sz w:val="28"/>
          <w:szCs w:val="28"/>
          <w:lang w:eastAsia="ru-RU"/>
        </w:rPr>
      </w:pPr>
    </w:p>
    <w:p w:rsidR="00EF04D1" w:rsidRDefault="00EF04D1" w:rsidP="000336B9">
      <w:pPr>
        <w:autoSpaceDE w:val="0"/>
        <w:autoSpaceDN w:val="0"/>
        <w:adjustRightInd w:val="0"/>
        <w:spacing w:after="0" w:line="240" w:lineRule="auto"/>
        <w:jc w:val="right"/>
        <w:outlineLvl w:val="0"/>
        <w:rPr>
          <w:rFonts w:ascii="Times New Roman" w:eastAsiaTheme="minorEastAsia" w:hAnsi="Times New Roman"/>
          <w:sz w:val="28"/>
          <w:szCs w:val="28"/>
          <w:lang w:eastAsia="ru-RU"/>
        </w:rPr>
      </w:pPr>
    </w:p>
    <w:p w:rsidR="00EF04D1" w:rsidRDefault="00EF04D1" w:rsidP="000336B9">
      <w:pPr>
        <w:autoSpaceDE w:val="0"/>
        <w:autoSpaceDN w:val="0"/>
        <w:adjustRightInd w:val="0"/>
        <w:spacing w:after="0" w:line="240" w:lineRule="auto"/>
        <w:jc w:val="right"/>
        <w:outlineLvl w:val="0"/>
        <w:rPr>
          <w:rFonts w:ascii="Times New Roman" w:eastAsiaTheme="minorEastAsia" w:hAnsi="Times New Roman"/>
          <w:sz w:val="28"/>
          <w:szCs w:val="28"/>
          <w:lang w:eastAsia="ru-RU"/>
        </w:rPr>
      </w:pPr>
    </w:p>
    <w:p w:rsidR="000336B9" w:rsidRPr="000336B9" w:rsidRDefault="000336B9" w:rsidP="000336B9">
      <w:pPr>
        <w:autoSpaceDE w:val="0"/>
        <w:autoSpaceDN w:val="0"/>
        <w:adjustRightInd w:val="0"/>
        <w:spacing w:after="0" w:line="240" w:lineRule="auto"/>
        <w:jc w:val="right"/>
        <w:outlineLvl w:val="0"/>
        <w:rPr>
          <w:rFonts w:ascii="Times New Roman" w:eastAsiaTheme="minorEastAsia" w:hAnsi="Times New Roman"/>
          <w:sz w:val="28"/>
          <w:szCs w:val="28"/>
          <w:lang w:eastAsia="ru-RU"/>
        </w:rPr>
      </w:pPr>
      <w:r w:rsidRPr="000336B9">
        <w:rPr>
          <w:rFonts w:ascii="Times New Roman" w:eastAsiaTheme="minorEastAsia" w:hAnsi="Times New Roman"/>
          <w:sz w:val="28"/>
          <w:szCs w:val="28"/>
          <w:lang w:eastAsia="ru-RU"/>
        </w:rPr>
        <w:t>Приложение</w:t>
      </w:r>
    </w:p>
    <w:p w:rsidR="000336B9" w:rsidRPr="000336B9" w:rsidRDefault="000336B9" w:rsidP="000336B9">
      <w:pPr>
        <w:autoSpaceDE w:val="0"/>
        <w:autoSpaceDN w:val="0"/>
        <w:adjustRightInd w:val="0"/>
        <w:spacing w:after="0" w:line="240" w:lineRule="auto"/>
        <w:jc w:val="right"/>
        <w:rPr>
          <w:rFonts w:ascii="Times New Roman" w:eastAsiaTheme="minorEastAsia" w:hAnsi="Times New Roman"/>
          <w:sz w:val="28"/>
          <w:szCs w:val="28"/>
          <w:lang w:eastAsia="ru-RU"/>
        </w:rPr>
      </w:pPr>
      <w:r w:rsidRPr="000336B9">
        <w:rPr>
          <w:rFonts w:ascii="Times New Roman" w:eastAsiaTheme="minorEastAsia" w:hAnsi="Times New Roman"/>
          <w:sz w:val="28"/>
          <w:szCs w:val="28"/>
          <w:lang w:eastAsia="ru-RU"/>
        </w:rPr>
        <w:t>к постановлению</w:t>
      </w:r>
    </w:p>
    <w:p w:rsidR="000336B9" w:rsidRPr="000336B9" w:rsidRDefault="000336B9" w:rsidP="000336B9">
      <w:pPr>
        <w:autoSpaceDE w:val="0"/>
        <w:autoSpaceDN w:val="0"/>
        <w:adjustRightInd w:val="0"/>
        <w:spacing w:after="0" w:line="240" w:lineRule="auto"/>
        <w:jc w:val="right"/>
        <w:rPr>
          <w:rFonts w:ascii="Times New Roman" w:eastAsiaTheme="minorEastAsia" w:hAnsi="Times New Roman"/>
          <w:sz w:val="28"/>
          <w:szCs w:val="28"/>
          <w:lang w:eastAsia="ru-RU"/>
        </w:rPr>
      </w:pPr>
      <w:r w:rsidRPr="000336B9">
        <w:rPr>
          <w:rFonts w:ascii="Times New Roman" w:eastAsiaTheme="minorEastAsia" w:hAnsi="Times New Roman"/>
          <w:sz w:val="28"/>
          <w:szCs w:val="28"/>
          <w:lang w:eastAsia="ru-RU"/>
        </w:rPr>
        <w:t>администрации муниципального района</w:t>
      </w:r>
    </w:p>
    <w:p w:rsidR="000336B9" w:rsidRPr="000336B9" w:rsidRDefault="000336B9" w:rsidP="000336B9">
      <w:pPr>
        <w:autoSpaceDE w:val="0"/>
        <w:autoSpaceDN w:val="0"/>
        <w:adjustRightInd w:val="0"/>
        <w:spacing w:after="0" w:line="240" w:lineRule="auto"/>
        <w:jc w:val="right"/>
        <w:rPr>
          <w:rFonts w:ascii="Times New Roman" w:eastAsiaTheme="minorEastAsia" w:hAnsi="Times New Roman"/>
          <w:sz w:val="28"/>
          <w:szCs w:val="28"/>
          <w:lang w:eastAsia="ru-RU"/>
        </w:rPr>
      </w:pPr>
      <w:r w:rsidRPr="000336B9">
        <w:rPr>
          <w:rFonts w:ascii="Times New Roman" w:eastAsiaTheme="minorEastAsia" w:hAnsi="Times New Roman"/>
          <w:sz w:val="28"/>
          <w:szCs w:val="28"/>
          <w:lang w:eastAsia="ru-RU"/>
        </w:rPr>
        <w:t>«Ижемский»</w:t>
      </w:r>
    </w:p>
    <w:p w:rsidR="000336B9" w:rsidRPr="000336B9" w:rsidRDefault="000336B9" w:rsidP="000336B9">
      <w:pPr>
        <w:autoSpaceDE w:val="0"/>
        <w:autoSpaceDN w:val="0"/>
        <w:adjustRightInd w:val="0"/>
        <w:spacing w:after="0" w:line="240" w:lineRule="auto"/>
        <w:jc w:val="center"/>
        <w:rPr>
          <w:rFonts w:ascii="Times New Roman" w:eastAsiaTheme="minorEastAsia" w:hAnsi="Times New Roman"/>
          <w:sz w:val="28"/>
          <w:szCs w:val="28"/>
          <w:lang w:eastAsia="ru-RU"/>
        </w:rPr>
      </w:pPr>
      <w:r w:rsidRPr="000336B9">
        <w:rPr>
          <w:rFonts w:ascii="Times New Roman" w:eastAsiaTheme="minorEastAsia" w:hAnsi="Times New Roman"/>
          <w:sz w:val="28"/>
          <w:szCs w:val="28"/>
          <w:lang w:eastAsia="ru-RU"/>
        </w:rPr>
        <w:t xml:space="preserve">                                                                                     от 30 ноября 2017 г. № 1021   </w:t>
      </w:r>
    </w:p>
    <w:p w:rsidR="000336B9" w:rsidRPr="000336B9" w:rsidRDefault="000336B9" w:rsidP="000336B9">
      <w:pPr>
        <w:autoSpaceDE w:val="0"/>
        <w:autoSpaceDN w:val="0"/>
        <w:adjustRightInd w:val="0"/>
        <w:spacing w:after="0" w:line="240" w:lineRule="auto"/>
        <w:rPr>
          <w:rFonts w:ascii="Times New Roman" w:eastAsiaTheme="minorEastAsia" w:hAnsi="Times New Roman"/>
          <w:sz w:val="28"/>
          <w:szCs w:val="28"/>
          <w:lang w:eastAsia="ru-RU"/>
        </w:rPr>
      </w:pPr>
    </w:p>
    <w:p w:rsidR="000336B9" w:rsidRPr="000336B9" w:rsidRDefault="000336B9" w:rsidP="000336B9">
      <w:pPr>
        <w:autoSpaceDE w:val="0"/>
        <w:autoSpaceDN w:val="0"/>
        <w:adjustRightInd w:val="0"/>
        <w:spacing w:after="0" w:line="240" w:lineRule="auto"/>
        <w:jc w:val="right"/>
        <w:rPr>
          <w:rFonts w:ascii="Times New Roman" w:eastAsiaTheme="minorEastAsia" w:hAnsi="Times New Roman"/>
          <w:sz w:val="28"/>
          <w:szCs w:val="28"/>
          <w:lang w:eastAsia="ru-RU"/>
        </w:rPr>
      </w:pPr>
      <w:proofErr w:type="gramStart"/>
      <w:r w:rsidRPr="000336B9">
        <w:rPr>
          <w:rFonts w:ascii="Times New Roman" w:eastAsiaTheme="minorEastAsia" w:hAnsi="Times New Roman"/>
          <w:sz w:val="28"/>
          <w:szCs w:val="28"/>
          <w:lang w:eastAsia="ru-RU"/>
        </w:rPr>
        <w:t>«Утвержден</w:t>
      </w:r>
      <w:proofErr w:type="gramEnd"/>
    </w:p>
    <w:p w:rsidR="000336B9" w:rsidRPr="000336B9" w:rsidRDefault="000336B9" w:rsidP="000336B9">
      <w:pPr>
        <w:autoSpaceDE w:val="0"/>
        <w:autoSpaceDN w:val="0"/>
        <w:adjustRightInd w:val="0"/>
        <w:spacing w:after="0" w:line="240" w:lineRule="auto"/>
        <w:jc w:val="right"/>
        <w:rPr>
          <w:rFonts w:ascii="Times New Roman" w:eastAsiaTheme="minorEastAsia" w:hAnsi="Times New Roman"/>
          <w:sz w:val="28"/>
          <w:szCs w:val="28"/>
          <w:lang w:eastAsia="ru-RU"/>
        </w:rPr>
      </w:pPr>
      <w:r w:rsidRPr="000336B9">
        <w:rPr>
          <w:rFonts w:ascii="Times New Roman" w:eastAsiaTheme="minorEastAsia" w:hAnsi="Times New Roman"/>
          <w:sz w:val="28"/>
          <w:szCs w:val="28"/>
          <w:lang w:eastAsia="ru-RU"/>
        </w:rPr>
        <w:t>постановлением</w:t>
      </w:r>
    </w:p>
    <w:p w:rsidR="000336B9" w:rsidRPr="000336B9" w:rsidRDefault="000336B9" w:rsidP="000336B9">
      <w:pPr>
        <w:autoSpaceDE w:val="0"/>
        <w:autoSpaceDN w:val="0"/>
        <w:adjustRightInd w:val="0"/>
        <w:spacing w:after="0" w:line="240" w:lineRule="auto"/>
        <w:jc w:val="right"/>
        <w:rPr>
          <w:rFonts w:ascii="Times New Roman" w:eastAsiaTheme="minorEastAsia" w:hAnsi="Times New Roman"/>
          <w:sz w:val="28"/>
          <w:szCs w:val="28"/>
          <w:lang w:eastAsia="ru-RU"/>
        </w:rPr>
      </w:pPr>
      <w:r w:rsidRPr="000336B9">
        <w:rPr>
          <w:rFonts w:ascii="Times New Roman" w:eastAsiaTheme="minorEastAsia" w:hAnsi="Times New Roman"/>
          <w:sz w:val="28"/>
          <w:szCs w:val="28"/>
          <w:lang w:eastAsia="ru-RU"/>
        </w:rPr>
        <w:t>администрации муниципального района</w:t>
      </w:r>
    </w:p>
    <w:p w:rsidR="000336B9" w:rsidRPr="000336B9" w:rsidRDefault="000336B9" w:rsidP="000336B9">
      <w:pPr>
        <w:autoSpaceDE w:val="0"/>
        <w:autoSpaceDN w:val="0"/>
        <w:adjustRightInd w:val="0"/>
        <w:spacing w:after="0" w:line="240" w:lineRule="auto"/>
        <w:jc w:val="right"/>
        <w:rPr>
          <w:rFonts w:ascii="Times New Roman" w:eastAsiaTheme="minorEastAsia" w:hAnsi="Times New Roman"/>
          <w:sz w:val="28"/>
          <w:szCs w:val="28"/>
          <w:lang w:eastAsia="ru-RU"/>
        </w:rPr>
      </w:pPr>
      <w:r w:rsidRPr="000336B9">
        <w:rPr>
          <w:rFonts w:ascii="Times New Roman" w:eastAsiaTheme="minorEastAsia" w:hAnsi="Times New Roman"/>
          <w:sz w:val="28"/>
          <w:szCs w:val="28"/>
          <w:lang w:eastAsia="ru-RU"/>
        </w:rPr>
        <w:t>«Ижемский»</w:t>
      </w:r>
    </w:p>
    <w:p w:rsidR="000336B9" w:rsidRPr="000336B9" w:rsidRDefault="000336B9" w:rsidP="000336B9">
      <w:pPr>
        <w:autoSpaceDE w:val="0"/>
        <w:autoSpaceDN w:val="0"/>
        <w:adjustRightInd w:val="0"/>
        <w:spacing w:after="0" w:line="240" w:lineRule="auto"/>
        <w:jc w:val="right"/>
        <w:rPr>
          <w:rFonts w:ascii="Times New Roman" w:eastAsiaTheme="minorEastAsia" w:hAnsi="Times New Roman"/>
          <w:sz w:val="28"/>
          <w:szCs w:val="28"/>
          <w:lang w:eastAsia="ru-RU"/>
        </w:rPr>
      </w:pPr>
      <w:r w:rsidRPr="000336B9">
        <w:rPr>
          <w:rFonts w:ascii="Times New Roman" w:eastAsiaTheme="minorEastAsia" w:hAnsi="Times New Roman"/>
          <w:sz w:val="28"/>
          <w:szCs w:val="28"/>
          <w:lang w:eastAsia="ru-RU"/>
        </w:rPr>
        <w:t>от 26 августа 2011 г. № 606</w:t>
      </w:r>
    </w:p>
    <w:p w:rsidR="000336B9" w:rsidRPr="000336B9" w:rsidRDefault="000336B9" w:rsidP="000336B9">
      <w:pPr>
        <w:autoSpaceDE w:val="0"/>
        <w:autoSpaceDN w:val="0"/>
        <w:adjustRightInd w:val="0"/>
        <w:spacing w:after="0" w:line="240" w:lineRule="auto"/>
        <w:jc w:val="right"/>
        <w:rPr>
          <w:rFonts w:ascii="Times New Roman" w:eastAsiaTheme="minorEastAsia" w:hAnsi="Times New Roman"/>
          <w:sz w:val="28"/>
          <w:szCs w:val="28"/>
          <w:lang w:eastAsia="ru-RU"/>
        </w:rPr>
      </w:pPr>
      <w:r w:rsidRPr="000336B9">
        <w:rPr>
          <w:rFonts w:ascii="Times New Roman" w:eastAsiaTheme="minorEastAsia" w:hAnsi="Times New Roman"/>
          <w:sz w:val="28"/>
          <w:szCs w:val="28"/>
          <w:lang w:eastAsia="ru-RU"/>
        </w:rPr>
        <w:t>(приложение № 2)</w:t>
      </w:r>
    </w:p>
    <w:p w:rsidR="000336B9" w:rsidRPr="000336B9" w:rsidRDefault="000336B9" w:rsidP="000336B9">
      <w:pPr>
        <w:autoSpaceDE w:val="0"/>
        <w:autoSpaceDN w:val="0"/>
        <w:adjustRightInd w:val="0"/>
        <w:spacing w:after="0" w:line="240" w:lineRule="auto"/>
        <w:rPr>
          <w:rFonts w:ascii="Times New Roman" w:eastAsiaTheme="minorEastAsia" w:hAnsi="Times New Roman"/>
          <w:sz w:val="28"/>
          <w:szCs w:val="28"/>
          <w:lang w:eastAsia="ru-RU"/>
        </w:rPr>
      </w:pPr>
    </w:p>
    <w:p w:rsidR="000336B9" w:rsidRPr="000336B9" w:rsidRDefault="000336B9" w:rsidP="000336B9">
      <w:pPr>
        <w:autoSpaceDE w:val="0"/>
        <w:autoSpaceDN w:val="0"/>
        <w:adjustRightInd w:val="0"/>
        <w:spacing w:after="0" w:line="240" w:lineRule="auto"/>
        <w:rPr>
          <w:rFonts w:ascii="Times New Roman" w:eastAsiaTheme="minorEastAsia" w:hAnsi="Times New Roman"/>
          <w:sz w:val="28"/>
          <w:szCs w:val="28"/>
          <w:lang w:eastAsia="ru-RU"/>
        </w:rPr>
      </w:pPr>
    </w:p>
    <w:p w:rsidR="000336B9" w:rsidRPr="000336B9" w:rsidRDefault="000336B9" w:rsidP="000336B9">
      <w:pPr>
        <w:autoSpaceDE w:val="0"/>
        <w:autoSpaceDN w:val="0"/>
        <w:adjustRightInd w:val="0"/>
        <w:spacing w:after="0" w:line="240" w:lineRule="auto"/>
        <w:jc w:val="center"/>
        <w:rPr>
          <w:rFonts w:ascii="Times New Roman" w:eastAsiaTheme="minorEastAsia" w:hAnsi="Times New Roman"/>
          <w:b/>
          <w:sz w:val="28"/>
          <w:szCs w:val="28"/>
          <w:lang w:eastAsia="ru-RU"/>
        </w:rPr>
      </w:pPr>
      <w:bookmarkStart w:id="656" w:name="Par36"/>
      <w:bookmarkEnd w:id="656"/>
      <w:r w:rsidRPr="000336B9">
        <w:rPr>
          <w:rFonts w:ascii="Times New Roman" w:eastAsiaTheme="minorEastAsia" w:hAnsi="Times New Roman"/>
          <w:b/>
          <w:sz w:val="28"/>
          <w:szCs w:val="28"/>
          <w:lang w:eastAsia="ru-RU"/>
        </w:rPr>
        <w:t xml:space="preserve">СОСТАВ КОМИССИИ ПО ВОПРОСАМ ОКАЗАНИЯ </w:t>
      </w:r>
    </w:p>
    <w:p w:rsidR="000336B9" w:rsidRPr="000336B9" w:rsidRDefault="000336B9" w:rsidP="000336B9">
      <w:pPr>
        <w:autoSpaceDE w:val="0"/>
        <w:autoSpaceDN w:val="0"/>
        <w:adjustRightInd w:val="0"/>
        <w:spacing w:after="0" w:line="240" w:lineRule="auto"/>
        <w:jc w:val="center"/>
        <w:rPr>
          <w:rFonts w:ascii="Times New Roman" w:eastAsiaTheme="minorEastAsia" w:hAnsi="Times New Roman"/>
          <w:b/>
          <w:sz w:val="28"/>
          <w:szCs w:val="28"/>
          <w:lang w:eastAsia="ru-RU"/>
        </w:rPr>
      </w:pPr>
      <w:r w:rsidRPr="000336B9">
        <w:rPr>
          <w:rFonts w:ascii="Times New Roman" w:eastAsiaTheme="minorEastAsia" w:hAnsi="Times New Roman"/>
          <w:b/>
          <w:sz w:val="28"/>
          <w:szCs w:val="28"/>
          <w:lang w:eastAsia="ru-RU"/>
        </w:rPr>
        <w:t xml:space="preserve">МАТЕРИАЛЬНОЙ ПОДДЕРЖКИ ГРАЖДАНАМ ИЖЕМСКОГО </w:t>
      </w:r>
    </w:p>
    <w:p w:rsidR="000336B9" w:rsidRPr="000336B9" w:rsidRDefault="000336B9" w:rsidP="000336B9">
      <w:pPr>
        <w:autoSpaceDE w:val="0"/>
        <w:autoSpaceDN w:val="0"/>
        <w:adjustRightInd w:val="0"/>
        <w:spacing w:after="0" w:line="240" w:lineRule="auto"/>
        <w:jc w:val="center"/>
        <w:rPr>
          <w:rFonts w:ascii="Times New Roman" w:eastAsiaTheme="minorEastAsia" w:hAnsi="Times New Roman"/>
          <w:b/>
          <w:sz w:val="28"/>
          <w:szCs w:val="28"/>
          <w:lang w:eastAsia="ru-RU"/>
        </w:rPr>
      </w:pPr>
      <w:r w:rsidRPr="000336B9">
        <w:rPr>
          <w:rFonts w:ascii="Times New Roman" w:eastAsiaTheme="minorEastAsia" w:hAnsi="Times New Roman"/>
          <w:b/>
          <w:sz w:val="28"/>
          <w:szCs w:val="28"/>
          <w:lang w:eastAsia="ru-RU"/>
        </w:rPr>
        <w:t>РАЙОНА</w:t>
      </w:r>
    </w:p>
    <w:p w:rsidR="000336B9" w:rsidRPr="000336B9" w:rsidRDefault="000336B9" w:rsidP="000336B9">
      <w:pPr>
        <w:autoSpaceDE w:val="0"/>
        <w:autoSpaceDN w:val="0"/>
        <w:adjustRightInd w:val="0"/>
        <w:spacing w:after="0" w:line="240" w:lineRule="auto"/>
        <w:rPr>
          <w:rFonts w:ascii="Times New Roman" w:eastAsiaTheme="minorEastAsia" w:hAnsi="Times New Roman"/>
          <w:sz w:val="28"/>
          <w:szCs w:val="28"/>
          <w:lang w:eastAsia="ru-RU"/>
        </w:rPr>
      </w:pPr>
    </w:p>
    <w:tbl>
      <w:tblPr>
        <w:tblW w:w="9923" w:type="dxa"/>
        <w:tblInd w:w="-80" w:type="dxa"/>
        <w:tblLayout w:type="fixed"/>
        <w:tblCellMar>
          <w:top w:w="102" w:type="dxa"/>
          <w:left w:w="62" w:type="dxa"/>
          <w:bottom w:w="102" w:type="dxa"/>
          <w:right w:w="62" w:type="dxa"/>
        </w:tblCellMar>
        <w:tblLook w:val="0000"/>
      </w:tblPr>
      <w:tblGrid>
        <w:gridCol w:w="2410"/>
        <w:gridCol w:w="7513"/>
      </w:tblGrid>
      <w:tr w:rsidR="000336B9" w:rsidRPr="000336B9" w:rsidTr="007E6FEC">
        <w:tc>
          <w:tcPr>
            <w:tcW w:w="2410" w:type="dxa"/>
          </w:tcPr>
          <w:p w:rsidR="000336B9" w:rsidRPr="000336B9" w:rsidRDefault="000336B9" w:rsidP="000336B9">
            <w:pPr>
              <w:autoSpaceDE w:val="0"/>
              <w:autoSpaceDN w:val="0"/>
              <w:adjustRightInd w:val="0"/>
              <w:spacing w:after="0" w:line="240" w:lineRule="auto"/>
              <w:ind w:left="-62"/>
              <w:rPr>
                <w:rFonts w:ascii="Times New Roman" w:eastAsiaTheme="minorEastAsia" w:hAnsi="Times New Roman"/>
                <w:sz w:val="28"/>
                <w:szCs w:val="28"/>
                <w:lang w:eastAsia="ru-RU"/>
              </w:rPr>
            </w:pPr>
            <w:r w:rsidRPr="000336B9">
              <w:rPr>
                <w:rFonts w:ascii="Times New Roman" w:eastAsiaTheme="minorEastAsia" w:hAnsi="Times New Roman"/>
                <w:sz w:val="28"/>
                <w:szCs w:val="28"/>
                <w:lang w:eastAsia="ru-RU"/>
              </w:rPr>
              <w:t>Терентьева Л.И.</w:t>
            </w:r>
          </w:p>
        </w:tc>
        <w:tc>
          <w:tcPr>
            <w:tcW w:w="7513" w:type="dxa"/>
          </w:tcPr>
          <w:p w:rsidR="000336B9" w:rsidRPr="000336B9" w:rsidRDefault="000336B9" w:rsidP="000336B9">
            <w:pPr>
              <w:autoSpaceDE w:val="0"/>
              <w:autoSpaceDN w:val="0"/>
              <w:adjustRightInd w:val="0"/>
              <w:spacing w:after="0" w:line="240" w:lineRule="auto"/>
              <w:ind w:left="-61" w:firstLine="61"/>
              <w:jc w:val="both"/>
              <w:rPr>
                <w:rFonts w:ascii="Times New Roman" w:eastAsiaTheme="minorEastAsia" w:hAnsi="Times New Roman"/>
                <w:sz w:val="28"/>
                <w:szCs w:val="28"/>
                <w:lang w:eastAsia="ru-RU"/>
              </w:rPr>
            </w:pPr>
            <w:r w:rsidRPr="000336B9">
              <w:rPr>
                <w:rFonts w:ascii="Times New Roman" w:eastAsiaTheme="minorEastAsia" w:hAnsi="Times New Roman"/>
                <w:sz w:val="28"/>
                <w:szCs w:val="28"/>
                <w:lang w:eastAsia="ru-RU"/>
              </w:rPr>
              <w:t>руководитель администрации муниципального района «Ижемский», председатель Комиссии</w:t>
            </w:r>
          </w:p>
        </w:tc>
      </w:tr>
      <w:tr w:rsidR="000336B9" w:rsidRPr="000336B9" w:rsidTr="007E6FEC">
        <w:tc>
          <w:tcPr>
            <w:tcW w:w="2410" w:type="dxa"/>
          </w:tcPr>
          <w:p w:rsidR="000336B9" w:rsidRPr="000336B9" w:rsidRDefault="000336B9" w:rsidP="000336B9">
            <w:pPr>
              <w:autoSpaceDE w:val="0"/>
              <w:autoSpaceDN w:val="0"/>
              <w:adjustRightInd w:val="0"/>
              <w:spacing w:after="0" w:line="240" w:lineRule="auto"/>
              <w:ind w:left="-204" w:firstLine="204"/>
              <w:rPr>
                <w:rFonts w:ascii="Times New Roman" w:eastAsiaTheme="minorEastAsia" w:hAnsi="Times New Roman"/>
                <w:sz w:val="28"/>
                <w:szCs w:val="28"/>
                <w:lang w:eastAsia="ru-RU"/>
              </w:rPr>
            </w:pPr>
            <w:proofErr w:type="spellStart"/>
            <w:r w:rsidRPr="000336B9">
              <w:rPr>
                <w:rFonts w:ascii="Times New Roman" w:eastAsiaTheme="minorEastAsia" w:hAnsi="Times New Roman"/>
                <w:sz w:val="28"/>
                <w:szCs w:val="28"/>
                <w:lang w:eastAsia="ru-RU"/>
              </w:rPr>
              <w:t>Тугашева</w:t>
            </w:r>
            <w:proofErr w:type="spellEnd"/>
            <w:r w:rsidRPr="000336B9">
              <w:rPr>
                <w:rFonts w:ascii="Times New Roman" w:eastAsiaTheme="minorEastAsia" w:hAnsi="Times New Roman"/>
                <w:sz w:val="28"/>
                <w:szCs w:val="28"/>
                <w:lang w:eastAsia="ru-RU"/>
              </w:rPr>
              <w:t xml:space="preserve"> Т.А.</w:t>
            </w:r>
          </w:p>
        </w:tc>
        <w:tc>
          <w:tcPr>
            <w:tcW w:w="7513" w:type="dxa"/>
          </w:tcPr>
          <w:p w:rsidR="000336B9" w:rsidRPr="000336B9" w:rsidRDefault="000336B9" w:rsidP="000336B9">
            <w:pPr>
              <w:autoSpaceDE w:val="0"/>
              <w:autoSpaceDN w:val="0"/>
              <w:adjustRightInd w:val="0"/>
              <w:spacing w:after="0" w:line="240" w:lineRule="auto"/>
              <w:jc w:val="both"/>
              <w:rPr>
                <w:rFonts w:ascii="Times New Roman" w:eastAsiaTheme="minorEastAsia" w:hAnsi="Times New Roman"/>
                <w:sz w:val="28"/>
                <w:szCs w:val="28"/>
                <w:lang w:eastAsia="ru-RU"/>
              </w:rPr>
            </w:pPr>
            <w:r w:rsidRPr="000336B9">
              <w:rPr>
                <w:rFonts w:ascii="Times New Roman" w:eastAsiaTheme="minorEastAsia" w:hAnsi="Times New Roman"/>
                <w:sz w:val="28"/>
                <w:szCs w:val="28"/>
                <w:lang w:eastAsia="ru-RU"/>
              </w:rPr>
              <w:t>начальник отдела экономического анализа,        прогнозирования и осуществления закупок администрации муниципального района «Ижемский», заместитель председателя Комиссии</w:t>
            </w:r>
          </w:p>
        </w:tc>
      </w:tr>
      <w:tr w:rsidR="000336B9" w:rsidRPr="000336B9" w:rsidTr="007E6FEC">
        <w:tc>
          <w:tcPr>
            <w:tcW w:w="2410" w:type="dxa"/>
          </w:tcPr>
          <w:p w:rsidR="000336B9" w:rsidRPr="000336B9" w:rsidRDefault="000336B9" w:rsidP="000336B9">
            <w:pPr>
              <w:autoSpaceDE w:val="0"/>
              <w:autoSpaceDN w:val="0"/>
              <w:adjustRightInd w:val="0"/>
              <w:spacing w:after="0" w:line="240" w:lineRule="auto"/>
              <w:rPr>
                <w:rFonts w:ascii="Times New Roman" w:eastAsiaTheme="minorEastAsia" w:hAnsi="Times New Roman"/>
                <w:sz w:val="28"/>
                <w:szCs w:val="28"/>
                <w:lang w:eastAsia="ru-RU"/>
              </w:rPr>
            </w:pPr>
            <w:r w:rsidRPr="000336B9">
              <w:rPr>
                <w:rFonts w:ascii="Times New Roman" w:eastAsiaTheme="minorEastAsia" w:hAnsi="Times New Roman"/>
                <w:sz w:val="28"/>
                <w:szCs w:val="28"/>
                <w:lang w:eastAsia="ru-RU"/>
              </w:rPr>
              <w:t>Романишина О.А.</w:t>
            </w:r>
          </w:p>
        </w:tc>
        <w:tc>
          <w:tcPr>
            <w:tcW w:w="7513" w:type="dxa"/>
          </w:tcPr>
          <w:p w:rsidR="000336B9" w:rsidRPr="000336B9" w:rsidRDefault="000336B9" w:rsidP="000336B9">
            <w:pPr>
              <w:autoSpaceDE w:val="0"/>
              <w:autoSpaceDN w:val="0"/>
              <w:adjustRightInd w:val="0"/>
              <w:spacing w:after="0" w:line="240" w:lineRule="auto"/>
              <w:jc w:val="both"/>
              <w:rPr>
                <w:rFonts w:ascii="Times New Roman" w:eastAsiaTheme="minorEastAsia" w:hAnsi="Times New Roman"/>
                <w:sz w:val="28"/>
                <w:szCs w:val="28"/>
                <w:lang w:eastAsia="ru-RU"/>
              </w:rPr>
            </w:pPr>
            <w:r w:rsidRPr="000336B9">
              <w:rPr>
                <w:rFonts w:ascii="Times New Roman" w:eastAsiaTheme="minorEastAsia" w:hAnsi="Times New Roman"/>
                <w:sz w:val="28"/>
                <w:szCs w:val="28"/>
                <w:lang w:eastAsia="ru-RU"/>
              </w:rPr>
              <w:t>ведущий специалист отдела правовой и кадровой работы администрации муниципального района «Ижемский», секретарь Комиссии</w:t>
            </w:r>
          </w:p>
        </w:tc>
      </w:tr>
      <w:tr w:rsidR="000336B9" w:rsidRPr="000336B9" w:rsidTr="007E6FEC">
        <w:tc>
          <w:tcPr>
            <w:tcW w:w="9923" w:type="dxa"/>
            <w:gridSpan w:val="2"/>
          </w:tcPr>
          <w:p w:rsidR="000336B9" w:rsidRPr="000336B9" w:rsidRDefault="000336B9" w:rsidP="000336B9">
            <w:pPr>
              <w:autoSpaceDE w:val="0"/>
              <w:autoSpaceDN w:val="0"/>
              <w:adjustRightInd w:val="0"/>
              <w:spacing w:after="0" w:line="240" w:lineRule="auto"/>
              <w:jc w:val="both"/>
              <w:rPr>
                <w:rFonts w:ascii="Times New Roman" w:eastAsiaTheme="minorEastAsia" w:hAnsi="Times New Roman"/>
                <w:sz w:val="28"/>
                <w:szCs w:val="28"/>
                <w:lang w:eastAsia="ru-RU"/>
              </w:rPr>
            </w:pPr>
            <w:r w:rsidRPr="000336B9">
              <w:rPr>
                <w:rFonts w:ascii="Times New Roman" w:eastAsiaTheme="minorEastAsia" w:hAnsi="Times New Roman"/>
                <w:sz w:val="28"/>
                <w:szCs w:val="28"/>
                <w:lang w:eastAsia="ru-RU"/>
              </w:rPr>
              <w:t>Члены комиссии:</w:t>
            </w:r>
          </w:p>
        </w:tc>
      </w:tr>
      <w:tr w:rsidR="000336B9" w:rsidRPr="000336B9" w:rsidTr="007E6FEC">
        <w:tc>
          <w:tcPr>
            <w:tcW w:w="2410" w:type="dxa"/>
          </w:tcPr>
          <w:p w:rsidR="000336B9" w:rsidRPr="000336B9" w:rsidRDefault="000336B9" w:rsidP="000336B9">
            <w:pPr>
              <w:autoSpaceDE w:val="0"/>
              <w:autoSpaceDN w:val="0"/>
              <w:adjustRightInd w:val="0"/>
              <w:spacing w:after="0" w:line="240" w:lineRule="auto"/>
              <w:rPr>
                <w:rFonts w:ascii="Times New Roman" w:eastAsiaTheme="minorEastAsia" w:hAnsi="Times New Roman"/>
                <w:sz w:val="28"/>
                <w:szCs w:val="28"/>
                <w:lang w:eastAsia="ru-RU"/>
              </w:rPr>
            </w:pPr>
            <w:proofErr w:type="spellStart"/>
            <w:r w:rsidRPr="000336B9">
              <w:rPr>
                <w:rFonts w:ascii="Times New Roman" w:eastAsiaTheme="minorEastAsia" w:hAnsi="Times New Roman"/>
                <w:sz w:val="28"/>
                <w:szCs w:val="28"/>
                <w:lang w:eastAsia="ru-RU"/>
              </w:rPr>
              <w:t>Батаргина</w:t>
            </w:r>
            <w:proofErr w:type="spellEnd"/>
            <w:r w:rsidRPr="000336B9">
              <w:rPr>
                <w:rFonts w:ascii="Times New Roman" w:eastAsiaTheme="minorEastAsia" w:hAnsi="Times New Roman"/>
                <w:sz w:val="28"/>
                <w:szCs w:val="28"/>
                <w:lang w:eastAsia="ru-RU"/>
              </w:rPr>
              <w:t xml:space="preserve"> В.А.</w:t>
            </w:r>
          </w:p>
        </w:tc>
        <w:tc>
          <w:tcPr>
            <w:tcW w:w="7513" w:type="dxa"/>
          </w:tcPr>
          <w:p w:rsidR="000336B9" w:rsidRPr="000336B9" w:rsidRDefault="000336B9" w:rsidP="000336B9">
            <w:pPr>
              <w:autoSpaceDE w:val="0"/>
              <w:autoSpaceDN w:val="0"/>
              <w:adjustRightInd w:val="0"/>
              <w:spacing w:after="0" w:line="240" w:lineRule="auto"/>
              <w:jc w:val="both"/>
              <w:rPr>
                <w:rFonts w:ascii="Times New Roman" w:eastAsiaTheme="minorEastAsia" w:hAnsi="Times New Roman"/>
                <w:sz w:val="28"/>
                <w:szCs w:val="28"/>
                <w:lang w:eastAsia="ru-RU"/>
              </w:rPr>
            </w:pPr>
            <w:r w:rsidRPr="000336B9">
              <w:rPr>
                <w:rFonts w:ascii="Times New Roman" w:eastAsiaTheme="minorEastAsia" w:hAnsi="Times New Roman"/>
                <w:sz w:val="28"/>
                <w:szCs w:val="28"/>
                <w:lang w:eastAsia="ru-RU"/>
              </w:rPr>
              <w:t>начальник Финансового управления администрации муниципального района «Ижемский»</w:t>
            </w:r>
          </w:p>
        </w:tc>
      </w:tr>
      <w:tr w:rsidR="000336B9" w:rsidRPr="000336B9" w:rsidTr="007E6FEC">
        <w:tc>
          <w:tcPr>
            <w:tcW w:w="2410" w:type="dxa"/>
          </w:tcPr>
          <w:p w:rsidR="000336B9" w:rsidRPr="000336B9" w:rsidRDefault="000336B9" w:rsidP="000336B9">
            <w:pPr>
              <w:autoSpaceDE w:val="0"/>
              <w:autoSpaceDN w:val="0"/>
              <w:adjustRightInd w:val="0"/>
              <w:spacing w:after="0" w:line="240" w:lineRule="auto"/>
              <w:rPr>
                <w:rFonts w:ascii="Times New Roman" w:eastAsiaTheme="minorEastAsia" w:hAnsi="Times New Roman"/>
                <w:sz w:val="28"/>
                <w:szCs w:val="28"/>
                <w:lang w:eastAsia="ru-RU"/>
              </w:rPr>
            </w:pPr>
            <w:r w:rsidRPr="000336B9">
              <w:rPr>
                <w:rFonts w:ascii="Times New Roman" w:eastAsiaTheme="minorEastAsia" w:hAnsi="Times New Roman"/>
                <w:sz w:val="28"/>
                <w:szCs w:val="28"/>
                <w:lang w:eastAsia="ru-RU"/>
              </w:rPr>
              <w:t>Сметанин Б.Г.</w:t>
            </w:r>
          </w:p>
        </w:tc>
        <w:tc>
          <w:tcPr>
            <w:tcW w:w="7513" w:type="dxa"/>
          </w:tcPr>
          <w:p w:rsidR="000336B9" w:rsidRPr="000336B9" w:rsidRDefault="000336B9" w:rsidP="000336B9">
            <w:pPr>
              <w:autoSpaceDE w:val="0"/>
              <w:autoSpaceDN w:val="0"/>
              <w:adjustRightInd w:val="0"/>
              <w:spacing w:after="0" w:line="240" w:lineRule="auto"/>
              <w:jc w:val="both"/>
              <w:rPr>
                <w:rFonts w:ascii="Times New Roman" w:eastAsiaTheme="minorEastAsia" w:hAnsi="Times New Roman"/>
                <w:sz w:val="28"/>
                <w:szCs w:val="28"/>
                <w:lang w:eastAsia="ru-RU"/>
              </w:rPr>
            </w:pPr>
            <w:r w:rsidRPr="000336B9">
              <w:rPr>
                <w:rFonts w:ascii="Times New Roman" w:eastAsiaTheme="minorEastAsia" w:hAnsi="Times New Roman"/>
                <w:sz w:val="28"/>
                <w:szCs w:val="28"/>
                <w:lang w:eastAsia="ru-RU"/>
              </w:rPr>
              <w:t>начальник отдела территориального развития и коммунального хозяйства администрации муниципального района «Ижемский»</w:t>
            </w:r>
          </w:p>
        </w:tc>
      </w:tr>
      <w:tr w:rsidR="000336B9" w:rsidRPr="000336B9" w:rsidTr="007E6FEC">
        <w:tc>
          <w:tcPr>
            <w:tcW w:w="2410" w:type="dxa"/>
          </w:tcPr>
          <w:p w:rsidR="000336B9" w:rsidRPr="000336B9" w:rsidRDefault="000336B9" w:rsidP="000336B9">
            <w:pPr>
              <w:autoSpaceDE w:val="0"/>
              <w:autoSpaceDN w:val="0"/>
              <w:adjustRightInd w:val="0"/>
              <w:spacing w:after="0" w:line="240" w:lineRule="auto"/>
              <w:rPr>
                <w:rFonts w:ascii="Times New Roman" w:eastAsiaTheme="minorEastAsia" w:hAnsi="Times New Roman"/>
                <w:sz w:val="28"/>
                <w:szCs w:val="28"/>
                <w:lang w:eastAsia="ru-RU"/>
              </w:rPr>
            </w:pPr>
            <w:r w:rsidRPr="000336B9">
              <w:rPr>
                <w:rFonts w:ascii="Times New Roman" w:eastAsiaTheme="minorEastAsia" w:hAnsi="Times New Roman"/>
                <w:sz w:val="28"/>
                <w:szCs w:val="28"/>
                <w:lang w:eastAsia="ru-RU"/>
              </w:rPr>
              <w:t>Федорова О.Н.</w:t>
            </w:r>
          </w:p>
        </w:tc>
        <w:tc>
          <w:tcPr>
            <w:tcW w:w="7513" w:type="dxa"/>
          </w:tcPr>
          <w:p w:rsidR="000336B9" w:rsidRPr="000336B9" w:rsidRDefault="000336B9" w:rsidP="000336B9">
            <w:pPr>
              <w:autoSpaceDE w:val="0"/>
              <w:autoSpaceDN w:val="0"/>
              <w:adjustRightInd w:val="0"/>
              <w:spacing w:after="0" w:line="240" w:lineRule="auto"/>
              <w:jc w:val="both"/>
              <w:rPr>
                <w:rFonts w:ascii="Times New Roman" w:eastAsiaTheme="minorEastAsia" w:hAnsi="Times New Roman"/>
                <w:sz w:val="28"/>
                <w:szCs w:val="28"/>
                <w:lang w:eastAsia="ru-RU"/>
              </w:rPr>
            </w:pPr>
            <w:r w:rsidRPr="000336B9">
              <w:rPr>
                <w:rFonts w:ascii="Times New Roman" w:eastAsiaTheme="minorEastAsia" w:hAnsi="Times New Roman"/>
                <w:sz w:val="28"/>
                <w:szCs w:val="28"/>
                <w:lang w:eastAsia="ru-RU"/>
              </w:rPr>
              <w:t>начальник отдела бухгалтерского учета и отчетности администрации муниципального района «Ижемский»</w:t>
            </w:r>
            <w:proofErr w:type="gramStart"/>
            <w:r w:rsidRPr="000336B9">
              <w:rPr>
                <w:rFonts w:ascii="Times New Roman" w:eastAsiaTheme="minorEastAsia" w:hAnsi="Times New Roman"/>
                <w:sz w:val="28"/>
                <w:szCs w:val="28"/>
                <w:lang w:eastAsia="ru-RU"/>
              </w:rPr>
              <w:t>.»</w:t>
            </w:r>
            <w:proofErr w:type="gramEnd"/>
            <w:r w:rsidRPr="000336B9">
              <w:rPr>
                <w:rFonts w:ascii="Times New Roman" w:eastAsiaTheme="minorEastAsia" w:hAnsi="Times New Roman"/>
                <w:sz w:val="28"/>
                <w:szCs w:val="28"/>
                <w:lang w:eastAsia="ru-RU"/>
              </w:rPr>
              <w:t>.</w:t>
            </w:r>
          </w:p>
        </w:tc>
      </w:tr>
    </w:tbl>
    <w:p w:rsidR="000336B9" w:rsidRPr="000336B9" w:rsidRDefault="000336B9" w:rsidP="000336B9">
      <w:pPr>
        <w:rPr>
          <w:rFonts w:asciiTheme="minorHAnsi" w:eastAsiaTheme="minorEastAsia" w:hAnsiTheme="minorHAnsi" w:cstheme="minorBidi"/>
          <w:lang w:eastAsia="ru-RU"/>
        </w:rPr>
      </w:pPr>
    </w:p>
    <w:p w:rsidR="00B12224" w:rsidRDefault="00B12224" w:rsidP="00F726A1">
      <w:pPr>
        <w:spacing w:after="0"/>
        <w:jc w:val="center"/>
        <w:rPr>
          <w:rFonts w:ascii="Times New Roman" w:hAnsi="Times New Roman"/>
          <w:sz w:val="28"/>
          <w:szCs w:val="28"/>
        </w:rPr>
      </w:pPr>
    </w:p>
    <w:p w:rsidR="00B12224" w:rsidRDefault="00B12224" w:rsidP="00F726A1">
      <w:pPr>
        <w:spacing w:after="0"/>
        <w:jc w:val="center"/>
        <w:rPr>
          <w:rFonts w:ascii="Times New Roman" w:hAnsi="Times New Roman"/>
          <w:sz w:val="28"/>
          <w:szCs w:val="28"/>
        </w:rPr>
      </w:pPr>
    </w:p>
    <w:p w:rsidR="00B12224" w:rsidRDefault="00B12224" w:rsidP="00F726A1">
      <w:pPr>
        <w:spacing w:after="0"/>
        <w:jc w:val="center"/>
        <w:rPr>
          <w:rFonts w:ascii="Times New Roman" w:hAnsi="Times New Roman"/>
          <w:sz w:val="28"/>
          <w:szCs w:val="28"/>
        </w:rPr>
      </w:pPr>
    </w:p>
    <w:p w:rsidR="000336B9" w:rsidRDefault="000336B9" w:rsidP="000336B9">
      <w:pPr>
        <w:tabs>
          <w:tab w:val="left" w:pos="10915"/>
        </w:tabs>
        <w:autoSpaceDE w:val="0"/>
        <w:autoSpaceDN w:val="0"/>
        <w:adjustRightInd w:val="0"/>
        <w:spacing w:after="0" w:line="240" w:lineRule="auto"/>
        <w:ind w:firstLine="567"/>
        <w:rPr>
          <w:rFonts w:ascii="Times New Roman" w:hAnsi="Times New Roman"/>
          <w:sz w:val="24"/>
          <w:szCs w:val="24"/>
        </w:rPr>
      </w:pPr>
    </w:p>
    <w:p w:rsidR="000336B9" w:rsidRDefault="000336B9" w:rsidP="000336B9">
      <w:pPr>
        <w:tabs>
          <w:tab w:val="left" w:pos="10915"/>
        </w:tabs>
        <w:autoSpaceDE w:val="0"/>
        <w:autoSpaceDN w:val="0"/>
        <w:adjustRightInd w:val="0"/>
        <w:spacing w:after="0" w:line="240" w:lineRule="auto"/>
        <w:ind w:firstLine="567"/>
        <w:rPr>
          <w:rFonts w:ascii="Times New Roman" w:hAnsi="Times New Roman"/>
          <w:sz w:val="24"/>
          <w:szCs w:val="24"/>
        </w:rPr>
      </w:pPr>
    </w:p>
    <w:p w:rsidR="000336B9" w:rsidRPr="000336B9" w:rsidRDefault="000336B9" w:rsidP="000336B9">
      <w:pPr>
        <w:tabs>
          <w:tab w:val="left" w:pos="10915"/>
        </w:tabs>
        <w:autoSpaceDE w:val="0"/>
        <w:autoSpaceDN w:val="0"/>
        <w:adjustRightInd w:val="0"/>
        <w:spacing w:after="0" w:line="240" w:lineRule="auto"/>
        <w:ind w:firstLine="567"/>
        <w:rPr>
          <w:rFonts w:ascii="Times New Roman" w:hAnsi="Times New Roman"/>
          <w:sz w:val="24"/>
          <w:szCs w:val="24"/>
        </w:rPr>
      </w:pPr>
    </w:p>
    <w:tbl>
      <w:tblPr>
        <w:tblW w:w="9640" w:type="dxa"/>
        <w:tblInd w:w="108" w:type="dxa"/>
        <w:tblLayout w:type="fixed"/>
        <w:tblLook w:val="0000"/>
      </w:tblPr>
      <w:tblGrid>
        <w:gridCol w:w="3420"/>
        <w:gridCol w:w="2676"/>
        <w:gridCol w:w="3544"/>
      </w:tblGrid>
      <w:tr w:rsidR="000336B9" w:rsidRPr="000336B9" w:rsidTr="007E6FEC">
        <w:trPr>
          <w:cantSplit/>
        </w:trPr>
        <w:tc>
          <w:tcPr>
            <w:tcW w:w="3420" w:type="dxa"/>
          </w:tcPr>
          <w:p w:rsidR="000336B9" w:rsidRPr="000336B9" w:rsidRDefault="000336B9" w:rsidP="000336B9">
            <w:pPr>
              <w:tabs>
                <w:tab w:val="left" w:pos="10915"/>
              </w:tabs>
              <w:spacing w:after="0"/>
              <w:jc w:val="center"/>
              <w:rPr>
                <w:rFonts w:ascii="Times New Roman" w:hAnsi="Times New Roman"/>
                <w:b/>
                <w:bCs/>
              </w:rPr>
            </w:pPr>
            <w:r w:rsidRPr="000336B9">
              <w:rPr>
                <w:rFonts w:ascii="Times New Roman" w:hAnsi="Times New Roman"/>
                <w:b/>
                <w:bCs/>
              </w:rPr>
              <w:t>«</w:t>
            </w:r>
            <w:proofErr w:type="spellStart"/>
            <w:r w:rsidRPr="000336B9">
              <w:rPr>
                <w:rFonts w:ascii="Times New Roman" w:hAnsi="Times New Roman"/>
                <w:b/>
                <w:bCs/>
              </w:rPr>
              <w:t>Изьва</w:t>
            </w:r>
            <w:proofErr w:type="spellEnd"/>
            <w:r w:rsidRPr="000336B9">
              <w:rPr>
                <w:rFonts w:ascii="Times New Roman" w:hAnsi="Times New Roman"/>
                <w:b/>
                <w:bCs/>
              </w:rPr>
              <w:t>»</w:t>
            </w:r>
          </w:p>
          <w:p w:rsidR="000336B9" w:rsidRPr="000336B9" w:rsidRDefault="000336B9" w:rsidP="000336B9">
            <w:pPr>
              <w:tabs>
                <w:tab w:val="left" w:pos="10915"/>
              </w:tabs>
              <w:spacing w:after="0"/>
              <w:jc w:val="center"/>
              <w:rPr>
                <w:rFonts w:ascii="Times New Roman" w:hAnsi="Times New Roman"/>
                <w:b/>
                <w:bCs/>
              </w:rPr>
            </w:pPr>
            <w:proofErr w:type="spellStart"/>
            <w:r w:rsidRPr="000336B9">
              <w:rPr>
                <w:rFonts w:ascii="Times New Roman" w:hAnsi="Times New Roman"/>
                <w:b/>
                <w:bCs/>
              </w:rPr>
              <w:t>муниципальнöй</w:t>
            </w:r>
            <w:proofErr w:type="spellEnd"/>
            <w:r w:rsidRPr="000336B9">
              <w:rPr>
                <w:rFonts w:ascii="Times New Roman" w:hAnsi="Times New Roman"/>
                <w:b/>
                <w:bCs/>
              </w:rPr>
              <w:t xml:space="preserve"> </w:t>
            </w:r>
            <w:proofErr w:type="spellStart"/>
            <w:r w:rsidRPr="000336B9">
              <w:rPr>
                <w:rFonts w:ascii="Times New Roman" w:hAnsi="Times New Roman"/>
                <w:b/>
                <w:bCs/>
              </w:rPr>
              <w:t>районса</w:t>
            </w:r>
            <w:proofErr w:type="spellEnd"/>
          </w:p>
          <w:p w:rsidR="000336B9" w:rsidRPr="000336B9" w:rsidRDefault="000336B9" w:rsidP="000336B9">
            <w:pPr>
              <w:tabs>
                <w:tab w:val="left" w:pos="10915"/>
              </w:tabs>
              <w:spacing w:after="0"/>
              <w:jc w:val="center"/>
              <w:rPr>
                <w:rFonts w:ascii="Times New Roman" w:hAnsi="Times New Roman"/>
                <w:b/>
                <w:bCs/>
              </w:rPr>
            </w:pPr>
            <w:r w:rsidRPr="000336B9">
              <w:rPr>
                <w:rFonts w:ascii="Times New Roman" w:hAnsi="Times New Roman"/>
                <w:b/>
                <w:bCs/>
              </w:rPr>
              <w:t>администрация</w:t>
            </w:r>
          </w:p>
        </w:tc>
        <w:tc>
          <w:tcPr>
            <w:tcW w:w="2676" w:type="dxa"/>
          </w:tcPr>
          <w:p w:rsidR="000336B9" w:rsidRPr="000336B9" w:rsidRDefault="000336B9" w:rsidP="000336B9">
            <w:pPr>
              <w:tabs>
                <w:tab w:val="left" w:pos="10915"/>
              </w:tabs>
              <w:jc w:val="center"/>
              <w:rPr>
                <w:rFonts w:ascii="Times New Roman" w:hAnsi="Times New Roman"/>
                <w:b/>
                <w:bCs/>
                <w:sz w:val="20"/>
                <w:szCs w:val="20"/>
              </w:rPr>
            </w:pPr>
            <w:r w:rsidRPr="000336B9">
              <w:rPr>
                <w:rFonts w:ascii="Times New Roman" w:hAnsi="Times New Roman"/>
                <w:b/>
                <w:bCs/>
                <w:sz w:val="20"/>
                <w:szCs w:val="20"/>
              </w:rPr>
              <w:t xml:space="preserve">  </w:t>
            </w:r>
            <w:r w:rsidR="00A70C70">
              <w:rPr>
                <w:rFonts w:ascii="Times New Roman" w:hAnsi="Times New Roman"/>
                <w:b/>
                <w:noProof/>
                <w:sz w:val="28"/>
                <w:szCs w:val="28"/>
                <w:lang w:eastAsia="ru-RU"/>
              </w:rPr>
              <w:drawing>
                <wp:inline distT="0" distB="0" distL="0" distR="0">
                  <wp:extent cx="641350" cy="783590"/>
                  <wp:effectExtent l="19050" t="0" r="6350" b="0"/>
                  <wp:docPr id="158"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26" cstate="print"/>
                          <a:srcRect/>
                          <a:stretch>
                            <a:fillRect/>
                          </a:stretch>
                        </pic:blipFill>
                        <pic:spPr bwMode="auto">
                          <a:xfrm>
                            <a:off x="0" y="0"/>
                            <a:ext cx="641350" cy="783590"/>
                          </a:xfrm>
                          <a:prstGeom prst="rect">
                            <a:avLst/>
                          </a:prstGeom>
                          <a:noFill/>
                          <a:ln w="9525">
                            <a:noFill/>
                            <a:miter lim="800000"/>
                            <a:headEnd/>
                            <a:tailEnd/>
                          </a:ln>
                        </pic:spPr>
                      </pic:pic>
                    </a:graphicData>
                  </a:graphic>
                </wp:inline>
              </w:drawing>
            </w:r>
          </w:p>
        </w:tc>
        <w:tc>
          <w:tcPr>
            <w:tcW w:w="3544" w:type="dxa"/>
          </w:tcPr>
          <w:p w:rsidR="000336B9" w:rsidRPr="000336B9" w:rsidRDefault="000336B9" w:rsidP="000336B9">
            <w:pPr>
              <w:tabs>
                <w:tab w:val="left" w:pos="10915"/>
              </w:tabs>
              <w:spacing w:after="0"/>
              <w:jc w:val="center"/>
              <w:rPr>
                <w:rFonts w:ascii="Times New Roman" w:hAnsi="Times New Roman"/>
                <w:b/>
                <w:bCs/>
              </w:rPr>
            </w:pPr>
            <w:r w:rsidRPr="000336B9">
              <w:rPr>
                <w:rFonts w:ascii="Times New Roman" w:hAnsi="Times New Roman"/>
                <w:b/>
                <w:bCs/>
              </w:rPr>
              <w:t>Администрация</w:t>
            </w:r>
          </w:p>
          <w:p w:rsidR="000336B9" w:rsidRPr="000336B9" w:rsidRDefault="000336B9" w:rsidP="000336B9">
            <w:pPr>
              <w:tabs>
                <w:tab w:val="left" w:pos="10915"/>
              </w:tabs>
              <w:spacing w:after="0"/>
              <w:jc w:val="center"/>
              <w:rPr>
                <w:rFonts w:ascii="Times New Roman" w:hAnsi="Times New Roman"/>
                <w:b/>
                <w:bCs/>
              </w:rPr>
            </w:pPr>
            <w:r w:rsidRPr="000336B9">
              <w:rPr>
                <w:rFonts w:ascii="Times New Roman" w:hAnsi="Times New Roman"/>
                <w:b/>
                <w:bCs/>
              </w:rPr>
              <w:t>муниципального района</w:t>
            </w:r>
          </w:p>
          <w:p w:rsidR="000336B9" w:rsidRPr="000336B9" w:rsidRDefault="000336B9" w:rsidP="000336B9">
            <w:pPr>
              <w:tabs>
                <w:tab w:val="left" w:pos="10915"/>
              </w:tabs>
              <w:spacing w:after="0"/>
              <w:jc w:val="center"/>
              <w:rPr>
                <w:rFonts w:ascii="Times New Roman" w:hAnsi="Times New Roman"/>
                <w:b/>
                <w:bCs/>
              </w:rPr>
            </w:pPr>
            <w:r w:rsidRPr="000336B9">
              <w:rPr>
                <w:rFonts w:ascii="Times New Roman" w:hAnsi="Times New Roman"/>
                <w:b/>
                <w:bCs/>
              </w:rPr>
              <w:t>«Ижемский»</w:t>
            </w:r>
          </w:p>
        </w:tc>
      </w:tr>
    </w:tbl>
    <w:p w:rsidR="000336B9" w:rsidRPr="000336B9" w:rsidRDefault="000336B9" w:rsidP="000336B9">
      <w:pPr>
        <w:keepNext/>
        <w:tabs>
          <w:tab w:val="left" w:pos="10915"/>
        </w:tabs>
        <w:spacing w:after="0" w:line="240" w:lineRule="auto"/>
        <w:jc w:val="center"/>
        <w:outlineLvl w:val="0"/>
        <w:rPr>
          <w:rFonts w:ascii="Times New Roman" w:eastAsia="Times New Roman" w:hAnsi="Times New Roman"/>
          <w:bCs/>
          <w:spacing w:val="120"/>
          <w:sz w:val="24"/>
          <w:szCs w:val="24"/>
          <w:lang w:eastAsia="ru-RU"/>
        </w:rPr>
      </w:pPr>
    </w:p>
    <w:p w:rsidR="000336B9" w:rsidRPr="000336B9" w:rsidRDefault="000336B9" w:rsidP="000336B9">
      <w:pPr>
        <w:keepNext/>
        <w:tabs>
          <w:tab w:val="left" w:pos="10915"/>
        </w:tabs>
        <w:spacing w:after="0" w:line="240" w:lineRule="auto"/>
        <w:jc w:val="center"/>
        <w:outlineLvl w:val="0"/>
        <w:rPr>
          <w:rFonts w:ascii="Times New Roman" w:eastAsia="Times New Roman" w:hAnsi="Times New Roman"/>
          <w:b/>
          <w:bCs/>
          <w:spacing w:val="120"/>
          <w:sz w:val="24"/>
          <w:szCs w:val="24"/>
          <w:lang w:eastAsia="ru-RU"/>
        </w:rPr>
      </w:pPr>
      <w:r w:rsidRPr="000336B9">
        <w:rPr>
          <w:rFonts w:ascii="Times New Roman" w:eastAsia="Times New Roman" w:hAnsi="Times New Roman"/>
          <w:bCs/>
          <w:spacing w:val="120"/>
          <w:sz w:val="24"/>
          <w:szCs w:val="24"/>
          <w:lang w:eastAsia="ru-RU"/>
        </w:rPr>
        <w:t xml:space="preserve">  </w:t>
      </w:r>
      <w:proofErr w:type="gramStart"/>
      <w:r w:rsidRPr="000336B9">
        <w:rPr>
          <w:rFonts w:ascii="Times New Roman" w:eastAsia="Times New Roman" w:hAnsi="Times New Roman"/>
          <w:b/>
          <w:bCs/>
          <w:spacing w:val="120"/>
          <w:sz w:val="24"/>
          <w:szCs w:val="24"/>
          <w:lang w:eastAsia="ru-RU"/>
        </w:rPr>
        <w:t>ШУÖМ</w:t>
      </w:r>
      <w:proofErr w:type="gramEnd"/>
    </w:p>
    <w:p w:rsidR="000336B9" w:rsidRPr="000336B9" w:rsidRDefault="000336B9" w:rsidP="000336B9">
      <w:pPr>
        <w:tabs>
          <w:tab w:val="left" w:pos="10915"/>
        </w:tabs>
        <w:overflowPunct w:val="0"/>
        <w:autoSpaceDE w:val="0"/>
        <w:autoSpaceDN w:val="0"/>
        <w:adjustRightInd w:val="0"/>
        <w:spacing w:after="0" w:line="240" w:lineRule="auto"/>
        <w:jc w:val="center"/>
        <w:textAlignment w:val="baseline"/>
        <w:rPr>
          <w:rFonts w:ascii="Times New Roman" w:eastAsia="Times New Roman" w:hAnsi="Times New Roman"/>
          <w:b/>
          <w:sz w:val="24"/>
          <w:szCs w:val="24"/>
          <w:lang w:eastAsia="ru-RU"/>
        </w:rPr>
      </w:pPr>
    </w:p>
    <w:p w:rsidR="000336B9" w:rsidRPr="000336B9" w:rsidRDefault="000336B9" w:rsidP="000336B9">
      <w:pPr>
        <w:keepNext/>
        <w:tabs>
          <w:tab w:val="left" w:pos="10915"/>
        </w:tabs>
        <w:spacing w:after="0" w:line="240" w:lineRule="auto"/>
        <w:jc w:val="center"/>
        <w:outlineLvl w:val="0"/>
        <w:rPr>
          <w:rFonts w:ascii="Times New Roman" w:eastAsia="Times New Roman" w:hAnsi="Times New Roman"/>
          <w:b/>
          <w:bCs/>
          <w:sz w:val="24"/>
          <w:szCs w:val="24"/>
          <w:lang w:eastAsia="ru-RU"/>
        </w:rPr>
      </w:pPr>
      <w:r w:rsidRPr="000336B9">
        <w:rPr>
          <w:rFonts w:ascii="Times New Roman" w:eastAsia="Times New Roman" w:hAnsi="Times New Roman"/>
          <w:b/>
          <w:bCs/>
          <w:sz w:val="24"/>
          <w:szCs w:val="24"/>
          <w:lang w:eastAsia="ru-RU"/>
        </w:rPr>
        <w:t xml:space="preserve">   </w:t>
      </w:r>
      <w:proofErr w:type="gramStart"/>
      <w:r w:rsidRPr="000336B9">
        <w:rPr>
          <w:rFonts w:ascii="Times New Roman" w:eastAsia="Times New Roman" w:hAnsi="Times New Roman"/>
          <w:b/>
          <w:bCs/>
          <w:sz w:val="24"/>
          <w:szCs w:val="24"/>
          <w:lang w:eastAsia="ru-RU"/>
        </w:rPr>
        <w:t>П</w:t>
      </w:r>
      <w:proofErr w:type="gramEnd"/>
      <w:r w:rsidRPr="000336B9">
        <w:rPr>
          <w:rFonts w:ascii="Times New Roman" w:eastAsia="Times New Roman" w:hAnsi="Times New Roman"/>
          <w:b/>
          <w:bCs/>
          <w:sz w:val="24"/>
          <w:szCs w:val="24"/>
          <w:lang w:eastAsia="ru-RU"/>
        </w:rPr>
        <w:t xml:space="preserve"> О С Т А Н О В Л Е Н И Е</w:t>
      </w:r>
    </w:p>
    <w:p w:rsidR="000336B9" w:rsidRPr="000336B9" w:rsidRDefault="000336B9" w:rsidP="000336B9">
      <w:pPr>
        <w:tabs>
          <w:tab w:val="left" w:pos="10915"/>
        </w:tabs>
        <w:overflowPunct w:val="0"/>
        <w:autoSpaceDE w:val="0"/>
        <w:autoSpaceDN w:val="0"/>
        <w:adjustRightInd w:val="0"/>
        <w:spacing w:after="0" w:line="240" w:lineRule="auto"/>
        <w:jc w:val="center"/>
        <w:textAlignment w:val="baseline"/>
        <w:rPr>
          <w:rFonts w:ascii="Times New Roman" w:eastAsia="Times New Roman" w:hAnsi="Times New Roman"/>
          <w:b/>
          <w:sz w:val="24"/>
          <w:szCs w:val="24"/>
          <w:lang w:eastAsia="ru-RU"/>
        </w:rPr>
      </w:pPr>
    </w:p>
    <w:p w:rsidR="000336B9" w:rsidRPr="000336B9" w:rsidRDefault="000336B9" w:rsidP="000336B9">
      <w:pPr>
        <w:tabs>
          <w:tab w:val="left" w:pos="10915"/>
        </w:tabs>
        <w:overflowPunct w:val="0"/>
        <w:autoSpaceDE w:val="0"/>
        <w:autoSpaceDN w:val="0"/>
        <w:adjustRightInd w:val="0"/>
        <w:spacing w:after="0" w:line="240" w:lineRule="auto"/>
        <w:ind w:left="-284"/>
        <w:textAlignment w:val="baseline"/>
        <w:rPr>
          <w:rFonts w:ascii="Times New Roman" w:eastAsia="Times New Roman" w:hAnsi="Times New Roman"/>
          <w:sz w:val="24"/>
          <w:szCs w:val="24"/>
          <w:lang w:eastAsia="ru-RU"/>
        </w:rPr>
      </w:pPr>
      <w:r w:rsidRPr="000336B9">
        <w:rPr>
          <w:rFonts w:ascii="Times New Roman" w:eastAsia="Times New Roman" w:hAnsi="Times New Roman"/>
          <w:sz w:val="24"/>
          <w:szCs w:val="24"/>
          <w:lang w:eastAsia="ru-RU"/>
        </w:rPr>
        <w:t xml:space="preserve">от 30 ноября 2017 года                                                                                                           № 1022 Республика Коми, Ижемский район, </w:t>
      </w:r>
      <w:proofErr w:type="gramStart"/>
      <w:r w:rsidRPr="000336B9">
        <w:rPr>
          <w:rFonts w:ascii="Times New Roman" w:eastAsia="Times New Roman" w:hAnsi="Times New Roman"/>
          <w:sz w:val="24"/>
          <w:szCs w:val="24"/>
          <w:lang w:eastAsia="ru-RU"/>
        </w:rPr>
        <w:t>с</w:t>
      </w:r>
      <w:proofErr w:type="gramEnd"/>
      <w:r w:rsidRPr="000336B9">
        <w:rPr>
          <w:rFonts w:ascii="Times New Roman" w:eastAsia="Times New Roman" w:hAnsi="Times New Roman"/>
          <w:sz w:val="24"/>
          <w:szCs w:val="24"/>
          <w:lang w:eastAsia="ru-RU"/>
        </w:rPr>
        <w:t>. Ижма</w:t>
      </w:r>
    </w:p>
    <w:p w:rsidR="000336B9" w:rsidRPr="000336B9" w:rsidRDefault="000336B9" w:rsidP="000336B9">
      <w:pPr>
        <w:tabs>
          <w:tab w:val="left" w:pos="10915"/>
        </w:tabs>
        <w:autoSpaceDE w:val="0"/>
        <w:autoSpaceDN w:val="0"/>
        <w:adjustRightInd w:val="0"/>
        <w:spacing w:after="0" w:line="240" w:lineRule="auto"/>
        <w:jc w:val="both"/>
        <w:outlineLvl w:val="0"/>
        <w:rPr>
          <w:rFonts w:ascii="Times New Roman" w:eastAsia="Times New Roman" w:hAnsi="Times New Roman"/>
          <w:sz w:val="24"/>
          <w:szCs w:val="24"/>
          <w:lang w:eastAsia="ru-RU"/>
        </w:rPr>
      </w:pPr>
    </w:p>
    <w:p w:rsidR="000336B9" w:rsidRPr="000336B9" w:rsidRDefault="000336B9" w:rsidP="000336B9">
      <w:pPr>
        <w:tabs>
          <w:tab w:val="left" w:pos="10915"/>
        </w:tabs>
        <w:autoSpaceDE w:val="0"/>
        <w:autoSpaceDN w:val="0"/>
        <w:adjustRightInd w:val="0"/>
        <w:spacing w:after="0" w:line="240" w:lineRule="auto"/>
        <w:jc w:val="center"/>
        <w:outlineLvl w:val="0"/>
        <w:rPr>
          <w:rFonts w:ascii="Times New Roman" w:eastAsia="Times New Roman" w:hAnsi="Times New Roman"/>
          <w:sz w:val="28"/>
          <w:szCs w:val="28"/>
          <w:lang w:eastAsia="ru-RU"/>
        </w:rPr>
      </w:pPr>
      <w:r w:rsidRPr="000336B9">
        <w:rPr>
          <w:rFonts w:ascii="Times New Roman" w:eastAsia="Times New Roman" w:hAnsi="Times New Roman"/>
          <w:sz w:val="28"/>
          <w:szCs w:val="28"/>
          <w:lang w:eastAsia="ru-RU"/>
        </w:rPr>
        <w:t>О внесении изменений в постановление администрации муниципального района «Ижемский» от 30 декабря 2014 года № 1262 «Об утверждении  муниципальной программы муниципального образования муниципального района «Ижемский» «Муниципальное управление»</w:t>
      </w:r>
    </w:p>
    <w:p w:rsidR="000336B9" w:rsidRPr="000336B9" w:rsidRDefault="000336B9" w:rsidP="000336B9">
      <w:pPr>
        <w:tabs>
          <w:tab w:val="left" w:pos="10915"/>
        </w:tabs>
        <w:autoSpaceDE w:val="0"/>
        <w:autoSpaceDN w:val="0"/>
        <w:adjustRightInd w:val="0"/>
        <w:spacing w:after="0" w:line="240" w:lineRule="auto"/>
        <w:jc w:val="both"/>
        <w:outlineLvl w:val="0"/>
        <w:rPr>
          <w:rFonts w:ascii="Times New Roman" w:eastAsia="Times New Roman" w:hAnsi="Times New Roman"/>
          <w:sz w:val="28"/>
          <w:szCs w:val="28"/>
          <w:lang w:eastAsia="ru-RU"/>
        </w:rPr>
      </w:pPr>
    </w:p>
    <w:p w:rsidR="000336B9" w:rsidRPr="000336B9" w:rsidRDefault="000336B9" w:rsidP="000336B9">
      <w:pPr>
        <w:tabs>
          <w:tab w:val="left" w:pos="10915"/>
        </w:tabs>
        <w:spacing w:after="0" w:line="240" w:lineRule="auto"/>
        <w:ind w:left="-142" w:firstLine="567"/>
        <w:jc w:val="both"/>
        <w:rPr>
          <w:rFonts w:ascii="Times New Roman" w:eastAsia="SimSun" w:hAnsi="Times New Roman"/>
          <w:sz w:val="28"/>
          <w:szCs w:val="28"/>
          <w:lang w:eastAsia="zh-CN"/>
        </w:rPr>
      </w:pPr>
      <w:r w:rsidRPr="000336B9">
        <w:rPr>
          <w:rFonts w:ascii="Times New Roman" w:eastAsia="SimSun" w:hAnsi="Times New Roman"/>
          <w:sz w:val="28"/>
          <w:szCs w:val="28"/>
          <w:lang w:eastAsia="zh-CN"/>
        </w:rPr>
        <w:t>Руководствуясь Уставом муниципального образования муниципального района «Ижемский», постановлением  администрации  муниципального района «Ижемский» от 08 апреля 2014 года № 287 «Об утверждении перечня  муниципальных программ муниципального района «Ижемский»,</w:t>
      </w:r>
    </w:p>
    <w:p w:rsidR="000336B9" w:rsidRPr="000336B9" w:rsidRDefault="000336B9" w:rsidP="000336B9">
      <w:pPr>
        <w:tabs>
          <w:tab w:val="left" w:pos="2040"/>
          <w:tab w:val="left" w:pos="10915"/>
        </w:tabs>
        <w:spacing w:after="0" w:line="240" w:lineRule="auto"/>
        <w:jc w:val="center"/>
        <w:rPr>
          <w:rFonts w:ascii="Times New Roman" w:eastAsia="Times New Roman" w:hAnsi="Times New Roman"/>
          <w:sz w:val="28"/>
          <w:szCs w:val="28"/>
          <w:lang w:eastAsia="ru-RU"/>
        </w:rPr>
      </w:pPr>
    </w:p>
    <w:p w:rsidR="000336B9" w:rsidRPr="000336B9" w:rsidRDefault="000336B9" w:rsidP="000336B9">
      <w:pPr>
        <w:tabs>
          <w:tab w:val="left" w:pos="2040"/>
          <w:tab w:val="left" w:pos="10915"/>
        </w:tabs>
        <w:spacing w:after="0" w:line="240" w:lineRule="auto"/>
        <w:jc w:val="center"/>
        <w:rPr>
          <w:rFonts w:ascii="Times New Roman" w:eastAsia="Times New Roman" w:hAnsi="Times New Roman"/>
          <w:sz w:val="28"/>
          <w:szCs w:val="28"/>
          <w:lang w:eastAsia="ru-RU"/>
        </w:rPr>
      </w:pPr>
      <w:r w:rsidRPr="000336B9">
        <w:rPr>
          <w:rFonts w:ascii="Times New Roman" w:eastAsia="Times New Roman" w:hAnsi="Times New Roman"/>
          <w:sz w:val="28"/>
          <w:szCs w:val="28"/>
          <w:lang w:eastAsia="ru-RU"/>
        </w:rPr>
        <w:t>администрация муниципального района «Ижемский»</w:t>
      </w:r>
    </w:p>
    <w:p w:rsidR="000336B9" w:rsidRPr="000336B9" w:rsidRDefault="000336B9" w:rsidP="000336B9">
      <w:pPr>
        <w:tabs>
          <w:tab w:val="left" w:pos="2040"/>
          <w:tab w:val="left" w:pos="10915"/>
        </w:tabs>
        <w:spacing w:after="0" w:line="240" w:lineRule="auto"/>
        <w:jc w:val="center"/>
        <w:rPr>
          <w:rFonts w:ascii="Times New Roman" w:eastAsia="Times New Roman" w:hAnsi="Times New Roman"/>
          <w:sz w:val="28"/>
          <w:szCs w:val="28"/>
          <w:lang w:eastAsia="ru-RU"/>
        </w:rPr>
      </w:pPr>
    </w:p>
    <w:p w:rsidR="000336B9" w:rsidRPr="000336B9" w:rsidRDefault="000336B9" w:rsidP="000336B9">
      <w:pPr>
        <w:tabs>
          <w:tab w:val="left" w:pos="2040"/>
          <w:tab w:val="left" w:pos="10915"/>
        </w:tabs>
        <w:spacing w:after="0" w:line="240" w:lineRule="auto"/>
        <w:jc w:val="center"/>
        <w:rPr>
          <w:rFonts w:ascii="Times New Roman" w:eastAsia="Times New Roman" w:hAnsi="Times New Roman"/>
          <w:sz w:val="28"/>
          <w:szCs w:val="28"/>
          <w:lang w:eastAsia="ru-RU"/>
        </w:rPr>
      </w:pPr>
      <w:proofErr w:type="gramStart"/>
      <w:r w:rsidRPr="000336B9">
        <w:rPr>
          <w:rFonts w:ascii="Times New Roman" w:eastAsia="Times New Roman" w:hAnsi="Times New Roman"/>
          <w:sz w:val="28"/>
          <w:szCs w:val="28"/>
          <w:lang w:eastAsia="ru-RU"/>
        </w:rPr>
        <w:t>П</w:t>
      </w:r>
      <w:proofErr w:type="gramEnd"/>
      <w:r w:rsidRPr="000336B9">
        <w:rPr>
          <w:rFonts w:ascii="Times New Roman" w:eastAsia="Times New Roman" w:hAnsi="Times New Roman"/>
          <w:sz w:val="28"/>
          <w:szCs w:val="28"/>
          <w:lang w:eastAsia="ru-RU"/>
        </w:rPr>
        <w:t xml:space="preserve"> О С Т А Н О В Л Я Е Т:</w:t>
      </w:r>
    </w:p>
    <w:p w:rsidR="000336B9" w:rsidRPr="000336B9" w:rsidRDefault="000336B9" w:rsidP="000336B9">
      <w:pPr>
        <w:tabs>
          <w:tab w:val="left" w:pos="2040"/>
          <w:tab w:val="left" w:pos="10915"/>
        </w:tabs>
        <w:spacing w:after="0" w:line="240" w:lineRule="auto"/>
        <w:jc w:val="center"/>
        <w:rPr>
          <w:rFonts w:ascii="Times New Roman" w:eastAsia="Times New Roman" w:hAnsi="Times New Roman"/>
          <w:sz w:val="28"/>
          <w:szCs w:val="28"/>
          <w:lang w:eastAsia="ru-RU"/>
        </w:rPr>
      </w:pPr>
    </w:p>
    <w:p w:rsidR="000336B9" w:rsidRPr="000336B9" w:rsidRDefault="000336B9" w:rsidP="000336B9">
      <w:pPr>
        <w:tabs>
          <w:tab w:val="left" w:pos="10915"/>
        </w:tabs>
        <w:autoSpaceDE w:val="0"/>
        <w:autoSpaceDN w:val="0"/>
        <w:adjustRightInd w:val="0"/>
        <w:spacing w:after="0" w:line="240" w:lineRule="auto"/>
        <w:ind w:left="-142" w:firstLine="567"/>
        <w:jc w:val="both"/>
        <w:outlineLvl w:val="0"/>
        <w:rPr>
          <w:rFonts w:ascii="Times New Roman" w:eastAsia="Times New Roman" w:hAnsi="Times New Roman"/>
          <w:sz w:val="28"/>
          <w:szCs w:val="28"/>
          <w:lang w:eastAsia="ru-RU"/>
        </w:rPr>
      </w:pPr>
      <w:r w:rsidRPr="000336B9">
        <w:rPr>
          <w:rFonts w:ascii="Times New Roman" w:eastAsia="Times New Roman" w:hAnsi="Times New Roman"/>
          <w:sz w:val="28"/>
          <w:szCs w:val="28"/>
          <w:lang w:eastAsia="ru-RU"/>
        </w:rPr>
        <w:t>1. Внести в постановление администрации муниципального района «Ижемский» от 30 декабря 2014 года № 1262 «Об утверждении  муниципальной программы муниципального образования муниципального района «Ижемский» «Муниципальное управление» (далее – Программа) следующие изменения:</w:t>
      </w:r>
    </w:p>
    <w:p w:rsidR="000336B9" w:rsidRPr="000336B9" w:rsidRDefault="000336B9" w:rsidP="000336B9">
      <w:pPr>
        <w:tabs>
          <w:tab w:val="left" w:pos="10915"/>
        </w:tabs>
        <w:autoSpaceDE w:val="0"/>
        <w:autoSpaceDN w:val="0"/>
        <w:adjustRightInd w:val="0"/>
        <w:spacing w:after="0" w:line="240" w:lineRule="auto"/>
        <w:ind w:firstLine="709"/>
        <w:jc w:val="both"/>
        <w:outlineLvl w:val="0"/>
        <w:rPr>
          <w:rFonts w:ascii="Times New Roman" w:hAnsi="Times New Roman"/>
          <w:sz w:val="28"/>
          <w:szCs w:val="28"/>
        </w:rPr>
      </w:pPr>
      <w:r w:rsidRPr="000336B9">
        <w:rPr>
          <w:rFonts w:ascii="Times New Roman" w:hAnsi="Times New Roman"/>
          <w:sz w:val="28"/>
          <w:szCs w:val="28"/>
        </w:rPr>
        <w:t>1) позицию «Объемы финансирования  программы» паспорта Программы изложить в следующей редакции:</w:t>
      </w:r>
    </w:p>
    <w:p w:rsidR="000336B9" w:rsidRPr="000336B9" w:rsidRDefault="000336B9" w:rsidP="000336B9">
      <w:pPr>
        <w:tabs>
          <w:tab w:val="left" w:pos="10915"/>
        </w:tabs>
        <w:autoSpaceDE w:val="0"/>
        <w:autoSpaceDN w:val="0"/>
        <w:adjustRightInd w:val="0"/>
        <w:spacing w:after="0" w:line="240" w:lineRule="auto"/>
        <w:jc w:val="both"/>
        <w:outlineLvl w:val="0"/>
        <w:rPr>
          <w:rFonts w:ascii="Times New Roman" w:hAnsi="Times New Roman"/>
          <w:sz w:val="28"/>
          <w:szCs w:val="28"/>
          <w:lang w:eastAsia="ru-RU"/>
        </w:rPr>
      </w:pPr>
      <w:r w:rsidRPr="000336B9">
        <w:rPr>
          <w:rFonts w:ascii="Times New Roman" w:hAnsi="Times New Roman"/>
          <w:sz w:val="28"/>
          <w:szCs w:val="28"/>
        </w:rPr>
        <w:t>«</w:t>
      </w:r>
    </w:p>
    <w:tbl>
      <w:tblPr>
        <w:tblW w:w="9498" w:type="dxa"/>
        <w:tblCellSpacing w:w="5" w:type="nil"/>
        <w:tblInd w:w="-67" w:type="dxa"/>
        <w:tblLayout w:type="fixed"/>
        <w:tblCellMar>
          <w:left w:w="75" w:type="dxa"/>
          <w:right w:w="75" w:type="dxa"/>
        </w:tblCellMar>
        <w:tblLook w:val="0000"/>
      </w:tblPr>
      <w:tblGrid>
        <w:gridCol w:w="1843"/>
        <w:gridCol w:w="1843"/>
        <w:gridCol w:w="1276"/>
        <w:gridCol w:w="1276"/>
        <w:gridCol w:w="1134"/>
        <w:gridCol w:w="1134"/>
        <w:gridCol w:w="992"/>
      </w:tblGrid>
      <w:tr w:rsidR="000336B9" w:rsidRPr="000336B9" w:rsidTr="007E6FEC">
        <w:trPr>
          <w:tblCellSpacing w:w="5" w:type="nil"/>
        </w:trPr>
        <w:tc>
          <w:tcPr>
            <w:tcW w:w="1843" w:type="dxa"/>
            <w:vMerge w:val="restart"/>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sz w:val="28"/>
                <w:szCs w:val="28"/>
                <w:lang w:eastAsia="ru-RU"/>
              </w:rPr>
            </w:pPr>
            <w:r w:rsidRPr="000336B9">
              <w:rPr>
                <w:rFonts w:ascii="Times New Roman" w:hAnsi="Times New Roman"/>
                <w:sz w:val="28"/>
                <w:szCs w:val="28"/>
                <w:lang w:eastAsia="ru-RU"/>
              </w:rPr>
              <w:t>Объемы финансирования программы</w:t>
            </w:r>
          </w:p>
        </w:tc>
        <w:tc>
          <w:tcPr>
            <w:tcW w:w="7655" w:type="dxa"/>
            <w:gridSpan w:val="6"/>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both"/>
              <w:rPr>
                <w:rFonts w:ascii="Times New Roman" w:hAnsi="Times New Roman"/>
                <w:sz w:val="28"/>
                <w:szCs w:val="28"/>
                <w:lang w:eastAsia="ru-RU"/>
              </w:rPr>
            </w:pPr>
            <w:r w:rsidRPr="000336B9">
              <w:rPr>
                <w:rFonts w:ascii="Times New Roman" w:hAnsi="Times New Roman"/>
                <w:sz w:val="28"/>
                <w:szCs w:val="28"/>
                <w:lang w:eastAsia="ru-RU"/>
              </w:rPr>
              <w:t>Общий объем финансирования Программы на 2015-2019 годы составит  207 739,9 тыс. руб., в том числе по источникам финансирования и годам реализации:</w:t>
            </w:r>
          </w:p>
        </w:tc>
      </w:tr>
      <w:tr w:rsidR="000336B9" w:rsidRPr="000336B9" w:rsidTr="007E6FEC">
        <w:trPr>
          <w:tblCellSpacing w:w="5" w:type="nil"/>
        </w:trPr>
        <w:tc>
          <w:tcPr>
            <w:tcW w:w="1843" w:type="dxa"/>
            <w:vMerge/>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sz w:val="28"/>
                <w:szCs w:val="28"/>
                <w:lang w:eastAsia="ru-RU"/>
              </w:rPr>
            </w:pPr>
            <w:r w:rsidRPr="000336B9">
              <w:rPr>
                <w:rFonts w:ascii="Times New Roman" w:hAnsi="Times New Roman"/>
                <w:sz w:val="28"/>
                <w:szCs w:val="28"/>
                <w:lang w:eastAsia="ru-RU"/>
              </w:rPr>
              <w:t>Источник финансирования</w:t>
            </w:r>
          </w:p>
        </w:tc>
        <w:tc>
          <w:tcPr>
            <w:tcW w:w="5812" w:type="dxa"/>
            <w:gridSpan w:val="5"/>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sz w:val="28"/>
                <w:szCs w:val="28"/>
                <w:lang w:eastAsia="ru-RU"/>
              </w:rPr>
            </w:pPr>
            <w:r w:rsidRPr="000336B9">
              <w:rPr>
                <w:rFonts w:ascii="Times New Roman" w:hAnsi="Times New Roman"/>
                <w:sz w:val="28"/>
                <w:szCs w:val="28"/>
                <w:lang w:eastAsia="ru-RU"/>
              </w:rPr>
              <w:t>Объем финансирования (тыс. руб.), гг.</w:t>
            </w:r>
          </w:p>
        </w:tc>
      </w:tr>
      <w:tr w:rsidR="000336B9" w:rsidRPr="000336B9" w:rsidTr="007E6FEC">
        <w:trPr>
          <w:tblCellSpacing w:w="5" w:type="nil"/>
        </w:trPr>
        <w:tc>
          <w:tcPr>
            <w:tcW w:w="1843" w:type="dxa"/>
            <w:vMerge/>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sz w:val="28"/>
                <w:szCs w:val="28"/>
                <w:lang w:eastAsia="ru-RU"/>
              </w:rPr>
            </w:pPr>
            <w:r w:rsidRPr="000336B9">
              <w:rPr>
                <w:rFonts w:ascii="Times New Roman" w:hAnsi="Times New Roman"/>
                <w:sz w:val="28"/>
                <w:szCs w:val="28"/>
                <w:lang w:eastAsia="ru-RU"/>
              </w:rPr>
              <w:t>Всего</w:t>
            </w:r>
          </w:p>
        </w:tc>
        <w:tc>
          <w:tcPr>
            <w:tcW w:w="1276"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sz w:val="28"/>
                <w:szCs w:val="28"/>
                <w:lang w:eastAsia="ru-RU"/>
              </w:rPr>
            </w:pPr>
            <w:r w:rsidRPr="000336B9">
              <w:rPr>
                <w:rFonts w:ascii="Times New Roman" w:hAnsi="Times New Roman"/>
                <w:sz w:val="28"/>
                <w:szCs w:val="28"/>
                <w:lang w:eastAsia="ru-RU"/>
              </w:rPr>
              <w:t>2015 г.</w:t>
            </w:r>
          </w:p>
        </w:tc>
        <w:tc>
          <w:tcPr>
            <w:tcW w:w="1276"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sz w:val="28"/>
                <w:szCs w:val="28"/>
                <w:lang w:eastAsia="ru-RU"/>
              </w:rPr>
            </w:pPr>
            <w:r w:rsidRPr="000336B9">
              <w:rPr>
                <w:rFonts w:ascii="Times New Roman" w:hAnsi="Times New Roman"/>
                <w:sz w:val="28"/>
                <w:szCs w:val="28"/>
                <w:lang w:eastAsia="ru-RU"/>
              </w:rPr>
              <w:t>2016 г.</w:t>
            </w:r>
          </w:p>
        </w:tc>
        <w:tc>
          <w:tcPr>
            <w:tcW w:w="1134"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sz w:val="28"/>
                <w:szCs w:val="28"/>
                <w:lang w:eastAsia="ru-RU"/>
              </w:rPr>
            </w:pPr>
            <w:r w:rsidRPr="000336B9">
              <w:rPr>
                <w:rFonts w:ascii="Times New Roman" w:hAnsi="Times New Roman"/>
                <w:sz w:val="28"/>
                <w:szCs w:val="28"/>
                <w:lang w:eastAsia="ru-RU"/>
              </w:rPr>
              <w:t>2017 г.</w:t>
            </w:r>
          </w:p>
        </w:tc>
        <w:tc>
          <w:tcPr>
            <w:tcW w:w="1134"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sz w:val="28"/>
                <w:szCs w:val="28"/>
                <w:lang w:eastAsia="ru-RU"/>
              </w:rPr>
            </w:pPr>
            <w:r w:rsidRPr="000336B9">
              <w:rPr>
                <w:rFonts w:ascii="Times New Roman" w:hAnsi="Times New Roman"/>
                <w:sz w:val="28"/>
                <w:szCs w:val="28"/>
                <w:lang w:eastAsia="ru-RU"/>
              </w:rPr>
              <w:t>2018г.</w:t>
            </w:r>
          </w:p>
        </w:tc>
        <w:tc>
          <w:tcPr>
            <w:tcW w:w="992"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sz w:val="28"/>
                <w:szCs w:val="28"/>
                <w:lang w:eastAsia="ru-RU"/>
              </w:rPr>
            </w:pPr>
            <w:r w:rsidRPr="000336B9">
              <w:rPr>
                <w:rFonts w:ascii="Times New Roman" w:hAnsi="Times New Roman"/>
                <w:sz w:val="28"/>
                <w:szCs w:val="28"/>
                <w:lang w:eastAsia="ru-RU"/>
              </w:rPr>
              <w:t>2019г.</w:t>
            </w:r>
          </w:p>
        </w:tc>
      </w:tr>
      <w:tr w:rsidR="000336B9" w:rsidRPr="000336B9" w:rsidTr="007E6FEC">
        <w:trPr>
          <w:tblCellSpacing w:w="5" w:type="nil"/>
        </w:trPr>
        <w:tc>
          <w:tcPr>
            <w:tcW w:w="1843" w:type="dxa"/>
            <w:vMerge/>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sz w:val="28"/>
                <w:szCs w:val="28"/>
              </w:rPr>
            </w:pPr>
            <w:r w:rsidRPr="000336B9">
              <w:rPr>
                <w:rFonts w:ascii="Times New Roman" w:hAnsi="Times New Roman"/>
                <w:sz w:val="28"/>
                <w:szCs w:val="28"/>
              </w:rPr>
              <w:t>207 739,9</w:t>
            </w:r>
          </w:p>
        </w:tc>
        <w:tc>
          <w:tcPr>
            <w:tcW w:w="1276"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sz w:val="28"/>
                <w:szCs w:val="28"/>
              </w:rPr>
            </w:pPr>
            <w:r w:rsidRPr="000336B9">
              <w:rPr>
                <w:rFonts w:ascii="Times New Roman" w:hAnsi="Times New Roman"/>
                <w:sz w:val="28"/>
                <w:szCs w:val="28"/>
              </w:rPr>
              <w:t>42 125,6</w:t>
            </w:r>
          </w:p>
        </w:tc>
        <w:tc>
          <w:tcPr>
            <w:tcW w:w="1276"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sz w:val="28"/>
                <w:szCs w:val="28"/>
              </w:rPr>
            </w:pPr>
            <w:r w:rsidRPr="000336B9">
              <w:rPr>
                <w:rFonts w:ascii="Times New Roman" w:hAnsi="Times New Roman"/>
                <w:sz w:val="28"/>
                <w:szCs w:val="28"/>
              </w:rPr>
              <w:t>49 009,4</w:t>
            </w:r>
          </w:p>
        </w:tc>
        <w:tc>
          <w:tcPr>
            <w:tcW w:w="1134"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sz w:val="28"/>
                <w:szCs w:val="28"/>
              </w:rPr>
            </w:pPr>
            <w:r w:rsidRPr="000336B9">
              <w:rPr>
                <w:rFonts w:ascii="Times New Roman" w:hAnsi="Times New Roman"/>
                <w:sz w:val="28"/>
                <w:szCs w:val="28"/>
              </w:rPr>
              <w:t>45 145,9</w:t>
            </w:r>
          </w:p>
        </w:tc>
        <w:tc>
          <w:tcPr>
            <w:tcW w:w="1134"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sz w:val="28"/>
                <w:szCs w:val="28"/>
              </w:rPr>
            </w:pPr>
            <w:r w:rsidRPr="000336B9">
              <w:rPr>
                <w:rFonts w:ascii="Times New Roman" w:hAnsi="Times New Roman"/>
                <w:sz w:val="28"/>
                <w:szCs w:val="28"/>
              </w:rPr>
              <w:t>35 902,0</w:t>
            </w:r>
          </w:p>
        </w:tc>
        <w:tc>
          <w:tcPr>
            <w:tcW w:w="992"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sz w:val="28"/>
                <w:szCs w:val="28"/>
              </w:rPr>
            </w:pPr>
            <w:r w:rsidRPr="000336B9">
              <w:rPr>
                <w:rFonts w:ascii="Times New Roman" w:hAnsi="Times New Roman"/>
                <w:sz w:val="28"/>
                <w:szCs w:val="28"/>
              </w:rPr>
              <w:t>35 557,0</w:t>
            </w:r>
          </w:p>
        </w:tc>
      </w:tr>
      <w:tr w:rsidR="000336B9" w:rsidRPr="000336B9" w:rsidTr="007E6FEC">
        <w:trPr>
          <w:tblCellSpacing w:w="5" w:type="nil"/>
        </w:trPr>
        <w:tc>
          <w:tcPr>
            <w:tcW w:w="1843" w:type="dxa"/>
            <w:vMerge/>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sz w:val="28"/>
                <w:szCs w:val="28"/>
                <w:lang w:eastAsia="ru-RU"/>
              </w:rPr>
            </w:pPr>
          </w:p>
        </w:tc>
        <w:tc>
          <w:tcPr>
            <w:tcW w:w="6663" w:type="dxa"/>
            <w:gridSpan w:val="5"/>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sz w:val="28"/>
                <w:szCs w:val="28"/>
                <w:lang w:eastAsia="ru-RU"/>
              </w:rPr>
            </w:pPr>
            <w:r w:rsidRPr="000336B9">
              <w:rPr>
                <w:rFonts w:ascii="Times New Roman" w:hAnsi="Times New Roman"/>
                <w:sz w:val="28"/>
                <w:szCs w:val="28"/>
                <w:lang w:eastAsia="ru-RU"/>
              </w:rPr>
              <w:t>в том числе:</w:t>
            </w:r>
          </w:p>
        </w:tc>
        <w:tc>
          <w:tcPr>
            <w:tcW w:w="992"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sz w:val="28"/>
                <w:szCs w:val="28"/>
                <w:lang w:eastAsia="ru-RU"/>
              </w:rPr>
            </w:pPr>
          </w:p>
        </w:tc>
      </w:tr>
      <w:tr w:rsidR="000336B9" w:rsidRPr="000336B9" w:rsidTr="007E6FEC">
        <w:trPr>
          <w:tblCellSpacing w:w="5" w:type="nil"/>
        </w:trPr>
        <w:tc>
          <w:tcPr>
            <w:tcW w:w="1843" w:type="dxa"/>
            <w:vMerge/>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sz w:val="28"/>
                <w:szCs w:val="28"/>
                <w:lang w:eastAsia="ru-RU"/>
              </w:rPr>
            </w:pPr>
          </w:p>
        </w:tc>
        <w:tc>
          <w:tcPr>
            <w:tcW w:w="6663" w:type="dxa"/>
            <w:gridSpan w:val="5"/>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sz w:val="28"/>
                <w:szCs w:val="28"/>
                <w:lang w:eastAsia="ru-RU"/>
              </w:rPr>
            </w:pPr>
            <w:r w:rsidRPr="000336B9">
              <w:rPr>
                <w:rFonts w:ascii="Times New Roman" w:hAnsi="Times New Roman"/>
                <w:sz w:val="28"/>
                <w:szCs w:val="28"/>
                <w:lang w:eastAsia="ru-RU"/>
              </w:rPr>
              <w:t>федеральный бюджет:</w:t>
            </w:r>
          </w:p>
        </w:tc>
        <w:tc>
          <w:tcPr>
            <w:tcW w:w="992"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sz w:val="28"/>
                <w:szCs w:val="28"/>
                <w:lang w:eastAsia="ru-RU"/>
              </w:rPr>
            </w:pPr>
          </w:p>
        </w:tc>
      </w:tr>
      <w:tr w:rsidR="000336B9" w:rsidRPr="000336B9" w:rsidTr="007E6FEC">
        <w:trPr>
          <w:tblCellSpacing w:w="5" w:type="nil"/>
        </w:trPr>
        <w:tc>
          <w:tcPr>
            <w:tcW w:w="1843" w:type="dxa"/>
            <w:vMerge/>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sz w:val="28"/>
                <w:szCs w:val="28"/>
                <w:lang w:eastAsia="ru-RU"/>
              </w:rPr>
            </w:pPr>
            <w:r w:rsidRPr="000336B9">
              <w:rPr>
                <w:rFonts w:ascii="Times New Roman" w:hAnsi="Times New Roman"/>
                <w:sz w:val="28"/>
                <w:szCs w:val="28"/>
                <w:lang w:eastAsia="ru-RU"/>
              </w:rPr>
              <w:t>-</w:t>
            </w:r>
          </w:p>
        </w:tc>
        <w:tc>
          <w:tcPr>
            <w:tcW w:w="1276"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sz w:val="28"/>
                <w:szCs w:val="28"/>
                <w:lang w:eastAsia="ru-RU"/>
              </w:rPr>
            </w:pPr>
            <w:r w:rsidRPr="000336B9">
              <w:rPr>
                <w:rFonts w:ascii="Times New Roman" w:hAnsi="Times New Roman"/>
                <w:sz w:val="28"/>
                <w:szCs w:val="28"/>
                <w:lang w:eastAsia="ru-RU"/>
              </w:rPr>
              <w:t>-</w:t>
            </w:r>
          </w:p>
        </w:tc>
        <w:tc>
          <w:tcPr>
            <w:tcW w:w="1276"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sz w:val="28"/>
                <w:szCs w:val="28"/>
                <w:lang w:eastAsia="ru-RU"/>
              </w:rPr>
            </w:pPr>
            <w:r w:rsidRPr="000336B9">
              <w:rPr>
                <w:rFonts w:ascii="Times New Roman" w:hAnsi="Times New Roman"/>
                <w:sz w:val="28"/>
                <w:szCs w:val="28"/>
                <w:lang w:eastAsia="ru-RU"/>
              </w:rPr>
              <w:t>-</w:t>
            </w:r>
          </w:p>
        </w:tc>
        <w:tc>
          <w:tcPr>
            <w:tcW w:w="1134"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sz w:val="28"/>
                <w:szCs w:val="28"/>
                <w:lang w:eastAsia="ru-RU"/>
              </w:rPr>
            </w:pPr>
            <w:r w:rsidRPr="000336B9">
              <w:rPr>
                <w:rFonts w:ascii="Times New Roman" w:hAnsi="Times New Roman"/>
                <w:sz w:val="28"/>
                <w:szCs w:val="28"/>
                <w:lang w:eastAsia="ru-RU"/>
              </w:rPr>
              <w:t>-</w:t>
            </w:r>
          </w:p>
        </w:tc>
        <w:tc>
          <w:tcPr>
            <w:tcW w:w="1134"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sz w:val="28"/>
                <w:szCs w:val="28"/>
                <w:lang w:eastAsia="ru-RU"/>
              </w:rPr>
            </w:pPr>
            <w:r w:rsidRPr="000336B9">
              <w:rPr>
                <w:rFonts w:ascii="Times New Roman" w:hAnsi="Times New Roman"/>
                <w:sz w:val="28"/>
                <w:szCs w:val="28"/>
                <w:lang w:eastAsia="ru-RU"/>
              </w:rPr>
              <w:t>-</w:t>
            </w:r>
          </w:p>
        </w:tc>
        <w:tc>
          <w:tcPr>
            <w:tcW w:w="992"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sz w:val="28"/>
                <w:szCs w:val="28"/>
                <w:lang w:eastAsia="ru-RU"/>
              </w:rPr>
            </w:pPr>
          </w:p>
        </w:tc>
      </w:tr>
      <w:tr w:rsidR="000336B9" w:rsidRPr="000336B9" w:rsidTr="007E6FEC">
        <w:trPr>
          <w:tblCellSpacing w:w="5" w:type="nil"/>
        </w:trPr>
        <w:tc>
          <w:tcPr>
            <w:tcW w:w="1843" w:type="dxa"/>
            <w:vMerge/>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sz w:val="28"/>
                <w:szCs w:val="28"/>
                <w:lang w:eastAsia="ru-RU"/>
              </w:rPr>
            </w:pPr>
          </w:p>
        </w:tc>
        <w:tc>
          <w:tcPr>
            <w:tcW w:w="5529" w:type="dxa"/>
            <w:gridSpan w:val="4"/>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sz w:val="28"/>
                <w:szCs w:val="28"/>
                <w:lang w:eastAsia="ru-RU"/>
              </w:rPr>
            </w:pPr>
            <w:r w:rsidRPr="000336B9">
              <w:rPr>
                <w:rFonts w:ascii="Times New Roman" w:hAnsi="Times New Roman"/>
                <w:sz w:val="28"/>
                <w:szCs w:val="28"/>
                <w:lang w:eastAsia="ru-RU"/>
              </w:rPr>
              <w:t>республиканский бюджет Республики Коми:</w:t>
            </w:r>
          </w:p>
        </w:tc>
        <w:tc>
          <w:tcPr>
            <w:tcW w:w="1134"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sz w:val="28"/>
                <w:szCs w:val="28"/>
                <w:lang w:eastAsia="ru-RU"/>
              </w:rPr>
            </w:pPr>
          </w:p>
        </w:tc>
      </w:tr>
      <w:tr w:rsidR="000336B9" w:rsidRPr="000336B9" w:rsidTr="007E6FEC">
        <w:trPr>
          <w:tblCellSpacing w:w="5" w:type="nil"/>
        </w:trPr>
        <w:tc>
          <w:tcPr>
            <w:tcW w:w="1843" w:type="dxa"/>
            <w:vMerge/>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sz w:val="28"/>
                <w:szCs w:val="28"/>
              </w:rPr>
            </w:pPr>
            <w:r w:rsidRPr="000336B9">
              <w:rPr>
                <w:rFonts w:ascii="Times New Roman" w:hAnsi="Times New Roman"/>
                <w:sz w:val="28"/>
                <w:szCs w:val="28"/>
              </w:rPr>
              <w:t>2 907,1</w:t>
            </w:r>
          </w:p>
        </w:tc>
        <w:tc>
          <w:tcPr>
            <w:tcW w:w="1276"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sz w:val="28"/>
                <w:szCs w:val="28"/>
              </w:rPr>
            </w:pPr>
            <w:r w:rsidRPr="000336B9">
              <w:rPr>
                <w:rFonts w:ascii="Times New Roman" w:hAnsi="Times New Roman"/>
                <w:sz w:val="28"/>
                <w:szCs w:val="28"/>
              </w:rPr>
              <w:t>661,8</w:t>
            </w:r>
          </w:p>
        </w:tc>
        <w:tc>
          <w:tcPr>
            <w:tcW w:w="1276"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sz w:val="28"/>
                <w:szCs w:val="28"/>
              </w:rPr>
            </w:pPr>
            <w:r w:rsidRPr="000336B9">
              <w:rPr>
                <w:rFonts w:ascii="Times New Roman" w:hAnsi="Times New Roman"/>
                <w:sz w:val="28"/>
                <w:szCs w:val="28"/>
              </w:rPr>
              <w:t>653,8</w:t>
            </w:r>
          </w:p>
        </w:tc>
        <w:tc>
          <w:tcPr>
            <w:tcW w:w="1134"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sz w:val="28"/>
                <w:szCs w:val="28"/>
              </w:rPr>
            </w:pPr>
            <w:r w:rsidRPr="000336B9">
              <w:rPr>
                <w:rFonts w:ascii="Times New Roman" w:hAnsi="Times New Roman"/>
                <w:sz w:val="28"/>
                <w:szCs w:val="28"/>
              </w:rPr>
              <w:t>534,9</w:t>
            </w:r>
          </w:p>
        </w:tc>
        <w:tc>
          <w:tcPr>
            <w:tcW w:w="1134"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sz w:val="28"/>
                <w:szCs w:val="28"/>
              </w:rPr>
            </w:pPr>
            <w:r w:rsidRPr="000336B9">
              <w:rPr>
                <w:rFonts w:ascii="Times New Roman" w:hAnsi="Times New Roman"/>
                <w:sz w:val="28"/>
                <w:szCs w:val="28"/>
              </w:rPr>
              <w:t>531,0</w:t>
            </w:r>
          </w:p>
        </w:tc>
        <w:tc>
          <w:tcPr>
            <w:tcW w:w="992"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sz w:val="28"/>
                <w:szCs w:val="28"/>
              </w:rPr>
            </w:pPr>
            <w:r w:rsidRPr="000336B9">
              <w:rPr>
                <w:rFonts w:ascii="Times New Roman" w:hAnsi="Times New Roman"/>
                <w:sz w:val="28"/>
                <w:szCs w:val="28"/>
              </w:rPr>
              <w:t>525,6</w:t>
            </w:r>
          </w:p>
        </w:tc>
      </w:tr>
      <w:tr w:rsidR="000336B9" w:rsidRPr="000336B9" w:rsidTr="007E6FEC">
        <w:trPr>
          <w:tblCellSpacing w:w="5" w:type="nil"/>
        </w:trPr>
        <w:tc>
          <w:tcPr>
            <w:tcW w:w="1843" w:type="dxa"/>
            <w:vMerge/>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sz w:val="28"/>
                <w:szCs w:val="28"/>
                <w:lang w:eastAsia="ru-RU"/>
              </w:rPr>
            </w:pPr>
          </w:p>
        </w:tc>
        <w:tc>
          <w:tcPr>
            <w:tcW w:w="5529" w:type="dxa"/>
            <w:gridSpan w:val="4"/>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sz w:val="28"/>
                <w:szCs w:val="28"/>
                <w:lang w:eastAsia="ru-RU"/>
              </w:rPr>
            </w:pPr>
            <w:r w:rsidRPr="000336B9">
              <w:rPr>
                <w:rFonts w:ascii="Times New Roman" w:hAnsi="Times New Roman"/>
                <w:sz w:val="28"/>
                <w:szCs w:val="28"/>
                <w:lang w:eastAsia="ru-RU"/>
              </w:rPr>
              <w:t>бюджет муниципального образования  муниципального района «Ижемский»</w:t>
            </w:r>
          </w:p>
        </w:tc>
        <w:tc>
          <w:tcPr>
            <w:tcW w:w="1134"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sz w:val="28"/>
                <w:szCs w:val="28"/>
                <w:lang w:eastAsia="ru-RU"/>
              </w:rPr>
            </w:pPr>
          </w:p>
        </w:tc>
      </w:tr>
      <w:tr w:rsidR="000336B9" w:rsidRPr="000336B9" w:rsidTr="007E6FEC">
        <w:trPr>
          <w:tblCellSpacing w:w="5" w:type="nil"/>
        </w:trPr>
        <w:tc>
          <w:tcPr>
            <w:tcW w:w="1843" w:type="dxa"/>
            <w:vMerge/>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sz w:val="28"/>
                <w:szCs w:val="28"/>
              </w:rPr>
            </w:pPr>
            <w:r w:rsidRPr="000336B9">
              <w:rPr>
                <w:rFonts w:ascii="Times New Roman" w:hAnsi="Times New Roman"/>
                <w:sz w:val="28"/>
                <w:szCs w:val="28"/>
              </w:rPr>
              <w:t>204 832,8</w:t>
            </w:r>
          </w:p>
        </w:tc>
        <w:tc>
          <w:tcPr>
            <w:tcW w:w="1276"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sz w:val="28"/>
                <w:szCs w:val="28"/>
              </w:rPr>
            </w:pPr>
            <w:r w:rsidRPr="000336B9">
              <w:rPr>
                <w:rFonts w:ascii="Times New Roman" w:hAnsi="Times New Roman"/>
                <w:sz w:val="28"/>
                <w:szCs w:val="28"/>
              </w:rPr>
              <w:t>41 463,8</w:t>
            </w:r>
          </w:p>
        </w:tc>
        <w:tc>
          <w:tcPr>
            <w:tcW w:w="1276"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sz w:val="28"/>
                <w:szCs w:val="28"/>
              </w:rPr>
            </w:pPr>
            <w:r w:rsidRPr="000336B9">
              <w:rPr>
                <w:rFonts w:ascii="Times New Roman" w:hAnsi="Times New Roman"/>
                <w:sz w:val="28"/>
                <w:szCs w:val="28"/>
              </w:rPr>
              <w:t>48 355,6</w:t>
            </w:r>
          </w:p>
        </w:tc>
        <w:tc>
          <w:tcPr>
            <w:tcW w:w="1134"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sz w:val="28"/>
                <w:szCs w:val="28"/>
              </w:rPr>
            </w:pPr>
            <w:r w:rsidRPr="000336B9">
              <w:rPr>
                <w:rFonts w:ascii="Times New Roman" w:hAnsi="Times New Roman"/>
                <w:sz w:val="28"/>
                <w:szCs w:val="28"/>
              </w:rPr>
              <w:t>44 611,0</w:t>
            </w:r>
          </w:p>
        </w:tc>
        <w:tc>
          <w:tcPr>
            <w:tcW w:w="1134"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sz w:val="28"/>
                <w:szCs w:val="28"/>
              </w:rPr>
            </w:pPr>
            <w:r w:rsidRPr="000336B9">
              <w:rPr>
                <w:rFonts w:ascii="Times New Roman" w:hAnsi="Times New Roman"/>
                <w:sz w:val="28"/>
                <w:szCs w:val="28"/>
              </w:rPr>
              <w:t>35 371,0</w:t>
            </w:r>
          </w:p>
        </w:tc>
        <w:tc>
          <w:tcPr>
            <w:tcW w:w="992"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sz w:val="28"/>
                <w:szCs w:val="28"/>
              </w:rPr>
            </w:pPr>
            <w:r w:rsidRPr="000336B9">
              <w:rPr>
                <w:rFonts w:ascii="Times New Roman" w:hAnsi="Times New Roman"/>
                <w:sz w:val="28"/>
                <w:szCs w:val="28"/>
              </w:rPr>
              <w:t>35 031,4</w:t>
            </w:r>
          </w:p>
        </w:tc>
      </w:tr>
      <w:tr w:rsidR="000336B9" w:rsidRPr="000336B9" w:rsidTr="007E6FEC">
        <w:trPr>
          <w:tblCellSpacing w:w="5" w:type="nil"/>
        </w:trPr>
        <w:tc>
          <w:tcPr>
            <w:tcW w:w="1843" w:type="dxa"/>
            <w:vMerge/>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sz w:val="28"/>
                <w:szCs w:val="28"/>
                <w:lang w:eastAsia="ru-RU"/>
              </w:rPr>
            </w:pPr>
          </w:p>
        </w:tc>
        <w:tc>
          <w:tcPr>
            <w:tcW w:w="5529" w:type="dxa"/>
            <w:gridSpan w:val="4"/>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sz w:val="28"/>
                <w:szCs w:val="28"/>
                <w:lang w:eastAsia="ru-RU"/>
              </w:rPr>
            </w:pPr>
            <w:r w:rsidRPr="000336B9">
              <w:rPr>
                <w:rFonts w:ascii="Times New Roman" w:hAnsi="Times New Roman"/>
                <w:sz w:val="28"/>
                <w:szCs w:val="28"/>
                <w:lang w:eastAsia="ru-RU"/>
              </w:rPr>
              <w:t>средства от приносящей доход деятельности:</w:t>
            </w:r>
          </w:p>
        </w:tc>
        <w:tc>
          <w:tcPr>
            <w:tcW w:w="1134"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sz w:val="28"/>
                <w:szCs w:val="28"/>
                <w:lang w:eastAsia="ru-RU"/>
              </w:rPr>
            </w:pPr>
          </w:p>
        </w:tc>
      </w:tr>
      <w:tr w:rsidR="000336B9" w:rsidRPr="000336B9" w:rsidTr="007E6FEC">
        <w:trPr>
          <w:tblCellSpacing w:w="5" w:type="nil"/>
        </w:trPr>
        <w:tc>
          <w:tcPr>
            <w:tcW w:w="1843" w:type="dxa"/>
            <w:vMerge/>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sz w:val="28"/>
                <w:szCs w:val="28"/>
                <w:lang w:eastAsia="ru-RU"/>
              </w:rPr>
            </w:pPr>
            <w:r w:rsidRPr="000336B9">
              <w:rPr>
                <w:rFonts w:ascii="Times New Roman" w:hAnsi="Times New Roman"/>
                <w:sz w:val="28"/>
                <w:szCs w:val="28"/>
                <w:lang w:eastAsia="ru-RU"/>
              </w:rPr>
              <w:t>-</w:t>
            </w:r>
          </w:p>
        </w:tc>
        <w:tc>
          <w:tcPr>
            <w:tcW w:w="1276"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sz w:val="28"/>
                <w:szCs w:val="28"/>
                <w:lang w:eastAsia="ru-RU"/>
              </w:rPr>
            </w:pPr>
            <w:r w:rsidRPr="000336B9">
              <w:rPr>
                <w:rFonts w:ascii="Times New Roman" w:hAnsi="Times New Roman"/>
                <w:sz w:val="28"/>
                <w:szCs w:val="28"/>
                <w:lang w:eastAsia="ru-RU"/>
              </w:rPr>
              <w:t>-</w:t>
            </w:r>
          </w:p>
        </w:tc>
        <w:tc>
          <w:tcPr>
            <w:tcW w:w="1276"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sz w:val="28"/>
                <w:szCs w:val="28"/>
                <w:lang w:eastAsia="ru-RU"/>
              </w:rPr>
            </w:pPr>
            <w:r w:rsidRPr="000336B9">
              <w:rPr>
                <w:rFonts w:ascii="Times New Roman" w:hAnsi="Times New Roman"/>
                <w:sz w:val="28"/>
                <w:szCs w:val="28"/>
                <w:lang w:eastAsia="ru-RU"/>
              </w:rPr>
              <w:t>-</w:t>
            </w:r>
          </w:p>
        </w:tc>
        <w:tc>
          <w:tcPr>
            <w:tcW w:w="1134"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sz w:val="28"/>
                <w:szCs w:val="28"/>
                <w:lang w:eastAsia="ru-RU"/>
              </w:rPr>
            </w:pPr>
            <w:r w:rsidRPr="000336B9">
              <w:rPr>
                <w:rFonts w:ascii="Times New Roman" w:hAnsi="Times New Roman"/>
                <w:sz w:val="28"/>
                <w:szCs w:val="28"/>
                <w:lang w:eastAsia="ru-RU"/>
              </w:rPr>
              <w:t>-</w:t>
            </w:r>
          </w:p>
        </w:tc>
        <w:tc>
          <w:tcPr>
            <w:tcW w:w="1134"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sz w:val="28"/>
                <w:szCs w:val="28"/>
                <w:lang w:eastAsia="ru-RU"/>
              </w:rPr>
            </w:pPr>
          </w:p>
        </w:tc>
      </w:tr>
    </w:tbl>
    <w:p w:rsidR="000336B9" w:rsidRPr="000336B9" w:rsidRDefault="000336B9" w:rsidP="000336B9">
      <w:pPr>
        <w:tabs>
          <w:tab w:val="left" w:pos="10915"/>
        </w:tabs>
        <w:autoSpaceDE w:val="0"/>
        <w:autoSpaceDN w:val="0"/>
        <w:adjustRightInd w:val="0"/>
        <w:spacing w:after="0" w:line="240" w:lineRule="auto"/>
        <w:jc w:val="right"/>
        <w:outlineLvl w:val="0"/>
        <w:rPr>
          <w:rFonts w:ascii="Times New Roman" w:hAnsi="Times New Roman"/>
          <w:sz w:val="28"/>
          <w:szCs w:val="28"/>
          <w:lang w:eastAsia="ru-RU"/>
        </w:rPr>
      </w:pPr>
      <w:r w:rsidRPr="000336B9">
        <w:rPr>
          <w:rFonts w:ascii="Times New Roman" w:hAnsi="Times New Roman"/>
          <w:sz w:val="28"/>
          <w:szCs w:val="28"/>
          <w:lang w:eastAsia="ru-RU"/>
        </w:rPr>
        <w:t xml:space="preserve">                                                                                                               »;</w:t>
      </w:r>
    </w:p>
    <w:p w:rsidR="000336B9" w:rsidRPr="000336B9" w:rsidRDefault="000336B9" w:rsidP="000336B9">
      <w:pPr>
        <w:tabs>
          <w:tab w:val="left" w:pos="10915"/>
        </w:tabs>
        <w:autoSpaceDE w:val="0"/>
        <w:autoSpaceDN w:val="0"/>
        <w:adjustRightInd w:val="0"/>
        <w:spacing w:after="0" w:line="240" w:lineRule="auto"/>
        <w:ind w:firstLine="567"/>
        <w:jc w:val="both"/>
        <w:outlineLvl w:val="0"/>
        <w:rPr>
          <w:rFonts w:ascii="Times New Roman" w:hAnsi="Times New Roman"/>
          <w:sz w:val="28"/>
          <w:szCs w:val="28"/>
        </w:rPr>
      </w:pPr>
      <w:r w:rsidRPr="000336B9">
        <w:rPr>
          <w:rFonts w:ascii="Times New Roman" w:hAnsi="Times New Roman"/>
          <w:sz w:val="28"/>
          <w:szCs w:val="28"/>
        </w:rPr>
        <w:t>2) Раздел 8 «Ресурсное обеспечение программы» Программы изложить в следующей редакции:</w:t>
      </w:r>
    </w:p>
    <w:p w:rsidR="000336B9" w:rsidRPr="000336B9" w:rsidRDefault="000336B9" w:rsidP="000336B9">
      <w:pPr>
        <w:tabs>
          <w:tab w:val="left" w:pos="10915"/>
        </w:tabs>
        <w:autoSpaceDE w:val="0"/>
        <w:autoSpaceDN w:val="0"/>
        <w:adjustRightInd w:val="0"/>
        <w:spacing w:after="0" w:line="240" w:lineRule="auto"/>
        <w:ind w:firstLine="709"/>
        <w:jc w:val="both"/>
        <w:outlineLvl w:val="0"/>
        <w:rPr>
          <w:rFonts w:ascii="Times New Roman" w:hAnsi="Times New Roman"/>
          <w:sz w:val="28"/>
          <w:szCs w:val="28"/>
        </w:rPr>
      </w:pPr>
      <w:r w:rsidRPr="000336B9">
        <w:rPr>
          <w:rFonts w:ascii="Times New Roman" w:hAnsi="Times New Roman"/>
          <w:sz w:val="28"/>
          <w:szCs w:val="28"/>
        </w:rPr>
        <w:t>«Раздел 8. Ресурсное обеспечение  программы</w:t>
      </w:r>
    </w:p>
    <w:p w:rsidR="000336B9" w:rsidRPr="000336B9" w:rsidRDefault="000336B9" w:rsidP="000336B9">
      <w:pPr>
        <w:tabs>
          <w:tab w:val="left" w:pos="10915"/>
        </w:tabs>
        <w:autoSpaceDE w:val="0"/>
        <w:autoSpaceDN w:val="0"/>
        <w:adjustRightInd w:val="0"/>
        <w:spacing w:after="0" w:line="240" w:lineRule="auto"/>
        <w:ind w:firstLine="709"/>
        <w:jc w:val="both"/>
        <w:outlineLvl w:val="0"/>
        <w:rPr>
          <w:rFonts w:ascii="Times New Roman" w:hAnsi="Times New Roman"/>
          <w:sz w:val="28"/>
          <w:szCs w:val="28"/>
        </w:rPr>
      </w:pPr>
      <w:r w:rsidRPr="000336B9">
        <w:rPr>
          <w:rFonts w:ascii="Times New Roman" w:hAnsi="Times New Roman"/>
          <w:sz w:val="28"/>
          <w:szCs w:val="28"/>
        </w:rPr>
        <w:t>1. Общий объем финансирования Программы на 2015-2019 годы составит 207 739,9 тыс. руб., в том числе:</w:t>
      </w:r>
    </w:p>
    <w:p w:rsidR="000336B9" w:rsidRPr="000336B9" w:rsidRDefault="000336B9" w:rsidP="000336B9">
      <w:pPr>
        <w:tabs>
          <w:tab w:val="left" w:pos="10915"/>
        </w:tabs>
        <w:autoSpaceDE w:val="0"/>
        <w:autoSpaceDN w:val="0"/>
        <w:adjustRightInd w:val="0"/>
        <w:spacing w:after="0" w:line="240" w:lineRule="auto"/>
        <w:ind w:firstLine="992"/>
        <w:jc w:val="both"/>
        <w:rPr>
          <w:rFonts w:ascii="Times New Roman" w:hAnsi="Times New Roman"/>
          <w:sz w:val="28"/>
          <w:szCs w:val="28"/>
        </w:rPr>
      </w:pPr>
      <w:r w:rsidRPr="000336B9">
        <w:rPr>
          <w:rFonts w:ascii="Times New Roman" w:hAnsi="Times New Roman"/>
          <w:sz w:val="28"/>
          <w:szCs w:val="28"/>
        </w:rPr>
        <w:t>за счет средств бюджета муниципального образования муниципального района «Ижемский» 204 832,8 тыс. руб., в том числе по годам:</w:t>
      </w:r>
    </w:p>
    <w:p w:rsidR="000336B9" w:rsidRPr="000336B9" w:rsidRDefault="000336B9" w:rsidP="000336B9">
      <w:pPr>
        <w:tabs>
          <w:tab w:val="left" w:pos="10915"/>
        </w:tabs>
        <w:spacing w:after="0" w:line="240" w:lineRule="auto"/>
        <w:ind w:firstLine="992"/>
        <w:contextualSpacing/>
        <w:rPr>
          <w:rFonts w:ascii="Times New Roman" w:hAnsi="Times New Roman"/>
          <w:sz w:val="28"/>
          <w:szCs w:val="28"/>
        </w:rPr>
      </w:pPr>
      <w:r w:rsidRPr="000336B9">
        <w:rPr>
          <w:rFonts w:ascii="Times New Roman" w:hAnsi="Times New Roman"/>
          <w:sz w:val="28"/>
          <w:szCs w:val="28"/>
        </w:rPr>
        <w:t>2015 год – 41 463,8 тыс. руб.;</w:t>
      </w:r>
    </w:p>
    <w:p w:rsidR="000336B9" w:rsidRPr="000336B9" w:rsidRDefault="000336B9" w:rsidP="000336B9">
      <w:pPr>
        <w:tabs>
          <w:tab w:val="left" w:pos="10915"/>
        </w:tabs>
        <w:spacing w:after="0" w:line="240" w:lineRule="auto"/>
        <w:ind w:firstLine="992"/>
        <w:contextualSpacing/>
        <w:rPr>
          <w:rFonts w:ascii="Times New Roman" w:hAnsi="Times New Roman"/>
          <w:sz w:val="28"/>
          <w:szCs w:val="28"/>
        </w:rPr>
      </w:pPr>
      <w:r w:rsidRPr="000336B9">
        <w:rPr>
          <w:rFonts w:ascii="Times New Roman" w:hAnsi="Times New Roman"/>
          <w:sz w:val="28"/>
          <w:szCs w:val="28"/>
        </w:rPr>
        <w:t>2016 год – 48 355,6 тыс. руб.;</w:t>
      </w:r>
    </w:p>
    <w:p w:rsidR="000336B9" w:rsidRPr="000336B9" w:rsidRDefault="000336B9" w:rsidP="000336B9">
      <w:pPr>
        <w:tabs>
          <w:tab w:val="left" w:pos="10915"/>
        </w:tabs>
        <w:autoSpaceDE w:val="0"/>
        <w:autoSpaceDN w:val="0"/>
        <w:adjustRightInd w:val="0"/>
        <w:spacing w:after="0" w:line="240" w:lineRule="auto"/>
        <w:ind w:firstLine="992"/>
        <w:jc w:val="both"/>
        <w:rPr>
          <w:rFonts w:ascii="Times New Roman" w:hAnsi="Times New Roman"/>
          <w:sz w:val="28"/>
          <w:szCs w:val="28"/>
        </w:rPr>
      </w:pPr>
      <w:r w:rsidRPr="000336B9">
        <w:rPr>
          <w:rFonts w:ascii="Times New Roman" w:hAnsi="Times New Roman"/>
          <w:sz w:val="28"/>
          <w:szCs w:val="28"/>
        </w:rPr>
        <w:t>2017 год – 44 611,0 тыс. руб.;</w:t>
      </w:r>
    </w:p>
    <w:p w:rsidR="000336B9" w:rsidRPr="000336B9" w:rsidRDefault="000336B9" w:rsidP="000336B9">
      <w:pPr>
        <w:tabs>
          <w:tab w:val="left" w:pos="10915"/>
        </w:tabs>
        <w:autoSpaceDE w:val="0"/>
        <w:autoSpaceDN w:val="0"/>
        <w:adjustRightInd w:val="0"/>
        <w:spacing w:after="0" w:line="240" w:lineRule="auto"/>
        <w:ind w:firstLine="992"/>
        <w:jc w:val="both"/>
        <w:rPr>
          <w:rFonts w:ascii="Times New Roman" w:hAnsi="Times New Roman"/>
          <w:sz w:val="28"/>
          <w:szCs w:val="28"/>
        </w:rPr>
      </w:pPr>
      <w:r w:rsidRPr="000336B9">
        <w:rPr>
          <w:rFonts w:ascii="Times New Roman" w:hAnsi="Times New Roman"/>
          <w:sz w:val="28"/>
          <w:szCs w:val="28"/>
        </w:rPr>
        <w:t>2018 год - 35 371,0 тыс. руб.;</w:t>
      </w:r>
    </w:p>
    <w:p w:rsidR="000336B9" w:rsidRPr="000336B9" w:rsidRDefault="000336B9" w:rsidP="000336B9">
      <w:pPr>
        <w:tabs>
          <w:tab w:val="left" w:pos="10915"/>
        </w:tabs>
        <w:autoSpaceDE w:val="0"/>
        <w:autoSpaceDN w:val="0"/>
        <w:adjustRightInd w:val="0"/>
        <w:spacing w:after="0" w:line="240" w:lineRule="auto"/>
        <w:ind w:firstLine="992"/>
        <w:jc w:val="both"/>
        <w:rPr>
          <w:rFonts w:ascii="Times New Roman" w:hAnsi="Times New Roman"/>
          <w:sz w:val="28"/>
          <w:szCs w:val="28"/>
        </w:rPr>
      </w:pPr>
      <w:r w:rsidRPr="000336B9">
        <w:rPr>
          <w:rFonts w:ascii="Times New Roman" w:hAnsi="Times New Roman"/>
          <w:sz w:val="28"/>
          <w:szCs w:val="28"/>
        </w:rPr>
        <w:t>2019 год - 35 031,4 тыс. руб.</w:t>
      </w:r>
    </w:p>
    <w:p w:rsidR="000336B9" w:rsidRPr="000336B9" w:rsidRDefault="000336B9" w:rsidP="000336B9">
      <w:pPr>
        <w:tabs>
          <w:tab w:val="left" w:pos="10915"/>
        </w:tabs>
        <w:autoSpaceDE w:val="0"/>
        <w:autoSpaceDN w:val="0"/>
        <w:adjustRightInd w:val="0"/>
        <w:spacing w:after="0" w:line="240" w:lineRule="auto"/>
        <w:ind w:firstLine="992"/>
        <w:jc w:val="both"/>
        <w:rPr>
          <w:rFonts w:ascii="Times New Roman" w:hAnsi="Times New Roman"/>
          <w:sz w:val="28"/>
          <w:szCs w:val="28"/>
        </w:rPr>
      </w:pPr>
      <w:r w:rsidRPr="000336B9">
        <w:rPr>
          <w:rFonts w:ascii="Times New Roman" w:hAnsi="Times New Roman"/>
          <w:sz w:val="28"/>
          <w:szCs w:val="28"/>
        </w:rPr>
        <w:t>за счет средств республиканского бюджета Республики Коми 2 907,1 тыс. руб., в том числе по годам:</w:t>
      </w:r>
    </w:p>
    <w:p w:rsidR="000336B9" w:rsidRPr="000336B9" w:rsidRDefault="000336B9" w:rsidP="000336B9">
      <w:pPr>
        <w:tabs>
          <w:tab w:val="left" w:pos="10915"/>
        </w:tabs>
        <w:spacing w:after="0" w:line="240" w:lineRule="auto"/>
        <w:ind w:firstLine="992"/>
        <w:contextualSpacing/>
        <w:rPr>
          <w:rFonts w:ascii="Times New Roman" w:hAnsi="Times New Roman"/>
          <w:sz w:val="28"/>
          <w:szCs w:val="28"/>
        </w:rPr>
      </w:pPr>
      <w:r w:rsidRPr="000336B9">
        <w:rPr>
          <w:rFonts w:ascii="Times New Roman" w:hAnsi="Times New Roman"/>
          <w:sz w:val="28"/>
          <w:szCs w:val="28"/>
        </w:rPr>
        <w:t>2015 год – 661,8 тыс. руб.;</w:t>
      </w:r>
    </w:p>
    <w:p w:rsidR="000336B9" w:rsidRPr="000336B9" w:rsidRDefault="000336B9" w:rsidP="000336B9">
      <w:pPr>
        <w:tabs>
          <w:tab w:val="left" w:pos="10915"/>
        </w:tabs>
        <w:spacing w:after="0" w:line="240" w:lineRule="auto"/>
        <w:ind w:firstLine="992"/>
        <w:contextualSpacing/>
        <w:rPr>
          <w:rFonts w:ascii="Times New Roman" w:hAnsi="Times New Roman"/>
          <w:sz w:val="28"/>
          <w:szCs w:val="28"/>
        </w:rPr>
      </w:pPr>
      <w:r w:rsidRPr="000336B9">
        <w:rPr>
          <w:rFonts w:ascii="Times New Roman" w:hAnsi="Times New Roman"/>
          <w:sz w:val="28"/>
          <w:szCs w:val="28"/>
        </w:rPr>
        <w:t>2016 год – 653,8 тыс. руб.;</w:t>
      </w:r>
    </w:p>
    <w:p w:rsidR="000336B9" w:rsidRPr="000336B9" w:rsidRDefault="000336B9" w:rsidP="000336B9">
      <w:pPr>
        <w:tabs>
          <w:tab w:val="left" w:pos="10915"/>
        </w:tabs>
        <w:autoSpaceDE w:val="0"/>
        <w:autoSpaceDN w:val="0"/>
        <w:adjustRightInd w:val="0"/>
        <w:spacing w:after="0" w:line="240" w:lineRule="auto"/>
        <w:ind w:firstLine="992"/>
        <w:jc w:val="both"/>
        <w:rPr>
          <w:rFonts w:ascii="Times New Roman" w:hAnsi="Times New Roman"/>
          <w:sz w:val="28"/>
          <w:szCs w:val="28"/>
        </w:rPr>
      </w:pPr>
      <w:r w:rsidRPr="000336B9">
        <w:rPr>
          <w:rFonts w:ascii="Times New Roman" w:hAnsi="Times New Roman"/>
          <w:sz w:val="28"/>
          <w:szCs w:val="28"/>
        </w:rPr>
        <w:t>2017 год – 534,9 тыс. руб.;</w:t>
      </w:r>
    </w:p>
    <w:p w:rsidR="000336B9" w:rsidRPr="000336B9" w:rsidRDefault="000336B9" w:rsidP="000336B9">
      <w:pPr>
        <w:tabs>
          <w:tab w:val="left" w:pos="10915"/>
        </w:tabs>
        <w:autoSpaceDE w:val="0"/>
        <w:autoSpaceDN w:val="0"/>
        <w:adjustRightInd w:val="0"/>
        <w:spacing w:after="0" w:line="240" w:lineRule="auto"/>
        <w:ind w:firstLine="992"/>
        <w:jc w:val="both"/>
        <w:rPr>
          <w:rFonts w:ascii="Times New Roman" w:hAnsi="Times New Roman"/>
          <w:sz w:val="28"/>
          <w:szCs w:val="28"/>
        </w:rPr>
      </w:pPr>
      <w:r w:rsidRPr="000336B9">
        <w:rPr>
          <w:rFonts w:ascii="Times New Roman" w:hAnsi="Times New Roman"/>
          <w:sz w:val="28"/>
          <w:szCs w:val="28"/>
        </w:rPr>
        <w:t>2018 год – 531,0 тыс. руб.;</w:t>
      </w:r>
    </w:p>
    <w:p w:rsidR="000336B9" w:rsidRPr="000336B9" w:rsidRDefault="000336B9" w:rsidP="00964692">
      <w:pPr>
        <w:numPr>
          <w:ilvl w:val="0"/>
          <w:numId w:val="14"/>
        </w:numPr>
        <w:tabs>
          <w:tab w:val="left" w:pos="10915"/>
        </w:tabs>
        <w:autoSpaceDE w:val="0"/>
        <w:autoSpaceDN w:val="0"/>
        <w:adjustRightInd w:val="0"/>
        <w:spacing w:after="0" w:line="240" w:lineRule="auto"/>
        <w:contextualSpacing/>
        <w:jc w:val="both"/>
        <w:rPr>
          <w:rFonts w:ascii="Times New Roman" w:hAnsi="Times New Roman"/>
          <w:sz w:val="28"/>
          <w:szCs w:val="28"/>
        </w:rPr>
      </w:pPr>
      <w:r w:rsidRPr="000336B9">
        <w:rPr>
          <w:rFonts w:ascii="Times New Roman" w:hAnsi="Times New Roman"/>
          <w:sz w:val="28"/>
          <w:szCs w:val="28"/>
        </w:rPr>
        <w:t xml:space="preserve"> год – 525,6 тыс. руб.</w:t>
      </w:r>
    </w:p>
    <w:p w:rsidR="000336B9" w:rsidRPr="000336B9" w:rsidRDefault="000336B9" w:rsidP="000336B9">
      <w:pPr>
        <w:tabs>
          <w:tab w:val="left" w:pos="10915"/>
        </w:tabs>
        <w:spacing w:after="0" w:line="240" w:lineRule="auto"/>
        <w:ind w:firstLine="709"/>
        <w:jc w:val="both"/>
        <w:rPr>
          <w:rFonts w:ascii="Times New Roman" w:hAnsi="Times New Roman"/>
          <w:sz w:val="28"/>
          <w:szCs w:val="28"/>
        </w:rPr>
      </w:pPr>
      <w:r w:rsidRPr="000336B9">
        <w:rPr>
          <w:rFonts w:ascii="Times New Roman" w:hAnsi="Times New Roman"/>
          <w:sz w:val="28"/>
          <w:szCs w:val="28"/>
        </w:rPr>
        <w:t>2. Прогнозный объем финансирования Подпрограммы  1 на 2015 - 2019 годы составит 198 210,9 тыс. руб., в том числе по годам:</w:t>
      </w:r>
    </w:p>
    <w:p w:rsidR="000336B9" w:rsidRPr="000336B9" w:rsidRDefault="000336B9" w:rsidP="000336B9">
      <w:pPr>
        <w:tabs>
          <w:tab w:val="left" w:pos="10915"/>
        </w:tabs>
        <w:spacing w:after="0" w:line="240" w:lineRule="auto"/>
        <w:ind w:firstLine="992"/>
        <w:contextualSpacing/>
        <w:jc w:val="both"/>
        <w:rPr>
          <w:rFonts w:ascii="Times New Roman" w:hAnsi="Times New Roman"/>
          <w:sz w:val="28"/>
          <w:szCs w:val="28"/>
        </w:rPr>
      </w:pPr>
      <w:r w:rsidRPr="000336B9">
        <w:rPr>
          <w:rFonts w:ascii="Times New Roman" w:hAnsi="Times New Roman"/>
          <w:sz w:val="28"/>
          <w:szCs w:val="28"/>
        </w:rPr>
        <w:t>2015 год – 40 028,2 тыс. руб.;</w:t>
      </w:r>
    </w:p>
    <w:p w:rsidR="000336B9" w:rsidRPr="000336B9" w:rsidRDefault="000336B9" w:rsidP="000336B9">
      <w:pPr>
        <w:tabs>
          <w:tab w:val="left" w:pos="10915"/>
        </w:tabs>
        <w:spacing w:after="0" w:line="240" w:lineRule="auto"/>
        <w:ind w:firstLine="992"/>
        <w:contextualSpacing/>
        <w:jc w:val="both"/>
        <w:rPr>
          <w:rFonts w:ascii="Times New Roman" w:hAnsi="Times New Roman"/>
          <w:sz w:val="28"/>
          <w:szCs w:val="28"/>
        </w:rPr>
      </w:pPr>
      <w:r w:rsidRPr="000336B9">
        <w:rPr>
          <w:rFonts w:ascii="Times New Roman" w:hAnsi="Times New Roman"/>
          <w:sz w:val="28"/>
          <w:szCs w:val="28"/>
        </w:rPr>
        <w:t>2016 год – 42 932,6 тыс. руб.;</w:t>
      </w:r>
    </w:p>
    <w:p w:rsidR="000336B9" w:rsidRPr="000336B9" w:rsidRDefault="000336B9" w:rsidP="000336B9">
      <w:pPr>
        <w:tabs>
          <w:tab w:val="left" w:pos="10915"/>
        </w:tabs>
        <w:autoSpaceDE w:val="0"/>
        <w:autoSpaceDN w:val="0"/>
        <w:adjustRightInd w:val="0"/>
        <w:spacing w:after="0" w:line="240" w:lineRule="auto"/>
        <w:ind w:firstLine="992"/>
        <w:jc w:val="both"/>
        <w:rPr>
          <w:rFonts w:ascii="Times New Roman" w:hAnsi="Times New Roman"/>
          <w:sz w:val="28"/>
          <w:szCs w:val="28"/>
        </w:rPr>
      </w:pPr>
      <w:r w:rsidRPr="000336B9">
        <w:rPr>
          <w:rFonts w:ascii="Times New Roman" w:hAnsi="Times New Roman"/>
          <w:sz w:val="28"/>
          <w:szCs w:val="28"/>
        </w:rPr>
        <w:t>2017 год – 44 491,1  тыс. руб.;</w:t>
      </w:r>
    </w:p>
    <w:p w:rsidR="000336B9" w:rsidRPr="000336B9" w:rsidRDefault="000336B9" w:rsidP="000336B9">
      <w:pPr>
        <w:tabs>
          <w:tab w:val="left" w:pos="10915"/>
        </w:tabs>
        <w:autoSpaceDE w:val="0"/>
        <w:autoSpaceDN w:val="0"/>
        <w:adjustRightInd w:val="0"/>
        <w:spacing w:after="0" w:line="240" w:lineRule="auto"/>
        <w:ind w:firstLine="992"/>
        <w:jc w:val="both"/>
        <w:rPr>
          <w:rFonts w:ascii="Times New Roman" w:hAnsi="Times New Roman"/>
          <w:sz w:val="28"/>
          <w:szCs w:val="28"/>
        </w:rPr>
      </w:pPr>
      <w:r w:rsidRPr="000336B9">
        <w:rPr>
          <w:rFonts w:ascii="Times New Roman" w:hAnsi="Times New Roman"/>
          <w:sz w:val="28"/>
          <w:szCs w:val="28"/>
        </w:rPr>
        <w:t>2018 год – 35 502,0 тыс. руб.;</w:t>
      </w:r>
    </w:p>
    <w:p w:rsidR="000336B9" w:rsidRPr="000336B9" w:rsidRDefault="000336B9" w:rsidP="000336B9">
      <w:pPr>
        <w:tabs>
          <w:tab w:val="left" w:pos="10915"/>
        </w:tabs>
        <w:autoSpaceDE w:val="0"/>
        <w:autoSpaceDN w:val="0"/>
        <w:adjustRightInd w:val="0"/>
        <w:spacing w:after="0" w:line="240" w:lineRule="auto"/>
        <w:ind w:firstLine="992"/>
        <w:jc w:val="both"/>
        <w:rPr>
          <w:rFonts w:ascii="Times New Roman" w:hAnsi="Times New Roman"/>
          <w:sz w:val="28"/>
          <w:szCs w:val="28"/>
        </w:rPr>
      </w:pPr>
      <w:r w:rsidRPr="000336B9">
        <w:rPr>
          <w:rFonts w:ascii="Times New Roman" w:hAnsi="Times New Roman"/>
          <w:sz w:val="28"/>
          <w:szCs w:val="28"/>
        </w:rPr>
        <w:t>2019 год – 35 257,0 тыс. руб.</w:t>
      </w:r>
    </w:p>
    <w:p w:rsidR="000336B9" w:rsidRPr="000336B9" w:rsidRDefault="000336B9" w:rsidP="000336B9">
      <w:pPr>
        <w:tabs>
          <w:tab w:val="left" w:pos="10915"/>
        </w:tabs>
        <w:spacing w:after="0" w:line="240" w:lineRule="auto"/>
        <w:ind w:firstLine="709"/>
        <w:contextualSpacing/>
        <w:jc w:val="both"/>
        <w:rPr>
          <w:rFonts w:ascii="Times New Roman" w:hAnsi="Times New Roman"/>
          <w:sz w:val="28"/>
          <w:szCs w:val="28"/>
        </w:rPr>
      </w:pPr>
      <w:r w:rsidRPr="000336B9">
        <w:rPr>
          <w:rFonts w:ascii="Times New Roman" w:hAnsi="Times New Roman"/>
          <w:sz w:val="28"/>
          <w:szCs w:val="28"/>
        </w:rPr>
        <w:t>3. Прогнозный объем финансирования Подпрограммы  2 на 2015 - 2019 годы составит 823,8 тыс. руб., в том числе по годам:</w:t>
      </w:r>
    </w:p>
    <w:p w:rsidR="000336B9" w:rsidRPr="000336B9" w:rsidRDefault="000336B9" w:rsidP="000336B9">
      <w:pPr>
        <w:tabs>
          <w:tab w:val="left" w:pos="10915"/>
        </w:tabs>
        <w:spacing w:after="0" w:line="240" w:lineRule="auto"/>
        <w:ind w:firstLine="992"/>
        <w:contextualSpacing/>
        <w:rPr>
          <w:rFonts w:ascii="Times New Roman" w:hAnsi="Times New Roman"/>
          <w:sz w:val="28"/>
          <w:szCs w:val="28"/>
        </w:rPr>
      </w:pPr>
      <w:r w:rsidRPr="000336B9">
        <w:rPr>
          <w:rFonts w:ascii="Times New Roman" w:hAnsi="Times New Roman"/>
          <w:sz w:val="28"/>
          <w:szCs w:val="28"/>
        </w:rPr>
        <w:t>2015 год – 91,0 тыс. руб.;</w:t>
      </w:r>
    </w:p>
    <w:p w:rsidR="000336B9" w:rsidRPr="000336B9" w:rsidRDefault="000336B9" w:rsidP="000336B9">
      <w:pPr>
        <w:tabs>
          <w:tab w:val="left" w:pos="10915"/>
        </w:tabs>
        <w:spacing w:after="0" w:line="240" w:lineRule="auto"/>
        <w:ind w:firstLine="992"/>
        <w:contextualSpacing/>
        <w:rPr>
          <w:rFonts w:ascii="Times New Roman" w:hAnsi="Times New Roman"/>
          <w:sz w:val="28"/>
          <w:szCs w:val="28"/>
        </w:rPr>
      </w:pPr>
      <w:r w:rsidRPr="000336B9">
        <w:rPr>
          <w:rFonts w:ascii="Times New Roman" w:hAnsi="Times New Roman"/>
          <w:sz w:val="28"/>
          <w:szCs w:val="28"/>
        </w:rPr>
        <w:t>2016 год – 302,8 тыс. руб.;</w:t>
      </w:r>
    </w:p>
    <w:p w:rsidR="000336B9" w:rsidRPr="000336B9" w:rsidRDefault="000336B9" w:rsidP="000336B9">
      <w:pPr>
        <w:tabs>
          <w:tab w:val="left" w:pos="10915"/>
        </w:tabs>
        <w:spacing w:after="0" w:line="240" w:lineRule="auto"/>
        <w:ind w:firstLine="992"/>
        <w:contextualSpacing/>
        <w:rPr>
          <w:rFonts w:ascii="Times New Roman" w:hAnsi="Times New Roman"/>
          <w:sz w:val="28"/>
          <w:szCs w:val="28"/>
        </w:rPr>
      </w:pPr>
      <w:r w:rsidRPr="000336B9">
        <w:rPr>
          <w:rFonts w:ascii="Times New Roman" w:hAnsi="Times New Roman"/>
          <w:sz w:val="28"/>
          <w:szCs w:val="28"/>
        </w:rPr>
        <w:t>2017 год – 280,0 тыс. руб.;</w:t>
      </w:r>
    </w:p>
    <w:p w:rsidR="000336B9" w:rsidRPr="000336B9" w:rsidRDefault="000336B9" w:rsidP="000336B9">
      <w:pPr>
        <w:tabs>
          <w:tab w:val="left" w:pos="10915"/>
        </w:tabs>
        <w:spacing w:after="0" w:line="240" w:lineRule="auto"/>
        <w:ind w:firstLine="992"/>
        <w:contextualSpacing/>
        <w:rPr>
          <w:rFonts w:ascii="Times New Roman" w:hAnsi="Times New Roman"/>
          <w:sz w:val="28"/>
          <w:szCs w:val="28"/>
        </w:rPr>
      </w:pPr>
      <w:r w:rsidRPr="000336B9">
        <w:rPr>
          <w:rFonts w:ascii="Times New Roman" w:hAnsi="Times New Roman"/>
          <w:sz w:val="28"/>
          <w:szCs w:val="28"/>
        </w:rPr>
        <w:t>2018 год – 100,0 тыс. руб.</w:t>
      </w:r>
    </w:p>
    <w:p w:rsidR="000336B9" w:rsidRPr="000336B9" w:rsidRDefault="000336B9" w:rsidP="000336B9">
      <w:pPr>
        <w:tabs>
          <w:tab w:val="left" w:pos="10915"/>
        </w:tabs>
        <w:spacing w:after="0" w:line="240" w:lineRule="auto"/>
        <w:ind w:firstLine="992"/>
        <w:contextualSpacing/>
        <w:rPr>
          <w:rFonts w:ascii="Times New Roman" w:hAnsi="Times New Roman"/>
          <w:sz w:val="28"/>
          <w:szCs w:val="28"/>
        </w:rPr>
      </w:pPr>
      <w:r w:rsidRPr="000336B9">
        <w:rPr>
          <w:rFonts w:ascii="Times New Roman" w:hAnsi="Times New Roman"/>
          <w:sz w:val="28"/>
          <w:szCs w:val="28"/>
        </w:rPr>
        <w:t>2019 год – 50,0 тыс. руб.</w:t>
      </w:r>
    </w:p>
    <w:p w:rsidR="000336B9" w:rsidRPr="000336B9" w:rsidRDefault="000336B9" w:rsidP="000336B9">
      <w:pPr>
        <w:tabs>
          <w:tab w:val="left" w:pos="10915"/>
        </w:tabs>
        <w:spacing w:after="0" w:line="240" w:lineRule="auto"/>
        <w:ind w:firstLine="709"/>
        <w:contextualSpacing/>
        <w:jc w:val="both"/>
        <w:rPr>
          <w:rFonts w:ascii="Times New Roman" w:hAnsi="Times New Roman"/>
          <w:sz w:val="28"/>
          <w:szCs w:val="28"/>
        </w:rPr>
      </w:pPr>
      <w:r w:rsidRPr="000336B9">
        <w:rPr>
          <w:rFonts w:ascii="Times New Roman" w:hAnsi="Times New Roman"/>
          <w:sz w:val="28"/>
          <w:szCs w:val="28"/>
        </w:rPr>
        <w:t>4. Прогнозный объем финансирования Подпрограммы  3 на 2015 - 2019 годы составит 7863,9 тыс. руб., в том числе по годам:</w:t>
      </w:r>
    </w:p>
    <w:p w:rsidR="000336B9" w:rsidRPr="000336B9" w:rsidRDefault="000336B9" w:rsidP="000336B9">
      <w:pPr>
        <w:tabs>
          <w:tab w:val="left" w:pos="10915"/>
        </w:tabs>
        <w:spacing w:after="0" w:line="240" w:lineRule="auto"/>
        <w:ind w:firstLine="992"/>
        <w:contextualSpacing/>
        <w:rPr>
          <w:rFonts w:ascii="Times New Roman" w:hAnsi="Times New Roman"/>
          <w:sz w:val="28"/>
          <w:szCs w:val="28"/>
        </w:rPr>
      </w:pPr>
      <w:r w:rsidRPr="000336B9">
        <w:rPr>
          <w:rFonts w:ascii="Times New Roman" w:hAnsi="Times New Roman"/>
          <w:sz w:val="28"/>
          <w:szCs w:val="28"/>
        </w:rPr>
        <w:t>2015 год – 1 776,3 тыс. руб.;</w:t>
      </w:r>
    </w:p>
    <w:p w:rsidR="000336B9" w:rsidRPr="000336B9" w:rsidRDefault="000336B9" w:rsidP="000336B9">
      <w:pPr>
        <w:tabs>
          <w:tab w:val="left" w:pos="10915"/>
        </w:tabs>
        <w:spacing w:after="0" w:line="240" w:lineRule="auto"/>
        <w:ind w:firstLine="992"/>
        <w:contextualSpacing/>
        <w:rPr>
          <w:rFonts w:ascii="Times New Roman" w:hAnsi="Times New Roman"/>
          <w:sz w:val="28"/>
          <w:szCs w:val="28"/>
        </w:rPr>
      </w:pPr>
      <w:r w:rsidRPr="000336B9">
        <w:rPr>
          <w:rFonts w:ascii="Times New Roman" w:hAnsi="Times New Roman"/>
          <w:sz w:val="28"/>
          <w:szCs w:val="28"/>
        </w:rPr>
        <w:t>2016 год – 5 371,3 тыс. руб.;</w:t>
      </w:r>
    </w:p>
    <w:p w:rsidR="000336B9" w:rsidRPr="000336B9" w:rsidRDefault="000336B9" w:rsidP="000336B9">
      <w:pPr>
        <w:tabs>
          <w:tab w:val="left" w:pos="10915"/>
        </w:tabs>
        <w:spacing w:after="0" w:line="240" w:lineRule="auto"/>
        <w:ind w:firstLine="992"/>
        <w:contextualSpacing/>
        <w:rPr>
          <w:rFonts w:ascii="Times New Roman" w:hAnsi="Times New Roman"/>
          <w:sz w:val="28"/>
          <w:szCs w:val="28"/>
        </w:rPr>
      </w:pPr>
      <w:r w:rsidRPr="000336B9">
        <w:rPr>
          <w:rFonts w:ascii="Times New Roman" w:hAnsi="Times New Roman"/>
          <w:sz w:val="28"/>
          <w:szCs w:val="28"/>
        </w:rPr>
        <w:t>2017 год – 346,3 тыс. руб.;</w:t>
      </w:r>
    </w:p>
    <w:p w:rsidR="000336B9" w:rsidRPr="000336B9" w:rsidRDefault="000336B9" w:rsidP="000336B9">
      <w:pPr>
        <w:tabs>
          <w:tab w:val="left" w:pos="10915"/>
        </w:tabs>
        <w:spacing w:after="0" w:line="240" w:lineRule="auto"/>
        <w:ind w:firstLine="992"/>
        <w:contextualSpacing/>
        <w:rPr>
          <w:rFonts w:ascii="Times New Roman" w:hAnsi="Times New Roman"/>
          <w:sz w:val="28"/>
          <w:szCs w:val="28"/>
        </w:rPr>
      </w:pPr>
      <w:r w:rsidRPr="000336B9">
        <w:rPr>
          <w:rFonts w:ascii="Times New Roman" w:hAnsi="Times New Roman"/>
          <w:sz w:val="28"/>
          <w:szCs w:val="28"/>
        </w:rPr>
        <w:t>2018 год – 210,0 тыс. руб.</w:t>
      </w:r>
    </w:p>
    <w:p w:rsidR="000336B9" w:rsidRPr="000336B9" w:rsidRDefault="000336B9" w:rsidP="000336B9">
      <w:pPr>
        <w:tabs>
          <w:tab w:val="left" w:pos="10915"/>
        </w:tabs>
        <w:spacing w:after="0" w:line="240" w:lineRule="auto"/>
        <w:ind w:firstLine="992"/>
        <w:contextualSpacing/>
        <w:rPr>
          <w:rFonts w:ascii="Times New Roman" w:hAnsi="Times New Roman"/>
          <w:sz w:val="28"/>
          <w:szCs w:val="28"/>
        </w:rPr>
      </w:pPr>
      <w:r w:rsidRPr="000336B9">
        <w:rPr>
          <w:rFonts w:ascii="Times New Roman" w:hAnsi="Times New Roman"/>
          <w:sz w:val="28"/>
          <w:szCs w:val="28"/>
        </w:rPr>
        <w:t>2019 год – 160,0 тыс. руб.</w:t>
      </w:r>
    </w:p>
    <w:p w:rsidR="000336B9" w:rsidRPr="000336B9" w:rsidRDefault="000336B9" w:rsidP="000336B9">
      <w:pPr>
        <w:tabs>
          <w:tab w:val="left" w:pos="10915"/>
        </w:tabs>
        <w:spacing w:after="0" w:line="240" w:lineRule="auto"/>
        <w:ind w:firstLine="709"/>
        <w:contextualSpacing/>
        <w:jc w:val="both"/>
        <w:rPr>
          <w:rFonts w:ascii="Times New Roman" w:hAnsi="Times New Roman"/>
          <w:sz w:val="28"/>
          <w:szCs w:val="28"/>
        </w:rPr>
      </w:pPr>
      <w:r w:rsidRPr="000336B9">
        <w:rPr>
          <w:rFonts w:ascii="Times New Roman" w:hAnsi="Times New Roman"/>
          <w:sz w:val="28"/>
          <w:szCs w:val="28"/>
        </w:rPr>
        <w:t>5. Прогнозный объем финансирования Подпрограммы  4 на 2015 - 2019 годы составит 100,0 тыс. руб., в том числе по годам:</w:t>
      </w:r>
    </w:p>
    <w:p w:rsidR="000336B9" w:rsidRPr="000336B9" w:rsidRDefault="000336B9" w:rsidP="000336B9">
      <w:pPr>
        <w:tabs>
          <w:tab w:val="left" w:pos="10915"/>
        </w:tabs>
        <w:spacing w:after="0" w:line="240" w:lineRule="auto"/>
        <w:ind w:firstLine="992"/>
        <w:contextualSpacing/>
        <w:rPr>
          <w:rFonts w:ascii="Times New Roman" w:hAnsi="Times New Roman"/>
          <w:sz w:val="28"/>
          <w:szCs w:val="28"/>
        </w:rPr>
      </w:pPr>
      <w:r w:rsidRPr="000336B9">
        <w:rPr>
          <w:rFonts w:ascii="Times New Roman" w:hAnsi="Times New Roman"/>
          <w:sz w:val="28"/>
          <w:szCs w:val="28"/>
        </w:rPr>
        <w:t>2015 год – 0,0 тыс. руб.;</w:t>
      </w:r>
    </w:p>
    <w:p w:rsidR="000336B9" w:rsidRPr="000336B9" w:rsidRDefault="000336B9" w:rsidP="000336B9">
      <w:pPr>
        <w:tabs>
          <w:tab w:val="left" w:pos="10915"/>
        </w:tabs>
        <w:spacing w:after="0" w:line="240" w:lineRule="auto"/>
        <w:ind w:firstLine="992"/>
        <w:contextualSpacing/>
        <w:rPr>
          <w:rFonts w:ascii="Times New Roman" w:hAnsi="Times New Roman"/>
          <w:sz w:val="28"/>
          <w:szCs w:val="28"/>
        </w:rPr>
      </w:pPr>
      <w:r w:rsidRPr="000336B9">
        <w:rPr>
          <w:rFonts w:ascii="Times New Roman" w:hAnsi="Times New Roman"/>
          <w:sz w:val="28"/>
          <w:szCs w:val="28"/>
        </w:rPr>
        <w:t>2016 год – 0,0 тыс. руб.;</w:t>
      </w:r>
    </w:p>
    <w:p w:rsidR="000336B9" w:rsidRPr="000336B9" w:rsidRDefault="000336B9" w:rsidP="000336B9">
      <w:pPr>
        <w:tabs>
          <w:tab w:val="left" w:pos="10915"/>
        </w:tabs>
        <w:spacing w:after="0" w:line="240" w:lineRule="auto"/>
        <w:ind w:firstLine="992"/>
        <w:contextualSpacing/>
        <w:rPr>
          <w:rFonts w:ascii="Times New Roman" w:hAnsi="Times New Roman"/>
          <w:sz w:val="28"/>
          <w:szCs w:val="28"/>
        </w:rPr>
      </w:pPr>
      <w:r w:rsidRPr="000336B9">
        <w:rPr>
          <w:rFonts w:ascii="Times New Roman" w:hAnsi="Times New Roman"/>
          <w:sz w:val="28"/>
          <w:szCs w:val="28"/>
        </w:rPr>
        <w:t>2017 год – 0,0 тыс. руб.;</w:t>
      </w:r>
    </w:p>
    <w:p w:rsidR="000336B9" w:rsidRPr="000336B9" w:rsidRDefault="000336B9" w:rsidP="000336B9">
      <w:pPr>
        <w:tabs>
          <w:tab w:val="left" w:pos="10915"/>
        </w:tabs>
        <w:spacing w:after="0" w:line="240" w:lineRule="auto"/>
        <w:ind w:firstLine="992"/>
        <w:contextualSpacing/>
        <w:rPr>
          <w:rFonts w:ascii="Times New Roman" w:hAnsi="Times New Roman"/>
          <w:sz w:val="28"/>
          <w:szCs w:val="28"/>
        </w:rPr>
      </w:pPr>
      <w:r w:rsidRPr="000336B9">
        <w:rPr>
          <w:rFonts w:ascii="Times New Roman" w:hAnsi="Times New Roman"/>
          <w:sz w:val="28"/>
          <w:szCs w:val="28"/>
        </w:rPr>
        <w:t>2018 год – 50,0 тыс. руб.</w:t>
      </w:r>
    </w:p>
    <w:p w:rsidR="000336B9" w:rsidRPr="000336B9" w:rsidRDefault="000336B9" w:rsidP="000336B9">
      <w:pPr>
        <w:tabs>
          <w:tab w:val="left" w:pos="10915"/>
        </w:tabs>
        <w:spacing w:after="0" w:line="240" w:lineRule="auto"/>
        <w:ind w:firstLine="992"/>
        <w:contextualSpacing/>
        <w:rPr>
          <w:rFonts w:ascii="Times New Roman" w:hAnsi="Times New Roman"/>
          <w:sz w:val="28"/>
          <w:szCs w:val="28"/>
        </w:rPr>
      </w:pPr>
      <w:r w:rsidRPr="000336B9">
        <w:rPr>
          <w:rFonts w:ascii="Times New Roman" w:hAnsi="Times New Roman"/>
          <w:sz w:val="28"/>
          <w:szCs w:val="28"/>
        </w:rPr>
        <w:t>2019 год – 5</w:t>
      </w:r>
      <w:r w:rsidRPr="000336B9">
        <w:rPr>
          <w:sz w:val="28"/>
          <w:szCs w:val="28"/>
        </w:rPr>
        <w:t>0,0</w:t>
      </w:r>
      <w:r w:rsidRPr="000336B9">
        <w:rPr>
          <w:rFonts w:ascii="Times New Roman" w:hAnsi="Times New Roman"/>
          <w:sz w:val="28"/>
          <w:szCs w:val="28"/>
        </w:rPr>
        <w:t xml:space="preserve"> тыс. руб.</w:t>
      </w:r>
    </w:p>
    <w:p w:rsidR="000336B9" w:rsidRPr="000336B9" w:rsidRDefault="000336B9" w:rsidP="000336B9">
      <w:pPr>
        <w:tabs>
          <w:tab w:val="left" w:pos="993"/>
          <w:tab w:val="left" w:pos="10915"/>
        </w:tabs>
        <w:spacing w:after="0" w:line="240" w:lineRule="auto"/>
        <w:ind w:firstLine="709"/>
        <w:jc w:val="both"/>
        <w:rPr>
          <w:rFonts w:ascii="Times New Roman" w:hAnsi="Times New Roman"/>
          <w:sz w:val="28"/>
          <w:szCs w:val="28"/>
        </w:rPr>
      </w:pPr>
      <w:r w:rsidRPr="000336B9">
        <w:rPr>
          <w:rFonts w:ascii="Times New Roman" w:hAnsi="Times New Roman"/>
          <w:sz w:val="28"/>
          <w:szCs w:val="28"/>
        </w:rPr>
        <w:t>6. Прогнозный объем финансирования Подпрограммы  5 на 2015 - 2019 годы  составит 84,9 тыс. руб., в том числе по годам:</w:t>
      </w:r>
    </w:p>
    <w:p w:rsidR="000336B9" w:rsidRPr="000336B9" w:rsidRDefault="000336B9" w:rsidP="000336B9">
      <w:pPr>
        <w:tabs>
          <w:tab w:val="left" w:pos="10915"/>
        </w:tabs>
        <w:spacing w:after="0" w:line="240" w:lineRule="auto"/>
        <w:ind w:firstLine="992"/>
        <w:contextualSpacing/>
        <w:rPr>
          <w:rFonts w:ascii="Times New Roman" w:hAnsi="Times New Roman"/>
          <w:sz w:val="28"/>
          <w:szCs w:val="28"/>
        </w:rPr>
      </w:pPr>
      <w:r w:rsidRPr="000336B9">
        <w:rPr>
          <w:rFonts w:ascii="Times New Roman" w:hAnsi="Times New Roman"/>
          <w:sz w:val="28"/>
          <w:szCs w:val="28"/>
        </w:rPr>
        <w:t>2015 год – 4,9 тыс. руб.;</w:t>
      </w:r>
    </w:p>
    <w:p w:rsidR="000336B9" w:rsidRPr="000336B9" w:rsidRDefault="000336B9" w:rsidP="000336B9">
      <w:pPr>
        <w:tabs>
          <w:tab w:val="left" w:pos="10915"/>
        </w:tabs>
        <w:spacing w:after="0" w:line="240" w:lineRule="auto"/>
        <w:ind w:firstLine="992"/>
        <w:contextualSpacing/>
        <w:rPr>
          <w:rFonts w:ascii="Times New Roman" w:hAnsi="Times New Roman"/>
          <w:sz w:val="28"/>
          <w:szCs w:val="28"/>
        </w:rPr>
      </w:pPr>
      <w:r w:rsidRPr="000336B9">
        <w:rPr>
          <w:rFonts w:ascii="Times New Roman" w:hAnsi="Times New Roman"/>
          <w:sz w:val="28"/>
          <w:szCs w:val="28"/>
        </w:rPr>
        <w:t>2016 год – 0,0 тыс. руб.;</w:t>
      </w:r>
    </w:p>
    <w:p w:rsidR="000336B9" w:rsidRPr="000336B9" w:rsidRDefault="000336B9" w:rsidP="000336B9">
      <w:pPr>
        <w:tabs>
          <w:tab w:val="left" w:pos="10915"/>
        </w:tabs>
        <w:spacing w:after="0" w:line="240" w:lineRule="auto"/>
        <w:ind w:firstLine="992"/>
        <w:contextualSpacing/>
        <w:rPr>
          <w:rFonts w:ascii="Times New Roman" w:hAnsi="Times New Roman"/>
          <w:sz w:val="28"/>
          <w:szCs w:val="28"/>
        </w:rPr>
      </w:pPr>
      <w:r w:rsidRPr="000336B9">
        <w:rPr>
          <w:rFonts w:ascii="Times New Roman" w:hAnsi="Times New Roman"/>
          <w:sz w:val="28"/>
          <w:szCs w:val="28"/>
        </w:rPr>
        <w:t>2017 год – 0,0 тыс. руб.;</w:t>
      </w:r>
    </w:p>
    <w:p w:rsidR="000336B9" w:rsidRPr="000336B9" w:rsidRDefault="000336B9" w:rsidP="000336B9">
      <w:pPr>
        <w:tabs>
          <w:tab w:val="left" w:pos="10915"/>
        </w:tabs>
        <w:spacing w:after="0" w:line="240" w:lineRule="auto"/>
        <w:ind w:firstLine="992"/>
        <w:contextualSpacing/>
        <w:rPr>
          <w:rFonts w:ascii="Times New Roman" w:hAnsi="Times New Roman"/>
          <w:sz w:val="28"/>
          <w:szCs w:val="28"/>
        </w:rPr>
      </w:pPr>
      <w:r w:rsidRPr="000336B9">
        <w:rPr>
          <w:rFonts w:ascii="Times New Roman" w:hAnsi="Times New Roman"/>
          <w:sz w:val="28"/>
          <w:szCs w:val="28"/>
        </w:rPr>
        <w:t>2018 год – 40,0 тыс. руб.</w:t>
      </w:r>
    </w:p>
    <w:p w:rsidR="000336B9" w:rsidRPr="000336B9" w:rsidRDefault="000336B9" w:rsidP="000336B9">
      <w:pPr>
        <w:tabs>
          <w:tab w:val="left" w:pos="10915"/>
        </w:tabs>
        <w:spacing w:after="0" w:line="240" w:lineRule="auto"/>
        <w:ind w:firstLine="992"/>
        <w:contextualSpacing/>
        <w:rPr>
          <w:rFonts w:ascii="Times New Roman" w:hAnsi="Times New Roman"/>
          <w:sz w:val="28"/>
          <w:szCs w:val="28"/>
        </w:rPr>
      </w:pPr>
      <w:r w:rsidRPr="000336B9">
        <w:rPr>
          <w:rFonts w:ascii="Times New Roman" w:hAnsi="Times New Roman"/>
          <w:sz w:val="28"/>
          <w:szCs w:val="28"/>
        </w:rPr>
        <w:t>2019 год – 4</w:t>
      </w:r>
      <w:r w:rsidRPr="000336B9">
        <w:rPr>
          <w:sz w:val="28"/>
          <w:szCs w:val="28"/>
        </w:rPr>
        <w:t>0,0</w:t>
      </w:r>
      <w:r w:rsidRPr="000336B9">
        <w:rPr>
          <w:rFonts w:ascii="Times New Roman" w:hAnsi="Times New Roman"/>
          <w:sz w:val="28"/>
          <w:szCs w:val="28"/>
        </w:rPr>
        <w:t xml:space="preserve"> тыс. руб.</w:t>
      </w:r>
    </w:p>
    <w:p w:rsidR="000336B9" w:rsidRPr="000336B9" w:rsidRDefault="000336B9" w:rsidP="000336B9">
      <w:pPr>
        <w:tabs>
          <w:tab w:val="left" w:pos="10915"/>
        </w:tabs>
        <w:spacing w:after="0" w:line="240" w:lineRule="auto"/>
        <w:ind w:firstLine="709"/>
        <w:contextualSpacing/>
        <w:jc w:val="both"/>
        <w:rPr>
          <w:rFonts w:ascii="Times New Roman" w:hAnsi="Times New Roman"/>
          <w:sz w:val="28"/>
          <w:szCs w:val="28"/>
        </w:rPr>
      </w:pPr>
      <w:r w:rsidRPr="000336B9">
        <w:rPr>
          <w:rFonts w:ascii="Times New Roman" w:hAnsi="Times New Roman"/>
          <w:sz w:val="28"/>
          <w:szCs w:val="28"/>
        </w:rPr>
        <w:t>7. Прогнозный объем финансирования Подпрограммы  6 на 2015 - 2019 годы составит 656,4 тыс. руб., в том числе по годам:</w:t>
      </w:r>
    </w:p>
    <w:p w:rsidR="000336B9" w:rsidRPr="000336B9" w:rsidRDefault="000336B9" w:rsidP="000336B9">
      <w:pPr>
        <w:tabs>
          <w:tab w:val="left" w:pos="10915"/>
        </w:tabs>
        <w:spacing w:after="0" w:line="240" w:lineRule="auto"/>
        <w:ind w:firstLine="992"/>
        <w:contextualSpacing/>
        <w:rPr>
          <w:rFonts w:ascii="Times New Roman" w:hAnsi="Times New Roman"/>
          <w:sz w:val="28"/>
          <w:szCs w:val="28"/>
        </w:rPr>
      </w:pPr>
      <w:r w:rsidRPr="000336B9">
        <w:rPr>
          <w:rFonts w:ascii="Times New Roman" w:hAnsi="Times New Roman"/>
          <w:sz w:val="28"/>
          <w:szCs w:val="28"/>
        </w:rPr>
        <w:t>2015 год – 225,2 тыс. руб.;</w:t>
      </w:r>
    </w:p>
    <w:p w:rsidR="000336B9" w:rsidRPr="000336B9" w:rsidRDefault="000336B9" w:rsidP="000336B9">
      <w:pPr>
        <w:tabs>
          <w:tab w:val="left" w:pos="10915"/>
        </w:tabs>
        <w:spacing w:after="0" w:line="240" w:lineRule="auto"/>
        <w:ind w:firstLine="992"/>
        <w:contextualSpacing/>
        <w:rPr>
          <w:rFonts w:ascii="Times New Roman" w:hAnsi="Times New Roman"/>
          <w:sz w:val="28"/>
          <w:szCs w:val="28"/>
        </w:rPr>
      </w:pPr>
      <w:r w:rsidRPr="000336B9">
        <w:rPr>
          <w:rFonts w:ascii="Times New Roman" w:hAnsi="Times New Roman"/>
          <w:sz w:val="28"/>
          <w:szCs w:val="28"/>
        </w:rPr>
        <w:t>2016 год – 402,7 тыс. руб.;</w:t>
      </w:r>
    </w:p>
    <w:p w:rsidR="000336B9" w:rsidRPr="000336B9" w:rsidRDefault="000336B9" w:rsidP="000336B9">
      <w:pPr>
        <w:tabs>
          <w:tab w:val="left" w:pos="10915"/>
        </w:tabs>
        <w:spacing w:after="0" w:line="240" w:lineRule="auto"/>
        <w:ind w:firstLine="992"/>
        <w:contextualSpacing/>
        <w:rPr>
          <w:rFonts w:ascii="Times New Roman" w:hAnsi="Times New Roman"/>
          <w:sz w:val="28"/>
          <w:szCs w:val="28"/>
        </w:rPr>
      </w:pPr>
      <w:r w:rsidRPr="000336B9">
        <w:rPr>
          <w:rFonts w:ascii="Times New Roman" w:hAnsi="Times New Roman"/>
          <w:sz w:val="28"/>
          <w:szCs w:val="28"/>
        </w:rPr>
        <w:t>2017 год – 28,5 тыс. руб.</w:t>
      </w:r>
    </w:p>
    <w:p w:rsidR="000336B9" w:rsidRPr="000336B9" w:rsidRDefault="000336B9" w:rsidP="000336B9">
      <w:pPr>
        <w:tabs>
          <w:tab w:val="left" w:pos="10915"/>
        </w:tabs>
        <w:spacing w:after="0" w:line="240" w:lineRule="auto"/>
        <w:ind w:firstLine="992"/>
        <w:contextualSpacing/>
        <w:rPr>
          <w:rFonts w:ascii="Times New Roman" w:hAnsi="Times New Roman"/>
          <w:sz w:val="28"/>
          <w:szCs w:val="28"/>
        </w:rPr>
      </w:pPr>
      <w:r w:rsidRPr="000336B9">
        <w:rPr>
          <w:rFonts w:ascii="Times New Roman" w:hAnsi="Times New Roman"/>
          <w:sz w:val="28"/>
          <w:szCs w:val="28"/>
        </w:rPr>
        <w:t>2018 год – 0,0 тыс. руб.</w:t>
      </w:r>
    </w:p>
    <w:p w:rsidR="000336B9" w:rsidRPr="000336B9" w:rsidRDefault="000336B9" w:rsidP="000336B9">
      <w:pPr>
        <w:tabs>
          <w:tab w:val="left" w:pos="10915"/>
        </w:tabs>
        <w:spacing w:after="0" w:line="240" w:lineRule="auto"/>
        <w:ind w:firstLine="992"/>
        <w:contextualSpacing/>
        <w:rPr>
          <w:rFonts w:ascii="Times New Roman" w:hAnsi="Times New Roman"/>
          <w:sz w:val="28"/>
          <w:szCs w:val="28"/>
        </w:rPr>
      </w:pPr>
      <w:r w:rsidRPr="000336B9">
        <w:rPr>
          <w:rFonts w:ascii="Times New Roman" w:hAnsi="Times New Roman"/>
          <w:sz w:val="28"/>
          <w:szCs w:val="28"/>
        </w:rPr>
        <w:t xml:space="preserve">2019 год – </w:t>
      </w:r>
      <w:r w:rsidRPr="000336B9">
        <w:rPr>
          <w:sz w:val="28"/>
          <w:szCs w:val="28"/>
        </w:rPr>
        <w:t>0,0</w:t>
      </w:r>
      <w:r w:rsidRPr="000336B9">
        <w:rPr>
          <w:rFonts w:ascii="Times New Roman" w:hAnsi="Times New Roman"/>
          <w:sz w:val="28"/>
          <w:szCs w:val="28"/>
        </w:rPr>
        <w:t xml:space="preserve"> тыс. руб.»</w:t>
      </w:r>
      <w:proofErr w:type="gramStart"/>
      <w:r w:rsidRPr="000336B9">
        <w:rPr>
          <w:rFonts w:ascii="Times New Roman" w:hAnsi="Times New Roman"/>
          <w:sz w:val="28"/>
          <w:szCs w:val="28"/>
        </w:rPr>
        <w:t xml:space="preserve"> ;</w:t>
      </w:r>
      <w:proofErr w:type="gramEnd"/>
    </w:p>
    <w:p w:rsidR="000336B9" w:rsidRPr="000336B9" w:rsidRDefault="000336B9" w:rsidP="000336B9">
      <w:pPr>
        <w:tabs>
          <w:tab w:val="left" w:pos="8735"/>
          <w:tab w:val="left" w:pos="10915"/>
        </w:tabs>
        <w:spacing w:after="0" w:line="240" w:lineRule="auto"/>
        <w:ind w:firstLine="709"/>
        <w:jc w:val="both"/>
        <w:rPr>
          <w:rFonts w:ascii="Times New Roman" w:hAnsi="Times New Roman"/>
          <w:sz w:val="28"/>
          <w:szCs w:val="28"/>
        </w:rPr>
      </w:pPr>
      <w:r w:rsidRPr="000336B9">
        <w:rPr>
          <w:rFonts w:ascii="Times New Roman" w:hAnsi="Times New Roman"/>
          <w:sz w:val="28"/>
          <w:szCs w:val="28"/>
        </w:rPr>
        <w:t xml:space="preserve">3) позицию «Объемы финансирования  подпрограммы» паспорта Подпрограммы 1 </w:t>
      </w:r>
      <w:r w:rsidRPr="000336B9">
        <w:rPr>
          <w:rFonts w:ascii="Times New Roman" w:hAnsi="Times New Roman"/>
          <w:b/>
          <w:sz w:val="28"/>
          <w:szCs w:val="28"/>
        </w:rPr>
        <w:t>«</w:t>
      </w:r>
      <w:r w:rsidRPr="000336B9">
        <w:rPr>
          <w:rFonts w:ascii="Times New Roman" w:hAnsi="Times New Roman"/>
          <w:sz w:val="28"/>
          <w:szCs w:val="28"/>
        </w:rPr>
        <w:t>Управление муниципальными финансами и муниципальным долгом</w:t>
      </w:r>
      <w:r w:rsidRPr="000336B9">
        <w:rPr>
          <w:rFonts w:ascii="Times New Roman" w:hAnsi="Times New Roman"/>
          <w:b/>
          <w:sz w:val="28"/>
          <w:szCs w:val="28"/>
        </w:rPr>
        <w:t>»</w:t>
      </w:r>
      <w:r w:rsidRPr="000336B9">
        <w:rPr>
          <w:rFonts w:ascii="Times New Roman" w:hAnsi="Times New Roman"/>
          <w:sz w:val="28"/>
          <w:szCs w:val="28"/>
        </w:rPr>
        <w:t xml:space="preserve">  изложить в следующей редакции:</w:t>
      </w:r>
    </w:p>
    <w:p w:rsidR="000336B9" w:rsidRPr="000336B9" w:rsidRDefault="000336B9" w:rsidP="000336B9">
      <w:pPr>
        <w:tabs>
          <w:tab w:val="left" w:pos="8735"/>
          <w:tab w:val="left" w:pos="10915"/>
        </w:tabs>
        <w:spacing w:after="0" w:line="240" w:lineRule="auto"/>
        <w:jc w:val="both"/>
        <w:rPr>
          <w:rFonts w:ascii="Times New Roman" w:hAnsi="Times New Roman"/>
          <w:sz w:val="28"/>
          <w:szCs w:val="28"/>
        </w:rPr>
      </w:pPr>
      <w:r w:rsidRPr="000336B9">
        <w:rPr>
          <w:rFonts w:ascii="Times New Roman" w:hAnsi="Times New Roman"/>
          <w:sz w:val="28"/>
          <w:szCs w:val="28"/>
        </w:rPr>
        <w:t>«</w:t>
      </w:r>
    </w:p>
    <w:tbl>
      <w:tblPr>
        <w:tblW w:w="9781" w:type="dxa"/>
        <w:tblCellSpacing w:w="5" w:type="nil"/>
        <w:tblInd w:w="-67" w:type="dxa"/>
        <w:tblLayout w:type="fixed"/>
        <w:tblCellMar>
          <w:left w:w="75" w:type="dxa"/>
          <w:right w:w="75" w:type="dxa"/>
        </w:tblCellMar>
        <w:tblLook w:val="0000"/>
      </w:tblPr>
      <w:tblGrid>
        <w:gridCol w:w="1843"/>
        <w:gridCol w:w="1560"/>
        <w:gridCol w:w="1502"/>
        <w:gridCol w:w="1498"/>
        <w:gridCol w:w="1110"/>
        <w:gridCol w:w="115"/>
        <w:gridCol w:w="1019"/>
        <w:gridCol w:w="1134"/>
      </w:tblGrid>
      <w:tr w:rsidR="000336B9" w:rsidRPr="000336B9" w:rsidTr="007E6FEC">
        <w:trPr>
          <w:trHeight w:val="538"/>
          <w:tblCellSpacing w:w="5" w:type="nil"/>
        </w:trPr>
        <w:tc>
          <w:tcPr>
            <w:tcW w:w="1843" w:type="dxa"/>
            <w:vMerge w:val="restart"/>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sz w:val="28"/>
                <w:szCs w:val="28"/>
                <w:lang w:eastAsia="ru-RU"/>
              </w:rPr>
            </w:pPr>
            <w:r w:rsidRPr="000336B9">
              <w:rPr>
                <w:rFonts w:ascii="Times New Roman" w:hAnsi="Times New Roman"/>
                <w:sz w:val="28"/>
                <w:szCs w:val="28"/>
                <w:lang w:eastAsia="ru-RU"/>
              </w:rPr>
              <w:t>Объемы финансирования подпрограммы</w:t>
            </w:r>
          </w:p>
        </w:tc>
        <w:tc>
          <w:tcPr>
            <w:tcW w:w="7938" w:type="dxa"/>
            <w:gridSpan w:val="7"/>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both"/>
              <w:rPr>
                <w:rFonts w:ascii="Times New Roman" w:hAnsi="Times New Roman"/>
                <w:sz w:val="28"/>
                <w:szCs w:val="28"/>
                <w:lang w:eastAsia="ru-RU"/>
              </w:rPr>
            </w:pPr>
            <w:r w:rsidRPr="000336B9">
              <w:rPr>
                <w:rFonts w:ascii="Times New Roman" w:hAnsi="Times New Roman"/>
                <w:sz w:val="28"/>
                <w:szCs w:val="28"/>
                <w:lang w:eastAsia="ru-RU"/>
              </w:rPr>
              <w:t>Объем финансирования подпрограммы на 2015-2019 годы составит  198 210,9 тыс. руб., в том числе по источникам финансирования и годам реализации:</w:t>
            </w:r>
          </w:p>
        </w:tc>
      </w:tr>
      <w:tr w:rsidR="000336B9" w:rsidRPr="000336B9" w:rsidTr="007E6FEC">
        <w:trPr>
          <w:trHeight w:val="144"/>
          <w:tblCellSpacing w:w="5" w:type="nil"/>
        </w:trPr>
        <w:tc>
          <w:tcPr>
            <w:tcW w:w="1843" w:type="dxa"/>
            <w:vMerge/>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sz w:val="28"/>
                <w:szCs w:val="28"/>
                <w:lang w:eastAsia="ru-RU"/>
              </w:rPr>
            </w:pPr>
          </w:p>
        </w:tc>
        <w:tc>
          <w:tcPr>
            <w:tcW w:w="1560"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sz w:val="28"/>
                <w:szCs w:val="28"/>
                <w:lang w:eastAsia="ru-RU"/>
              </w:rPr>
            </w:pPr>
            <w:r w:rsidRPr="000336B9">
              <w:rPr>
                <w:rFonts w:ascii="Times New Roman" w:hAnsi="Times New Roman"/>
                <w:sz w:val="28"/>
                <w:szCs w:val="28"/>
                <w:lang w:eastAsia="ru-RU"/>
              </w:rPr>
              <w:t>Источник финансирования</w:t>
            </w:r>
          </w:p>
        </w:tc>
        <w:tc>
          <w:tcPr>
            <w:tcW w:w="6378" w:type="dxa"/>
            <w:gridSpan w:val="6"/>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sz w:val="28"/>
                <w:szCs w:val="28"/>
                <w:lang w:eastAsia="ru-RU"/>
              </w:rPr>
            </w:pPr>
            <w:r w:rsidRPr="000336B9">
              <w:rPr>
                <w:rFonts w:ascii="Times New Roman" w:hAnsi="Times New Roman"/>
                <w:sz w:val="28"/>
                <w:szCs w:val="28"/>
                <w:lang w:eastAsia="ru-RU"/>
              </w:rPr>
              <w:t>Объем финансирования (тыс. руб.), гг.</w:t>
            </w:r>
          </w:p>
        </w:tc>
      </w:tr>
      <w:tr w:rsidR="000336B9" w:rsidRPr="000336B9" w:rsidTr="007E6FEC">
        <w:trPr>
          <w:trHeight w:val="144"/>
          <w:tblCellSpacing w:w="5" w:type="nil"/>
        </w:trPr>
        <w:tc>
          <w:tcPr>
            <w:tcW w:w="1843" w:type="dxa"/>
            <w:vMerge/>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sz w:val="28"/>
                <w:szCs w:val="28"/>
                <w:lang w:eastAsia="ru-RU"/>
              </w:rPr>
            </w:pPr>
          </w:p>
        </w:tc>
        <w:tc>
          <w:tcPr>
            <w:tcW w:w="1560"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sz w:val="28"/>
                <w:szCs w:val="28"/>
                <w:lang w:eastAsia="ru-RU"/>
              </w:rPr>
            </w:pPr>
            <w:r w:rsidRPr="000336B9">
              <w:rPr>
                <w:rFonts w:ascii="Times New Roman" w:hAnsi="Times New Roman"/>
                <w:sz w:val="28"/>
                <w:szCs w:val="28"/>
                <w:lang w:eastAsia="ru-RU"/>
              </w:rPr>
              <w:t>Всего</w:t>
            </w:r>
          </w:p>
        </w:tc>
        <w:tc>
          <w:tcPr>
            <w:tcW w:w="1502"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sz w:val="28"/>
                <w:szCs w:val="28"/>
                <w:lang w:eastAsia="ru-RU"/>
              </w:rPr>
            </w:pPr>
            <w:r w:rsidRPr="000336B9">
              <w:rPr>
                <w:rFonts w:ascii="Times New Roman" w:hAnsi="Times New Roman"/>
                <w:sz w:val="28"/>
                <w:szCs w:val="28"/>
                <w:lang w:eastAsia="ru-RU"/>
              </w:rPr>
              <w:t>2015 г.</w:t>
            </w:r>
          </w:p>
        </w:tc>
        <w:tc>
          <w:tcPr>
            <w:tcW w:w="1498"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sz w:val="28"/>
                <w:szCs w:val="28"/>
                <w:lang w:eastAsia="ru-RU"/>
              </w:rPr>
            </w:pPr>
            <w:r w:rsidRPr="000336B9">
              <w:rPr>
                <w:rFonts w:ascii="Times New Roman" w:hAnsi="Times New Roman"/>
                <w:sz w:val="28"/>
                <w:szCs w:val="28"/>
                <w:lang w:eastAsia="ru-RU"/>
              </w:rPr>
              <w:t>2016 г.</w:t>
            </w:r>
          </w:p>
        </w:tc>
        <w:tc>
          <w:tcPr>
            <w:tcW w:w="1110"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sz w:val="28"/>
                <w:szCs w:val="28"/>
                <w:lang w:eastAsia="ru-RU"/>
              </w:rPr>
            </w:pPr>
            <w:r w:rsidRPr="000336B9">
              <w:rPr>
                <w:rFonts w:ascii="Times New Roman" w:hAnsi="Times New Roman"/>
                <w:sz w:val="28"/>
                <w:szCs w:val="28"/>
                <w:lang w:eastAsia="ru-RU"/>
              </w:rPr>
              <w:t>2017 г.</w:t>
            </w:r>
          </w:p>
        </w:tc>
        <w:tc>
          <w:tcPr>
            <w:tcW w:w="1134" w:type="dxa"/>
            <w:gridSpan w:val="2"/>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sz w:val="28"/>
                <w:szCs w:val="28"/>
                <w:lang w:eastAsia="ru-RU"/>
              </w:rPr>
            </w:pPr>
            <w:r w:rsidRPr="000336B9">
              <w:rPr>
                <w:rFonts w:ascii="Times New Roman" w:hAnsi="Times New Roman"/>
                <w:sz w:val="28"/>
                <w:szCs w:val="28"/>
                <w:lang w:eastAsia="ru-RU"/>
              </w:rPr>
              <w:t>2018 г.</w:t>
            </w:r>
          </w:p>
        </w:tc>
        <w:tc>
          <w:tcPr>
            <w:tcW w:w="1134"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sz w:val="28"/>
                <w:szCs w:val="28"/>
                <w:lang w:eastAsia="ru-RU"/>
              </w:rPr>
            </w:pPr>
            <w:r w:rsidRPr="000336B9">
              <w:rPr>
                <w:rFonts w:ascii="Times New Roman" w:hAnsi="Times New Roman"/>
                <w:sz w:val="28"/>
                <w:szCs w:val="28"/>
                <w:lang w:eastAsia="ru-RU"/>
              </w:rPr>
              <w:t>2019г.</w:t>
            </w:r>
          </w:p>
        </w:tc>
      </w:tr>
      <w:tr w:rsidR="000336B9" w:rsidRPr="000336B9" w:rsidTr="007E6FEC">
        <w:trPr>
          <w:trHeight w:val="144"/>
          <w:tblCellSpacing w:w="5" w:type="nil"/>
        </w:trPr>
        <w:tc>
          <w:tcPr>
            <w:tcW w:w="1843" w:type="dxa"/>
            <w:vMerge/>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sz w:val="28"/>
                <w:szCs w:val="28"/>
                <w:lang w:eastAsia="ru-RU"/>
              </w:rPr>
            </w:pPr>
          </w:p>
        </w:tc>
        <w:tc>
          <w:tcPr>
            <w:tcW w:w="1560"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sz w:val="28"/>
                <w:szCs w:val="28"/>
                <w:lang w:eastAsia="ru-RU"/>
              </w:rPr>
            </w:pPr>
            <w:r w:rsidRPr="000336B9">
              <w:rPr>
                <w:rFonts w:ascii="Times New Roman" w:hAnsi="Times New Roman"/>
                <w:sz w:val="28"/>
                <w:szCs w:val="28"/>
                <w:lang w:eastAsia="ru-RU"/>
              </w:rPr>
              <w:t>198 210,9</w:t>
            </w:r>
          </w:p>
        </w:tc>
        <w:tc>
          <w:tcPr>
            <w:tcW w:w="1502"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sz w:val="28"/>
                <w:szCs w:val="28"/>
                <w:lang w:eastAsia="ru-RU"/>
              </w:rPr>
            </w:pPr>
            <w:r w:rsidRPr="000336B9">
              <w:rPr>
                <w:rFonts w:ascii="Times New Roman" w:hAnsi="Times New Roman"/>
                <w:sz w:val="28"/>
                <w:szCs w:val="28"/>
                <w:lang w:eastAsia="ru-RU"/>
              </w:rPr>
              <w:t>40 028,2</w:t>
            </w:r>
          </w:p>
        </w:tc>
        <w:tc>
          <w:tcPr>
            <w:tcW w:w="1498"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sz w:val="28"/>
                <w:szCs w:val="28"/>
                <w:lang w:eastAsia="ru-RU"/>
              </w:rPr>
            </w:pPr>
            <w:r w:rsidRPr="000336B9">
              <w:rPr>
                <w:rFonts w:ascii="Times New Roman" w:hAnsi="Times New Roman"/>
                <w:sz w:val="28"/>
                <w:szCs w:val="28"/>
                <w:lang w:eastAsia="ru-RU"/>
              </w:rPr>
              <w:t>42 932,6</w:t>
            </w:r>
          </w:p>
        </w:tc>
        <w:tc>
          <w:tcPr>
            <w:tcW w:w="1110"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sz w:val="28"/>
                <w:szCs w:val="28"/>
                <w:lang w:eastAsia="ru-RU"/>
              </w:rPr>
            </w:pPr>
            <w:r w:rsidRPr="000336B9">
              <w:rPr>
                <w:rFonts w:ascii="Times New Roman" w:hAnsi="Times New Roman"/>
                <w:sz w:val="28"/>
                <w:szCs w:val="28"/>
                <w:lang w:eastAsia="ru-RU"/>
              </w:rPr>
              <w:t xml:space="preserve">44 491,1  </w:t>
            </w:r>
          </w:p>
        </w:tc>
        <w:tc>
          <w:tcPr>
            <w:tcW w:w="1134" w:type="dxa"/>
            <w:gridSpan w:val="2"/>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sz w:val="28"/>
                <w:szCs w:val="28"/>
                <w:lang w:eastAsia="ru-RU"/>
              </w:rPr>
            </w:pPr>
            <w:r w:rsidRPr="000336B9">
              <w:rPr>
                <w:rFonts w:ascii="Times New Roman" w:hAnsi="Times New Roman"/>
                <w:sz w:val="28"/>
                <w:szCs w:val="28"/>
                <w:lang w:eastAsia="ru-RU"/>
              </w:rPr>
              <w:t>35 502,0</w:t>
            </w:r>
          </w:p>
        </w:tc>
        <w:tc>
          <w:tcPr>
            <w:tcW w:w="1134"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sz w:val="28"/>
                <w:szCs w:val="28"/>
                <w:lang w:eastAsia="ru-RU"/>
              </w:rPr>
            </w:pPr>
            <w:r w:rsidRPr="000336B9">
              <w:rPr>
                <w:rFonts w:ascii="Times New Roman" w:hAnsi="Times New Roman"/>
                <w:sz w:val="28"/>
                <w:szCs w:val="28"/>
                <w:lang w:eastAsia="ru-RU"/>
              </w:rPr>
              <w:t>35 257,0</w:t>
            </w:r>
          </w:p>
        </w:tc>
      </w:tr>
      <w:tr w:rsidR="000336B9" w:rsidRPr="000336B9" w:rsidTr="007E6FEC">
        <w:trPr>
          <w:trHeight w:val="144"/>
          <w:tblCellSpacing w:w="5" w:type="nil"/>
        </w:trPr>
        <w:tc>
          <w:tcPr>
            <w:tcW w:w="1843" w:type="dxa"/>
            <w:vMerge/>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sz w:val="28"/>
                <w:szCs w:val="28"/>
                <w:lang w:eastAsia="ru-RU"/>
              </w:rPr>
            </w:pPr>
          </w:p>
        </w:tc>
        <w:tc>
          <w:tcPr>
            <w:tcW w:w="1560"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sz w:val="28"/>
                <w:szCs w:val="28"/>
                <w:lang w:eastAsia="ru-RU"/>
              </w:rPr>
            </w:pPr>
          </w:p>
        </w:tc>
        <w:tc>
          <w:tcPr>
            <w:tcW w:w="6378" w:type="dxa"/>
            <w:gridSpan w:val="6"/>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sz w:val="28"/>
                <w:szCs w:val="28"/>
                <w:lang w:eastAsia="ru-RU"/>
              </w:rPr>
            </w:pPr>
            <w:r w:rsidRPr="000336B9">
              <w:rPr>
                <w:rFonts w:ascii="Times New Roman" w:hAnsi="Times New Roman"/>
                <w:sz w:val="28"/>
                <w:szCs w:val="28"/>
                <w:lang w:eastAsia="ru-RU"/>
              </w:rPr>
              <w:t>в том числе:</w:t>
            </w:r>
          </w:p>
        </w:tc>
      </w:tr>
      <w:tr w:rsidR="000336B9" w:rsidRPr="000336B9" w:rsidTr="007E6FEC">
        <w:trPr>
          <w:trHeight w:val="144"/>
          <w:tblCellSpacing w:w="5" w:type="nil"/>
        </w:trPr>
        <w:tc>
          <w:tcPr>
            <w:tcW w:w="1843" w:type="dxa"/>
            <w:vMerge/>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sz w:val="28"/>
                <w:szCs w:val="28"/>
                <w:lang w:eastAsia="ru-RU"/>
              </w:rPr>
            </w:pPr>
          </w:p>
        </w:tc>
        <w:tc>
          <w:tcPr>
            <w:tcW w:w="7938" w:type="dxa"/>
            <w:gridSpan w:val="7"/>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sz w:val="28"/>
                <w:szCs w:val="28"/>
                <w:lang w:eastAsia="ru-RU"/>
              </w:rPr>
            </w:pPr>
            <w:r w:rsidRPr="000336B9">
              <w:rPr>
                <w:rFonts w:ascii="Times New Roman" w:hAnsi="Times New Roman"/>
                <w:sz w:val="28"/>
                <w:szCs w:val="28"/>
                <w:lang w:eastAsia="ru-RU"/>
              </w:rPr>
              <w:t>федеральный бюджет:</w:t>
            </w:r>
          </w:p>
        </w:tc>
      </w:tr>
      <w:tr w:rsidR="000336B9" w:rsidRPr="000336B9" w:rsidTr="007E6FEC">
        <w:trPr>
          <w:trHeight w:val="144"/>
          <w:tblCellSpacing w:w="5" w:type="nil"/>
        </w:trPr>
        <w:tc>
          <w:tcPr>
            <w:tcW w:w="1843" w:type="dxa"/>
            <w:vMerge/>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sz w:val="28"/>
                <w:szCs w:val="28"/>
                <w:lang w:eastAsia="ru-RU"/>
              </w:rPr>
            </w:pPr>
          </w:p>
        </w:tc>
        <w:tc>
          <w:tcPr>
            <w:tcW w:w="1560"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sz w:val="28"/>
                <w:szCs w:val="28"/>
                <w:lang w:eastAsia="ru-RU"/>
              </w:rPr>
            </w:pPr>
            <w:r w:rsidRPr="000336B9">
              <w:rPr>
                <w:rFonts w:ascii="Times New Roman" w:hAnsi="Times New Roman"/>
                <w:sz w:val="28"/>
                <w:szCs w:val="28"/>
                <w:lang w:eastAsia="ru-RU"/>
              </w:rPr>
              <w:t>-</w:t>
            </w:r>
          </w:p>
        </w:tc>
        <w:tc>
          <w:tcPr>
            <w:tcW w:w="1502"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sz w:val="28"/>
                <w:szCs w:val="28"/>
                <w:lang w:eastAsia="ru-RU"/>
              </w:rPr>
            </w:pPr>
            <w:r w:rsidRPr="000336B9">
              <w:rPr>
                <w:rFonts w:ascii="Times New Roman" w:hAnsi="Times New Roman"/>
                <w:sz w:val="28"/>
                <w:szCs w:val="28"/>
                <w:lang w:eastAsia="ru-RU"/>
              </w:rPr>
              <w:t>-</w:t>
            </w:r>
          </w:p>
        </w:tc>
        <w:tc>
          <w:tcPr>
            <w:tcW w:w="1498"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sz w:val="28"/>
                <w:szCs w:val="28"/>
                <w:lang w:eastAsia="ru-RU"/>
              </w:rPr>
            </w:pPr>
            <w:r w:rsidRPr="000336B9">
              <w:rPr>
                <w:rFonts w:ascii="Times New Roman" w:hAnsi="Times New Roman"/>
                <w:sz w:val="28"/>
                <w:szCs w:val="28"/>
                <w:lang w:eastAsia="ru-RU"/>
              </w:rPr>
              <w:t>-</w:t>
            </w:r>
          </w:p>
        </w:tc>
        <w:tc>
          <w:tcPr>
            <w:tcW w:w="1225" w:type="dxa"/>
            <w:gridSpan w:val="2"/>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sz w:val="28"/>
                <w:szCs w:val="28"/>
                <w:lang w:eastAsia="ru-RU"/>
              </w:rPr>
            </w:pPr>
          </w:p>
        </w:tc>
        <w:tc>
          <w:tcPr>
            <w:tcW w:w="101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sz w:val="28"/>
                <w:szCs w:val="28"/>
                <w:lang w:eastAsia="ru-RU"/>
              </w:rPr>
            </w:pPr>
            <w:r w:rsidRPr="000336B9">
              <w:rPr>
                <w:rFonts w:ascii="Times New Roman" w:hAnsi="Times New Roman"/>
                <w:sz w:val="28"/>
                <w:szCs w:val="28"/>
                <w:lang w:eastAsia="ru-RU"/>
              </w:rPr>
              <w:t>-</w:t>
            </w:r>
          </w:p>
        </w:tc>
        <w:tc>
          <w:tcPr>
            <w:tcW w:w="1134"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sz w:val="28"/>
                <w:szCs w:val="28"/>
                <w:lang w:eastAsia="ru-RU"/>
              </w:rPr>
            </w:pPr>
          </w:p>
        </w:tc>
      </w:tr>
      <w:tr w:rsidR="000336B9" w:rsidRPr="000336B9" w:rsidTr="007E6FEC">
        <w:trPr>
          <w:trHeight w:val="144"/>
          <w:tblCellSpacing w:w="5" w:type="nil"/>
        </w:trPr>
        <w:tc>
          <w:tcPr>
            <w:tcW w:w="1843" w:type="dxa"/>
            <w:vMerge/>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sz w:val="28"/>
                <w:szCs w:val="28"/>
                <w:lang w:eastAsia="ru-RU"/>
              </w:rPr>
            </w:pPr>
          </w:p>
        </w:tc>
        <w:tc>
          <w:tcPr>
            <w:tcW w:w="7938" w:type="dxa"/>
            <w:gridSpan w:val="7"/>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sz w:val="28"/>
                <w:szCs w:val="28"/>
                <w:lang w:eastAsia="ru-RU"/>
              </w:rPr>
            </w:pPr>
            <w:r w:rsidRPr="000336B9">
              <w:rPr>
                <w:rFonts w:ascii="Times New Roman" w:hAnsi="Times New Roman"/>
                <w:sz w:val="28"/>
                <w:szCs w:val="28"/>
                <w:lang w:eastAsia="ru-RU"/>
              </w:rPr>
              <w:t>республиканский бюджет Республики Коми:</w:t>
            </w:r>
          </w:p>
        </w:tc>
      </w:tr>
      <w:tr w:rsidR="000336B9" w:rsidRPr="000336B9" w:rsidTr="007E6FEC">
        <w:trPr>
          <w:trHeight w:val="144"/>
          <w:tblCellSpacing w:w="5" w:type="nil"/>
        </w:trPr>
        <w:tc>
          <w:tcPr>
            <w:tcW w:w="1843" w:type="dxa"/>
            <w:vMerge/>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sz w:val="28"/>
                <w:szCs w:val="28"/>
                <w:lang w:eastAsia="ru-RU"/>
              </w:rPr>
            </w:pPr>
          </w:p>
        </w:tc>
        <w:tc>
          <w:tcPr>
            <w:tcW w:w="1560"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sz w:val="28"/>
                <w:szCs w:val="28"/>
                <w:lang w:eastAsia="ru-RU"/>
              </w:rPr>
            </w:pPr>
            <w:r w:rsidRPr="000336B9">
              <w:rPr>
                <w:rFonts w:ascii="Times New Roman" w:hAnsi="Times New Roman"/>
                <w:sz w:val="28"/>
                <w:szCs w:val="28"/>
                <w:lang w:eastAsia="ru-RU"/>
              </w:rPr>
              <w:t>2 664,9</w:t>
            </w:r>
          </w:p>
        </w:tc>
        <w:tc>
          <w:tcPr>
            <w:tcW w:w="1502"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sz w:val="28"/>
                <w:szCs w:val="28"/>
                <w:lang w:eastAsia="ru-RU"/>
              </w:rPr>
            </w:pPr>
            <w:r w:rsidRPr="000336B9">
              <w:rPr>
                <w:rFonts w:ascii="Times New Roman" w:hAnsi="Times New Roman"/>
                <w:sz w:val="28"/>
                <w:szCs w:val="28"/>
                <w:lang w:eastAsia="ru-RU"/>
              </w:rPr>
              <w:t>536,6</w:t>
            </w:r>
          </w:p>
        </w:tc>
        <w:tc>
          <w:tcPr>
            <w:tcW w:w="1498"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sz w:val="28"/>
                <w:szCs w:val="28"/>
                <w:lang w:eastAsia="ru-RU"/>
              </w:rPr>
            </w:pPr>
            <w:r w:rsidRPr="000336B9">
              <w:rPr>
                <w:rFonts w:ascii="Times New Roman" w:hAnsi="Times New Roman"/>
                <w:sz w:val="28"/>
                <w:szCs w:val="28"/>
                <w:lang w:eastAsia="ru-RU"/>
              </w:rPr>
              <w:t>536,8</w:t>
            </w:r>
          </w:p>
        </w:tc>
        <w:tc>
          <w:tcPr>
            <w:tcW w:w="1225" w:type="dxa"/>
            <w:gridSpan w:val="2"/>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sz w:val="28"/>
                <w:szCs w:val="28"/>
                <w:lang w:eastAsia="ru-RU"/>
              </w:rPr>
            </w:pPr>
            <w:r w:rsidRPr="000336B9">
              <w:rPr>
                <w:rFonts w:ascii="Times New Roman" w:hAnsi="Times New Roman"/>
                <w:sz w:val="28"/>
                <w:szCs w:val="28"/>
                <w:lang w:eastAsia="ru-RU"/>
              </w:rPr>
              <w:t>534,9</w:t>
            </w:r>
          </w:p>
        </w:tc>
        <w:tc>
          <w:tcPr>
            <w:tcW w:w="101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sz w:val="28"/>
                <w:szCs w:val="28"/>
                <w:lang w:eastAsia="ru-RU"/>
              </w:rPr>
            </w:pPr>
            <w:r w:rsidRPr="000336B9">
              <w:rPr>
                <w:rFonts w:ascii="Times New Roman" w:hAnsi="Times New Roman"/>
                <w:sz w:val="28"/>
                <w:szCs w:val="28"/>
                <w:lang w:eastAsia="ru-RU"/>
              </w:rPr>
              <w:t>531,0</w:t>
            </w:r>
          </w:p>
        </w:tc>
        <w:tc>
          <w:tcPr>
            <w:tcW w:w="1134"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sz w:val="28"/>
                <w:szCs w:val="28"/>
                <w:lang w:eastAsia="ru-RU"/>
              </w:rPr>
            </w:pPr>
            <w:r w:rsidRPr="000336B9">
              <w:rPr>
                <w:rFonts w:ascii="Times New Roman" w:hAnsi="Times New Roman"/>
                <w:sz w:val="28"/>
                <w:szCs w:val="28"/>
                <w:lang w:eastAsia="ru-RU"/>
              </w:rPr>
              <w:t>525,6</w:t>
            </w:r>
          </w:p>
        </w:tc>
      </w:tr>
      <w:tr w:rsidR="000336B9" w:rsidRPr="000336B9" w:rsidTr="007E6FEC">
        <w:trPr>
          <w:trHeight w:val="144"/>
          <w:tblCellSpacing w:w="5" w:type="nil"/>
        </w:trPr>
        <w:tc>
          <w:tcPr>
            <w:tcW w:w="1843" w:type="dxa"/>
            <w:vMerge/>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sz w:val="28"/>
                <w:szCs w:val="28"/>
                <w:lang w:eastAsia="ru-RU"/>
              </w:rPr>
            </w:pPr>
          </w:p>
        </w:tc>
        <w:tc>
          <w:tcPr>
            <w:tcW w:w="6804" w:type="dxa"/>
            <w:gridSpan w:val="6"/>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sz w:val="28"/>
                <w:szCs w:val="28"/>
                <w:lang w:eastAsia="ru-RU"/>
              </w:rPr>
            </w:pPr>
            <w:r w:rsidRPr="000336B9">
              <w:rPr>
                <w:rFonts w:ascii="Times New Roman" w:hAnsi="Times New Roman"/>
                <w:sz w:val="28"/>
                <w:szCs w:val="28"/>
                <w:lang w:eastAsia="ru-RU"/>
              </w:rPr>
              <w:t>бюджет муниципального образования  муниципального района «Ижемский»</w:t>
            </w:r>
          </w:p>
        </w:tc>
        <w:tc>
          <w:tcPr>
            <w:tcW w:w="1134"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sz w:val="28"/>
                <w:szCs w:val="28"/>
                <w:lang w:eastAsia="ru-RU"/>
              </w:rPr>
            </w:pPr>
          </w:p>
        </w:tc>
      </w:tr>
      <w:tr w:rsidR="000336B9" w:rsidRPr="000336B9" w:rsidTr="007E6FEC">
        <w:trPr>
          <w:trHeight w:val="144"/>
          <w:tblCellSpacing w:w="5" w:type="nil"/>
        </w:trPr>
        <w:tc>
          <w:tcPr>
            <w:tcW w:w="1843" w:type="dxa"/>
            <w:vMerge/>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sz w:val="28"/>
                <w:szCs w:val="28"/>
                <w:lang w:eastAsia="ru-RU"/>
              </w:rPr>
            </w:pPr>
          </w:p>
        </w:tc>
        <w:tc>
          <w:tcPr>
            <w:tcW w:w="1560"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spacing w:after="0" w:line="240" w:lineRule="auto"/>
              <w:jc w:val="center"/>
              <w:outlineLvl w:val="6"/>
              <w:rPr>
                <w:rFonts w:ascii="Times New Roman" w:hAnsi="Times New Roman"/>
                <w:sz w:val="28"/>
                <w:szCs w:val="28"/>
              </w:rPr>
            </w:pPr>
            <w:r w:rsidRPr="000336B9">
              <w:rPr>
                <w:rFonts w:ascii="Times New Roman" w:hAnsi="Times New Roman"/>
                <w:sz w:val="28"/>
                <w:szCs w:val="28"/>
              </w:rPr>
              <w:t>195 546,0</w:t>
            </w:r>
          </w:p>
        </w:tc>
        <w:tc>
          <w:tcPr>
            <w:tcW w:w="1502"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sz w:val="28"/>
                <w:szCs w:val="28"/>
                <w:lang w:eastAsia="ru-RU"/>
              </w:rPr>
            </w:pPr>
            <w:r w:rsidRPr="000336B9">
              <w:rPr>
                <w:rFonts w:ascii="Times New Roman" w:hAnsi="Times New Roman"/>
                <w:sz w:val="28"/>
                <w:szCs w:val="28"/>
                <w:lang w:eastAsia="ru-RU"/>
              </w:rPr>
              <w:t>39 491,6</w:t>
            </w:r>
          </w:p>
        </w:tc>
        <w:tc>
          <w:tcPr>
            <w:tcW w:w="1498" w:type="dxa"/>
            <w:tcBorders>
              <w:top w:val="single" w:sz="4" w:space="0" w:color="auto"/>
              <w:left w:val="single" w:sz="4" w:space="0" w:color="auto"/>
              <w:bottom w:val="single" w:sz="4" w:space="0" w:color="auto"/>
              <w:right w:val="single" w:sz="4" w:space="0" w:color="auto"/>
            </w:tcBorders>
            <w:vAlign w:val="bottom"/>
          </w:tcPr>
          <w:p w:rsidR="000336B9" w:rsidRPr="000336B9" w:rsidRDefault="000336B9" w:rsidP="000336B9">
            <w:pPr>
              <w:tabs>
                <w:tab w:val="left" w:pos="10915"/>
              </w:tabs>
              <w:spacing w:after="0" w:line="240" w:lineRule="auto"/>
              <w:jc w:val="center"/>
              <w:outlineLvl w:val="6"/>
              <w:rPr>
                <w:rFonts w:ascii="Times New Roman" w:hAnsi="Times New Roman"/>
                <w:sz w:val="28"/>
                <w:szCs w:val="28"/>
              </w:rPr>
            </w:pPr>
            <w:r w:rsidRPr="000336B9">
              <w:rPr>
                <w:rFonts w:ascii="Times New Roman" w:hAnsi="Times New Roman"/>
                <w:sz w:val="28"/>
                <w:szCs w:val="28"/>
              </w:rPr>
              <w:t>42 395,8</w:t>
            </w:r>
          </w:p>
        </w:tc>
        <w:tc>
          <w:tcPr>
            <w:tcW w:w="1225" w:type="dxa"/>
            <w:gridSpan w:val="2"/>
            <w:tcBorders>
              <w:top w:val="single" w:sz="4" w:space="0" w:color="auto"/>
              <w:left w:val="single" w:sz="4" w:space="0" w:color="auto"/>
              <w:bottom w:val="single" w:sz="4" w:space="0" w:color="auto"/>
              <w:right w:val="single" w:sz="4" w:space="0" w:color="auto"/>
            </w:tcBorders>
            <w:vAlign w:val="bottom"/>
          </w:tcPr>
          <w:p w:rsidR="000336B9" w:rsidRPr="000336B9" w:rsidRDefault="000336B9" w:rsidP="000336B9">
            <w:pPr>
              <w:tabs>
                <w:tab w:val="left" w:pos="10915"/>
              </w:tabs>
              <w:spacing w:after="0" w:line="240" w:lineRule="auto"/>
              <w:jc w:val="center"/>
              <w:outlineLvl w:val="6"/>
              <w:rPr>
                <w:rFonts w:ascii="Times New Roman" w:hAnsi="Times New Roman"/>
                <w:sz w:val="28"/>
                <w:szCs w:val="28"/>
              </w:rPr>
            </w:pPr>
            <w:r w:rsidRPr="000336B9">
              <w:rPr>
                <w:rFonts w:ascii="Times New Roman" w:hAnsi="Times New Roman"/>
                <w:sz w:val="28"/>
                <w:szCs w:val="28"/>
              </w:rPr>
              <w:t>43 956,2</w:t>
            </w:r>
          </w:p>
        </w:tc>
        <w:tc>
          <w:tcPr>
            <w:tcW w:w="1019" w:type="dxa"/>
            <w:tcBorders>
              <w:top w:val="single" w:sz="4" w:space="0" w:color="auto"/>
              <w:left w:val="single" w:sz="4" w:space="0" w:color="auto"/>
              <w:bottom w:val="single" w:sz="4" w:space="0" w:color="auto"/>
              <w:right w:val="single" w:sz="4" w:space="0" w:color="auto"/>
            </w:tcBorders>
            <w:vAlign w:val="bottom"/>
          </w:tcPr>
          <w:p w:rsidR="000336B9" w:rsidRPr="000336B9" w:rsidRDefault="000336B9" w:rsidP="000336B9">
            <w:pPr>
              <w:tabs>
                <w:tab w:val="left" w:pos="10915"/>
              </w:tabs>
              <w:spacing w:after="0" w:line="240" w:lineRule="auto"/>
              <w:jc w:val="center"/>
              <w:outlineLvl w:val="6"/>
              <w:rPr>
                <w:rFonts w:ascii="Times New Roman" w:hAnsi="Times New Roman"/>
                <w:sz w:val="28"/>
                <w:szCs w:val="28"/>
              </w:rPr>
            </w:pPr>
            <w:r w:rsidRPr="000336B9">
              <w:rPr>
                <w:rFonts w:ascii="Times New Roman" w:hAnsi="Times New Roman"/>
                <w:sz w:val="28"/>
                <w:szCs w:val="28"/>
              </w:rPr>
              <w:t>34 971,0</w:t>
            </w:r>
          </w:p>
        </w:tc>
        <w:tc>
          <w:tcPr>
            <w:tcW w:w="1134"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spacing w:after="0" w:line="240" w:lineRule="auto"/>
              <w:jc w:val="center"/>
              <w:outlineLvl w:val="6"/>
              <w:rPr>
                <w:rFonts w:ascii="Times New Roman" w:hAnsi="Times New Roman"/>
                <w:sz w:val="28"/>
                <w:szCs w:val="28"/>
              </w:rPr>
            </w:pPr>
            <w:r w:rsidRPr="000336B9">
              <w:rPr>
                <w:rFonts w:ascii="Times New Roman" w:hAnsi="Times New Roman"/>
                <w:sz w:val="28"/>
                <w:szCs w:val="28"/>
              </w:rPr>
              <w:t>34 731,4</w:t>
            </w:r>
          </w:p>
        </w:tc>
      </w:tr>
      <w:tr w:rsidR="000336B9" w:rsidRPr="000336B9" w:rsidTr="007E6FEC">
        <w:trPr>
          <w:trHeight w:val="144"/>
          <w:tblCellSpacing w:w="5" w:type="nil"/>
        </w:trPr>
        <w:tc>
          <w:tcPr>
            <w:tcW w:w="1843" w:type="dxa"/>
            <w:vMerge/>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sz w:val="28"/>
                <w:szCs w:val="28"/>
                <w:lang w:eastAsia="ru-RU"/>
              </w:rPr>
            </w:pPr>
          </w:p>
        </w:tc>
        <w:tc>
          <w:tcPr>
            <w:tcW w:w="6804" w:type="dxa"/>
            <w:gridSpan w:val="6"/>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sz w:val="28"/>
                <w:szCs w:val="28"/>
                <w:lang w:eastAsia="ru-RU"/>
              </w:rPr>
            </w:pPr>
            <w:r w:rsidRPr="000336B9">
              <w:rPr>
                <w:rFonts w:ascii="Times New Roman" w:hAnsi="Times New Roman"/>
                <w:sz w:val="28"/>
                <w:szCs w:val="28"/>
                <w:lang w:eastAsia="ru-RU"/>
              </w:rPr>
              <w:t>средства от приносящей доход деятельности:</w:t>
            </w:r>
          </w:p>
        </w:tc>
        <w:tc>
          <w:tcPr>
            <w:tcW w:w="1134"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sz w:val="28"/>
                <w:szCs w:val="28"/>
                <w:lang w:eastAsia="ru-RU"/>
              </w:rPr>
            </w:pPr>
          </w:p>
        </w:tc>
      </w:tr>
      <w:tr w:rsidR="000336B9" w:rsidRPr="000336B9" w:rsidTr="007E6FEC">
        <w:trPr>
          <w:trHeight w:val="144"/>
          <w:tblCellSpacing w:w="5" w:type="nil"/>
        </w:trPr>
        <w:tc>
          <w:tcPr>
            <w:tcW w:w="1843" w:type="dxa"/>
            <w:vMerge/>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sz w:val="28"/>
                <w:szCs w:val="28"/>
                <w:lang w:eastAsia="ru-RU"/>
              </w:rPr>
            </w:pPr>
          </w:p>
        </w:tc>
        <w:tc>
          <w:tcPr>
            <w:tcW w:w="1560"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sz w:val="28"/>
                <w:szCs w:val="28"/>
                <w:lang w:eastAsia="ru-RU"/>
              </w:rPr>
            </w:pPr>
            <w:r w:rsidRPr="000336B9">
              <w:rPr>
                <w:rFonts w:ascii="Times New Roman" w:hAnsi="Times New Roman"/>
                <w:sz w:val="28"/>
                <w:szCs w:val="28"/>
                <w:lang w:eastAsia="ru-RU"/>
              </w:rPr>
              <w:t>-</w:t>
            </w:r>
          </w:p>
        </w:tc>
        <w:tc>
          <w:tcPr>
            <w:tcW w:w="1502"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sz w:val="28"/>
                <w:szCs w:val="28"/>
                <w:lang w:eastAsia="ru-RU"/>
              </w:rPr>
            </w:pPr>
            <w:r w:rsidRPr="000336B9">
              <w:rPr>
                <w:rFonts w:ascii="Times New Roman" w:hAnsi="Times New Roman"/>
                <w:sz w:val="28"/>
                <w:szCs w:val="28"/>
                <w:lang w:eastAsia="ru-RU"/>
              </w:rPr>
              <w:t>-</w:t>
            </w:r>
          </w:p>
        </w:tc>
        <w:tc>
          <w:tcPr>
            <w:tcW w:w="1498"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sz w:val="28"/>
                <w:szCs w:val="28"/>
                <w:lang w:eastAsia="ru-RU"/>
              </w:rPr>
            </w:pPr>
            <w:r w:rsidRPr="000336B9">
              <w:rPr>
                <w:rFonts w:ascii="Times New Roman" w:hAnsi="Times New Roman"/>
                <w:sz w:val="28"/>
                <w:szCs w:val="28"/>
                <w:lang w:eastAsia="ru-RU"/>
              </w:rPr>
              <w:t>-</w:t>
            </w:r>
          </w:p>
        </w:tc>
        <w:tc>
          <w:tcPr>
            <w:tcW w:w="1225" w:type="dxa"/>
            <w:gridSpan w:val="2"/>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sz w:val="28"/>
                <w:szCs w:val="28"/>
                <w:lang w:eastAsia="ru-RU"/>
              </w:rPr>
            </w:pPr>
          </w:p>
        </w:tc>
        <w:tc>
          <w:tcPr>
            <w:tcW w:w="101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sz w:val="28"/>
                <w:szCs w:val="28"/>
                <w:lang w:eastAsia="ru-RU"/>
              </w:rPr>
            </w:pPr>
            <w:r w:rsidRPr="000336B9">
              <w:rPr>
                <w:rFonts w:ascii="Times New Roman" w:hAnsi="Times New Roman"/>
                <w:sz w:val="28"/>
                <w:szCs w:val="28"/>
                <w:lang w:eastAsia="ru-RU"/>
              </w:rPr>
              <w:t>-</w:t>
            </w:r>
          </w:p>
        </w:tc>
        <w:tc>
          <w:tcPr>
            <w:tcW w:w="1134"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sz w:val="28"/>
                <w:szCs w:val="28"/>
                <w:lang w:eastAsia="ru-RU"/>
              </w:rPr>
            </w:pPr>
            <w:r w:rsidRPr="000336B9">
              <w:rPr>
                <w:rFonts w:ascii="Times New Roman" w:hAnsi="Times New Roman"/>
                <w:sz w:val="28"/>
                <w:szCs w:val="28"/>
                <w:lang w:eastAsia="ru-RU"/>
              </w:rPr>
              <w:t>-</w:t>
            </w:r>
          </w:p>
        </w:tc>
      </w:tr>
    </w:tbl>
    <w:p w:rsidR="000336B9" w:rsidRPr="000336B9" w:rsidRDefault="000336B9" w:rsidP="000336B9">
      <w:pPr>
        <w:tabs>
          <w:tab w:val="left" w:pos="8735"/>
          <w:tab w:val="left" w:pos="10915"/>
        </w:tabs>
        <w:spacing w:after="0" w:line="240" w:lineRule="auto"/>
        <w:jc w:val="right"/>
        <w:rPr>
          <w:rFonts w:ascii="Times New Roman" w:eastAsia="Times New Roman" w:hAnsi="Times New Roman"/>
          <w:sz w:val="28"/>
          <w:szCs w:val="28"/>
          <w:lang w:eastAsia="ru-RU"/>
        </w:rPr>
      </w:pPr>
      <w:r w:rsidRPr="000336B9">
        <w:rPr>
          <w:rFonts w:ascii="Times New Roman" w:eastAsia="Times New Roman" w:hAnsi="Times New Roman"/>
          <w:sz w:val="28"/>
          <w:szCs w:val="28"/>
          <w:lang w:eastAsia="ru-RU"/>
        </w:rPr>
        <w:t>».</w:t>
      </w:r>
    </w:p>
    <w:p w:rsidR="000336B9" w:rsidRPr="000336B9" w:rsidRDefault="000336B9" w:rsidP="000336B9">
      <w:pPr>
        <w:tabs>
          <w:tab w:val="left" w:pos="10915"/>
        </w:tabs>
        <w:autoSpaceDE w:val="0"/>
        <w:autoSpaceDN w:val="0"/>
        <w:adjustRightInd w:val="0"/>
        <w:spacing w:after="0" w:line="240" w:lineRule="auto"/>
        <w:ind w:firstLine="567"/>
        <w:jc w:val="both"/>
        <w:rPr>
          <w:rFonts w:ascii="Times New Roman" w:hAnsi="Times New Roman"/>
          <w:sz w:val="28"/>
          <w:szCs w:val="28"/>
        </w:rPr>
      </w:pPr>
      <w:r w:rsidRPr="000336B9">
        <w:rPr>
          <w:rFonts w:ascii="Times New Roman" w:hAnsi="Times New Roman"/>
          <w:sz w:val="28"/>
          <w:szCs w:val="28"/>
        </w:rPr>
        <w:t>4) раздел 5 «Ресурсное обеспечение подпрограммы» Подпрограммы 1 изложить в следующей редакции:</w:t>
      </w:r>
    </w:p>
    <w:p w:rsidR="000336B9" w:rsidRPr="000336B9" w:rsidRDefault="000336B9" w:rsidP="000336B9">
      <w:pPr>
        <w:tabs>
          <w:tab w:val="left" w:pos="10915"/>
        </w:tabs>
        <w:spacing w:after="0" w:line="240" w:lineRule="auto"/>
        <w:contextualSpacing/>
        <w:jc w:val="center"/>
        <w:rPr>
          <w:rFonts w:ascii="Times New Roman" w:hAnsi="Times New Roman"/>
          <w:sz w:val="28"/>
          <w:szCs w:val="28"/>
        </w:rPr>
      </w:pPr>
      <w:r w:rsidRPr="000336B9">
        <w:rPr>
          <w:rFonts w:ascii="Times New Roman" w:hAnsi="Times New Roman"/>
          <w:sz w:val="28"/>
          <w:szCs w:val="28"/>
        </w:rPr>
        <w:t>«Раздел 5. Ресурсное обеспечение подпрограммы</w:t>
      </w:r>
    </w:p>
    <w:p w:rsidR="000336B9" w:rsidRPr="000336B9" w:rsidRDefault="000336B9" w:rsidP="000336B9">
      <w:pPr>
        <w:tabs>
          <w:tab w:val="left" w:pos="10915"/>
        </w:tabs>
        <w:spacing w:after="0" w:line="240" w:lineRule="auto"/>
        <w:contextualSpacing/>
        <w:jc w:val="both"/>
        <w:rPr>
          <w:rFonts w:ascii="Times New Roman" w:hAnsi="Times New Roman"/>
          <w:sz w:val="28"/>
          <w:szCs w:val="28"/>
        </w:rPr>
      </w:pPr>
    </w:p>
    <w:p w:rsidR="000336B9" w:rsidRPr="000336B9" w:rsidRDefault="000336B9" w:rsidP="000336B9">
      <w:pPr>
        <w:tabs>
          <w:tab w:val="left" w:pos="10915"/>
        </w:tabs>
        <w:spacing w:after="0" w:line="240" w:lineRule="auto"/>
        <w:ind w:firstLine="567"/>
        <w:contextualSpacing/>
        <w:jc w:val="both"/>
        <w:rPr>
          <w:rFonts w:ascii="Times New Roman" w:hAnsi="Times New Roman"/>
          <w:sz w:val="28"/>
          <w:szCs w:val="28"/>
        </w:rPr>
      </w:pPr>
      <w:r w:rsidRPr="000336B9">
        <w:rPr>
          <w:rFonts w:ascii="Times New Roman" w:hAnsi="Times New Roman"/>
          <w:sz w:val="28"/>
          <w:szCs w:val="28"/>
        </w:rPr>
        <w:t xml:space="preserve">Общий объем финансирования подпрограммы на 2015-2019 годы  предусматривается в размере   198 210,9 тыс. руб.,  в том числе: </w:t>
      </w:r>
    </w:p>
    <w:p w:rsidR="000336B9" w:rsidRPr="000336B9" w:rsidRDefault="000336B9" w:rsidP="000336B9">
      <w:pPr>
        <w:tabs>
          <w:tab w:val="left" w:pos="10915"/>
        </w:tabs>
        <w:spacing w:after="0" w:line="240" w:lineRule="auto"/>
        <w:ind w:firstLine="567"/>
        <w:contextualSpacing/>
        <w:jc w:val="both"/>
        <w:rPr>
          <w:rFonts w:ascii="Times New Roman" w:hAnsi="Times New Roman"/>
          <w:sz w:val="28"/>
          <w:szCs w:val="28"/>
        </w:rPr>
      </w:pPr>
      <w:r w:rsidRPr="000336B9">
        <w:rPr>
          <w:rFonts w:ascii="Times New Roman" w:hAnsi="Times New Roman"/>
          <w:sz w:val="28"/>
          <w:szCs w:val="28"/>
        </w:rPr>
        <w:t>за счет средств бюджета муниципального образования муниципального района «Ижемский» 195 546,0тыс. руб.</w:t>
      </w:r>
    </w:p>
    <w:p w:rsidR="000336B9" w:rsidRPr="000336B9" w:rsidRDefault="000336B9" w:rsidP="000336B9">
      <w:pPr>
        <w:tabs>
          <w:tab w:val="left" w:pos="10915"/>
        </w:tabs>
        <w:spacing w:after="0" w:line="240" w:lineRule="auto"/>
        <w:ind w:firstLine="567"/>
        <w:contextualSpacing/>
        <w:jc w:val="both"/>
        <w:rPr>
          <w:rFonts w:ascii="Times New Roman" w:hAnsi="Times New Roman"/>
          <w:sz w:val="28"/>
          <w:szCs w:val="28"/>
        </w:rPr>
      </w:pPr>
      <w:r w:rsidRPr="000336B9">
        <w:rPr>
          <w:rFonts w:ascii="Times New Roman" w:hAnsi="Times New Roman"/>
          <w:sz w:val="28"/>
          <w:szCs w:val="28"/>
        </w:rPr>
        <w:t>за счет средств республиканского бюджета Республики Коми – 2 664,9 тыс. руб.</w:t>
      </w:r>
    </w:p>
    <w:p w:rsidR="000336B9" w:rsidRPr="000336B9" w:rsidRDefault="000336B9" w:rsidP="000336B9">
      <w:pPr>
        <w:tabs>
          <w:tab w:val="left" w:pos="10915"/>
        </w:tabs>
        <w:autoSpaceDE w:val="0"/>
        <w:autoSpaceDN w:val="0"/>
        <w:adjustRightInd w:val="0"/>
        <w:spacing w:after="0" w:line="240" w:lineRule="auto"/>
        <w:ind w:firstLine="567"/>
        <w:jc w:val="both"/>
        <w:rPr>
          <w:rFonts w:ascii="Times New Roman" w:hAnsi="Times New Roman"/>
          <w:sz w:val="28"/>
          <w:szCs w:val="28"/>
          <w:lang w:eastAsia="ru-RU"/>
        </w:rPr>
      </w:pPr>
      <w:r w:rsidRPr="000336B9">
        <w:rPr>
          <w:rFonts w:ascii="Times New Roman" w:hAnsi="Times New Roman"/>
          <w:sz w:val="28"/>
          <w:szCs w:val="28"/>
          <w:lang w:eastAsia="ru-RU"/>
        </w:rPr>
        <w:t>Прогнозный объем финансирования Подпрограммы по годам составляет:</w:t>
      </w:r>
    </w:p>
    <w:p w:rsidR="000336B9" w:rsidRPr="000336B9" w:rsidRDefault="000336B9" w:rsidP="000336B9">
      <w:pPr>
        <w:tabs>
          <w:tab w:val="left" w:pos="10915"/>
        </w:tabs>
        <w:spacing w:after="0" w:line="240" w:lineRule="auto"/>
        <w:ind w:firstLine="567"/>
        <w:contextualSpacing/>
        <w:jc w:val="both"/>
        <w:rPr>
          <w:rFonts w:ascii="Times New Roman" w:hAnsi="Times New Roman"/>
          <w:sz w:val="28"/>
          <w:szCs w:val="28"/>
        </w:rPr>
      </w:pPr>
      <w:r w:rsidRPr="000336B9">
        <w:rPr>
          <w:rFonts w:ascii="Times New Roman" w:hAnsi="Times New Roman"/>
          <w:sz w:val="28"/>
          <w:szCs w:val="28"/>
        </w:rPr>
        <w:t>за счет средств бюджета муниципального образования муниципального района «Ижемский»:</w:t>
      </w:r>
    </w:p>
    <w:p w:rsidR="000336B9" w:rsidRPr="000336B9" w:rsidRDefault="000336B9" w:rsidP="000336B9">
      <w:pPr>
        <w:tabs>
          <w:tab w:val="left" w:pos="10915"/>
        </w:tabs>
        <w:spacing w:after="0" w:line="240" w:lineRule="auto"/>
        <w:ind w:firstLine="567"/>
        <w:contextualSpacing/>
        <w:jc w:val="both"/>
        <w:rPr>
          <w:rFonts w:ascii="Times New Roman" w:hAnsi="Times New Roman"/>
          <w:sz w:val="28"/>
          <w:szCs w:val="28"/>
        </w:rPr>
      </w:pPr>
      <w:r w:rsidRPr="000336B9">
        <w:rPr>
          <w:rFonts w:ascii="Times New Roman" w:hAnsi="Times New Roman"/>
          <w:sz w:val="28"/>
          <w:szCs w:val="28"/>
        </w:rPr>
        <w:t>2015 год – 39 491,6 тыс. руб.;</w:t>
      </w:r>
    </w:p>
    <w:p w:rsidR="000336B9" w:rsidRPr="000336B9" w:rsidRDefault="000336B9" w:rsidP="000336B9">
      <w:pPr>
        <w:tabs>
          <w:tab w:val="left" w:pos="10915"/>
        </w:tabs>
        <w:spacing w:after="0" w:line="240" w:lineRule="auto"/>
        <w:ind w:firstLine="567"/>
        <w:contextualSpacing/>
        <w:jc w:val="both"/>
        <w:rPr>
          <w:rFonts w:ascii="Times New Roman" w:hAnsi="Times New Roman"/>
          <w:sz w:val="28"/>
          <w:szCs w:val="28"/>
        </w:rPr>
      </w:pPr>
      <w:r w:rsidRPr="000336B9">
        <w:rPr>
          <w:rFonts w:ascii="Times New Roman" w:hAnsi="Times New Roman"/>
          <w:sz w:val="28"/>
          <w:szCs w:val="28"/>
        </w:rPr>
        <w:t>2016 год – 42 395,8 тыс. руб.;</w:t>
      </w:r>
    </w:p>
    <w:p w:rsidR="000336B9" w:rsidRPr="000336B9" w:rsidRDefault="000336B9" w:rsidP="000336B9">
      <w:pPr>
        <w:tabs>
          <w:tab w:val="left" w:pos="10915"/>
        </w:tabs>
        <w:spacing w:after="0" w:line="240" w:lineRule="auto"/>
        <w:ind w:firstLine="567"/>
        <w:contextualSpacing/>
        <w:jc w:val="both"/>
        <w:rPr>
          <w:rFonts w:ascii="Times New Roman" w:hAnsi="Times New Roman"/>
          <w:sz w:val="28"/>
          <w:szCs w:val="28"/>
        </w:rPr>
      </w:pPr>
      <w:r w:rsidRPr="000336B9">
        <w:rPr>
          <w:rFonts w:ascii="Times New Roman" w:hAnsi="Times New Roman"/>
          <w:sz w:val="28"/>
          <w:szCs w:val="28"/>
        </w:rPr>
        <w:t>2017 год – 43 956,2 тыс. руб.;</w:t>
      </w:r>
    </w:p>
    <w:p w:rsidR="000336B9" w:rsidRPr="000336B9" w:rsidRDefault="000336B9" w:rsidP="000336B9">
      <w:pPr>
        <w:tabs>
          <w:tab w:val="left" w:pos="10915"/>
        </w:tabs>
        <w:spacing w:after="0" w:line="240" w:lineRule="auto"/>
        <w:ind w:firstLine="567"/>
        <w:contextualSpacing/>
        <w:jc w:val="both"/>
        <w:rPr>
          <w:rFonts w:ascii="Times New Roman" w:hAnsi="Times New Roman"/>
          <w:sz w:val="28"/>
          <w:szCs w:val="28"/>
        </w:rPr>
      </w:pPr>
      <w:r w:rsidRPr="000336B9">
        <w:rPr>
          <w:rFonts w:ascii="Times New Roman" w:hAnsi="Times New Roman"/>
          <w:sz w:val="28"/>
          <w:szCs w:val="28"/>
        </w:rPr>
        <w:t>2018 год – 34 971,0 тыс. руб.;</w:t>
      </w:r>
    </w:p>
    <w:p w:rsidR="000336B9" w:rsidRPr="000336B9" w:rsidRDefault="000336B9" w:rsidP="000336B9">
      <w:pPr>
        <w:tabs>
          <w:tab w:val="left" w:pos="10915"/>
        </w:tabs>
        <w:spacing w:after="0" w:line="240" w:lineRule="auto"/>
        <w:ind w:firstLine="567"/>
        <w:contextualSpacing/>
        <w:jc w:val="both"/>
        <w:rPr>
          <w:rFonts w:ascii="Times New Roman" w:hAnsi="Times New Roman"/>
          <w:sz w:val="28"/>
          <w:szCs w:val="28"/>
        </w:rPr>
      </w:pPr>
      <w:r w:rsidRPr="000336B9">
        <w:rPr>
          <w:rFonts w:ascii="Times New Roman" w:hAnsi="Times New Roman"/>
          <w:sz w:val="28"/>
          <w:szCs w:val="28"/>
        </w:rPr>
        <w:t>2019 год – 34 731,4 тыс. руб.</w:t>
      </w:r>
    </w:p>
    <w:p w:rsidR="000336B9" w:rsidRPr="000336B9" w:rsidRDefault="000336B9" w:rsidP="000336B9">
      <w:pPr>
        <w:tabs>
          <w:tab w:val="left" w:pos="10915"/>
        </w:tabs>
        <w:spacing w:after="0" w:line="240" w:lineRule="auto"/>
        <w:ind w:firstLine="567"/>
        <w:contextualSpacing/>
        <w:jc w:val="both"/>
        <w:rPr>
          <w:rFonts w:ascii="Times New Roman" w:hAnsi="Times New Roman"/>
          <w:sz w:val="28"/>
          <w:szCs w:val="28"/>
        </w:rPr>
      </w:pPr>
      <w:r w:rsidRPr="000336B9">
        <w:rPr>
          <w:rFonts w:ascii="Times New Roman" w:hAnsi="Times New Roman"/>
          <w:sz w:val="28"/>
          <w:szCs w:val="28"/>
        </w:rPr>
        <w:t>за счет средств республиканского бюджета Республики Коми:</w:t>
      </w:r>
    </w:p>
    <w:p w:rsidR="000336B9" w:rsidRPr="000336B9" w:rsidRDefault="000336B9" w:rsidP="000336B9">
      <w:pPr>
        <w:tabs>
          <w:tab w:val="left" w:pos="10915"/>
        </w:tabs>
        <w:spacing w:after="0" w:line="240" w:lineRule="auto"/>
        <w:ind w:firstLine="567"/>
        <w:contextualSpacing/>
        <w:jc w:val="both"/>
        <w:rPr>
          <w:rFonts w:ascii="Times New Roman" w:hAnsi="Times New Roman"/>
          <w:sz w:val="28"/>
          <w:szCs w:val="28"/>
        </w:rPr>
      </w:pPr>
      <w:r w:rsidRPr="000336B9">
        <w:rPr>
          <w:rFonts w:ascii="Times New Roman" w:hAnsi="Times New Roman"/>
          <w:sz w:val="28"/>
          <w:szCs w:val="28"/>
        </w:rPr>
        <w:t>2015 год –536,6 тыс. руб.;</w:t>
      </w:r>
    </w:p>
    <w:p w:rsidR="000336B9" w:rsidRPr="000336B9" w:rsidRDefault="000336B9" w:rsidP="000336B9">
      <w:pPr>
        <w:tabs>
          <w:tab w:val="left" w:pos="10915"/>
        </w:tabs>
        <w:spacing w:after="0" w:line="240" w:lineRule="auto"/>
        <w:ind w:firstLine="567"/>
        <w:contextualSpacing/>
        <w:jc w:val="both"/>
        <w:rPr>
          <w:rFonts w:ascii="Times New Roman" w:hAnsi="Times New Roman"/>
          <w:sz w:val="28"/>
          <w:szCs w:val="28"/>
        </w:rPr>
      </w:pPr>
      <w:r w:rsidRPr="000336B9">
        <w:rPr>
          <w:rFonts w:ascii="Times New Roman" w:hAnsi="Times New Roman"/>
          <w:sz w:val="28"/>
          <w:szCs w:val="28"/>
        </w:rPr>
        <w:t>2016 год – 536,8 тыс. руб.;</w:t>
      </w:r>
    </w:p>
    <w:p w:rsidR="000336B9" w:rsidRPr="000336B9" w:rsidRDefault="000336B9" w:rsidP="000336B9">
      <w:pPr>
        <w:tabs>
          <w:tab w:val="left" w:pos="10915"/>
        </w:tabs>
        <w:autoSpaceDE w:val="0"/>
        <w:autoSpaceDN w:val="0"/>
        <w:adjustRightInd w:val="0"/>
        <w:spacing w:after="0" w:line="240" w:lineRule="auto"/>
        <w:ind w:firstLine="567"/>
        <w:jc w:val="both"/>
        <w:rPr>
          <w:rFonts w:ascii="Times New Roman" w:hAnsi="Times New Roman"/>
          <w:sz w:val="28"/>
          <w:szCs w:val="28"/>
          <w:lang w:eastAsia="ru-RU"/>
        </w:rPr>
      </w:pPr>
      <w:r w:rsidRPr="000336B9">
        <w:rPr>
          <w:rFonts w:ascii="Times New Roman" w:hAnsi="Times New Roman"/>
          <w:sz w:val="28"/>
          <w:szCs w:val="28"/>
          <w:lang w:eastAsia="ru-RU"/>
        </w:rPr>
        <w:t>2017 год – 534,9  тыс. руб.;</w:t>
      </w:r>
    </w:p>
    <w:p w:rsidR="000336B9" w:rsidRPr="000336B9" w:rsidRDefault="000336B9" w:rsidP="000336B9">
      <w:pPr>
        <w:tabs>
          <w:tab w:val="left" w:pos="10915"/>
        </w:tabs>
        <w:autoSpaceDE w:val="0"/>
        <w:autoSpaceDN w:val="0"/>
        <w:adjustRightInd w:val="0"/>
        <w:spacing w:after="0" w:line="240" w:lineRule="auto"/>
        <w:ind w:firstLine="567"/>
        <w:jc w:val="both"/>
        <w:rPr>
          <w:rFonts w:ascii="Times New Roman" w:hAnsi="Times New Roman"/>
          <w:sz w:val="28"/>
          <w:szCs w:val="28"/>
          <w:lang w:eastAsia="ru-RU"/>
        </w:rPr>
      </w:pPr>
      <w:r w:rsidRPr="000336B9">
        <w:rPr>
          <w:rFonts w:ascii="Times New Roman" w:hAnsi="Times New Roman"/>
          <w:sz w:val="28"/>
          <w:szCs w:val="28"/>
          <w:lang w:eastAsia="ru-RU"/>
        </w:rPr>
        <w:t>2018 год – 531,0 тыс. руб.</w:t>
      </w:r>
    </w:p>
    <w:p w:rsidR="000336B9" w:rsidRPr="000336B9" w:rsidRDefault="000336B9" w:rsidP="000336B9">
      <w:pPr>
        <w:tabs>
          <w:tab w:val="left" w:pos="10915"/>
        </w:tabs>
        <w:autoSpaceDE w:val="0"/>
        <w:autoSpaceDN w:val="0"/>
        <w:adjustRightInd w:val="0"/>
        <w:spacing w:after="0" w:line="240" w:lineRule="auto"/>
        <w:ind w:firstLine="567"/>
        <w:jc w:val="both"/>
        <w:rPr>
          <w:rFonts w:ascii="Times New Roman" w:hAnsi="Times New Roman"/>
          <w:sz w:val="28"/>
          <w:szCs w:val="28"/>
          <w:lang w:eastAsia="ru-RU"/>
        </w:rPr>
      </w:pPr>
      <w:r w:rsidRPr="000336B9">
        <w:rPr>
          <w:rFonts w:ascii="Times New Roman" w:hAnsi="Times New Roman"/>
          <w:sz w:val="28"/>
          <w:szCs w:val="28"/>
          <w:lang w:eastAsia="ru-RU"/>
        </w:rPr>
        <w:t>2019 год -  525,6 тыс. руб.</w:t>
      </w:r>
    </w:p>
    <w:p w:rsidR="000336B9" w:rsidRPr="000336B9" w:rsidRDefault="000336B9" w:rsidP="000336B9">
      <w:pPr>
        <w:widowControl w:val="0"/>
        <w:tabs>
          <w:tab w:val="left" w:pos="10915"/>
        </w:tabs>
        <w:autoSpaceDE w:val="0"/>
        <w:autoSpaceDN w:val="0"/>
        <w:adjustRightInd w:val="0"/>
        <w:spacing w:after="0" w:line="240" w:lineRule="auto"/>
        <w:ind w:firstLine="567"/>
        <w:jc w:val="both"/>
        <w:rPr>
          <w:rFonts w:ascii="Times New Roman" w:hAnsi="Times New Roman"/>
          <w:sz w:val="28"/>
          <w:szCs w:val="28"/>
        </w:rPr>
      </w:pPr>
      <w:r w:rsidRPr="000336B9">
        <w:rPr>
          <w:rFonts w:ascii="Times New Roman" w:hAnsi="Times New Roman"/>
          <w:sz w:val="28"/>
          <w:szCs w:val="28"/>
        </w:rPr>
        <w:t>Объемы  финансирования  на 2015 - 2020 годы будет уточняться после утверждения решения о бюджете муниципального района «Ижемский» на соответствующий финансовый год и плановый период.</w:t>
      </w:r>
    </w:p>
    <w:p w:rsidR="000336B9" w:rsidRPr="000336B9" w:rsidRDefault="000336B9" w:rsidP="000336B9">
      <w:pPr>
        <w:widowControl w:val="0"/>
        <w:tabs>
          <w:tab w:val="left" w:pos="10915"/>
        </w:tabs>
        <w:autoSpaceDE w:val="0"/>
        <w:autoSpaceDN w:val="0"/>
        <w:adjustRightInd w:val="0"/>
        <w:spacing w:after="0" w:line="240" w:lineRule="auto"/>
        <w:ind w:firstLine="567"/>
        <w:jc w:val="both"/>
        <w:rPr>
          <w:rFonts w:ascii="Times New Roman" w:hAnsi="Times New Roman"/>
          <w:sz w:val="28"/>
          <w:szCs w:val="28"/>
        </w:rPr>
      </w:pPr>
      <w:r w:rsidRPr="000336B9">
        <w:rPr>
          <w:rFonts w:ascii="Times New Roman" w:hAnsi="Times New Roman"/>
          <w:sz w:val="28"/>
          <w:szCs w:val="28"/>
        </w:rPr>
        <w:t>Ресурсное обеспечение Подпрограммы приведено в приложении к Программе (</w:t>
      </w:r>
      <w:hyperlink w:anchor="Par3168" w:tooltip="Ссылка на текущий документ" w:history="1">
        <w:r w:rsidRPr="000336B9">
          <w:rPr>
            <w:rFonts w:ascii="Times New Roman" w:hAnsi="Times New Roman"/>
            <w:sz w:val="28"/>
            <w:szCs w:val="28"/>
          </w:rPr>
          <w:t xml:space="preserve">таблицы </w:t>
        </w:r>
      </w:hyperlink>
      <w:r w:rsidRPr="000336B9">
        <w:rPr>
          <w:rFonts w:ascii="Times New Roman" w:hAnsi="Times New Roman"/>
          <w:sz w:val="28"/>
          <w:szCs w:val="28"/>
        </w:rPr>
        <w:t>4 и 5).».</w:t>
      </w:r>
    </w:p>
    <w:p w:rsidR="000336B9" w:rsidRPr="000336B9" w:rsidRDefault="000336B9" w:rsidP="000336B9">
      <w:pPr>
        <w:tabs>
          <w:tab w:val="left" w:pos="10915"/>
        </w:tabs>
        <w:autoSpaceDE w:val="0"/>
        <w:autoSpaceDN w:val="0"/>
        <w:adjustRightInd w:val="0"/>
        <w:spacing w:after="0" w:line="240" w:lineRule="auto"/>
        <w:ind w:firstLine="567"/>
        <w:jc w:val="both"/>
        <w:outlineLvl w:val="0"/>
        <w:rPr>
          <w:rFonts w:ascii="Times New Roman" w:hAnsi="Times New Roman"/>
          <w:sz w:val="28"/>
          <w:szCs w:val="28"/>
        </w:rPr>
      </w:pPr>
      <w:r w:rsidRPr="000336B9">
        <w:rPr>
          <w:rFonts w:ascii="Times New Roman" w:hAnsi="Times New Roman"/>
          <w:sz w:val="28"/>
          <w:szCs w:val="28"/>
        </w:rPr>
        <w:t>5) таблицы 4, 5 приложения к Программе изложить в редакции согласно приложению 1 к настоящему постановлению.</w:t>
      </w:r>
    </w:p>
    <w:p w:rsidR="000336B9" w:rsidRPr="000336B9" w:rsidRDefault="000336B9" w:rsidP="000336B9">
      <w:pPr>
        <w:tabs>
          <w:tab w:val="left" w:pos="10915"/>
        </w:tabs>
        <w:autoSpaceDE w:val="0"/>
        <w:autoSpaceDN w:val="0"/>
        <w:adjustRightInd w:val="0"/>
        <w:spacing w:after="0" w:line="240" w:lineRule="auto"/>
        <w:ind w:firstLine="567"/>
        <w:jc w:val="both"/>
        <w:rPr>
          <w:rFonts w:ascii="Times New Roman" w:hAnsi="Times New Roman"/>
          <w:sz w:val="28"/>
          <w:szCs w:val="28"/>
          <w:lang w:eastAsia="ru-RU"/>
        </w:rPr>
      </w:pPr>
      <w:r w:rsidRPr="000336B9">
        <w:rPr>
          <w:rFonts w:ascii="Times New Roman" w:hAnsi="Times New Roman"/>
          <w:sz w:val="28"/>
          <w:szCs w:val="28"/>
          <w:lang w:eastAsia="ru-RU"/>
        </w:rPr>
        <w:t>2. Настоящее постановление вступает в силу со дня его официального опубликования.</w:t>
      </w:r>
    </w:p>
    <w:p w:rsidR="000336B9" w:rsidRPr="000336B9" w:rsidRDefault="000336B9" w:rsidP="000336B9">
      <w:pPr>
        <w:tabs>
          <w:tab w:val="left" w:pos="10915"/>
        </w:tabs>
        <w:autoSpaceDE w:val="0"/>
        <w:autoSpaceDN w:val="0"/>
        <w:adjustRightInd w:val="0"/>
        <w:spacing w:after="0" w:line="240" w:lineRule="auto"/>
        <w:ind w:firstLine="567"/>
        <w:jc w:val="both"/>
        <w:rPr>
          <w:rFonts w:ascii="Times New Roman" w:hAnsi="Times New Roman"/>
          <w:sz w:val="28"/>
          <w:szCs w:val="28"/>
          <w:lang w:eastAsia="ru-RU"/>
        </w:rPr>
      </w:pPr>
      <w:r w:rsidRPr="000336B9">
        <w:rPr>
          <w:rFonts w:ascii="Times New Roman" w:hAnsi="Times New Roman"/>
          <w:sz w:val="28"/>
          <w:szCs w:val="28"/>
          <w:lang w:eastAsia="ru-RU"/>
        </w:rPr>
        <w:t xml:space="preserve">3. </w:t>
      </w:r>
      <w:proofErr w:type="gramStart"/>
      <w:r w:rsidRPr="000336B9">
        <w:rPr>
          <w:rFonts w:ascii="Times New Roman" w:hAnsi="Times New Roman"/>
          <w:sz w:val="28"/>
          <w:szCs w:val="28"/>
          <w:lang w:eastAsia="ru-RU"/>
        </w:rPr>
        <w:t>Контроль за</w:t>
      </w:r>
      <w:proofErr w:type="gramEnd"/>
      <w:r w:rsidRPr="000336B9">
        <w:rPr>
          <w:rFonts w:ascii="Times New Roman" w:hAnsi="Times New Roman"/>
          <w:sz w:val="28"/>
          <w:szCs w:val="28"/>
          <w:lang w:eastAsia="ru-RU"/>
        </w:rPr>
        <w:t xml:space="preserve"> настоящим постановлением оставляю за собой.</w:t>
      </w:r>
    </w:p>
    <w:p w:rsidR="000336B9" w:rsidRPr="000336B9" w:rsidRDefault="000336B9" w:rsidP="000336B9">
      <w:pPr>
        <w:tabs>
          <w:tab w:val="left" w:pos="10915"/>
        </w:tabs>
        <w:autoSpaceDE w:val="0"/>
        <w:autoSpaceDN w:val="0"/>
        <w:adjustRightInd w:val="0"/>
        <w:spacing w:after="0" w:line="240" w:lineRule="auto"/>
        <w:ind w:firstLine="567"/>
        <w:jc w:val="both"/>
        <w:rPr>
          <w:rFonts w:ascii="Times New Roman" w:hAnsi="Times New Roman"/>
          <w:sz w:val="28"/>
          <w:szCs w:val="28"/>
          <w:lang w:eastAsia="ru-RU"/>
        </w:rPr>
      </w:pPr>
    </w:p>
    <w:p w:rsidR="000336B9" w:rsidRPr="000336B9" w:rsidRDefault="000336B9" w:rsidP="000336B9">
      <w:pPr>
        <w:tabs>
          <w:tab w:val="left" w:pos="10915"/>
        </w:tabs>
        <w:autoSpaceDE w:val="0"/>
        <w:autoSpaceDN w:val="0"/>
        <w:adjustRightInd w:val="0"/>
        <w:spacing w:after="0" w:line="240" w:lineRule="auto"/>
        <w:ind w:firstLine="567"/>
        <w:jc w:val="both"/>
        <w:rPr>
          <w:rFonts w:ascii="Times New Roman" w:hAnsi="Times New Roman"/>
          <w:sz w:val="28"/>
          <w:szCs w:val="28"/>
          <w:lang w:eastAsia="ru-RU"/>
        </w:rPr>
      </w:pPr>
    </w:p>
    <w:p w:rsidR="000336B9" w:rsidRPr="000336B9" w:rsidRDefault="000336B9" w:rsidP="000336B9">
      <w:pPr>
        <w:tabs>
          <w:tab w:val="left" w:pos="10915"/>
        </w:tabs>
        <w:autoSpaceDE w:val="0"/>
        <w:autoSpaceDN w:val="0"/>
        <w:adjustRightInd w:val="0"/>
        <w:spacing w:after="0" w:line="240" w:lineRule="auto"/>
        <w:ind w:firstLine="567"/>
        <w:jc w:val="both"/>
        <w:rPr>
          <w:rFonts w:ascii="Times New Roman" w:hAnsi="Times New Roman"/>
          <w:sz w:val="28"/>
          <w:szCs w:val="28"/>
          <w:lang w:eastAsia="ru-RU"/>
        </w:rPr>
      </w:pPr>
    </w:p>
    <w:p w:rsidR="000336B9" w:rsidRPr="000336B9" w:rsidRDefault="000336B9" w:rsidP="000336B9">
      <w:pPr>
        <w:tabs>
          <w:tab w:val="left" w:pos="10915"/>
        </w:tabs>
        <w:autoSpaceDE w:val="0"/>
        <w:autoSpaceDN w:val="0"/>
        <w:adjustRightInd w:val="0"/>
        <w:spacing w:after="0" w:line="240" w:lineRule="auto"/>
        <w:ind w:left="-426"/>
        <w:rPr>
          <w:rFonts w:ascii="Times New Roman" w:hAnsi="Times New Roman"/>
          <w:sz w:val="28"/>
          <w:szCs w:val="28"/>
          <w:lang w:eastAsia="ru-RU"/>
        </w:rPr>
      </w:pPr>
      <w:r w:rsidRPr="000336B9">
        <w:rPr>
          <w:rFonts w:ascii="Times New Roman" w:hAnsi="Times New Roman"/>
          <w:sz w:val="28"/>
          <w:szCs w:val="28"/>
          <w:lang w:eastAsia="ru-RU"/>
        </w:rPr>
        <w:t>Руководитель администрации</w:t>
      </w:r>
    </w:p>
    <w:p w:rsidR="00A70C70" w:rsidRDefault="000336B9" w:rsidP="000336B9">
      <w:pPr>
        <w:tabs>
          <w:tab w:val="left" w:pos="10915"/>
        </w:tabs>
        <w:autoSpaceDE w:val="0"/>
        <w:autoSpaceDN w:val="0"/>
        <w:adjustRightInd w:val="0"/>
        <w:spacing w:after="0" w:line="240" w:lineRule="auto"/>
        <w:ind w:left="-426"/>
        <w:rPr>
          <w:rFonts w:ascii="Times New Roman" w:hAnsi="Times New Roman"/>
          <w:sz w:val="24"/>
          <w:szCs w:val="24"/>
          <w:lang w:eastAsia="ru-RU"/>
        </w:rPr>
        <w:sectPr w:rsidR="00A70C70" w:rsidSect="000336B9">
          <w:pgSz w:w="11907" w:h="16839" w:code="9"/>
          <w:pgMar w:top="720" w:right="720" w:bottom="720" w:left="720" w:header="709" w:footer="709" w:gutter="0"/>
          <w:cols w:space="708"/>
          <w:docGrid w:linePitch="360"/>
        </w:sectPr>
      </w:pPr>
      <w:r w:rsidRPr="000336B9">
        <w:rPr>
          <w:rFonts w:ascii="Times New Roman" w:hAnsi="Times New Roman"/>
          <w:sz w:val="28"/>
          <w:szCs w:val="28"/>
          <w:lang w:eastAsia="ru-RU"/>
        </w:rPr>
        <w:t>муниципального района «Ижемский»</w:t>
      </w:r>
      <w:r>
        <w:rPr>
          <w:rFonts w:ascii="Times New Roman" w:hAnsi="Times New Roman"/>
          <w:sz w:val="28"/>
          <w:szCs w:val="28"/>
          <w:lang w:eastAsia="ru-RU"/>
        </w:rPr>
        <w:t xml:space="preserve">        </w:t>
      </w:r>
      <w:r w:rsidRPr="000336B9">
        <w:rPr>
          <w:rFonts w:ascii="Times New Roman" w:hAnsi="Times New Roman"/>
          <w:sz w:val="28"/>
          <w:szCs w:val="28"/>
          <w:lang w:eastAsia="ru-RU"/>
        </w:rPr>
        <w:t xml:space="preserve">                                      Л.И. Терентьева</w:t>
      </w:r>
      <w:r w:rsidRPr="000336B9">
        <w:rPr>
          <w:rFonts w:ascii="Times New Roman" w:hAnsi="Times New Roman"/>
          <w:sz w:val="24"/>
          <w:szCs w:val="24"/>
          <w:lang w:eastAsia="ru-RU"/>
        </w:rPr>
        <w:tab/>
      </w:r>
    </w:p>
    <w:p w:rsidR="00A70C70" w:rsidRPr="00A70C70" w:rsidRDefault="000336B9" w:rsidP="000336B9">
      <w:pPr>
        <w:tabs>
          <w:tab w:val="left" w:pos="10915"/>
        </w:tabs>
        <w:autoSpaceDE w:val="0"/>
        <w:autoSpaceDN w:val="0"/>
        <w:adjustRightInd w:val="0"/>
        <w:spacing w:after="0" w:line="240" w:lineRule="auto"/>
        <w:ind w:left="-426"/>
        <w:rPr>
          <w:rFonts w:ascii="Times New Roman" w:hAnsi="Times New Roman"/>
          <w:lang w:eastAsia="ru-RU"/>
        </w:rPr>
      </w:pPr>
      <w:r w:rsidRPr="000336B9">
        <w:rPr>
          <w:rFonts w:ascii="Times New Roman" w:hAnsi="Times New Roman"/>
          <w:sz w:val="24"/>
          <w:szCs w:val="24"/>
          <w:lang w:eastAsia="ru-RU"/>
        </w:rPr>
        <w:t xml:space="preserve">          </w:t>
      </w:r>
      <w:r w:rsidRPr="000336B9">
        <w:rPr>
          <w:rFonts w:ascii="Times New Roman" w:hAnsi="Times New Roman"/>
          <w:sz w:val="24"/>
          <w:szCs w:val="24"/>
          <w:lang w:eastAsia="ru-RU"/>
        </w:rPr>
        <w:tab/>
      </w:r>
      <w:r w:rsidRPr="000336B9">
        <w:rPr>
          <w:rFonts w:ascii="Times New Roman" w:hAnsi="Times New Roman"/>
          <w:sz w:val="24"/>
          <w:szCs w:val="24"/>
          <w:lang w:eastAsia="ru-RU"/>
        </w:rPr>
        <w:tab/>
      </w:r>
      <w:r w:rsidRPr="000336B9">
        <w:rPr>
          <w:rFonts w:ascii="Times New Roman" w:hAnsi="Times New Roman"/>
          <w:lang w:eastAsia="ru-RU"/>
        </w:rPr>
        <w:tab/>
      </w:r>
      <w:r w:rsidR="00A70C70" w:rsidRPr="00A70C70">
        <w:rPr>
          <w:rFonts w:ascii="Times New Roman" w:hAnsi="Times New Roman"/>
          <w:lang w:eastAsia="ru-RU"/>
        </w:rPr>
        <w:t xml:space="preserve">                                                                                                                                                               </w:t>
      </w:r>
    </w:p>
    <w:p w:rsidR="000336B9" w:rsidRPr="000336B9" w:rsidRDefault="00A70C70" w:rsidP="00EF04D1">
      <w:pPr>
        <w:tabs>
          <w:tab w:val="left" w:pos="10915"/>
        </w:tabs>
        <w:autoSpaceDE w:val="0"/>
        <w:autoSpaceDN w:val="0"/>
        <w:adjustRightInd w:val="0"/>
        <w:spacing w:after="0" w:line="240" w:lineRule="auto"/>
        <w:jc w:val="right"/>
        <w:rPr>
          <w:rFonts w:ascii="Times New Roman" w:hAnsi="Times New Roman"/>
        </w:rPr>
      </w:pPr>
      <w:r w:rsidRPr="00A70C70">
        <w:rPr>
          <w:rFonts w:ascii="Times New Roman" w:hAnsi="Times New Roman"/>
          <w:lang w:eastAsia="ru-RU"/>
        </w:rPr>
        <w:t xml:space="preserve">                                                                                                                                                                                                          </w:t>
      </w:r>
      <w:r w:rsidR="000336B9" w:rsidRPr="000336B9">
        <w:rPr>
          <w:rFonts w:ascii="Times New Roman" w:hAnsi="Times New Roman"/>
        </w:rPr>
        <w:t>Приложение  к постановлению</w:t>
      </w:r>
    </w:p>
    <w:p w:rsidR="000336B9" w:rsidRPr="000336B9" w:rsidRDefault="000336B9" w:rsidP="000336B9">
      <w:pPr>
        <w:tabs>
          <w:tab w:val="left" w:pos="10915"/>
        </w:tabs>
        <w:autoSpaceDE w:val="0"/>
        <w:autoSpaceDN w:val="0"/>
        <w:adjustRightInd w:val="0"/>
        <w:spacing w:after="0" w:line="240" w:lineRule="auto"/>
        <w:jc w:val="right"/>
        <w:outlineLvl w:val="0"/>
        <w:rPr>
          <w:rFonts w:ascii="Times New Roman" w:hAnsi="Times New Roman"/>
        </w:rPr>
      </w:pPr>
      <w:r w:rsidRPr="000336B9">
        <w:rPr>
          <w:rFonts w:ascii="Times New Roman" w:hAnsi="Times New Roman"/>
        </w:rPr>
        <w:t xml:space="preserve">администрации </w:t>
      </w:r>
      <w:proofErr w:type="gramStart"/>
      <w:r w:rsidRPr="000336B9">
        <w:rPr>
          <w:rFonts w:ascii="Times New Roman" w:hAnsi="Times New Roman"/>
        </w:rPr>
        <w:t>муниципального</w:t>
      </w:r>
      <w:proofErr w:type="gramEnd"/>
      <w:r w:rsidRPr="000336B9">
        <w:rPr>
          <w:rFonts w:ascii="Times New Roman" w:hAnsi="Times New Roman"/>
        </w:rPr>
        <w:t xml:space="preserve"> </w:t>
      </w:r>
    </w:p>
    <w:p w:rsidR="000336B9" w:rsidRPr="000336B9" w:rsidRDefault="000336B9" w:rsidP="000336B9">
      <w:pPr>
        <w:tabs>
          <w:tab w:val="left" w:pos="10915"/>
        </w:tabs>
        <w:autoSpaceDE w:val="0"/>
        <w:autoSpaceDN w:val="0"/>
        <w:adjustRightInd w:val="0"/>
        <w:spacing w:after="0" w:line="240" w:lineRule="auto"/>
        <w:jc w:val="right"/>
        <w:outlineLvl w:val="0"/>
        <w:rPr>
          <w:rFonts w:ascii="Times New Roman" w:hAnsi="Times New Roman"/>
        </w:rPr>
      </w:pPr>
      <w:r w:rsidRPr="000336B9">
        <w:rPr>
          <w:rFonts w:ascii="Times New Roman" w:hAnsi="Times New Roman"/>
        </w:rPr>
        <w:t xml:space="preserve">района «Ижемский» </w:t>
      </w:r>
    </w:p>
    <w:p w:rsidR="000336B9" w:rsidRPr="000336B9" w:rsidRDefault="000336B9" w:rsidP="000336B9">
      <w:pPr>
        <w:tabs>
          <w:tab w:val="center" w:pos="4819"/>
          <w:tab w:val="right" w:pos="9638"/>
          <w:tab w:val="left" w:pos="10915"/>
        </w:tabs>
        <w:autoSpaceDE w:val="0"/>
        <w:autoSpaceDN w:val="0"/>
        <w:adjustRightInd w:val="0"/>
        <w:spacing w:after="0" w:line="240" w:lineRule="auto"/>
        <w:jc w:val="right"/>
        <w:outlineLvl w:val="0"/>
        <w:rPr>
          <w:rFonts w:ascii="Times New Roman" w:hAnsi="Times New Roman"/>
        </w:rPr>
      </w:pPr>
      <w:r w:rsidRPr="000336B9">
        <w:rPr>
          <w:rFonts w:ascii="Times New Roman" w:hAnsi="Times New Roman"/>
        </w:rPr>
        <w:tab/>
      </w:r>
      <w:r w:rsidRPr="000336B9">
        <w:rPr>
          <w:rFonts w:ascii="Times New Roman" w:hAnsi="Times New Roman"/>
        </w:rPr>
        <w:tab/>
        <w:t xml:space="preserve">от 30 ноября  2017 года № 1022    </w:t>
      </w:r>
    </w:p>
    <w:p w:rsidR="000336B9" w:rsidRPr="000336B9" w:rsidRDefault="000336B9" w:rsidP="00A70C70">
      <w:pPr>
        <w:tabs>
          <w:tab w:val="left" w:pos="10915"/>
        </w:tabs>
        <w:autoSpaceDE w:val="0"/>
        <w:autoSpaceDN w:val="0"/>
        <w:adjustRightInd w:val="0"/>
        <w:spacing w:after="0" w:line="240" w:lineRule="auto"/>
        <w:ind w:left="-284"/>
        <w:rPr>
          <w:rFonts w:ascii="Times New Roman" w:hAnsi="Times New Roman"/>
        </w:rPr>
      </w:pPr>
    </w:p>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«Таблица 4</w:t>
      </w:r>
    </w:p>
    <w:p w:rsidR="000336B9" w:rsidRPr="000336B9" w:rsidRDefault="000336B9" w:rsidP="000336B9">
      <w:pPr>
        <w:tabs>
          <w:tab w:val="left" w:pos="10915"/>
        </w:tabs>
        <w:autoSpaceDE w:val="0"/>
        <w:autoSpaceDN w:val="0"/>
        <w:adjustRightInd w:val="0"/>
        <w:spacing w:after="0" w:line="240" w:lineRule="auto"/>
        <w:ind w:right="-314"/>
        <w:jc w:val="center"/>
        <w:rPr>
          <w:rFonts w:ascii="Times New Roman" w:hAnsi="Times New Roman"/>
          <w:b/>
        </w:rPr>
      </w:pPr>
      <w:r w:rsidRPr="000336B9">
        <w:rPr>
          <w:rFonts w:ascii="Times New Roman" w:hAnsi="Times New Roman"/>
          <w:b/>
        </w:rPr>
        <w:t>Ресурсное обеспечение</w:t>
      </w:r>
    </w:p>
    <w:p w:rsidR="000336B9" w:rsidRPr="000336B9" w:rsidRDefault="000336B9" w:rsidP="000336B9">
      <w:pPr>
        <w:tabs>
          <w:tab w:val="left" w:pos="10915"/>
        </w:tabs>
        <w:autoSpaceDE w:val="0"/>
        <w:autoSpaceDN w:val="0"/>
        <w:adjustRightInd w:val="0"/>
        <w:spacing w:after="0" w:line="240" w:lineRule="auto"/>
        <w:ind w:right="-314"/>
        <w:jc w:val="center"/>
        <w:rPr>
          <w:rFonts w:ascii="Times New Roman" w:hAnsi="Times New Roman"/>
          <w:b/>
        </w:rPr>
      </w:pPr>
      <w:r w:rsidRPr="000336B9">
        <w:rPr>
          <w:rFonts w:ascii="Times New Roman" w:hAnsi="Times New Roman"/>
          <w:b/>
        </w:rPr>
        <w:t xml:space="preserve">реализации муниципальной программы муниципального образования муниципального района «Ижемский» «Муниципальное управление» </w:t>
      </w:r>
    </w:p>
    <w:p w:rsidR="000336B9" w:rsidRPr="000336B9" w:rsidRDefault="000336B9" w:rsidP="000336B9">
      <w:pPr>
        <w:tabs>
          <w:tab w:val="left" w:pos="10915"/>
        </w:tabs>
        <w:autoSpaceDE w:val="0"/>
        <w:autoSpaceDN w:val="0"/>
        <w:adjustRightInd w:val="0"/>
        <w:spacing w:after="0" w:line="240" w:lineRule="auto"/>
        <w:ind w:right="-314"/>
        <w:jc w:val="center"/>
        <w:rPr>
          <w:rFonts w:ascii="Times New Roman" w:hAnsi="Times New Roman"/>
          <w:b/>
        </w:rPr>
      </w:pPr>
      <w:proofErr w:type="gramStart"/>
      <w:r w:rsidRPr="000336B9">
        <w:rPr>
          <w:rFonts w:ascii="Times New Roman" w:hAnsi="Times New Roman"/>
          <w:b/>
        </w:rPr>
        <w:t xml:space="preserve">за счет средств бюджета муниципального района «Ижемский» (с учетом средств республиканского бюджета Республики Коми </w:t>
      </w:r>
      <w:proofErr w:type="gramEnd"/>
    </w:p>
    <w:p w:rsidR="000336B9" w:rsidRPr="000336B9" w:rsidRDefault="000336B9" w:rsidP="000336B9">
      <w:pPr>
        <w:tabs>
          <w:tab w:val="left" w:pos="10915"/>
        </w:tabs>
        <w:autoSpaceDE w:val="0"/>
        <w:autoSpaceDN w:val="0"/>
        <w:adjustRightInd w:val="0"/>
        <w:spacing w:after="0" w:line="240" w:lineRule="auto"/>
        <w:ind w:right="-314"/>
        <w:jc w:val="center"/>
        <w:rPr>
          <w:rFonts w:ascii="Times New Roman" w:hAnsi="Times New Roman"/>
          <w:b/>
        </w:rPr>
      </w:pPr>
      <w:r w:rsidRPr="000336B9">
        <w:rPr>
          <w:rFonts w:ascii="Times New Roman" w:hAnsi="Times New Roman"/>
          <w:b/>
        </w:rPr>
        <w:t xml:space="preserve">и федерального бюджета) </w:t>
      </w:r>
    </w:p>
    <w:p w:rsidR="000336B9" w:rsidRPr="000336B9" w:rsidRDefault="000336B9" w:rsidP="000336B9">
      <w:pPr>
        <w:tabs>
          <w:tab w:val="left" w:pos="10915"/>
        </w:tabs>
        <w:autoSpaceDE w:val="0"/>
        <w:autoSpaceDN w:val="0"/>
        <w:adjustRightInd w:val="0"/>
        <w:spacing w:after="0" w:line="240" w:lineRule="auto"/>
        <w:ind w:right="-314"/>
        <w:jc w:val="center"/>
        <w:rPr>
          <w:rFonts w:ascii="Times New Roman" w:hAnsi="Times New Roman"/>
          <w:b/>
        </w:rPr>
      </w:pPr>
    </w:p>
    <w:tbl>
      <w:tblPr>
        <w:tblW w:w="16012" w:type="dxa"/>
        <w:tblCellSpacing w:w="5" w:type="nil"/>
        <w:tblInd w:w="-67" w:type="dxa"/>
        <w:tblLayout w:type="fixed"/>
        <w:tblCellMar>
          <w:left w:w="75" w:type="dxa"/>
          <w:right w:w="75" w:type="dxa"/>
        </w:tblCellMar>
        <w:tblLook w:val="0000"/>
      </w:tblPr>
      <w:tblGrid>
        <w:gridCol w:w="2100"/>
        <w:gridCol w:w="3919"/>
        <w:gridCol w:w="3359"/>
        <w:gridCol w:w="1260"/>
        <w:gridCol w:w="980"/>
        <w:gridCol w:w="1119"/>
        <w:gridCol w:w="1037"/>
        <w:gridCol w:w="1119"/>
        <w:gridCol w:w="1119"/>
      </w:tblGrid>
      <w:tr w:rsidR="000336B9" w:rsidRPr="000336B9" w:rsidTr="00A70C70">
        <w:trPr>
          <w:trHeight w:val="84"/>
          <w:tblCellSpacing w:w="5" w:type="nil"/>
        </w:trPr>
        <w:tc>
          <w:tcPr>
            <w:tcW w:w="2100" w:type="dxa"/>
            <w:vMerge w:val="restart"/>
            <w:tcBorders>
              <w:top w:val="single" w:sz="4" w:space="0" w:color="auto"/>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rPr>
            </w:pPr>
            <w:r w:rsidRPr="000336B9">
              <w:rPr>
                <w:rFonts w:ascii="Times New Roman" w:hAnsi="Times New Roman"/>
              </w:rPr>
              <w:t>Статус</w:t>
            </w:r>
          </w:p>
        </w:tc>
        <w:tc>
          <w:tcPr>
            <w:tcW w:w="3919" w:type="dxa"/>
            <w:vMerge w:val="restart"/>
            <w:tcBorders>
              <w:top w:val="single" w:sz="4" w:space="0" w:color="auto"/>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rPr>
            </w:pPr>
            <w:r w:rsidRPr="000336B9">
              <w:rPr>
                <w:rFonts w:ascii="Times New Roman" w:hAnsi="Times New Roman"/>
              </w:rPr>
              <w:t>Наименование муниципальной программы, подпрограммы муниципальной программы, ведомственной целевой программы, основного мероприятия</w:t>
            </w:r>
          </w:p>
        </w:tc>
        <w:tc>
          <w:tcPr>
            <w:tcW w:w="3359" w:type="dxa"/>
            <w:vMerge w:val="restart"/>
            <w:tcBorders>
              <w:top w:val="single" w:sz="4" w:space="0" w:color="auto"/>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rPr>
            </w:pPr>
            <w:r w:rsidRPr="000336B9">
              <w:rPr>
                <w:rFonts w:ascii="Times New Roman" w:hAnsi="Times New Roman"/>
              </w:rPr>
              <w:t xml:space="preserve">Ответственный исполнитель, соисполнители, </w:t>
            </w:r>
          </w:p>
        </w:tc>
        <w:tc>
          <w:tcPr>
            <w:tcW w:w="5515" w:type="dxa"/>
            <w:gridSpan w:val="5"/>
            <w:tcBorders>
              <w:top w:val="single" w:sz="4" w:space="0" w:color="auto"/>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rPr>
            </w:pPr>
            <w:r w:rsidRPr="000336B9">
              <w:rPr>
                <w:rFonts w:ascii="Times New Roman" w:hAnsi="Times New Roman"/>
              </w:rPr>
              <w:t>Расходы (тыс. руб.), годы</w:t>
            </w:r>
          </w:p>
        </w:tc>
        <w:tc>
          <w:tcPr>
            <w:tcW w:w="1119" w:type="dxa"/>
            <w:tcBorders>
              <w:top w:val="single" w:sz="4" w:space="0" w:color="auto"/>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rPr>
            </w:pPr>
          </w:p>
        </w:tc>
      </w:tr>
      <w:tr w:rsidR="000336B9" w:rsidRPr="000336B9" w:rsidTr="00A70C70">
        <w:trPr>
          <w:trHeight w:val="173"/>
          <w:tblCellSpacing w:w="5" w:type="nil"/>
        </w:trPr>
        <w:tc>
          <w:tcPr>
            <w:tcW w:w="2100" w:type="dxa"/>
            <w:vMerge/>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rPr>
            </w:pPr>
          </w:p>
        </w:tc>
        <w:tc>
          <w:tcPr>
            <w:tcW w:w="3919" w:type="dxa"/>
            <w:vMerge/>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rPr>
            </w:pPr>
          </w:p>
        </w:tc>
        <w:tc>
          <w:tcPr>
            <w:tcW w:w="3359" w:type="dxa"/>
            <w:vMerge/>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rPr>
            </w:pPr>
          </w:p>
        </w:tc>
        <w:tc>
          <w:tcPr>
            <w:tcW w:w="1260"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rPr>
            </w:pPr>
            <w:r w:rsidRPr="000336B9">
              <w:rPr>
                <w:rFonts w:ascii="Times New Roman" w:hAnsi="Times New Roman"/>
              </w:rPr>
              <w:t>всего</w:t>
            </w:r>
          </w:p>
        </w:tc>
        <w:tc>
          <w:tcPr>
            <w:tcW w:w="980"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rPr>
            </w:pPr>
            <w:r w:rsidRPr="000336B9">
              <w:rPr>
                <w:rFonts w:ascii="Times New Roman" w:hAnsi="Times New Roman"/>
              </w:rPr>
              <w:t>2015</w:t>
            </w:r>
          </w:p>
        </w:tc>
        <w:tc>
          <w:tcPr>
            <w:tcW w:w="111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rPr>
            </w:pPr>
            <w:r w:rsidRPr="000336B9">
              <w:rPr>
                <w:rFonts w:ascii="Times New Roman" w:hAnsi="Times New Roman"/>
              </w:rPr>
              <w:t>2016</w:t>
            </w:r>
          </w:p>
        </w:tc>
        <w:tc>
          <w:tcPr>
            <w:tcW w:w="1037"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rPr>
            </w:pPr>
            <w:r w:rsidRPr="000336B9">
              <w:rPr>
                <w:rFonts w:ascii="Times New Roman" w:hAnsi="Times New Roman"/>
              </w:rPr>
              <w:t>2017</w:t>
            </w:r>
          </w:p>
        </w:tc>
        <w:tc>
          <w:tcPr>
            <w:tcW w:w="111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rPr>
            </w:pPr>
            <w:r w:rsidRPr="000336B9">
              <w:rPr>
                <w:rFonts w:ascii="Times New Roman" w:hAnsi="Times New Roman"/>
              </w:rPr>
              <w:t>2018</w:t>
            </w:r>
          </w:p>
        </w:tc>
        <w:tc>
          <w:tcPr>
            <w:tcW w:w="111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rPr>
            </w:pPr>
            <w:r w:rsidRPr="000336B9">
              <w:rPr>
                <w:rFonts w:ascii="Times New Roman" w:hAnsi="Times New Roman"/>
              </w:rPr>
              <w:t>2019</w:t>
            </w:r>
          </w:p>
        </w:tc>
      </w:tr>
      <w:tr w:rsidR="000336B9" w:rsidRPr="000336B9" w:rsidTr="00A70C70">
        <w:trPr>
          <w:trHeight w:val="84"/>
          <w:tblCellSpacing w:w="5" w:type="nil"/>
        </w:trPr>
        <w:tc>
          <w:tcPr>
            <w:tcW w:w="2100"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rPr>
            </w:pPr>
            <w:r w:rsidRPr="000336B9">
              <w:rPr>
                <w:rFonts w:ascii="Times New Roman" w:hAnsi="Times New Roman"/>
              </w:rPr>
              <w:t>1</w:t>
            </w:r>
          </w:p>
        </w:tc>
        <w:tc>
          <w:tcPr>
            <w:tcW w:w="391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rPr>
            </w:pPr>
            <w:r w:rsidRPr="000336B9">
              <w:rPr>
                <w:rFonts w:ascii="Times New Roman" w:hAnsi="Times New Roman"/>
              </w:rPr>
              <w:t>2</w:t>
            </w:r>
          </w:p>
        </w:tc>
        <w:tc>
          <w:tcPr>
            <w:tcW w:w="335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rPr>
            </w:pPr>
            <w:r w:rsidRPr="000336B9">
              <w:rPr>
                <w:rFonts w:ascii="Times New Roman" w:hAnsi="Times New Roman"/>
              </w:rPr>
              <w:t>3</w:t>
            </w:r>
          </w:p>
        </w:tc>
        <w:tc>
          <w:tcPr>
            <w:tcW w:w="1260"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rPr>
            </w:pPr>
            <w:r w:rsidRPr="000336B9">
              <w:rPr>
                <w:rFonts w:ascii="Times New Roman" w:hAnsi="Times New Roman"/>
              </w:rPr>
              <w:t>4</w:t>
            </w:r>
          </w:p>
        </w:tc>
        <w:tc>
          <w:tcPr>
            <w:tcW w:w="980"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rPr>
            </w:pPr>
          </w:p>
        </w:tc>
        <w:tc>
          <w:tcPr>
            <w:tcW w:w="111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rPr>
            </w:pPr>
            <w:r w:rsidRPr="000336B9">
              <w:rPr>
                <w:rFonts w:ascii="Times New Roman" w:hAnsi="Times New Roman"/>
              </w:rPr>
              <w:t>5</w:t>
            </w:r>
          </w:p>
        </w:tc>
        <w:tc>
          <w:tcPr>
            <w:tcW w:w="1037"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rPr>
            </w:pPr>
            <w:r w:rsidRPr="000336B9">
              <w:rPr>
                <w:rFonts w:ascii="Times New Roman" w:hAnsi="Times New Roman"/>
              </w:rPr>
              <w:t>6</w:t>
            </w:r>
          </w:p>
        </w:tc>
        <w:tc>
          <w:tcPr>
            <w:tcW w:w="111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rPr>
            </w:pPr>
            <w:r w:rsidRPr="000336B9">
              <w:rPr>
                <w:rFonts w:ascii="Times New Roman" w:hAnsi="Times New Roman"/>
              </w:rPr>
              <w:t>7</w:t>
            </w:r>
          </w:p>
        </w:tc>
        <w:tc>
          <w:tcPr>
            <w:tcW w:w="111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rPr>
            </w:pPr>
            <w:r w:rsidRPr="000336B9">
              <w:rPr>
                <w:rFonts w:ascii="Times New Roman" w:hAnsi="Times New Roman"/>
              </w:rPr>
              <w:t>8</w:t>
            </w:r>
          </w:p>
        </w:tc>
      </w:tr>
      <w:tr w:rsidR="000336B9" w:rsidRPr="000336B9" w:rsidTr="00A70C70">
        <w:trPr>
          <w:trHeight w:val="84"/>
          <w:tblCellSpacing w:w="5" w:type="nil"/>
        </w:trPr>
        <w:tc>
          <w:tcPr>
            <w:tcW w:w="2100" w:type="dxa"/>
            <w:vMerge w:val="restart"/>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r w:rsidRPr="000336B9">
              <w:rPr>
                <w:rFonts w:ascii="Times New Roman" w:hAnsi="Times New Roman"/>
                <w:b/>
              </w:rPr>
              <w:t xml:space="preserve">Муниципальная </w:t>
            </w:r>
            <w:r w:rsidRPr="000336B9">
              <w:rPr>
                <w:rFonts w:ascii="Times New Roman" w:hAnsi="Times New Roman"/>
                <w:b/>
              </w:rPr>
              <w:br/>
              <w:t xml:space="preserve">программа </w:t>
            </w:r>
          </w:p>
        </w:tc>
        <w:tc>
          <w:tcPr>
            <w:tcW w:w="3919" w:type="dxa"/>
            <w:vMerge w:val="restart"/>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r w:rsidRPr="000336B9">
              <w:rPr>
                <w:rFonts w:ascii="Times New Roman" w:hAnsi="Times New Roman"/>
                <w:b/>
              </w:rPr>
              <w:t xml:space="preserve">Муниципальное управление  </w:t>
            </w:r>
          </w:p>
        </w:tc>
        <w:tc>
          <w:tcPr>
            <w:tcW w:w="3359"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r w:rsidRPr="000336B9">
              <w:rPr>
                <w:rFonts w:ascii="Times New Roman" w:hAnsi="Times New Roman"/>
                <w:b/>
              </w:rPr>
              <w:t xml:space="preserve">Всего </w:t>
            </w:r>
          </w:p>
        </w:tc>
        <w:tc>
          <w:tcPr>
            <w:tcW w:w="1260"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207 739,9</w:t>
            </w:r>
          </w:p>
        </w:tc>
        <w:tc>
          <w:tcPr>
            <w:tcW w:w="980"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42 125,6</w:t>
            </w:r>
          </w:p>
        </w:tc>
        <w:tc>
          <w:tcPr>
            <w:tcW w:w="1119"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49 009,4</w:t>
            </w:r>
          </w:p>
        </w:tc>
        <w:tc>
          <w:tcPr>
            <w:tcW w:w="1037"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45 145,9</w:t>
            </w:r>
          </w:p>
        </w:tc>
        <w:tc>
          <w:tcPr>
            <w:tcW w:w="1119"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35 902,0</w:t>
            </w:r>
          </w:p>
        </w:tc>
        <w:tc>
          <w:tcPr>
            <w:tcW w:w="1119"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35 557,0</w:t>
            </w:r>
          </w:p>
        </w:tc>
      </w:tr>
      <w:tr w:rsidR="000336B9" w:rsidRPr="000336B9" w:rsidTr="00A70C70">
        <w:trPr>
          <w:trHeight w:val="43"/>
          <w:tblCellSpacing w:w="5" w:type="nil"/>
        </w:trPr>
        <w:tc>
          <w:tcPr>
            <w:tcW w:w="2100" w:type="dxa"/>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p>
        </w:tc>
        <w:tc>
          <w:tcPr>
            <w:tcW w:w="3919" w:type="dxa"/>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p>
        </w:tc>
        <w:tc>
          <w:tcPr>
            <w:tcW w:w="3359"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r w:rsidRPr="000336B9">
              <w:rPr>
                <w:rFonts w:ascii="Times New Roman" w:hAnsi="Times New Roman"/>
                <w:b/>
              </w:rPr>
              <w:t>Отдел правовой и кадровой работы администрации муниципального района «Ижемский»</w:t>
            </w:r>
          </w:p>
        </w:tc>
        <w:tc>
          <w:tcPr>
            <w:tcW w:w="1260"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841,3</w:t>
            </w:r>
          </w:p>
        </w:tc>
        <w:tc>
          <w:tcPr>
            <w:tcW w:w="980"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230,1</w:t>
            </w:r>
          </w:p>
        </w:tc>
        <w:tc>
          <w:tcPr>
            <w:tcW w:w="1119"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402,7</w:t>
            </w:r>
          </w:p>
        </w:tc>
        <w:tc>
          <w:tcPr>
            <w:tcW w:w="1037"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28,5</w:t>
            </w:r>
          </w:p>
        </w:tc>
        <w:tc>
          <w:tcPr>
            <w:tcW w:w="1119"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90,0</w:t>
            </w:r>
          </w:p>
        </w:tc>
        <w:tc>
          <w:tcPr>
            <w:tcW w:w="1119"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90,0</w:t>
            </w:r>
          </w:p>
        </w:tc>
      </w:tr>
      <w:tr w:rsidR="000336B9" w:rsidRPr="000336B9" w:rsidTr="00A70C70">
        <w:trPr>
          <w:trHeight w:val="43"/>
          <w:tblCellSpacing w:w="5" w:type="nil"/>
        </w:trPr>
        <w:tc>
          <w:tcPr>
            <w:tcW w:w="2100" w:type="dxa"/>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p>
        </w:tc>
        <w:tc>
          <w:tcPr>
            <w:tcW w:w="3919" w:type="dxa"/>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p>
        </w:tc>
        <w:tc>
          <w:tcPr>
            <w:tcW w:w="3359"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r w:rsidRPr="000336B9">
              <w:rPr>
                <w:rFonts w:ascii="Times New Roman" w:hAnsi="Times New Roman"/>
                <w:b/>
              </w:rPr>
              <w:t>Отдел по управлению земельными ресурсами и муниципальным имуществом администрации муниципального района «Ижемский»</w:t>
            </w:r>
          </w:p>
        </w:tc>
        <w:tc>
          <w:tcPr>
            <w:tcW w:w="1260"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823,8</w:t>
            </w:r>
          </w:p>
        </w:tc>
        <w:tc>
          <w:tcPr>
            <w:tcW w:w="980"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91,0</w:t>
            </w:r>
          </w:p>
        </w:tc>
        <w:tc>
          <w:tcPr>
            <w:tcW w:w="1119"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302,8</w:t>
            </w:r>
          </w:p>
        </w:tc>
        <w:tc>
          <w:tcPr>
            <w:tcW w:w="1037"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280,0</w:t>
            </w:r>
          </w:p>
        </w:tc>
        <w:tc>
          <w:tcPr>
            <w:tcW w:w="1119"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100,0</w:t>
            </w:r>
          </w:p>
        </w:tc>
        <w:tc>
          <w:tcPr>
            <w:tcW w:w="1119"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50,0</w:t>
            </w:r>
          </w:p>
        </w:tc>
      </w:tr>
      <w:tr w:rsidR="000336B9" w:rsidRPr="000336B9" w:rsidTr="00A70C70">
        <w:trPr>
          <w:trHeight w:val="43"/>
          <w:tblCellSpacing w:w="5" w:type="nil"/>
        </w:trPr>
        <w:tc>
          <w:tcPr>
            <w:tcW w:w="2100" w:type="dxa"/>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p>
        </w:tc>
        <w:tc>
          <w:tcPr>
            <w:tcW w:w="3919" w:type="dxa"/>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p>
        </w:tc>
        <w:tc>
          <w:tcPr>
            <w:tcW w:w="3359"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both"/>
              <w:rPr>
                <w:rFonts w:ascii="Times New Roman" w:hAnsi="Times New Roman"/>
                <w:b/>
              </w:rPr>
            </w:pPr>
            <w:r w:rsidRPr="000336B9">
              <w:rPr>
                <w:rFonts w:ascii="Times New Roman" w:hAnsi="Times New Roman"/>
                <w:b/>
              </w:rPr>
              <w:t>Финансовое управление администрации муниципального района «Ижемский»</w:t>
            </w:r>
          </w:p>
        </w:tc>
        <w:tc>
          <w:tcPr>
            <w:tcW w:w="1260"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lang w:eastAsia="ru-RU"/>
              </w:rPr>
            </w:pPr>
            <w:r w:rsidRPr="000336B9">
              <w:rPr>
                <w:rFonts w:ascii="Times New Roman" w:hAnsi="Times New Roman"/>
                <w:b/>
                <w:lang w:eastAsia="ru-RU"/>
              </w:rPr>
              <w:t>198 210,9</w:t>
            </w:r>
          </w:p>
        </w:tc>
        <w:tc>
          <w:tcPr>
            <w:tcW w:w="980"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lang w:eastAsia="ru-RU"/>
              </w:rPr>
            </w:pPr>
            <w:r w:rsidRPr="000336B9">
              <w:rPr>
                <w:rFonts w:ascii="Times New Roman" w:hAnsi="Times New Roman"/>
                <w:b/>
                <w:lang w:eastAsia="ru-RU"/>
              </w:rPr>
              <w:t>40 028,2</w:t>
            </w:r>
          </w:p>
        </w:tc>
        <w:tc>
          <w:tcPr>
            <w:tcW w:w="1119"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lang w:eastAsia="ru-RU"/>
              </w:rPr>
            </w:pPr>
            <w:r w:rsidRPr="000336B9">
              <w:rPr>
                <w:rFonts w:ascii="Times New Roman" w:hAnsi="Times New Roman"/>
                <w:b/>
                <w:lang w:eastAsia="ru-RU"/>
              </w:rPr>
              <w:t>42 932,6</w:t>
            </w:r>
          </w:p>
        </w:tc>
        <w:tc>
          <w:tcPr>
            <w:tcW w:w="1037"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lang w:eastAsia="ru-RU"/>
              </w:rPr>
            </w:pPr>
            <w:r w:rsidRPr="000336B9">
              <w:rPr>
                <w:rFonts w:ascii="Times New Roman" w:hAnsi="Times New Roman"/>
                <w:b/>
                <w:lang w:eastAsia="ru-RU"/>
              </w:rPr>
              <w:t xml:space="preserve">44 491,1  </w:t>
            </w:r>
          </w:p>
        </w:tc>
        <w:tc>
          <w:tcPr>
            <w:tcW w:w="1119"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lang w:eastAsia="ru-RU"/>
              </w:rPr>
            </w:pPr>
            <w:r w:rsidRPr="000336B9">
              <w:rPr>
                <w:rFonts w:ascii="Times New Roman" w:hAnsi="Times New Roman"/>
                <w:b/>
                <w:lang w:eastAsia="ru-RU"/>
              </w:rPr>
              <w:t>35 502,0</w:t>
            </w:r>
          </w:p>
        </w:tc>
        <w:tc>
          <w:tcPr>
            <w:tcW w:w="1119"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highlight w:val="yellow"/>
                <w:lang w:eastAsia="ru-RU"/>
              </w:rPr>
            </w:pPr>
            <w:r w:rsidRPr="000336B9">
              <w:rPr>
                <w:rFonts w:ascii="Times New Roman" w:hAnsi="Times New Roman"/>
                <w:b/>
                <w:lang w:eastAsia="ru-RU"/>
              </w:rPr>
              <w:t>35 257,0</w:t>
            </w:r>
          </w:p>
        </w:tc>
      </w:tr>
      <w:tr w:rsidR="000336B9" w:rsidRPr="000336B9" w:rsidTr="00A70C70">
        <w:trPr>
          <w:trHeight w:val="254"/>
          <w:tblCellSpacing w:w="5" w:type="nil"/>
        </w:trPr>
        <w:tc>
          <w:tcPr>
            <w:tcW w:w="2100" w:type="dxa"/>
            <w:vMerge/>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p>
        </w:tc>
        <w:tc>
          <w:tcPr>
            <w:tcW w:w="3919" w:type="dxa"/>
            <w:vMerge/>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p>
        </w:tc>
        <w:tc>
          <w:tcPr>
            <w:tcW w:w="3359"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both"/>
              <w:rPr>
                <w:rFonts w:ascii="Times New Roman" w:hAnsi="Times New Roman"/>
                <w:b/>
              </w:rPr>
            </w:pPr>
            <w:r w:rsidRPr="000336B9">
              <w:rPr>
                <w:rFonts w:ascii="Times New Roman" w:hAnsi="Times New Roman"/>
                <w:b/>
              </w:rPr>
              <w:t xml:space="preserve">Отдел информационно-аналитической работы администрации муниципального района «Ижемский» </w:t>
            </w:r>
          </w:p>
        </w:tc>
        <w:tc>
          <w:tcPr>
            <w:tcW w:w="1260"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7 863,9</w:t>
            </w:r>
          </w:p>
        </w:tc>
        <w:tc>
          <w:tcPr>
            <w:tcW w:w="980"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1 776,3</w:t>
            </w:r>
          </w:p>
        </w:tc>
        <w:tc>
          <w:tcPr>
            <w:tcW w:w="1119"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5 371,3</w:t>
            </w:r>
          </w:p>
        </w:tc>
        <w:tc>
          <w:tcPr>
            <w:tcW w:w="1037"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346,3</w:t>
            </w:r>
          </w:p>
        </w:tc>
        <w:tc>
          <w:tcPr>
            <w:tcW w:w="1119"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210,0</w:t>
            </w:r>
          </w:p>
        </w:tc>
        <w:tc>
          <w:tcPr>
            <w:tcW w:w="1119"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160,0</w:t>
            </w:r>
          </w:p>
        </w:tc>
      </w:tr>
      <w:tr w:rsidR="000336B9" w:rsidRPr="000336B9" w:rsidTr="00A70C70">
        <w:trPr>
          <w:trHeight w:val="22"/>
          <w:tblCellSpacing w:w="5" w:type="nil"/>
        </w:trPr>
        <w:tc>
          <w:tcPr>
            <w:tcW w:w="2100" w:type="dxa"/>
            <w:vMerge w:val="restart"/>
            <w:tcBorders>
              <w:left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both"/>
              <w:rPr>
                <w:rFonts w:ascii="Times New Roman" w:hAnsi="Times New Roman"/>
                <w:b/>
              </w:rPr>
            </w:pPr>
            <w:r w:rsidRPr="000336B9">
              <w:rPr>
                <w:rFonts w:ascii="Times New Roman" w:hAnsi="Times New Roman"/>
                <w:b/>
              </w:rPr>
              <w:t>Подпрограмма 1</w:t>
            </w:r>
          </w:p>
        </w:tc>
        <w:tc>
          <w:tcPr>
            <w:tcW w:w="3919" w:type="dxa"/>
            <w:vMerge w:val="restart"/>
            <w:tcBorders>
              <w:left w:val="single" w:sz="4" w:space="0" w:color="auto"/>
              <w:right w:val="single" w:sz="4" w:space="0" w:color="auto"/>
            </w:tcBorders>
          </w:tcPr>
          <w:p w:rsidR="000336B9" w:rsidRPr="000336B9" w:rsidRDefault="000336B9" w:rsidP="000336B9">
            <w:pPr>
              <w:tabs>
                <w:tab w:val="left" w:pos="10915"/>
              </w:tabs>
              <w:rPr>
                <w:rFonts w:ascii="Times New Roman" w:hAnsi="Times New Roman"/>
                <w:b/>
              </w:rPr>
            </w:pPr>
            <w:r w:rsidRPr="000336B9">
              <w:rPr>
                <w:rFonts w:ascii="Times New Roman" w:hAnsi="Times New Roman"/>
                <w:b/>
              </w:rPr>
              <w:t>«Управление муниципальными финансами и муниципальным долгом»</w:t>
            </w:r>
          </w:p>
        </w:tc>
        <w:tc>
          <w:tcPr>
            <w:tcW w:w="3359" w:type="dxa"/>
            <w:tcBorders>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rPr>
                <w:rFonts w:ascii="Times New Roman" w:hAnsi="Times New Roman"/>
                <w:b/>
              </w:rPr>
            </w:pPr>
            <w:r w:rsidRPr="000336B9">
              <w:rPr>
                <w:rFonts w:ascii="Times New Roman" w:hAnsi="Times New Roman"/>
                <w:b/>
              </w:rPr>
              <w:t>Всего</w:t>
            </w:r>
          </w:p>
        </w:tc>
        <w:tc>
          <w:tcPr>
            <w:tcW w:w="1260"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lang w:eastAsia="ru-RU"/>
              </w:rPr>
            </w:pPr>
            <w:r w:rsidRPr="000336B9">
              <w:rPr>
                <w:rFonts w:ascii="Times New Roman" w:hAnsi="Times New Roman"/>
                <w:b/>
                <w:lang w:eastAsia="ru-RU"/>
              </w:rPr>
              <w:t>198 210,9</w:t>
            </w:r>
          </w:p>
        </w:tc>
        <w:tc>
          <w:tcPr>
            <w:tcW w:w="980"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lang w:eastAsia="ru-RU"/>
              </w:rPr>
            </w:pPr>
            <w:r w:rsidRPr="000336B9">
              <w:rPr>
                <w:rFonts w:ascii="Times New Roman" w:hAnsi="Times New Roman"/>
                <w:b/>
                <w:lang w:eastAsia="ru-RU"/>
              </w:rPr>
              <w:t>40 028,2</w:t>
            </w:r>
          </w:p>
        </w:tc>
        <w:tc>
          <w:tcPr>
            <w:tcW w:w="111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lang w:eastAsia="ru-RU"/>
              </w:rPr>
            </w:pPr>
            <w:r w:rsidRPr="000336B9">
              <w:rPr>
                <w:rFonts w:ascii="Times New Roman" w:hAnsi="Times New Roman"/>
                <w:b/>
                <w:lang w:eastAsia="ru-RU"/>
              </w:rPr>
              <w:t>42 932,6</w:t>
            </w:r>
          </w:p>
        </w:tc>
        <w:tc>
          <w:tcPr>
            <w:tcW w:w="1037"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lang w:eastAsia="ru-RU"/>
              </w:rPr>
            </w:pPr>
            <w:r w:rsidRPr="000336B9">
              <w:rPr>
                <w:rFonts w:ascii="Times New Roman" w:hAnsi="Times New Roman"/>
                <w:b/>
                <w:lang w:eastAsia="ru-RU"/>
              </w:rPr>
              <w:t xml:space="preserve">44 491,1  </w:t>
            </w:r>
          </w:p>
        </w:tc>
        <w:tc>
          <w:tcPr>
            <w:tcW w:w="111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lang w:eastAsia="ru-RU"/>
              </w:rPr>
            </w:pPr>
            <w:r w:rsidRPr="000336B9">
              <w:rPr>
                <w:rFonts w:ascii="Times New Roman" w:hAnsi="Times New Roman"/>
                <w:b/>
                <w:lang w:eastAsia="ru-RU"/>
              </w:rPr>
              <w:t>35 502,0</w:t>
            </w:r>
          </w:p>
        </w:tc>
        <w:tc>
          <w:tcPr>
            <w:tcW w:w="111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highlight w:val="yellow"/>
                <w:lang w:eastAsia="ru-RU"/>
              </w:rPr>
            </w:pPr>
            <w:r w:rsidRPr="000336B9">
              <w:rPr>
                <w:rFonts w:ascii="Times New Roman" w:hAnsi="Times New Roman"/>
                <w:b/>
                <w:lang w:eastAsia="ru-RU"/>
              </w:rPr>
              <w:t>35 257,0</w:t>
            </w:r>
          </w:p>
        </w:tc>
      </w:tr>
      <w:tr w:rsidR="000336B9" w:rsidRPr="000336B9" w:rsidTr="00A70C70">
        <w:trPr>
          <w:trHeight w:val="83"/>
          <w:tblCellSpacing w:w="5" w:type="nil"/>
        </w:trPr>
        <w:tc>
          <w:tcPr>
            <w:tcW w:w="2100" w:type="dxa"/>
            <w:vMerge/>
            <w:tcBorders>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both"/>
              <w:rPr>
                <w:rFonts w:ascii="Times New Roman" w:hAnsi="Times New Roman"/>
                <w:b/>
              </w:rPr>
            </w:pPr>
          </w:p>
        </w:tc>
        <w:tc>
          <w:tcPr>
            <w:tcW w:w="3919" w:type="dxa"/>
            <w:vMerge/>
            <w:tcBorders>
              <w:left w:val="single" w:sz="4" w:space="0" w:color="auto"/>
              <w:bottom w:val="single" w:sz="4" w:space="0" w:color="auto"/>
              <w:right w:val="single" w:sz="4" w:space="0" w:color="auto"/>
            </w:tcBorders>
          </w:tcPr>
          <w:p w:rsidR="000336B9" w:rsidRPr="000336B9" w:rsidRDefault="000336B9" w:rsidP="000336B9">
            <w:pPr>
              <w:tabs>
                <w:tab w:val="left" w:pos="10915"/>
              </w:tabs>
              <w:rPr>
                <w:rFonts w:ascii="Times New Roman" w:hAnsi="Times New Roman"/>
                <w:b/>
              </w:rPr>
            </w:pPr>
          </w:p>
        </w:tc>
        <w:tc>
          <w:tcPr>
            <w:tcW w:w="3359" w:type="dxa"/>
            <w:tcBorders>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rPr>
                <w:rFonts w:ascii="Times New Roman" w:hAnsi="Times New Roman"/>
                <w:b/>
              </w:rPr>
            </w:pPr>
            <w:r w:rsidRPr="000336B9">
              <w:rPr>
                <w:rFonts w:ascii="Times New Roman" w:hAnsi="Times New Roman"/>
                <w:b/>
              </w:rPr>
              <w:t>Финансовое управление  администрации МР «Ижемский»</w:t>
            </w:r>
          </w:p>
        </w:tc>
        <w:tc>
          <w:tcPr>
            <w:tcW w:w="1260"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lang w:eastAsia="ru-RU"/>
              </w:rPr>
            </w:pPr>
            <w:r w:rsidRPr="000336B9">
              <w:rPr>
                <w:rFonts w:ascii="Times New Roman" w:hAnsi="Times New Roman"/>
                <w:b/>
                <w:lang w:eastAsia="ru-RU"/>
              </w:rPr>
              <w:t>198 210,9</w:t>
            </w:r>
          </w:p>
        </w:tc>
        <w:tc>
          <w:tcPr>
            <w:tcW w:w="980"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lang w:eastAsia="ru-RU"/>
              </w:rPr>
            </w:pPr>
            <w:r w:rsidRPr="000336B9">
              <w:rPr>
                <w:rFonts w:ascii="Times New Roman" w:hAnsi="Times New Roman"/>
                <w:b/>
                <w:lang w:eastAsia="ru-RU"/>
              </w:rPr>
              <w:t>40 028,2</w:t>
            </w:r>
          </w:p>
        </w:tc>
        <w:tc>
          <w:tcPr>
            <w:tcW w:w="111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lang w:eastAsia="ru-RU"/>
              </w:rPr>
            </w:pPr>
            <w:r w:rsidRPr="000336B9">
              <w:rPr>
                <w:rFonts w:ascii="Times New Roman" w:hAnsi="Times New Roman"/>
                <w:b/>
                <w:lang w:eastAsia="ru-RU"/>
              </w:rPr>
              <w:t>42 932,6</w:t>
            </w:r>
          </w:p>
        </w:tc>
        <w:tc>
          <w:tcPr>
            <w:tcW w:w="1037"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lang w:eastAsia="ru-RU"/>
              </w:rPr>
            </w:pPr>
            <w:r w:rsidRPr="000336B9">
              <w:rPr>
                <w:rFonts w:ascii="Times New Roman" w:hAnsi="Times New Roman"/>
                <w:b/>
                <w:lang w:eastAsia="ru-RU"/>
              </w:rPr>
              <w:t xml:space="preserve">44 491,1  </w:t>
            </w:r>
          </w:p>
        </w:tc>
        <w:tc>
          <w:tcPr>
            <w:tcW w:w="111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lang w:eastAsia="ru-RU"/>
              </w:rPr>
            </w:pPr>
            <w:r w:rsidRPr="000336B9">
              <w:rPr>
                <w:rFonts w:ascii="Times New Roman" w:hAnsi="Times New Roman"/>
                <w:b/>
                <w:lang w:eastAsia="ru-RU"/>
              </w:rPr>
              <w:t>35 502,0</w:t>
            </w:r>
          </w:p>
        </w:tc>
        <w:tc>
          <w:tcPr>
            <w:tcW w:w="111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highlight w:val="yellow"/>
                <w:lang w:eastAsia="ru-RU"/>
              </w:rPr>
            </w:pPr>
            <w:r w:rsidRPr="000336B9">
              <w:rPr>
                <w:rFonts w:ascii="Times New Roman" w:hAnsi="Times New Roman"/>
                <w:b/>
                <w:lang w:eastAsia="ru-RU"/>
              </w:rPr>
              <w:t>35 257,0</w:t>
            </w:r>
          </w:p>
        </w:tc>
      </w:tr>
      <w:tr w:rsidR="000336B9" w:rsidRPr="000336B9" w:rsidTr="00A70C70">
        <w:trPr>
          <w:trHeight w:val="179"/>
          <w:tblCellSpacing w:w="5" w:type="nil"/>
        </w:trPr>
        <w:tc>
          <w:tcPr>
            <w:tcW w:w="2100" w:type="dxa"/>
            <w:tcBorders>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both"/>
              <w:rPr>
                <w:rFonts w:ascii="Times New Roman" w:hAnsi="Times New Roman"/>
              </w:rPr>
            </w:pPr>
            <w:r w:rsidRPr="000336B9">
              <w:rPr>
                <w:rFonts w:ascii="Times New Roman" w:hAnsi="Times New Roman"/>
              </w:rPr>
              <w:t>Основное мероприятие  1.1.4.</w:t>
            </w:r>
          </w:p>
        </w:tc>
        <w:tc>
          <w:tcPr>
            <w:tcW w:w="3919" w:type="dxa"/>
            <w:tcBorders>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both"/>
              <w:rPr>
                <w:rFonts w:ascii="Times New Roman" w:hAnsi="Times New Roman"/>
              </w:rPr>
            </w:pPr>
            <w:r w:rsidRPr="000336B9">
              <w:rPr>
                <w:rFonts w:ascii="Times New Roman" w:hAnsi="Times New Roman"/>
              </w:rPr>
              <w:t>Выравнивание бюджетной обеспеченности сельских поселений</w:t>
            </w:r>
          </w:p>
        </w:tc>
        <w:tc>
          <w:tcPr>
            <w:tcW w:w="3359" w:type="dxa"/>
            <w:tcBorders>
              <w:left w:val="single" w:sz="4" w:space="0" w:color="auto"/>
              <w:bottom w:val="single" w:sz="4" w:space="0" w:color="auto"/>
              <w:right w:val="single" w:sz="4" w:space="0" w:color="auto"/>
            </w:tcBorders>
          </w:tcPr>
          <w:p w:rsidR="000336B9" w:rsidRPr="000336B9" w:rsidRDefault="000336B9" w:rsidP="000336B9">
            <w:pPr>
              <w:tabs>
                <w:tab w:val="left" w:pos="10915"/>
              </w:tabs>
              <w:rPr>
                <w:rFonts w:ascii="Times New Roman" w:hAnsi="Times New Roman"/>
              </w:rPr>
            </w:pPr>
            <w:r w:rsidRPr="000336B9">
              <w:rPr>
                <w:rFonts w:ascii="Times New Roman" w:hAnsi="Times New Roman"/>
              </w:rPr>
              <w:t>Финансовое управление администрации МР «Ижемский»</w:t>
            </w:r>
          </w:p>
        </w:tc>
        <w:tc>
          <w:tcPr>
            <w:tcW w:w="1260" w:type="dxa"/>
            <w:tcBorders>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135 821,1</w:t>
            </w:r>
          </w:p>
        </w:tc>
        <w:tc>
          <w:tcPr>
            <w:tcW w:w="980" w:type="dxa"/>
            <w:tcBorders>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25 832,0</w:t>
            </w:r>
          </w:p>
        </w:tc>
        <w:tc>
          <w:tcPr>
            <w:tcW w:w="1119" w:type="dxa"/>
            <w:tcBorders>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28 499,0</w:t>
            </w:r>
          </w:p>
        </w:tc>
        <w:tc>
          <w:tcPr>
            <w:tcW w:w="1037" w:type="dxa"/>
            <w:tcBorders>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30 966,1</w:t>
            </w:r>
          </w:p>
        </w:tc>
        <w:tc>
          <w:tcPr>
            <w:tcW w:w="1119" w:type="dxa"/>
            <w:tcBorders>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25 372,0</w:t>
            </w:r>
          </w:p>
        </w:tc>
        <w:tc>
          <w:tcPr>
            <w:tcW w:w="1119" w:type="dxa"/>
            <w:tcBorders>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25 152,0</w:t>
            </w:r>
          </w:p>
        </w:tc>
      </w:tr>
      <w:tr w:rsidR="000336B9" w:rsidRPr="000336B9" w:rsidTr="00A70C70">
        <w:trPr>
          <w:trHeight w:val="327"/>
          <w:tblCellSpacing w:w="5" w:type="nil"/>
        </w:trPr>
        <w:tc>
          <w:tcPr>
            <w:tcW w:w="2100" w:type="dxa"/>
            <w:tcBorders>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both"/>
              <w:rPr>
                <w:rFonts w:ascii="Times New Roman" w:hAnsi="Times New Roman"/>
              </w:rPr>
            </w:pPr>
            <w:r w:rsidRPr="000336B9">
              <w:rPr>
                <w:rFonts w:ascii="Times New Roman" w:hAnsi="Times New Roman"/>
              </w:rPr>
              <w:t>Основное мероприятие  1.1.7.</w:t>
            </w:r>
          </w:p>
        </w:tc>
        <w:tc>
          <w:tcPr>
            <w:tcW w:w="3919" w:type="dxa"/>
            <w:tcBorders>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both"/>
              <w:rPr>
                <w:rFonts w:ascii="Times New Roman" w:hAnsi="Times New Roman"/>
              </w:rPr>
            </w:pPr>
            <w:r w:rsidRPr="000336B9">
              <w:rPr>
                <w:rFonts w:ascii="Times New Roman" w:hAnsi="Times New Roman"/>
              </w:rPr>
              <w:t>Обслуживание муниципального долга МР «Ижемский»</w:t>
            </w:r>
          </w:p>
        </w:tc>
        <w:tc>
          <w:tcPr>
            <w:tcW w:w="3359" w:type="dxa"/>
            <w:tcBorders>
              <w:left w:val="single" w:sz="4" w:space="0" w:color="auto"/>
              <w:bottom w:val="single" w:sz="4" w:space="0" w:color="auto"/>
              <w:right w:val="single" w:sz="4" w:space="0" w:color="auto"/>
            </w:tcBorders>
          </w:tcPr>
          <w:p w:rsidR="000336B9" w:rsidRPr="000336B9" w:rsidRDefault="000336B9" w:rsidP="000336B9">
            <w:pPr>
              <w:tabs>
                <w:tab w:val="left" w:pos="10915"/>
              </w:tabs>
              <w:rPr>
                <w:rFonts w:ascii="Times New Roman" w:hAnsi="Times New Roman"/>
              </w:rPr>
            </w:pPr>
            <w:r w:rsidRPr="000336B9">
              <w:rPr>
                <w:rFonts w:ascii="Times New Roman" w:hAnsi="Times New Roman"/>
              </w:rPr>
              <w:t>Финансовое управление администрации МР «Ижемский»</w:t>
            </w:r>
          </w:p>
        </w:tc>
        <w:tc>
          <w:tcPr>
            <w:tcW w:w="1260" w:type="dxa"/>
            <w:tcBorders>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442,0</w:t>
            </w:r>
          </w:p>
        </w:tc>
        <w:tc>
          <w:tcPr>
            <w:tcW w:w="980" w:type="dxa"/>
            <w:tcBorders>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0,0</w:t>
            </w:r>
          </w:p>
        </w:tc>
        <w:tc>
          <w:tcPr>
            <w:tcW w:w="1119" w:type="dxa"/>
            <w:tcBorders>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0,0</w:t>
            </w:r>
          </w:p>
        </w:tc>
        <w:tc>
          <w:tcPr>
            <w:tcW w:w="1037" w:type="dxa"/>
            <w:tcBorders>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55,0</w:t>
            </w:r>
          </w:p>
        </w:tc>
        <w:tc>
          <w:tcPr>
            <w:tcW w:w="1119" w:type="dxa"/>
            <w:tcBorders>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221,0</w:t>
            </w:r>
          </w:p>
        </w:tc>
        <w:tc>
          <w:tcPr>
            <w:tcW w:w="1119" w:type="dxa"/>
            <w:tcBorders>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166,0</w:t>
            </w:r>
          </w:p>
        </w:tc>
      </w:tr>
      <w:tr w:rsidR="000336B9" w:rsidRPr="000336B9" w:rsidTr="00A70C70">
        <w:trPr>
          <w:trHeight w:val="175"/>
          <w:tblCellSpacing w:w="5" w:type="nil"/>
        </w:trPr>
        <w:tc>
          <w:tcPr>
            <w:tcW w:w="2100" w:type="dxa"/>
            <w:tcBorders>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both"/>
              <w:rPr>
                <w:rFonts w:ascii="Times New Roman" w:hAnsi="Times New Roman"/>
              </w:rPr>
            </w:pPr>
            <w:r w:rsidRPr="000336B9">
              <w:rPr>
                <w:rFonts w:ascii="Times New Roman" w:hAnsi="Times New Roman"/>
              </w:rPr>
              <w:t>Основное мероприятие  1.3.1.</w:t>
            </w:r>
          </w:p>
        </w:tc>
        <w:tc>
          <w:tcPr>
            <w:tcW w:w="3919" w:type="dxa"/>
            <w:tcBorders>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both"/>
              <w:rPr>
                <w:rFonts w:ascii="Times New Roman" w:hAnsi="Times New Roman"/>
              </w:rPr>
            </w:pPr>
            <w:r w:rsidRPr="000336B9">
              <w:rPr>
                <w:rFonts w:ascii="Times New Roman" w:hAnsi="Times New Roman"/>
              </w:rPr>
              <w:t>Руководство и управление в сфере установленных функций органов местного самоуправления</w:t>
            </w:r>
          </w:p>
        </w:tc>
        <w:tc>
          <w:tcPr>
            <w:tcW w:w="3359" w:type="dxa"/>
            <w:tcBorders>
              <w:left w:val="single" w:sz="4" w:space="0" w:color="auto"/>
              <w:bottom w:val="single" w:sz="4" w:space="0" w:color="auto"/>
              <w:right w:val="single" w:sz="4" w:space="0" w:color="auto"/>
            </w:tcBorders>
          </w:tcPr>
          <w:p w:rsidR="000336B9" w:rsidRPr="000336B9" w:rsidRDefault="000336B9" w:rsidP="000336B9">
            <w:pPr>
              <w:tabs>
                <w:tab w:val="left" w:pos="10915"/>
              </w:tabs>
              <w:rPr>
                <w:rFonts w:ascii="Times New Roman" w:hAnsi="Times New Roman"/>
              </w:rPr>
            </w:pPr>
            <w:r w:rsidRPr="000336B9">
              <w:rPr>
                <w:rFonts w:ascii="Times New Roman" w:hAnsi="Times New Roman"/>
              </w:rPr>
              <w:t>Финансовое управление администрации МР «Ижемский»</w:t>
            </w:r>
          </w:p>
        </w:tc>
        <w:tc>
          <w:tcPr>
            <w:tcW w:w="1260" w:type="dxa"/>
            <w:tcBorders>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61 947,8</w:t>
            </w:r>
          </w:p>
        </w:tc>
        <w:tc>
          <w:tcPr>
            <w:tcW w:w="980" w:type="dxa"/>
            <w:tcBorders>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14 196,2</w:t>
            </w:r>
          </w:p>
        </w:tc>
        <w:tc>
          <w:tcPr>
            <w:tcW w:w="1119" w:type="dxa"/>
            <w:tcBorders>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14 433,6</w:t>
            </w:r>
          </w:p>
        </w:tc>
        <w:tc>
          <w:tcPr>
            <w:tcW w:w="1037" w:type="dxa"/>
            <w:tcBorders>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13 470,0</w:t>
            </w:r>
          </w:p>
        </w:tc>
        <w:tc>
          <w:tcPr>
            <w:tcW w:w="1119" w:type="dxa"/>
            <w:tcBorders>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9 909,0</w:t>
            </w:r>
          </w:p>
        </w:tc>
        <w:tc>
          <w:tcPr>
            <w:tcW w:w="1119" w:type="dxa"/>
            <w:tcBorders>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9 939,0</w:t>
            </w:r>
          </w:p>
        </w:tc>
      </w:tr>
      <w:tr w:rsidR="000336B9" w:rsidRPr="000336B9" w:rsidTr="00A70C70">
        <w:trPr>
          <w:trHeight w:val="43"/>
          <w:tblCellSpacing w:w="5" w:type="nil"/>
        </w:trPr>
        <w:tc>
          <w:tcPr>
            <w:tcW w:w="2100" w:type="dxa"/>
            <w:vMerge w:val="restart"/>
            <w:tcBorders>
              <w:left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rPr>
                <w:rFonts w:ascii="Times New Roman" w:hAnsi="Times New Roman"/>
                <w:b/>
              </w:rPr>
            </w:pPr>
            <w:r w:rsidRPr="000336B9">
              <w:rPr>
                <w:rFonts w:ascii="Times New Roman" w:hAnsi="Times New Roman"/>
                <w:b/>
              </w:rPr>
              <w:t>Подпрограмма 2</w:t>
            </w:r>
          </w:p>
        </w:tc>
        <w:tc>
          <w:tcPr>
            <w:tcW w:w="3919" w:type="dxa"/>
            <w:vMerge w:val="restart"/>
            <w:tcBorders>
              <w:left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both"/>
              <w:rPr>
                <w:rFonts w:ascii="Times New Roman" w:hAnsi="Times New Roman"/>
                <w:b/>
              </w:rPr>
            </w:pPr>
            <w:r w:rsidRPr="000336B9">
              <w:rPr>
                <w:rFonts w:ascii="Times New Roman" w:hAnsi="Times New Roman"/>
                <w:b/>
              </w:rPr>
              <w:t>Управление муниципальным имуществом</w:t>
            </w:r>
          </w:p>
        </w:tc>
        <w:tc>
          <w:tcPr>
            <w:tcW w:w="3359" w:type="dxa"/>
            <w:tcBorders>
              <w:left w:val="single" w:sz="4" w:space="0" w:color="auto"/>
              <w:bottom w:val="single" w:sz="4" w:space="0" w:color="auto"/>
              <w:right w:val="single" w:sz="4" w:space="0" w:color="auto"/>
            </w:tcBorders>
          </w:tcPr>
          <w:p w:rsidR="000336B9" w:rsidRPr="000336B9" w:rsidRDefault="000336B9" w:rsidP="000336B9">
            <w:pPr>
              <w:tabs>
                <w:tab w:val="left" w:pos="10915"/>
              </w:tabs>
              <w:rPr>
                <w:rFonts w:ascii="Times New Roman" w:hAnsi="Times New Roman"/>
                <w:b/>
              </w:rPr>
            </w:pPr>
            <w:r w:rsidRPr="000336B9">
              <w:rPr>
                <w:rFonts w:ascii="Times New Roman" w:hAnsi="Times New Roman"/>
                <w:b/>
              </w:rPr>
              <w:t>Всего</w:t>
            </w:r>
          </w:p>
        </w:tc>
        <w:tc>
          <w:tcPr>
            <w:tcW w:w="1260" w:type="dxa"/>
            <w:tcBorders>
              <w:left w:val="single" w:sz="4" w:space="0" w:color="auto"/>
              <w:bottom w:val="single" w:sz="4" w:space="0" w:color="auto"/>
              <w:right w:val="single" w:sz="4" w:space="0" w:color="auto"/>
            </w:tcBorders>
          </w:tcPr>
          <w:p w:rsidR="000336B9" w:rsidRPr="000336B9" w:rsidRDefault="000336B9" w:rsidP="000336B9">
            <w:pPr>
              <w:tabs>
                <w:tab w:val="left" w:pos="10915"/>
              </w:tabs>
              <w:jc w:val="right"/>
              <w:rPr>
                <w:rFonts w:ascii="Times New Roman" w:hAnsi="Times New Roman"/>
                <w:b/>
              </w:rPr>
            </w:pPr>
            <w:r w:rsidRPr="000336B9">
              <w:rPr>
                <w:rFonts w:ascii="Times New Roman" w:hAnsi="Times New Roman"/>
                <w:b/>
              </w:rPr>
              <w:t>823,8</w:t>
            </w:r>
          </w:p>
        </w:tc>
        <w:tc>
          <w:tcPr>
            <w:tcW w:w="980" w:type="dxa"/>
            <w:tcBorders>
              <w:left w:val="single" w:sz="4" w:space="0" w:color="auto"/>
              <w:bottom w:val="single" w:sz="4" w:space="0" w:color="auto"/>
              <w:right w:val="single" w:sz="4" w:space="0" w:color="auto"/>
            </w:tcBorders>
          </w:tcPr>
          <w:p w:rsidR="000336B9" w:rsidRPr="000336B9" w:rsidRDefault="000336B9" w:rsidP="000336B9">
            <w:pPr>
              <w:tabs>
                <w:tab w:val="left" w:pos="10915"/>
              </w:tabs>
              <w:jc w:val="right"/>
              <w:rPr>
                <w:rFonts w:ascii="Times New Roman" w:hAnsi="Times New Roman"/>
                <w:b/>
              </w:rPr>
            </w:pPr>
            <w:r w:rsidRPr="000336B9">
              <w:rPr>
                <w:rFonts w:ascii="Times New Roman" w:hAnsi="Times New Roman"/>
                <w:b/>
              </w:rPr>
              <w:t xml:space="preserve">91,0 </w:t>
            </w:r>
          </w:p>
        </w:tc>
        <w:tc>
          <w:tcPr>
            <w:tcW w:w="1119" w:type="dxa"/>
            <w:tcBorders>
              <w:left w:val="single" w:sz="4" w:space="0" w:color="auto"/>
              <w:bottom w:val="single" w:sz="4" w:space="0" w:color="auto"/>
              <w:right w:val="single" w:sz="4" w:space="0" w:color="auto"/>
            </w:tcBorders>
          </w:tcPr>
          <w:p w:rsidR="000336B9" w:rsidRPr="000336B9" w:rsidRDefault="000336B9" w:rsidP="000336B9">
            <w:pPr>
              <w:tabs>
                <w:tab w:val="left" w:pos="10915"/>
              </w:tabs>
              <w:jc w:val="right"/>
              <w:rPr>
                <w:rFonts w:ascii="Times New Roman" w:hAnsi="Times New Roman"/>
                <w:b/>
              </w:rPr>
            </w:pPr>
            <w:r w:rsidRPr="000336B9">
              <w:rPr>
                <w:rFonts w:ascii="Times New Roman" w:hAnsi="Times New Roman"/>
                <w:b/>
              </w:rPr>
              <w:t>302,8</w:t>
            </w:r>
          </w:p>
        </w:tc>
        <w:tc>
          <w:tcPr>
            <w:tcW w:w="1037" w:type="dxa"/>
            <w:tcBorders>
              <w:left w:val="single" w:sz="4" w:space="0" w:color="auto"/>
              <w:bottom w:val="single" w:sz="4" w:space="0" w:color="auto"/>
              <w:right w:val="single" w:sz="4" w:space="0" w:color="auto"/>
            </w:tcBorders>
          </w:tcPr>
          <w:p w:rsidR="000336B9" w:rsidRPr="000336B9" w:rsidRDefault="000336B9" w:rsidP="000336B9">
            <w:pPr>
              <w:tabs>
                <w:tab w:val="left" w:pos="10915"/>
              </w:tabs>
              <w:jc w:val="right"/>
              <w:rPr>
                <w:rFonts w:ascii="Times New Roman" w:hAnsi="Times New Roman"/>
                <w:b/>
              </w:rPr>
            </w:pPr>
            <w:r w:rsidRPr="000336B9">
              <w:rPr>
                <w:rFonts w:ascii="Times New Roman" w:hAnsi="Times New Roman"/>
                <w:b/>
              </w:rPr>
              <w:t>280,0</w:t>
            </w:r>
          </w:p>
        </w:tc>
        <w:tc>
          <w:tcPr>
            <w:tcW w:w="1119" w:type="dxa"/>
            <w:tcBorders>
              <w:left w:val="single" w:sz="4" w:space="0" w:color="auto"/>
              <w:bottom w:val="single" w:sz="4" w:space="0" w:color="auto"/>
              <w:right w:val="single" w:sz="4" w:space="0" w:color="auto"/>
            </w:tcBorders>
          </w:tcPr>
          <w:p w:rsidR="000336B9" w:rsidRPr="000336B9" w:rsidRDefault="000336B9" w:rsidP="000336B9">
            <w:pPr>
              <w:tabs>
                <w:tab w:val="left" w:pos="10915"/>
              </w:tabs>
              <w:jc w:val="right"/>
              <w:rPr>
                <w:rFonts w:ascii="Times New Roman" w:hAnsi="Times New Roman"/>
                <w:b/>
              </w:rPr>
            </w:pPr>
            <w:r w:rsidRPr="000336B9">
              <w:rPr>
                <w:rFonts w:ascii="Times New Roman" w:hAnsi="Times New Roman"/>
                <w:b/>
              </w:rPr>
              <w:t>100,0</w:t>
            </w:r>
          </w:p>
        </w:tc>
        <w:tc>
          <w:tcPr>
            <w:tcW w:w="1119" w:type="dxa"/>
            <w:tcBorders>
              <w:left w:val="single" w:sz="4" w:space="0" w:color="auto"/>
              <w:bottom w:val="single" w:sz="4" w:space="0" w:color="auto"/>
              <w:right w:val="single" w:sz="4" w:space="0" w:color="auto"/>
            </w:tcBorders>
          </w:tcPr>
          <w:p w:rsidR="000336B9" w:rsidRPr="000336B9" w:rsidRDefault="000336B9" w:rsidP="000336B9">
            <w:pPr>
              <w:tabs>
                <w:tab w:val="left" w:pos="10915"/>
              </w:tabs>
              <w:jc w:val="right"/>
              <w:rPr>
                <w:rFonts w:ascii="Times New Roman" w:hAnsi="Times New Roman"/>
                <w:b/>
              </w:rPr>
            </w:pPr>
            <w:r w:rsidRPr="000336B9">
              <w:rPr>
                <w:rFonts w:ascii="Times New Roman" w:hAnsi="Times New Roman"/>
                <w:b/>
              </w:rPr>
              <w:t>50,0</w:t>
            </w:r>
          </w:p>
        </w:tc>
      </w:tr>
      <w:tr w:rsidR="000336B9" w:rsidRPr="000336B9" w:rsidTr="00A70C70">
        <w:trPr>
          <w:trHeight w:val="175"/>
          <w:tblCellSpacing w:w="5" w:type="nil"/>
        </w:trPr>
        <w:tc>
          <w:tcPr>
            <w:tcW w:w="2100" w:type="dxa"/>
            <w:vMerge/>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both"/>
              <w:rPr>
                <w:rFonts w:ascii="Times New Roman" w:hAnsi="Times New Roman"/>
                <w:b/>
              </w:rPr>
            </w:pPr>
          </w:p>
        </w:tc>
        <w:tc>
          <w:tcPr>
            <w:tcW w:w="3919" w:type="dxa"/>
            <w:vMerge/>
            <w:tcBorders>
              <w:left w:val="single" w:sz="4" w:space="0" w:color="auto"/>
              <w:bottom w:val="single" w:sz="4" w:space="0" w:color="auto"/>
              <w:right w:val="single" w:sz="4" w:space="0" w:color="auto"/>
            </w:tcBorders>
          </w:tcPr>
          <w:p w:rsidR="000336B9" w:rsidRPr="000336B9" w:rsidRDefault="000336B9" w:rsidP="000336B9">
            <w:pPr>
              <w:tabs>
                <w:tab w:val="left" w:pos="10915"/>
              </w:tabs>
              <w:rPr>
                <w:rFonts w:ascii="Times New Roman" w:hAnsi="Times New Roman"/>
                <w:b/>
              </w:rPr>
            </w:pPr>
          </w:p>
        </w:tc>
        <w:tc>
          <w:tcPr>
            <w:tcW w:w="3359" w:type="dxa"/>
            <w:tcBorders>
              <w:left w:val="single" w:sz="4" w:space="0" w:color="auto"/>
              <w:bottom w:val="single" w:sz="4" w:space="0" w:color="auto"/>
              <w:right w:val="single" w:sz="4" w:space="0" w:color="auto"/>
            </w:tcBorders>
          </w:tcPr>
          <w:p w:rsidR="000336B9" w:rsidRPr="000336B9" w:rsidRDefault="000336B9" w:rsidP="000336B9">
            <w:pPr>
              <w:tabs>
                <w:tab w:val="left" w:pos="10915"/>
              </w:tabs>
              <w:rPr>
                <w:rFonts w:ascii="Times New Roman" w:hAnsi="Times New Roman"/>
                <w:b/>
              </w:rPr>
            </w:pPr>
            <w:r w:rsidRPr="000336B9">
              <w:rPr>
                <w:rFonts w:ascii="Times New Roman" w:hAnsi="Times New Roman"/>
                <w:b/>
              </w:rPr>
              <w:t>Отдел  по управлению земельными ресурсами  и муниципальным имуществом</w:t>
            </w:r>
          </w:p>
        </w:tc>
        <w:tc>
          <w:tcPr>
            <w:tcW w:w="1260" w:type="dxa"/>
            <w:tcBorders>
              <w:left w:val="single" w:sz="4" w:space="0" w:color="auto"/>
              <w:bottom w:val="single" w:sz="4" w:space="0" w:color="auto"/>
              <w:right w:val="single" w:sz="4" w:space="0" w:color="auto"/>
            </w:tcBorders>
          </w:tcPr>
          <w:p w:rsidR="000336B9" w:rsidRPr="000336B9" w:rsidRDefault="000336B9" w:rsidP="000336B9">
            <w:pPr>
              <w:tabs>
                <w:tab w:val="left" w:pos="10915"/>
              </w:tabs>
              <w:jc w:val="right"/>
              <w:rPr>
                <w:rFonts w:ascii="Times New Roman" w:hAnsi="Times New Roman"/>
                <w:b/>
              </w:rPr>
            </w:pPr>
            <w:r w:rsidRPr="000336B9">
              <w:rPr>
                <w:rFonts w:ascii="Times New Roman" w:hAnsi="Times New Roman"/>
                <w:b/>
              </w:rPr>
              <w:t>823,8</w:t>
            </w:r>
          </w:p>
        </w:tc>
        <w:tc>
          <w:tcPr>
            <w:tcW w:w="980" w:type="dxa"/>
            <w:tcBorders>
              <w:left w:val="single" w:sz="4" w:space="0" w:color="auto"/>
              <w:bottom w:val="single" w:sz="4" w:space="0" w:color="auto"/>
              <w:right w:val="single" w:sz="4" w:space="0" w:color="auto"/>
            </w:tcBorders>
          </w:tcPr>
          <w:p w:rsidR="000336B9" w:rsidRPr="000336B9" w:rsidRDefault="000336B9" w:rsidP="000336B9">
            <w:pPr>
              <w:tabs>
                <w:tab w:val="left" w:pos="10915"/>
              </w:tabs>
              <w:jc w:val="right"/>
              <w:rPr>
                <w:rFonts w:ascii="Times New Roman" w:hAnsi="Times New Roman"/>
                <w:b/>
              </w:rPr>
            </w:pPr>
            <w:r w:rsidRPr="000336B9">
              <w:rPr>
                <w:rFonts w:ascii="Times New Roman" w:hAnsi="Times New Roman"/>
                <w:b/>
              </w:rPr>
              <w:t xml:space="preserve">91,0 </w:t>
            </w:r>
          </w:p>
        </w:tc>
        <w:tc>
          <w:tcPr>
            <w:tcW w:w="1119" w:type="dxa"/>
            <w:tcBorders>
              <w:left w:val="single" w:sz="4" w:space="0" w:color="auto"/>
              <w:bottom w:val="single" w:sz="4" w:space="0" w:color="auto"/>
              <w:right w:val="single" w:sz="4" w:space="0" w:color="auto"/>
            </w:tcBorders>
          </w:tcPr>
          <w:p w:rsidR="000336B9" w:rsidRPr="000336B9" w:rsidRDefault="000336B9" w:rsidP="000336B9">
            <w:pPr>
              <w:tabs>
                <w:tab w:val="left" w:pos="10915"/>
              </w:tabs>
              <w:jc w:val="right"/>
              <w:rPr>
                <w:rFonts w:ascii="Times New Roman" w:hAnsi="Times New Roman"/>
                <w:b/>
              </w:rPr>
            </w:pPr>
            <w:r w:rsidRPr="000336B9">
              <w:rPr>
                <w:rFonts w:ascii="Times New Roman" w:hAnsi="Times New Roman"/>
                <w:b/>
              </w:rPr>
              <w:t>302,8</w:t>
            </w:r>
          </w:p>
        </w:tc>
        <w:tc>
          <w:tcPr>
            <w:tcW w:w="1037" w:type="dxa"/>
            <w:tcBorders>
              <w:left w:val="single" w:sz="4" w:space="0" w:color="auto"/>
              <w:bottom w:val="single" w:sz="4" w:space="0" w:color="auto"/>
              <w:right w:val="single" w:sz="4" w:space="0" w:color="auto"/>
            </w:tcBorders>
          </w:tcPr>
          <w:p w:rsidR="000336B9" w:rsidRPr="000336B9" w:rsidRDefault="000336B9" w:rsidP="000336B9">
            <w:pPr>
              <w:tabs>
                <w:tab w:val="left" w:pos="10915"/>
              </w:tabs>
              <w:jc w:val="right"/>
              <w:rPr>
                <w:rFonts w:ascii="Times New Roman" w:hAnsi="Times New Roman"/>
                <w:b/>
              </w:rPr>
            </w:pPr>
            <w:r w:rsidRPr="000336B9">
              <w:rPr>
                <w:rFonts w:ascii="Times New Roman" w:hAnsi="Times New Roman"/>
                <w:b/>
              </w:rPr>
              <w:t>280,0</w:t>
            </w:r>
          </w:p>
        </w:tc>
        <w:tc>
          <w:tcPr>
            <w:tcW w:w="1119" w:type="dxa"/>
            <w:tcBorders>
              <w:left w:val="single" w:sz="4" w:space="0" w:color="auto"/>
              <w:bottom w:val="single" w:sz="4" w:space="0" w:color="auto"/>
              <w:right w:val="single" w:sz="4" w:space="0" w:color="auto"/>
            </w:tcBorders>
          </w:tcPr>
          <w:p w:rsidR="000336B9" w:rsidRPr="000336B9" w:rsidRDefault="000336B9" w:rsidP="000336B9">
            <w:pPr>
              <w:tabs>
                <w:tab w:val="left" w:pos="10915"/>
              </w:tabs>
              <w:jc w:val="right"/>
              <w:rPr>
                <w:rFonts w:ascii="Times New Roman" w:hAnsi="Times New Roman"/>
                <w:b/>
              </w:rPr>
            </w:pPr>
            <w:r w:rsidRPr="000336B9">
              <w:rPr>
                <w:rFonts w:ascii="Times New Roman" w:hAnsi="Times New Roman"/>
                <w:b/>
              </w:rPr>
              <w:t>100,0</w:t>
            </w:r>
          </w:p>
        </w:tc>
        <w:tc>
          <w:tcPr>
            <w:tcW w:w="1119" w:type="dxa"/>
            <w:tcBorders>
              <w:left w:val="single" w:sz="4" w:space="0" w:color="auto"/>
              <w:bottom w:val="single" w:sz="4" w:space="0" w:color="auto"/>
              <w:right w:val="single" w:sz="4" w:space="0" w:color="auto"/>
            </w:tcBorders>
          </w:tcPr>
          <w:p w:rsidR="000336B9" w:rsidRPr="000336B9" w:rsidRDefault="000336B9" w:rsidP="000336B9">
            <w:pPr>
              <w:tabs>
                <w:tab w:val="left" w:pos="10915"/>
              </w:tabs>
              <w:jc w:val="right"/>
              <w:rPr>
                <w:rFonts w:ascii="Times New Roman" w:hAnsi="Times New Roman"/>
                <w:b/>
              </w:rPr>
            </w:pPr>
            <w:r w:rsidRPr="000336B9">
              <w:rPr>
                <w:rFonts w:ascii="Times New Roman" w:hAnsi="Times New Roman"/>
                <w:b/>
              </w:rPr>
              <w:t>50,0</w:t>
            </w:r>
          </w:p>
        </w:tc>
      </w:tr>
      <w:tr w:rsidR="000336B9" w:rsidRPr="000336B9" w:rsidTr="00A70C70">
        <w:trPr>
          <w:trHeight w:val="515"/>
          <w:tblCellSpacing w:w="5" w:type="nil"/>
        </w:trPr>
        <w:tc>
          <w:tcPr>
            <w:tcW w:w="2100"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both"/>
              <w:rPr>
                <w:rFonts w:ascii="Times New Roman" w:hAnsi="Times New Roman"/>
              </w:rPr>
            </w:pPr>
            <w:r w:rsidRPr="000336B9">
              <w:rPr>
                <w:rFonts w:ascii="Times New Roman" w:hAnsi="Times New Roman"/>
              </w:rPr>
              <w:t>Основное мероприятие 2.1.1</w:t>
            </w:r>
          </w:p>
        </w:tc>
        <w:tc>
          <w:tcPr>
            <w:tcW w:w="3919" w:type="dxa"/>
            <w:tcBorders>
              <w:left w:val="single" w:sz="4" w:space="0" w:color="auto"/>
              <w:bottom w:val="single" w:sz="4" w:space="0" w:color="auto"/>
              <w:right w:val="single" w:sz="4" w:space="0" w:color="auto"/>
            </w:tcBorders>
          </w:tcPr>
          <w:p w:rsidR="000336B9" w:rsidRPr="000336B9" w:rsidRDefault="000336B9" w:rsidP="000336B9">
            <w:pPr>
              <w:tabs>
                <w:tab w:val="left" w:pos="10915"/>
              </w:tabs>
              <w:rPr>
                <w:rFonts w:ascii="Times New Roman" w:hAnsi="Times New Roman"/>
              </w:rPr>
            </w:pPr>
            <w:r w:rsidRPr="000336B9">
              <w:rPr>
                <w:rFonts w:ascii="Times New Roman" w:hAnsi="Times New Roman"/>
              </w:rPr>
              <w:t>Признание прав, регулирование отношений по имуществу для муниципальных нужд и оптимизация состава (структуры) муниципального имущества МО МР «Ижемский»</w:t>
            </w:r>
          </w:p>
        </w:tc>
        <w:tc>
          <w:tcPr>
            <w:tcW w:w="3359" w:type="dxa"/>
            <w:tcBorders>
              <w:left w:val="single" w:sz="4" w:space="0" w:color="auto"/>
              <w:bottom w:val="single" w:sz="4" w:space="0" w:color="auto"/>
              <w:right w:val="single" w:sz="4" w:space="0" w:color="auto"/>
            </w:tcBorders>
          </w:tcPr>
          <w:p w:rsidR="000336B9" w:rsidRPr="000336B9" w:rsidRDefault="000336B9" w:rsidP="000336B9">
            <w:pPr>
              <w:tabs>
                <w:tab w:val="left" w:pos="10915"/>
              </w:tabs>
              <w:rPr>
                <w:rFonts w:ascii="Times New Roman" w:hAnsi="Times New Roman"/>
              </w:rPr>
            </w:pPr>
            <w:r w:rsidRPr="000336B9">
              <w:rPr>
                <w:rFonts w:ascii="Times New Roman" w:hAnsi="Times New Roman"/>
              </w:rPr>
              <w:t>Отдел  по управлению земельными ресурсами  и муниципальным имуществом</w:t>
            </w:r>
          </w:p>
        </w:tc>
        <w:tc>
          <w:tcPr>
            <w:tcW w:w="1260" w:type="dxa"/>
            <w:tcBorders>
              <w:left w:val="single" w:sz="4" w:space="0" w:color="auto"/>
              <w:bottom w:val="single" w:sz="4" w:space="0" w:color="auto"/>
              <w:right w:val="single" w:sz="4" w:space="0" w:color="auto"/>
            </w:tcBorders>
          </w:tcPr>
          <w:p w:rsidR="000336B9" w:rsidRPr="000336B9" w:rsidRDefault="000336B9" w:rsidP="000336B9">
            <w:pPr>
              <w:tabs>
                <w:tab w:val="left" w:pos="10915"/>
              </w:tabs>
              <w:jc w:val="right"/>
              <w:rPr>
                <w:rFonts w:ascii="Times New Roman" w:hAnsi="Times New Roman"/>
              </w:rPr>
            </w:pPr>
            <w:r w:rsidRPr="000336B9">
              <w:rPr>
                <w:rFonts w:ascii="Times New Roman" w:hAnsi="Times New Roman"/>
              </w:rPr>
              <w:t>572,8</w:t>
            </w:r>
          </w:p>
        </w:tc>
        <w:tc>
          <w:tcPr>
            <w:tcW w:w="980" w:type="dxa"/>
            <w:tcBorders>
              <w:left w:val="single" w:sz="4" w:space="0" w:color="auto"/>
              <w:bottom w:val="single" w:sz="4" w:space="0" w:color="auto"/>
              <w:right w:val="single" w:sz="4" w:space="0" w:color="auto"/>
            </w:tcBorders>
          </w:tcPr>
          <w:p w:rsidR="000336B9" w:rsidRPr="000336B9" w:rsidRDefault="000336B9" w:rsidP="000336B9">
            <w:pPr>
              <w:tabs>
                <w:tab w:val="left" w:pos="10915"/>
              </w:tabs>
              <w:jc w:val="right"/>
              <w:rPr>
                <w:rFonts w:ascii="Times New Roman" w:hAnsi="Times New Roman"/>
              </w:rPr>
            </w:pPr>
            <w:r w:rsidRPr="000336B9">
              <w:rPr>
                <w:rFonts w:ascii="Times New Roman" w:hAnsi="Times New Roman"/>
              </w:rPr>
              <w:t>0,0</w:t>
            </w:r>
          </w:p>
        </w:tc>
        <w:tc>
          <w:tcPr>
            <w:tcW w:w="1119" w:type="dxa"/>
            <w:tcBorders>
              <w:left w:val="single" w:sz="4" w:space="0" w:color="auto"/>
              <w:bottom w:val="single" w:sz="4" w:space="0" w:color="auto"/>
              <w:right w:val="single" w:sz="4" w:space="0" w:color="auto"/>
            </w:tcBorders>
          </w:tcPr>
          <w:p w:rsidR="000336B9" w:rsidRPr="000336B9" w:rsidRDefault="000336B9" w:rsidP="000336B9">
            <w:pPr>
              <w:tabs>
                <w:tab w:val="left" w:pos="10915"/>
              </w:tabs>
              <w:jc w:val="right"/>
              <w:rPr>
                <w:rFonts w:ascii="Times New Roman" w:hAnsi="Times New Roman"/>
              </w:rPr>
            </w:pPr>
            <w:r w:rsidRPr="000336B9">
              <w:rPr>
                <w:rFonts w:ascii="Times New Roman" w:hAnsi="Times New Roman"/>
              </w:rPr>
              <w:t>222,8</w:t>
            </w:r>
          </w:p>
        </w:tc>
        <w:tc>
          <w:tcPr>
            <w:tcW w:w="1037" w:type="dxa"/>
            <w:tcBorders>
              <w:left w:val="single" w:sz="4" w:space="0" w:color="auto"/>
              <w:bottom w:val="single" w:sz="4" w:space="0" w:color="auto"/>
              <w:right w:val="single" w:sz="4" w:space="0" w:color="auto"/>
            </w:tcBorders>
          </w:tcPr>
          <w:p w:rsidR="000336B9" w:rsidRPr="000336B9" w:rsidRDefault="000336B9" w:rsidP="000336B9">
            <w:pPr>
              <w:tabs>
                <w:tab w:val="left" w:pos="10915"/>
              </w:tabs>
              <w:jc w:val="right"/>
              <w:rPr>
                <w:rFonts w:ascii="Times New Roman" w:hAnsi="Times New Roman"/>
              </w:rPr>
            </w:pPr>
            <w:r w:rsidRPr="000336B9">
              <w:rPr>
                <w:rFonts w:ascii="Times New Roman" w:hAnsi="Times New Roman"/>
              </w:rPr>
              <w:t>200,0</w:t>
            </w:r>
          </w:p>
        </w:tc>
        <w:tc>
          <w:tcPr>
            <w:tcW w:w="1119" w:type="dxa"/>
            <w:tcBorders>
              <w:left w:val="single" w:sz="4" w:space="0" w:color="auto"/>
              <w:bottom w:val="single" w:sz="4" w:space="0" w:color="auto"/>
              <w:right w:val="single" w:sz="4" w:space="0" w:color="auto"/>
            </w:tcBorders>
          </w:tcPr>
          <w:p w:rsidR="000336B9" w:rsidRPr="000336B9" w:rsidRDefault="000336B9" w:rsidP="000336B9">
            <w:pPr>
              <w:tabs>
                <w:tab w:val="left" w:pos="10915"/>
              </w:tabs>
              <w:jc w:val="right"/>
              <w:rPr>
                <w:rFonts w:ascii="Times New Roman" w:hAnsi="Times New Roman"/>
              </w:rPr>
            </w:pPr>
            <w:r w:rsidRPr="000336B9">
              <w:rPr>
                <w:rFonts w:ascii="Times New Roman" w:hAnsi="Times New Roman"/>
              </w:rPr>
              <w:t>100,0</w:t>
            </w:r>
          </w:p>
        </w:tc>
        <w:tc>
          <w:tcPr>
            <w:tcW w:w="1119" w:type="dxa"/>
            <w:tcBorders>
              <w:left w:val="single" w:sz="4" w:space="0" w:color="auto"/>
              <w:bottom w:val="single" w:sz="4" w:space="0" w:color="auto"/>
              <w:right w:val="single" w:sz="4" w:space="0" w:color="auto"/>
            </w:tcBorders>
          </w:tcPr>
          <w:p w:rsidR="000336B9" w:rsidRPr="000336B9" w:rsidRDefault="000336B9" w:rsidP="000336B9">
            <w:pPr>
              <w:tabs>
                <w:tab w:val="left" w:pos="10915"/>
              </w:tabs>
              <w:jc w:val="right"/>
              <w:rPr>
                <w:rFonts w:ascii="Times New Roman" w:hAnsi="Times New Roman"/>
              </w:rPr>
            </w:pPr>
            <w:r w:rsidRPr="000336B9">
              <w:rPr>
                <w:rFonts w:ascii="Times New Roman" w:hAnsi="Times New Roman"/>
              </w:rPr>
              <w:t>50,0</w:t>
            </w:r>
          </w:p>
        </w:tc>
      </w:tr>
      <w:tr w:rsidR="000336B9" w:rsidRPr="000336B9" w:rsidTr="00A70C70">
        <w:trPr>
          <w:trHeight w:val="299"/>
          <w:tblCellSpacing w:w="5" w:type="nil"/>
        </w:trPr>
        <w:tc>
          <w:tcPr>
            <w:tcW w:w="2100"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both"/>
              <w:rPr>
                <w:rFonts w:ascii="Times New Roman" w:hAnsi="Times New Roman"/>
              </w:rPr>
            </w:pPr>
            <w:r w:rsidRPr="000336B9">
              <w:rPr>
                <w:rFonts w:ascii="Times New Roman" w:hAnsi="Times New Roman"/>
              </w:rPr>
              <w:t>Основное мероприятие 2.2.1</w:t>
            </w:r>
          </w:p>
        </w:tc>
        <w:tc>
          <w:tcPr>
            <w:tcW w:w="3919" w:type="dxa"/>
            <w:tcBorders>
              <w:left w:val="single" w:sz="4" w:space="0" w:color="auto"/>
              <w:bottom w:val="single" w:sz="4" w:space="0" w:color="auto"/>
              <w:right w:val="single" w:sz="4" w:space="0" w:color="auto"/>
            </w:tcBorders>
          </w:tcPr>
          <w:p w:rsidR="000336B9" w:rsidRPr="000336B9" w:rsidRDefault="000336B9" w:rsidP="000336B9">
            <w:pPr>
              <w:tabs>
                <w:tab w:val="left" w:pos="10915"/>
              </w:tabs>
              <w:rPr>
                <w:rFonts w:ascii="Times New Roman" w:hAnsi="Times New Roman"/>
              </w:rPr>
            </w:pPr>
            <w:r w:rsidRPr="000336B9">
              <w:rPr>
                <w:rFonts w:ascii="Times New Roman" w:hAnsi="Times New Roman"/>
              </w:rPr>
              <w:t>Вовлечение в оборот муниципального имущества МО МР «Ижемский»</w:t>
            </w:r>
          </w:p>
        </w:tc>
        <w:tc>
          <w:tcPr>
            <w:tcW w:w="3359" w:type="dxa"/>
            <w:tcBorders>
              <w:left w:val="single" w:sz="4" w:space="0" w:color="auto"/>
              <w:bottom w:val="single" w:sz="4" w:space="0" w:color="auto"/>
              <w:right w:val="single" w:sz="4" w:space="0" w:color="auto"/>
            </w:tcBorders>
          </w:tcPr>
          <w:p w:rsidR="000336B9" w:rsidRPr="000336B9" w:rsidRDefault="000336B9" w:rsidP="000336B9">
            <w:pPr>
              <w:tabs>
                <w:tab w:val="left" w:pos="10915"/>
              </w:tabs>
              <w:rPr>
                <w:rFonts w:ascii="Times New Roman" w:hAnsi="Times New Roman"/>
              </w:rPr>
            </w:pPr>
            <w:r w:rsidRPr="000336B9">
              <w:rPr>
                <w:rFonts w:ascii="Times New Roman" w:hAnsi="Times New Roman"/>
              </w:rPr>
              <w:t>Отдел  по управлению земельными ресурсами  и муниципальным имуществом</w:t>
            </w:r>
          </w:p>
        </w:tc>
        <w:tc>
          <w:tcPr>
            <w:tcW w:w="1260" w:type="dxa"/>
            <w:tcBorders>
              <w:left w:val="single" w:sz="4" w:space="0" w:color="auto"/>
              <w:bottom w:val="single" w:sz="4" w:space="0" w:color="auto"/>
              <w:right w:val="single" w:sz="4" w:space="0" w:color="auto"/>
            </w:tcBorders>
          </w:tcPr>
          <w:p w:rsidR="000336B9" w:rsidRPr="000336B9" w:rsidRDefault="000336B9" w:rsidP="000336B9">
            <w:pPr>
              <w:tabs>
                <w:tab w:val="left" w:pos="10915"/>
              </w:tabs>
              <w:jc w:val="right"/>
              <w:rPr>
                <w:rFonts w:ascii="Times New Roman" w:hAnsi="Times New Roman"/>
              </w:rPr>
            </w:pPr>
            <w:r w:rsidRPr="000336B9">
              <w:rPr>
                <w:rFonts w:ascii="Times New Roman" w:hAnsi="Times New Roman"/>
              </w:rPr>
              <w:t>251,0</w:t>
            </w:r>
          </w:p>
        </w:tc>
        <w:tc>
          <w:tcPr>
            <w:tcW w:w="980" w:type="dxa"/>
            <w:tcBorders>
              <w:left w:val="single" w:sz="4" w:space="0" w:color="auto"/>
              <w:bottom w:val="single" w:sz="4" w:space="0" w:color="auto"/>
              <w:right w:val="single" w:sz="4" w:space="0" w:color="auto"/>
            </w:tcBorders>
          </w:tcPr>
          <w:p w:rsidR="000336B9" w:rsidRPr="000336B9" w:rsidRDefault="000336B9" w:rsidP="000336B9">
            <w:pPr>
              <w:tabs>
                <w:tab w:val="left" w:pos="10915"/>
              </w:tabs>
              <w:jc w:val="right"/>
              <w:rPr>
                <w:rFonts w:ascii="Times New Roman" w:hAnsi="Times New Roman"/>
              </w:rPr>
            </w:pPr>
            <w:r w:rsidRPr="000336B9">
              <w:rPr>
                <w:rFonts w:ascii="Times New Roman" w:hAnsi="Times New Roman"/>
              </w:rPr>
              <w:t xml:space="preserve">91,0 </w:t>
            </w:r>
          </w:p>
        </w:tc>
        <w:tc>
          <w:tcPr>
            <w:tcW w:w="1119" w:type="dxa"/>
            <w:tcBorders>
              <w:left w:val="single" w:sz="4" w:space="0" w:color="auto"/>
              <w:bottom w:val="single" w:sz="4" w:space="0" w:color="auto"/>
              <w:right w:val="single" w:sz="4" w:space="0" w:color="auto"/>
            </w:tcBorders>
          </w:tcPr>
          <w:p w:rsidR="000336B9" w:rsidRPr="000336B9" w:rsidRDefault="000336B9" w:rsidP="000336B9">
            <w:pPr>
              <w:tabs>
                <w:tab w:val="left" w:pos="10915"/>
              </w:tabs>
              <w:jc w:val="right"/>
              <w:rPr>
                <w:rFonts w:ascii="Times New Roman" w:hAnsi="Times New Roman"/>
              </w:rPr>
            </w:pPr>
            <w:r w:rsidRPr="000336B9">
              <w:rPr>
                <w:rFonts w:ascii="Times New Roman" w:hAnsi="Times New Roman"/>
              </w:rPr>
              <w:t>80,0</w:t>
            </w:r>
          </w:p>
        </w:tc>
        <w:tc>
          <w:tcPr>
            <w:tcW w:w="1037" w:type="dxa"/>
            <w:tcBorders>
              <w:left w:val="single" w:sz="4" w:space="0" w:color="auto"/>
              <w:bottom w:val="single" w:sz="4" w:space="0" w:color="auto"/>
              <w:right w:val="single" w:sz="4" w:space="0" w:color="auto"/>
            </w:tcBorders>
          </w:tcPr>
          <w:p w:rsidR="000336B9" w:rsidRPr="000336B9" w:rsidRDefault="000336B9" w:rsidP="000336B9">
            <w:pPr>
              <w:tabs>
                <w:tab w:val="left" w:pos="10915"/>
              </w:tabs>
              <w:jc w:val="right"/>
              <w:rPr>
                <w:rFonts w:ascii="Times New Roman" w:hAnsi="Times New Roman"/>
              </w:rPr>
            </w:pPr>
            <w:r w:rsidRPr="000336B9">
              <w:rPr>
                <w:rFonts w:ascii="Times New Roman" w:hAnsi="Times New Roman"/>
              </w:rPr>
              <w:t>80,0</w:t>
            </w:r>
          </w:p>
        </w:tc>
        <w:tc>
          <w:tcPr>
            <w:tcW w:w="1119" w:type="dxa"/>
            <w:tcBorders>
              <w:left w:val="single" w:sz="4" w:space="0" w:color="auto"/>
              <w:bottom w:val="single" w:sz="4" w:space="0" w:color="auto"/>
              <w:right w:val="single" w:sz="4" w:space="0" w:color="auto"/>
            </w:tcBorders>
          </w:tcPr>
          <w:p w:rsidR="000336B9" w:rsidRPr="000336B9" w:rsidRDefault="000336B9" w:rsidP="000336B9">
            <w:pPr>
              <w:tabs>
                <w:tab w:val="left" w:pos="10915"/>
              </w:tabs>
              <w:jc w:val="right"/>
              <w:rPr>
                <w:rFonts w:ascii="Times New Roman" w:hAnsi="Times New Roman"/>
              </w:rPr>
            </w:pPr>
            <w:r w:rsidRPr="000336B9">
              <w:rPr>
                <w:rFonts w:ascii="Times New Roman" w:hAnsi="Times New Roman"/>
              </w:rPr>
              <w:t>0,0</w:t>
            </w:r>
          </w:p>
        </w:tc>
        <w:tc>
          <w:tcPr>
            <w:tcW w:w="1119" w:type="dxa"/>
            <w:tcBorders>
              <w:left w:val="single" w:sz="4" w:space="0" w:color="auto"/>
              <w:bottom w:val="single" w:sz="4" w:space="0" w:color="auto"/>
              <w:right w:val="single" w:sz="4" w:space="0" w:color="auto"/>
            </w:tcBorders>
          </w:tcPr>
          <w:p w:rsidR="000336B9" w:rsidRPr="000336B9" w:rsidRDefault="000336B9" w:rsidP="000336B9">
            <w:pPr>
              <w:tabs>
                <w:tab w:val="left" w:pos="10915"/>
              </w:tabs>
              <w:jc w:val="right"/>
              <w:rPr>
                <w:rFonts w:ascii="Times New Roman" w:hAnsi="Times New Roman"/>
              </w:rPr>
            </w:pPr>
            <w:r w:rsidRPr="000336B9">
              <w:rPr>
                <w:rFonts w:ascii="Times New Roman" w:hAnsi="Times New Roman"/>
              </w:rPr>
              <w:t>0,0</w:t>
            </w:r>
          </w:p>
        </w:tc>
      </w:tr>
      <w:tr w:rsidR="000336B9" w:rsidRPr="000336B9" w:rsidTr="00A70C70">
        <w:trPr>
          <w:trHeight w:val="43"/>
          <w:tblCellSpacing w:w="5" w:type="nil"/>
        </w:trPr>
        <w:tc>
          <w:tcPr>
            <w:tcW w:w="2100" w:type="dxa"/>
            <w:vMerge w:val="restart"/>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r w:rsidRPr="000336B9">
              <w:rPr>
                <w:rFonts w:ascii="Times New Roman" w:hAnsi="Times New Roman"/>
                <w:b/>
              </w:rPr>
              <w:t>Подпрограмма 3</w:t>
            </w:r>
          </w:p>
        </w:tc>
        <w:tc>
          <w:tcPr>
            <w:tcW w:w="3919" w:type="dxa"/>
            <w:vMerge w:val="restart"/>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r w:rsidRPr="000336B9">
              <w:rPr>
                <w:rFonts w:ascii="Times New Roman" w:hAnsi="Times New Roman"/>
                <w:b/>
              </w:rPr>
              <w:t>Электронный муниципалитет</w:t>
            </w:r>
          </w:p>
        </w:tc>
        <w:tc>
          <w:tcPr>
            <w:tcW w:w="335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r w:rsidRPr="000336B9">
              <w:rPr>
                <w:rFonts w:ascii="Times New Roman" w:hAnsi="Times New Roman"/>
                <w:b/>
              </w:rPr>
              <w:t xml:space="preserve">Всего </w:t>
            </w:r>
          </w:p>
        </w:tc>
        <w:tc>
          <w:tcPr>
            <w:tcW w:w="1260"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lang w:eastAsia="ru-RU"/>
              </w:rPr>
            </w:pPr>
            <w:r w:rsidRPr="000336B9">
              <w:rPr>
                <w:rFonts w:ascii="Times New Roman" w:hAnsi="Times New Roman"/>
                <w:b/>
                <w:lang w:eastAsia="ru-RU"/>
              </w:rPr>
              <w:t>7 863,9</w:t>
            </w:r>
          </w:p>
        </w:tc>
        <w:tc>
          <w:tcPr>
            <w:tcW w:w="980"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lang w:eastAsia="ru-RU"/>
              </w:rPr>
            </w:pPr>
            <w:r w:rsidRPr="000336B9">
              <w:rPr>
                <w:rFonts w:ascii="Times New Roman" w:hAnsi="Times New Roman"/>
                <w:b/>
                <w:lang w:eastAsia="ru-RU"/>
              </w:rPr>
              <w:t>1 776,3</w:t>
            </w:r>
          </w:p>
        </w:tc>
        <w:tc>
          <w:tcPr>
            <w:tcW w:w="111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lang w:eastAsia="ru-RU"/>
              </w:rPr>
            </w:pPr>
            <w:r w:rsidRPr="000336B9">
              <w:rPr>
                <w:rFonts w:ascii="Times New Roman" w:hAnsi="Times New Roman"/>
                <w:b/>
                <w:lang w:eastAsia="ru-RU"/>
              </w:rPr>
              <w:t>5 371,3</w:t>
            </w:r>
          </w:p>
        </w:tc>
        <w:tc>
          <w:tcPr>
            <w:tcW w:w="1037"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lang w:eastAsia="ru-RU"/>
              </w:rPr>
            </w:pPr>
            <w:r w:rsidRPr="000336B9">
              <w:rPr>
                <w:rFonts w:ascii="Times New Roman" w:hAnsi="Times New Roman"/>
                <w:b/>
                <w:lang w:eastAsia="ru-RU"/>
              </w:rPr>
              <w:t>346,3</w:t>
            </w:r>
          </w:p>
        </w:tc>
        <w:tc>
          <w:tcPr>
            <w:tcW w:w="111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lang w:eastAsia="ru-RU"/>
              </w:rPr>
            </w:pPr>
            <w:r w:rsidRPr="000336B9">
              <w:rPr>
                <w:rFonts w:ascii="Times New Roman" w:hAnsi="Times New Roman"/>
                <w:b/>
                <w:lang w:eastAsia="ru-RU"/>
              </w:rPr>
              <w:t>210,0</w:t>
            </w:r>
          </w:p>
        </w:tc>
        <w:tc>
          <w:tcPr>
            <w:tcW w:w="111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lang w:eastAsia="ru-RU"/>
              </w:rPr>
            </w:pPr>
            <w:r w:rsidRPr="000336B9">
              <w:rPr>
                <w:rFonts w:ascii="Times New Roman" w:hAnsi="Times New Roman"/>
                <w:b/>
                <w:lang w:eastAsia="ru-RU"/>
              </w:rPr>
              <w:t>160,0</w:t>
            </w:r>
          </w:p>
        </w:tc>
      </w:tr>
      <w:tr w:rsidR="000336B9" w:rsidRPr="000336B9" w:rsidTr="00A70C70">
        <w:trPr>
          <w:trHeight w:val="43"/>
          <w:tblCellSpacing w:w="5" w:type="nil"/>
        </w:trPr>
        <w:tc>
          <w:tcPr>
            <w:tcW w:w="2100" w:type="dxa"/>
            <w:vMerge/>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highlight w:val="yellow"/>
              </w:rPr>
            </w:pPr>
          </w:p>
        </w:tc>
        <w:tc>
          <w:tcPr>
            <w:tcW w:w="3919" w:type="dxa"/>
            <w:vMerge/>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highlight w:val="yellow"/>
              </w:rPr>
            </w:pPr>
          </w:p>
        </w:tc>
        <w:tc>
          <w:tcPr>
            <w:tcW w:w="335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r w:rsidRPr="000336B9">
              <w:rPr>
                <w:rFonts w:ascii="Times New Roman" w:hAnsi="Times New Roman"/>
                <w:b/>
              </w:rPr>
              <w:t>Отдел информационно-аналитической работы</w:t>
            </w:r>
          </w:p>
        </w:tc>
        <w:tc>
          <w:tcPr>
            <w:tcW w:w="1260"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lang w:eastAsia="ru-RU"/>
              </w:rPr>
            </w:pPr>
            <w:r w:rsidRPr="000336B9">
              <w:rPr>
                <w:rFonts w:ascii="Times New Roman" w:hAnsi="Times New Roman"/>
                <w:b/>
                <w:lang w:eastAsia="ru-RU"/>
              </w:rPr>
              <w:t>7 863,9</w:t>
            </w:r>
          </w:p>
        </w:tc>
        <w:tc>
          <w:tcPr>
            <w:tcW w:w="980"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lang w:eastAsia="ru-RU"/>
              </w:rPr>
            </w:pPr>
            <w:r w:rsidRPr="000336B9">
              <w:rPr>
                <w:rFonts w:ascii="Times New Roman" w:hAnsi="Times New Roman"/>
                <w:b/>
                <w:lang w:eastAsia="ru-RU"/>
              </w:rPr>
              <w:t>1 776,3</w:t>
            </w:r>
          </w:p>
        </w:tc>
        <w:tc>
          <w:tcPr>
            <w:tcW w:w="111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lang w:eastAsia="ru-RU"/>
              </w:rPr>
            </w:pPr>
            <w:r w:rsidRPr="000336B9">
              <w:rPr>
                <w:rFonts w:ascii="Times New Roman" w:hAnsi="Times New Roman"/>
                <w:b/>
                <w:lang w:eastAsia="ru-RU"/>
              </w:rPr>
              <w:t>5 371,3</w:t>
            </w:r>
          </w:p>
        </w:tc>
        <w:tc>
          <w:tcPr>
            <w:tcW w:w="1037"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lang w:eastAsia="ru-RU"/>
              </w:rPr>
            </w:pPr>
            <w:r w:rsidRPr="000336B9">
              <w:rPr>
                <w:rFonts w:ascii="Times New Roman" w:hAnsi="Times New Roman"/>
                <w:b/>
                <w:lang w:eastAsia="ru-RU"/>
              </w:rPr>
              <w:t>346,3</w:t>
            </w:r>
          </w:p>
        </w:tc>
        <w:tc>
          <w:tcPr>
            <w:tcW w:w="111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lang w:eastAsia="ru-RU"/>
              </w:rPr>
            </w:pPr>
            <w:r w:rsidRPr="000336B9">
              <w:rPr>
                <w:rFonts w:ascii="Times New Roman" w:hAnsi="Times New Roman"/>
                <w:b/>
                <w:lang w:eastAsia="ru-RU"/>
              </w:rPr>
              <w:t>210,0</w:t>
            </w:r>
          </w:p>
        </w:tc>
        <w:tc>
          <w:tcPr>
            <w:tcW w:w="111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lang w:eastAsia="ru-RU"/>
              </w:rPr>
            </w:pPr>
            <w:r w:rsidRPr="000336B9">
              <w:rPr>
                <w:rFonts w:ascii="Times New Roman" w:hAnsi="Times New Roman"/>
                <w:b/>
                <w:lang w:eastAsia="ru-RU"/>
              </w:rPr>
              <w:t>160,0</w:t>
            </w:r>
          </w:p>
        </w:tc>
      </w:tr>
      <w:tr w:rsidR="000336B9" w:rsidRPr="000336B9" w:rsidTr="00A70C70">
        <w:trPr>
          <w:trHeight w:val="43"/>
          <w:tblCellSpacing w:w="5" w:type="nil"/>
        </w:trPr>
        <w:tc>
          <w:tcPr>
            <w:tcW w:w="2100"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 xml:space="preserve">Основное </w:t>
            </w:r>
            <w:r w:rsidRPr="000336B9">
              <w:rPr>
                <w:rFonts w:ascii="Times New Roman" w:hAnsi="Times New Roman"/>
              </w:rPr>
              <w:br/>
              <w:t>мероприятие 3.1.1</w:t>
            </w:r>
          </w:p>
        </w:tc>
        <w:tc>
          <w:tcPr>
            <w:tcW w:w="391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proofErr w:type="gramStart"/>
            <w:r w:rsidRPr="000336B9">
              <w:rPr>
                <w:rFonts w:ascii="Times New Roman" w:hAnsi="Times New Roman"/>
              </w:rPr>
              <w:t>Подготовка и размещение информации в СМИ (печатные СМИ, электронные СМИ и интернет, радио и телевидение</w:t>
            </w:r>
            <w:proofErr w:type="gramEnd"/>
          </w:p>
        </w:tc>
        <w:tc>
          <w:tcPr>
            <w:tcW w:w="335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Отдел информационно-аналитической работы</w:t>
            </w:r>
          </w:p>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p>
        </w:tc>
        <w:tc>
          <w:tcPr>
            <w:tcW w:w="1260"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965,0</w:t>
            </w:r>
          </w:p>
        </w:tc>
        <w:tc>
          <w:tcPr>
            <w:tcW w:w="980"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400,0</w:t>
            </w:r>
          </w:p>
        </w:tc>
        <w:tc>
          <w:tcPr>
            <w:tcW w:w="111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160,2</w:t>
            </w:r>
          </w:p>
        </w:tc>
        <w:tc>
          <w:tcPr>
            <w:tcW w:w="1037"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114,8</w:t>
            </w:r>
          </w:p>
        </w:tc>
        <w:tc>
          <w:tcPr>
            <w:tcW w:w="111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145,0</w:t>
            </w:r>
          </w:p>
        </w:tc>
        <w:tc>
          <w:tcPr>
            <w:tcW w:w="111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145,0</w:t>
            </w:r>
          </w:p>
        </w:tc>
      </w:tr>
      <w:tr w:rsidR="000336B9" w:rsidRPr="000336B9" w:rsidTr="00A70C70">
        <w:trPr>
          <w:trHeight w:val="43"/>
          <w:tblCellSpacing w:w="5" w:type="nil"/>
        </w:trPr>
        <w:tc>
          <w:tcPr>
            <w:tcW w:w="2100"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 xml:space="preserve">Основное </w:t>
            </w:r>
            <w:r w:rsidRPr="000336B9">
              <w:rPr>
                <w:rFonts w:ascii="Times New Roman" w:hAnsi="Times New Roman"/>
              </w:rPr>
              <w:br/>
              <w:t>мероприятие 3.1.2</w:t>
            </w:r>
          </w:p>
        </w:tc>
        <w:tc>
          <w:tcPr>
            <w:tcW w:w="3919" w:type="dxa"/>
            <w:tcBorders>
              <w:left w:val="single" w:sz="4" w:space="0" w:color="auto"/>
              <w:bottom w:val="single" w:sz="4" w:space="0" w:color="auto"/>
              <w:right w:val="single" w:sz="4" w:space="0" w:color="auto"/>
            </w:tcBorders>
          </w:tcPr>
          <w:p w:rsidR="000336B9" w:rsidRPr="000336B9" w:rsidRDefault="000336B9" w:rsidP="000336B9">
            <w:pPr>
              <w:widowControl w:val="0"/>
              <w:tabs>
                <w:tab w:val="left" w:pos="851"/>
                <w:tab w:val="left" w:pos="1190"/>
                <w:tab w:val="left" w:pos="10915"/>
              </w:tabs>
              <w:spacing w:after="0" w:line="240" w:lineRule="auto"/>
              <w:ind w:right="20"/>
              <w:rPr>
                <w:rFonts w:ascii="Times New Roman" w:eastAsia="Times New Roman" w:hAnsi="Times New Roman"/>
                <w:spacing w:val="3"/>
              </w:rPr>
            </w:pPr>
            <w:r w:rsidRPr="000336B9">
              <w:rPr>
                <w:rFonts w:ascii="Times New Roman" w:eastAsia="Times New Roman" w:hAnsi="Times New Roman"/>
                <w:spacing w:val="3"/>
              </w:rPr>
              <w:t>Развитие и поддержка актуального состояния сайта администрации муниципального района «Ижемский»</w:t>
            </w:r>
          </w:p>
        </w:tc>
        <w:tc>
          <w:tcPr>
            <w:tcW w:w="3359"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Отдел информационно-аналитической работы</w:t>
            </w:r>
          </w:p>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p>
        </w:tc>
        <w:tc>
          <w:tcPr>
            <w:tcW w:w="1260"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160,5</w:t>
            </w:r>
          </w:p>
        </w:tc>
        <w:tc>
          <w:tcPr>
            <w:tcW w:w="980"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100,5</w:t>
            </w:r>
          </w:p>
        </w:tc>
        <w:tc>
          <w:tcPr>
            <w:tcW w:w="1119"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15,0</w:t>
            </w:r>
          </w:p>
        </w:tc>
        <w:tc>
          <w:tcPr>
            <w:tcW w:w="1037"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15,0</w:t>
            </w:r>
          </w:p>
        </w:tc>
        <w:tc>
          <w:tcPr>
            <w:tcW w:w="1119"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15,0</w:t>
            </w:r>
          </w:p>
        </w:tc>
        <w:tc>
          <w:tcPr>
            <w:tcW w:w="1119"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15,0</w:t>
            </w:r>
          </w:p>
        </w:tc>
      </w:tr>
      <w:tr w:rsidR="000336B9" w:rsidRPr="000336B9" w:rsidTr="00A70C70">
        <w:trPr>
          <w:trHeight w:val="43"/>
          <w:tblCellSpacing w:w="5" w:type="nil"/>
        </w:trPr>
        <w:tc>
          <w:tcPr>
            <w:tcW w:w="2100"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 xml:space="preserve">Основное </w:t>
            </w:r>
            <w:r w:rsidRPr="000336B9">
              <w:rPr>
                <w:rFonts w:ascii="Times New Roman" w:hAnsi="Times New Roman"/>
              </w:rPr>
              <w:br/>
              <w:t>мероприятие 3.3.1</w:t>
            </w:r>
          </w:p>
        </w:tc>
        <w:tc>
          <w:tcPr>
            <w:tcW w:w="3919" w:type="dxa"/>
            <w:tcBorders>
              <w:left w:val="single" w:sz="4" w:space="0" w:color="auto"/>
              <w:bottom w:val="single" w:sz="4" w:space="0" w:color="auto"/>
              <w:right w:val="single" w:sz="4" w:space="0" w:color="auto"/>
            </w:tcBorders>
          </w:tcPr>
          <w:p w:rsidR="000336B9" w:rsidRPr="000336B9" w:rsidRDefault="000336B9" w:rsidP="000336B9">
            <w:pPr>
              <w:widowControl w:val="0"/>
              <w:tabs>
                <w:tab w:val="left" w:pos="851"/>
                <w:tab w:val="left" w:pos="1190"/>
                <w:tab w:val="left" w:pos="10915"/>
              </w:tabs>
              <w:spacing w:after="0" w:line="240" w:lineRule="auto"/>
              <w:ind w:right="20"/>
              <w:rPr>
                <w:rFonts w:ascii="Times New Roman" w:eastAsia="Times New Roman" w:hAnsi="Times New Roman"/>
                <w:spacing w:val="3"/>
              </w:rPr>
            </w:pPr>
            <w:r w:rsidRPr="000336B9">
              <w:rPr>
                <w:rFonts w:ascii="Times New Roman" w:eastAsia="Times New Roman" w:hAnsi="Times New Roman"/>
                <w:spacing w:val="3"/>
              </w:rPr>
              <w:t>Оказание муниципальных услуг (выполнение работ) многофункциональным центром предоставления государственных и муниципальных услуг</w:t>
            </w:r>
          </w:p>
        </w:tc>
        <w:tc>
          <w:tcPr>
            <w:tcW w:w="3359"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Отдел информационно-аналитической работы</w:t>
            </w:r>
          </w:p>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p>
        </w:tc>
        <w:tc>
          <w:tcPr>
            <w:tcW w:w="1260"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6 125,8</w:t>
            </w:r>
          </w:p>
        </w:tc>
        <w:tc>
          <w:tcPr>
            <w:tcW w:w="980"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1 005,8</w:t>
            </w:r>
          </w:p>
        </w:tc>
        <w:tc>
          <w:tcPr>
            <w:tcW w:w="1119"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5 120,0</w:t>
            </w:r>
          </w:p>
        </w:tc>
        <w:tc>
          <w:tcPr>
            <w:tcW w:w="1037"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0,0</w:t>
            </w:r>
          </w:p>
        </w:tc>
        <w:tc>
          <w:tcPr>
            <w:tcW w:w="1119"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0,0</w:t>
            </w:r>
          </w:p>
        </w:tc>
        <w:tc>
          <w:tcPr>
            <w:tcW w:w="1119"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0,0</w:t>
            </w:r>
          </w:p>
        </w:tc>
      </w:tr>
      <w:tr w:rsidR="000336B9" w:rsidRPr="000336B9" w:rsidTr="00A70C70">
        <w:trPr>
          <w:trHeight w:val="43"/>
          <w:tblCellSpacing w:w="5" w:type="nil"/>
        </w:trPr>
        <w:tc>
          <w:tcPr>
            <w:tcW w:w="2100"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 xml:space="preserve">Основное </w:t>
            </w:r>
            <w:r w:rsidRPr="000336B9">
              <w:rPr>
                <w:rFonts w:ascii="Times New Roman" w:hAnsi="Times New Roman"/>
              </w:rPr>
              <w:br/>
              <w:t>мероприятие 3.4.1.</w:t>
            </w:r>
          </w:p>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p>
        </w:tc>
        <w:tc>
          <w:tcPr>
            <w:tcW w:w="3919"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Автоматизация и модернизация рабочих мест специалистов администрации муниципального района «Ижемский» и муниципальных учреждений, осуществляющих работу с государственными и муниципальными информационными системами</w:t>
            </w:r>
          </w:p>
        </w:tc>
        <w:tc>
          <w:tcPr>
            <w:tcW w:w="3359"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Отдел информационно-аналитической работы</w:t>
            </w:r>
          </w:p>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p>
        </w:tc>
        <w:tc>
          <w:tcPr>
            <w:tcW w:w="1260"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426,1</w:t>
            </w:r>
          </w:p>
        </w:tc>
        <w:tc>
          <w:tcPr>
            <w:tcW w:w="980"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200,0</w:t>
            </w:r>
          </w:p>
        </w:tc>
        <w:tc>
          <w:tcPr>
            <w:tcW w:w="1119"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76,1</w:t>
            </w:r>
          </w:p>
        </w:tc>
        <w:tc>
          <w:tcPr>
            <w:tcW w:w="1037"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100,0</w:t>
            </w:r>
          </w:p>
        </w:tc>
        <w:tc>
          <w:tcPr>
            <w:tcW w:w="1119"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50,0</w:t>
            </w:r>
          </w:p>
        </w:tc>
        <w:tc>
          <w:tcPr>
            <w:tcW w:w="1119"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0,0</w:t>
            </w:r>
          </w:p>
        </w:tc>
      </w:tr>
      <w:tr w:rsidR="000336B9" w:rsidRPr="000336B9" w:rsidTr="00A70C70">
        <w:trPr>
          <w:trHeight w:val="43"/>
          <w:tblCellSpacing w:w="5" w:type="nil"/>
        </w:trPr>
        <w:tc>
          <w:tcPr>
            <w:tcW w:w="2100"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Основное мероприятие 3.5.1.</w:t>
            </w:r>
          </w:p>
        </w:tc>
        <w:tc>
          <w:tcPr>
            <w:tcW w:w="3919"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both"/>
            </w:pPr>
            <w:r w:rsidRPr="000336B9">
              <w:rPr>
                <w:rFonts w:ascii="Times New Roman" w:hAnsi="Times New Roman"/>
                <w:lang w:eastAsia="ru-RU"/>
              </w:rPr>
              <w:t>Обеспечение антивирусной защиты локальных компьютерных сетей администрации муниципального района «Ижемский»</w:t>
            </w:r>
          </w:p>
        </w:tc>
        <w:tc>
          <w:tcPr>
            <w:tcW w:w="3359"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Отдел информационно-аналитической работы</w:t>
            </w:r>
          </w:p>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p>
        </w:tc>
        <w:tc>
          <w:tcPr>
            <w:tcW w:w="1260"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186,5</w:t>
            </w:r>
          </w:p>
        </w:tc>
        <w:tc>
          <w:tcPr>
            <w:tcW w:w="980"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70,0</w:t>
            </w:r>
          </w:p>
        </w:tc>
        <w:tc>
          <w:tcPr>
            <w:tcW w:w="1119"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0,0</w:t>
            </w:r>
          </w:p>
        </w:tc>
        <w:tc>
          <w:tcPr>
            <w:tcW w:w="1037"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116,5</w:t>
            </w:r>
          </w:p>
        </w:tc>
        <w:tc>
          <w:tcPr>
            <w:tcW w:w="1119"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0,0</w:t>
            </w:r>
          </w:p>
        </w:tc>
        <w:tc>
          <w:tcPr>
            <w:tcW w:w="1119"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0,0</w:t>
            </w:r>
          </w:p>
        </w:tc>
      </w:tr>
      <w:tr w:rsidR="000336B9" w:rsidRPr="000336B9" w:rsidTr="00A70C70">
        <w:trPr>
          <w:trHeight w:val="43"/>
          <w:tblCellSpacing w:w="5" w:type="nil"/>
        </w:trPr>
        <w:tc>
          <w:tcPr>
            <w:tcW w:w="2100" w:type="dxa"/>
            <w:vMerge w:val="restart"/>
            <w:tcBorders>
              <w:top w:val="single" w:sz="4" w:space="0" w:color="auto"/>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both"/>
              <w:outlineLvl w:val="1"/>
              <w:rPr>
                <w:rFonts w:ascii="Times New Roman" w:hAnsi="Times New Roman"/>
                <w:b/>
              </w:rPr>
            </w:pPr>
            <w:r w:rsidRPr="000336B9">
              <w:rPr>
                <w:rFonts w:ascii="Times New Roman" w:hAnsi="Times New Roman"/>
                <w:b/>
              </w:rPr>
              <w:t>Подпрограмма 4.</w:t>
            </w:r>
          </w:p>
        </w:tc>
        <w:tc>
          <w:tcPr>
            <w:tcW w:w="3919" w:type="dxa"/>
            <w:vMerge w:val="restart"/>
            <w:tcBorders>
              <w:top w:val="single" w:sz="4" w:space="0" w:color="auto"/>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r w:rsidRPr="000336B9">
              <w:rPr>
                <w:rFonts w:ascii="Times New Roman" w:hAnsi="Times New Roman"/>
                <w:b/>
              </w:rPr>
              <w:t>Противодействие  коррупции в муниципальном образовании муниципального  района «Ижемский»</w:t>
            </w:r>
          </w:p>
        </w:tc>
        <w:tc>
          <w:tcPr>
            <w:tcW w:w="335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r w:rsidRPr="000336B9">
              <w:rPr>
                <w:rFonts w:ascii="Times New Roman" w:hAnsi="Times New Roman"/>
                <w:b/>
              </w:rPr>
              <w:t>Всего</w:t>
            </w:r>
          </w:p>
        </w:tc>
        <w:tc>
          <w:tcPr>
            <w:tcW w:w="1260"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100,0</w:t>
            </w:r>
          </w:p>
        </w:tc>
        <w:tc>
          <w:tcPr>
            <w:tcW w:w="980"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0,0</w:t>
            </w:r>
          </w:p>
        </w:tc>
        <w:tc>
          <w:tcPr>
            <w:tcW w:w="111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0,0</w:t>
            </w:r>
          </w:p>
        </w:tc>
        <w:tc>
          <w:tcPr>
            <w:tcW w:w="1037"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0,0</w:t>
            </w:r>
          </w:p>
        </w:tc>
        <w:tc>
          <w:tcPr>
            <w:tcW w:w="111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50,0</w:t>
            </w:r>
          </w:p>
        </w:tc>
        <w:tc>
          <w:tcPr>
            <w:tcW w:w="111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50,0</w:t>
            </w:r>
          </w:p>
        </w:tc>
      </w:tr>
      <w:tr w:rsidR="000336B9" w:rsidRPr="000336B9" w:rsidTr="00A70C70">
        <w:trPr>
          <w:trHeight w:val="43"/>
          <w:tblCellSpacing w:w="5" w:type="nil"/>
        </w:trPr>
        <w:tc>
          <w:tcPr>
            <w:tcW w:w="2100" w:type="dxa"/>
            <w:vMerge/>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p>
        </w:tc>
        <w:tc>
          <w:tcPr>
            <w:tcW w:w="3919" w:type="dxa"/>
            <w:vMerge/>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p>
        </w:tc>
        <w:tc>
          <w:tcPr>
            <w:tcW w:w="3359"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r w:rsidRPr="000336B9">
              <w:rPr>
                <w:rFonts w:ascii="Times New Roman" w:hAnsi="Times New Roman"/>
                <w:b/>
              </w:rPr>
              <w:t>Отдел правовой и кадровой работы</w:t>
            </w:r>
          </w:p>
        </w:tc>
        <w:tc>
          <w:tcPr>
            <w:tcW w:w="1260"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100,0</w:t>
            </w:r>
          </w:p>
        </w:tc>
        <w:tc>
          <w:tcPr>
            <w:tcW w:w="980"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0,0</w:t>
            </w:r>
          </w:p>
        </w:tc>
        <w:tc>
          <w:tcPr>
            <w:tcW w:w="1119"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0,0</w:t>
            </w:r>
          </w:p>
        </w:tc>
        <w:tc>
          <w:tcPr>
            <w:tcW w:w="1037"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0,0</w:t>
            </w:r>
          </w:p>
        </w:tc>
        <w:tc>
          <w:tcPr>
            <w:tcW w:w="1119"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50,0</w:t>
            </w:r>
          </w:p>
        </w:tc>
        <w:tc>
          <w:tcPr>
            <w:tcW w:w="1119"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50,0</w:t>
            </w:r>
          </w:p>
        </w:tc>
      </w:tr>
      <w:tr w:rsidR="000336B9" w:rsidRPr="000336B9" w:rsidTr="00A70C70">
        <w:trPr>
          <w:trHeight w:val="43"/>
          <w:tblCellSpacing w:w="5" w:type="nil"/>
        </w:trPr>
        <w:tc>
          <w:tcPr>
            <w:tcW w:w="2100"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 xml:space="preserve">Основное мероприятие 4.1.1. </w:t>
            </w:r>
          </w:p>
        </w:tc>
        <w:tc>
          <w:tcPr>
            <w:tcW w:w="3919"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Организация  обучения лиц, замещающих муниципальные должности, должности муниципальной службы, специалистов ОМСУ МО МР «Ижемский»</w:t>
            </w:r>
          </w:p>
        </w:tc>
        <w:tc>
          <w:tcPr>
            <w:tcW w:w="3359"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Отдел правовой и кадровой работы</w:t>
            </w:r>
          </w:p>
        </w:tc>
        <w:tc>
          <w:tcPr>
            <w:tcW w:w="1260"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100,0</w:t>
            </w:r>
          </w:p>
        </w:tc>
        <w:tc>
          <w:tcPr>
            <w:tcW w:w="980"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0,0</w:t>
            </w:r>
          </w:p>
        </w:tc>
        <w:tc>
          <w:tcPr>
            <w:tcW w:w="1119"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0,0</w:t>
            </w:r>
          </w:p>
        </w:tc>
        <w:tc>
          <w:tcPr>
            <w:tcW w:w="1037"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0,0</w:t>
            </w:r>
          </w:p>
        </w:tc>
        <w:tc>
          <w:tcPr>
            <w:tcW w:w="1119"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50,0</w:t>
            </w:r>
          </w:p>
        </w:tc>
        <w:tc>
          <w:tcPr>
            <w:tcW w:w="1119"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50,0</w:t>
            </w:r>
          </w:p>
        </w:tc>
      </w:tr>
      <w:tr w:rsidR="000336B9" w:rsidRPr="000336B9" w:rsidTr="00A70C70">
        <w:trPr>
          <w:trHeight w:val="100"/>
          <w:tblCellSpacing w:w="5" w:type="nil"/>
        </w:trPr>
        <w:tc>
          <w:tcPr>
            <w:tcW w:w="2100" w:type="dxa"/>
            <w:vMerge w:val="restart"/>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both"/>
              <w:outlineLvl w:val="1"/>
              <w:rPr>
                <w:rFonts w:ascii="Times New Roman" w:hAnsi="Times New Roman"/>
                <w:b/>
              </w:rPr>
            </w:pPr>
            <w:r w:rsidRPr="000336B9">
              <w:rPr>
                <w:rFonts w:ascii="Times New Roman" w:hAnsi="Times New Roman"/>
                <w:b/>
              </w:rPr>
              <w:t xml:space="preserve">Подпрограмма 5. </w:t>
            </w:r>
          </w:p>
        </w:tc>
        <w:tc>
          <w:tcPr>
            <w:tcW w:w="3919" w:type="dxa"/>
            <w:vMerge w:val="restart"/>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r w:rsidRPr="000336B9">
              <w:rPr>
                <w:rFonts w:ascii="Times New Roman" w:hAnsi="Times New Roman"/>
                <w:b/>
              </w:rPr>
              <w:t>Развитие муниципальной службы в муниципальном районе «Ижемский»</w:t>
            </w:r>
          </w:p>
        </w:tc>
        <w:tc>
          <w:tcPr>
            <w:tcW w:w="3359"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r w:rsidRPr="000336B9">
              <w:rPr>
                <w:rFonts w:ascii="Times New Roman" w:hAnsi="Times New Roman"/>
                <w:b/>
              </w:rPr>
              <w:t>Всего:</w:t>
            </w:r>
          </w:p>
        </w:tc>
        <w:tc>
          <w:tcPr>
            <w:tcW w:w="1260"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84,9</w:t>
            </w:r>
          </w:p>
        </w:tc>
        <w:tc>
          <w:tcPr>
            <w:tcW w:w="980"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4,9</w:t>
            </w:r>
          </w:p>
        </w:tc>
        <w:tc>
          <w:tcPr>
            <w:tcW w:w="1119"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0,0</w:t>
            </w:r>
          </w:p>
        </w:tc>
        <w:tc>
          <w:tcPr>
            <w:tcW w:w="1037"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0,0</w:t>
            </w:r>
          </w:p>
        </w:tc>
        <w:tc>
          <w:tcPr>
            <w:tcW w:w="1119"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40,0</w:t>
            </w:r>
          </w:p>
        </w:tc>
        <w:tc>
          <w:tcPr>
            <w:tcW w:w="1119" w:type="dxa"/>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40,0</w:t>
            </w:r>
          </w:p>
        </w:tc>
      </w:tr>
      <w:tr w:rsidR="000336B9" w:rsidRPr="000336B9" w:rsidTr="00A70C70">
        <w:trPr>
          <w:trHeight w:val="43"/>
          <w:tblCellSpacing w:w="5" w:type="nil"/>
        </w:trPr>
        <w:tc>
          <w:tcPr>
            <w:tcW w:w="2100" w:type="dxa"/>
            <w:vMerge/>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p>
        </w:tc>
        <w:tc>
          <w:tcPr>
            <w:tcW w:w="3919" w:type="dxa"/>
            <w:vMerge/>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p>
        </w:tc>
        <w:tc>
          <w:tcPr>
            <w:tcW w:w="335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r w:rsidRPr="000336B9">
              <w:rPr>
                <w:rFonts w:ascii="Times New Roman" w:hAnsi="Times New Roman"/>
                <w:b/>
              </w:rPr>
              <w:t>Отдел правовой и кадровой работы</w:t>
            </w:r>
          </w:p>
        </w:tc>
        <w:tc>
          <w:tcPr>
            <w:tcW w:w="1260"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84,9</w:t>
            </w:r>
          </w:p>
        </w:tc>
        <w:tc>
          <w:tcPr>
            <w:tcW w:w="980"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4,9</w:t>
            </w:r>
          </w:p>
        </w:tc>
        <w:tc>
          <w:tcPr>
            <w:tcW w:w="111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0,0</w:t>
            </w:r>
          </w:p>
        </w:tc>
        <w:tc>
          <w:tcPr>
            <w:tcW w:w="1037"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0,0</w:t>
            </w:r>
          </w:p>
        </w:tc>
        <w:tc>
          <w:tcPr>
            <w:tcW w:w="111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40,0</w:t>
            </w:r>
          </w:p>
        </w:tc>
        <w:tc>
          <w:tcPr>
            <w:tcW w:w="111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40,0</w:t>
            </w:r>
          </w:p>
        </w:tc>
      </w:tr>
      <w:tr w:rsidR="000336B9" w:rsidRPr="000336B9" w:rsidTr="00A70C70">
        <w:trPr>
          <w:trHeight w:val="43"/>
          <w:tblCellSpacing w:w="5" w:type="nil"/>
        </w:trPr>
        <w:tc>
          <w:tcPr>
            <w:tcW w:w="2100"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 xml:space="preserve">Основное мероприятие 5.1.1. </w:t>
            </w:r>
          </w:p>
        </w:tc>
        <w:tc>
          <w:tcPr>
            <w:tcW w:w="391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 xml:space="preserve">Организация </w:t>
            </w:r>
            <w:proofErr w:type="gramStart"/>
            <w:r w:rsidRPr="000336B9">
              <w:rPr>
                <w:rFonts w:ascii="Times New Roman" w:hAnsi="Times New Roman"/>
              </w:rPr>
              <w:t>непрерывного профессионального</w:t>
            </w:r>
            <w:proofErr w:type="gramEnd"/>
            <w:r w:rsidRPr="000336B9">
              <w:rPr>
                <w:rFonts w:ascii="Times New Roman" w:hAnsi="Times New Roman"/>
              </w:rPr>
              <w:t xml:space="preserve"> образования и развития работников</w:t>
            </w:r>
          </w:p>
        </w:tc>
        <w:tc>
          <w:tcPr>
            <w:tcW w:w="335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Отдел правовой и кадровой работы</w:t>
            </w:r>
          </w:p>
        </w:tc>
        <w:tc>
          <w:tcPr>
            <w:tcW w:w="1260"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84,9</w:t>
            </w:r>
          </w:p>
        </w:tc>
        <w:tc>
          <w:tcPr>
            <w:tcW w:w="980"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4,9</w:t>
            </w:r>
          </w:p>
        </w:tc>
        <w:tc>
          <w:tcPr>
            <w:tcW w:w="111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0,0</w:t>
            </w:r>
          </w:p>
        </w:tc>
        <w:tc>
          <w:tcPr>
            <w:tcW w:w="1037"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0,0</w:t>
            </w:r>
          </w:p>
        </w:tc>
        <w:tc>
          <w:tcPr>
            <w:tcW w:w="111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40,0</w:t>
            </w:r>
          </w:p>
        </w:tc>
        <w:tc>
          <w:tcPr>
            <w:tcW w:w="111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40,0</w:t>
            </w:r>
          </w:p>
        </w:tc>
      </w:tr>
      <w:tr w:rsidR="000336B9" w:rsidRPr="000336B9" w:rsidTr="00A70C70">
        <w:trPr>
          <w:trHeight w:val="127"/>
          <w:tblCellSpacing w:w="5" w:type="nil"/>
        </w:trPr>
        <w:tc>
          <w:tcPr>
            <w:tcW w:w="2100" w:type="dxa"/>
            <w:vMerge w:val="restart"/>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r w:rsidRPr="000336B9">
              <w:rPr>
                <w:rFonts w:ascii="Times New Roman" w:hAnsi="Times New Roman"/>
                <w:b/>
              </w:rPr>
              <w:t>Подпрограмма 6.</w:t>
            </w:r>
          </w:p>
        </w:tc>
        <w:tc>
          <w:tcPr>
            <w:tcW w:w="3919" w:type="dxa"/>
            <w:vMerge w:val="restart"/>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r w:rsidRPr="000336B9">
              <w:rPr>
                <w:rFonts w:ascii="Times New Roman" w:hAnsi="Times New Roman"/>
                <w:b/>
              </w:rPr>
              <w:t>Поддержка социально ориентированных некоммерческих организаций</w:t>
            </w:r>
          </w:p>
        </w:tc>
        <w:tc>
          <w:tcPr>
            <w:tcW w:w="335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r w:rsidRPr="000336B9">
              <w:rPr>
                <w:rFonts w:ascii="Times New Roman" w:hAnsi="Times New Roman"/>
                <w:b/>
              </w:rPr>
              <w:t>Всего:</w:t>
            </w:r>
          </w:p>
        </w:tc>
        <w:tc>
          <w:tcPr>
            <w:tcW w:w="1260"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jc w:val="right"/>
              <w:rPr>
                <w:rFonts w:ascii="Times New Roman" w:hAnsi="Times New Roman"/>
                <w:b/>
              </w:rPr>
            </w:pPr>
            <w:r w:rsidRPr="000336B9">
              <w:rPr>
                <w:rFonts w:ascii="Times New Roman" w:hAnsi="Times New Roman"/>
                <w:b/>
              </w:rPr>
              <w:t>656,4</w:t>
            </w:r>
          </w:p>
        </w:tc>
        <w:tc>
          <w:tcPr>
            <w:tcW w:w="980"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jc w:val="right"/>
              <w:rPr>
                <w:rFonts w:ascii="Times New Roman" w:hAnsi="Times New Roman"/>
                <w:b/>
              </w:rPr>
            </w:pPr>
            <w:r w:rsidRPr="000336B9">
              <w:rPr>
                <w:rFonts w:ascii="Times New Roman" w:hAnsi="Times New Roman"/>
                <w:b/>
              </w:rPr>
              <w:t>225,2</w:t>
            </w:r>
          </w:p>
        </w:tc>
        <w:tc>
          <w:tcPr>
            <w:tcW w:w="111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jc w:val="right"/>
              <w:rPr>
                <w:rFonts w:ascii="Times New Roman" w:hAnsi="Times New Roman"/>
                <w:b/>
              </w:rPr>
            </w:pPr>
            <w:r w:rsidRPr="000336B9">
              <w:rPr>
                <w:rFonts w:ascii="Times New Roman" w:hAnsi="Times New Roman"/>
                <w:b/>
              </w:rPr>
              <w:t>402,7</w:t>
            </w:r>
          </w:p>
        </w:tc>
        <w:tc>
          <w:tcPr>
            <w:tcW w:w="1037"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28,5</w:t>
            </w:r>
          </w:p>
        </w:tc>
        <w:tc>
          <w:tcPr>
            <w:tcW w:w="111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0,0</w:t>
            </w:r>
          </w:p>
        </w:tc>
        <w:tc>
          <w:tcPr>
            <w:tcW w:w="111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0,0</w:t>
            </w:r>
          </w:p>
        </w:tc>
      </w:tr>
      <w:tr w:rsidR="000336B9" w:rsidRPr="000336B9" w:rsidTr="00A70C70">
        <w:trPr>
          <w:trHeight w:val="126"/>
          <w:tblCellSpacing w:w="5" w:type="nil"/>
        </w:trPr>
        <w:tc>
          <w:tcPr>
            <w:tcW w:w="2100" w:type="dxa"/>
            <w:vMerge/>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p>
        </w:tc>
        <w:tc>
          <w:tcPr>
            <w:tcW w:w="3919" w:type="dxa"/>
            <w:vMerge/>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p>
        </w:tc>
        <w:tc>
          <w:tcPr>
            <w:tcW w:w="335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r w:rsidRPr="000336B9">
              <w:rPr>
                <w:rFonts w:ascii="Times New Roman" w:hAnsi="Times New Roman"/>
                <w:b/>
              </w:rPr>
              <w:t>Отдел правовой и кадровой работы</w:t>
            </w:r>
          </w:p>
        </w:tc>
        <w:tc>
          <w:tcPr>
            <w:tcW w:w="1260"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jc w:val="right"/>
              <w:rPr>
                <w:rFonts w:ascii="Times New Roman" w:hAnsi="Times New Roman"/>
                <w:b/>
              </w:rPr>
            </w:pPr>
            <w:r w:rsidRPr="000336B9">
              <w:rPr>
                <w:rFonts w:ascii="Times New Roman" w:hAnsi="Times New Roman"/>
                <w:b/>
              </w:rPr>
              <w:t>656,4</w:t>
            </w:r>
          </w:p>
        </w:tc>
        <w:tc>
          <w:tcPr>
            <w:tcW w:w="980"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jc w:val="right"/>
              <w:rPr>
                <w:rFonts w:ascii="Times New Roman" w:hAnsi="Times New Roman"/>
                <w:b/>
              </w:rPr>
            </w:pPr>
            <w:r w:rsidRPr="000336B9">
              <w:rPr>
                <w:rFonts w:ascii="Times New Roman" w:hAnsi="Times New Roman"/>
                <w:b/>
              </w:rPr>
              <w:t>225,2</w:t>
            </w:r>
          </w:p>
        </w:tc>
        <w:tc>
          <w:tcPr>
            <w:tcW w:w="111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jc w:val="right"/>
              <w:rPr>
                <w:rFonts w:ascii="Times New Roman" w:hAnsi="Times New Roman"/>
                <w:b/>
              </w:rPr>
            </w:pPr>
            <w:r w:rsidRPr="000336B9">
              <w:rPr>
                <w:rFonts w:ascii="Times New Roman" w:hAnsi="Times New Roman"/>
                <w:b/>
              </w:rPr>
              <w:t>402,7</w:t>
            </w:r>
          </w:p>
        </w:tc>
        <w:tc>
          <w:tcPr>
            <w:tcW w:w="1037"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28,5</w:t>
            </w:r>
          </w:p>
        </w:tc>
        <w:tc>
          <w:tcPr>
            <w:tcW w:w="111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0,0</w:t>
            </w:r>
          </w:p>
        </w:tc>
        <w:tc>
          <w:tcPr>
            <w:tcW w:w="111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0,0</w:t>
            </w:r>
          </w:p>
        </w:tc>
      </w:tr>
      <w:tr w:rsidR="000336B9" w:rsidRPr="000336B9" w:rsidTr="00A70C70">
        <w:trPr>
          <w:trHeight w:val="43"/>
          <w:tblCellSpacing w:w="5" w:type="nil"/>
        </w:trPr>
        <w:tc>
          <w:tcPr>
            <w:tcW w:w="2100"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Основное мероприятие 6.1.1.</w:t>
            </w:r>
          </w:p>
        </w:tc>
        <w:tc>
          <w:tcPr>
            <w:tcW w:w="391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Оказание финансовой  поддержки социально ориентированным некоммерческим организациям</w:t>
            </w:r>
          </w:p>
        </w:tc>
        <w:tc>
          <w:tcPr>
            <w:tcW w:w="335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Отдел правовой и кадровой работы</w:t>
            </w:r>
          </w:p>
        </w:tc>
        <w:tc>
          <w:tcPr>
            <w:tcW w:w="1260"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jc w:val="right"/>
              <w:rPr>
                <w:rFonts w:ascii="Times New Roman" w:hAnsi="Times New Roman"/>
              </w:rPr>
            </w:pPr>
            <w:r w:rsidRPr="000336B9">
              <w:rPr>
                <w:rFonts w:ascii="Times New Roman" w:hAnsi="Times New Roman"/>
              </w:rPr>
              <w:t>656,4</w:t>
            </w:r>
          </w:p>
        </w:tc>
        <w:tc>
          <w:tcPr>
            <w:tcW w:w="980"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jc w:val="right"/>
              <w:rPr>
                <w:rFonts w:ascii="Times New Roman" w:hAnsi="Times New Roman"/>
              </w:rPr>
            </w:pPr>
            <w:r w:rsidRPr="000336B9">
              <w:rPr>
                <w:rFonts w:ascii="Times New Roman" w:hAnsi="Times New Roman"/>
              </w:rPr>
              <w:t>225,2</w:t>
            </w:r>
          </w:p>
        </w:tc>
        <w:tc>
          <w:tcPr>
            <w:tcW w:w="111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jc w:val="right"/>
              <w:rPr>
                <w:rFonts w:ascii="Times New Roman" w:hAnsi="Times New Roman"/>
              </w:rPr>
            </w:pPr>
            <w:r w:rsidRPr="000336B9">
              <w:rPr>
                <w:rFonts w:ascii="Times New Roman" w:hAnsi="Times New Roman"/>
              </w:rPr>
              <w:t>402,7</w:t>
            </w:r>
          </w:p>
        </w:tc>
        <w:tc>
          <w:tcPr>
            <w:tcW w:w="1037"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28,5</w:t>
            </w:r>
          </w:p>
        </w:tc>
        <w:tc>
          <w:tcPr>
            <w:tcW w:w="111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0,0</w:t>
            </w:r>
          </w:p>
        </w:tc>
        <w:tc>
          <w:tcPr>
            <w:tcW w:w="1119" w:type="dxa"/>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0,0</w:t>
            </w:r>
          </w:p>
        </w:tc>
      </w:tr>
    </w:tbl>
    <w:p w:rsidR="000336B9" w:rsidRDefault="000336B9" w:rsidP="000336B9">
      <w:pPr>
        <w:tabs>
          <w:tab w:val="left" w:pos="10915"/>
        </w:tabs>
        <w:autoSpaceDE w:val="0"/>
        <w:autoSpaceDN w:val="0"/>
        <w:adjustRightInd w:val="0"/>
        <w:spacing w:after="0" w:line="240" w:lineRule="auto"/>
        <w:jc w:val="both"/>
        <w:rPr>
          <w:rFonts w:ascii="Times New Roman" w:hAnsi="Times New Roman"/>
          <w:bCs/>
        </w:rPr>
      </w:pPr>
    </w:p>
    <w:p w:rsidR="00A70C70" w:rsidRDefault="00A70C70" w:rsidP="000336B9">
      <w:pPr>
        <w:tabs>
          <w:tab w:val="left" w:pos="10915"/>
        </w:tabs>
        <w:autoSpaceDE w:val="0"/>
        <w:autoSpaceDN w:val="0"/>
        <w:adjustRightInd w:val="0"/>
        <w:spacing w:after="0" w:line="240" w:lineRule="auto"/>
        <w:jc w:val="both"/>
        <w:rPr>
          <w:rFonts w:ascii="Times New Roman" w:hAnsi="Times New Roman"/>
          <w:bCs/>
        </w:rPr>
      </w:pPr>
    </w:p>
    <w:p w:rsidR="00A70C70" w:rsidRDefault="00A70C70" w:rsidP="000336B9">
      <w:pPr>
        <w:tabs>
          <w:tab w:val="left" w:pos="10915"/>
        </w:tabs>
        <w:autoSpaceDE w:val="0"/>
        <w:autoSpaceDN w:val="0"/>
        <w:adjustRightInd w:val="0"/>
        <w:spacing w:after="0" w:line="240" w:lineRule="auto"/>
        <w:jc w:val="both"/>
        <w:rPr>
          <w:rFonts w:ascii="Times New Roman" w:hAnsi="Times New Roman"/>
          <w:bCs/>
        </w:rPr>
      </w:pPr>
    </w:p>
    <w:p w:rsidR="00A70C70" w:rsidRDefault="00A70C70" w:rsidP="000336B9">
      <w:pPr>
        <w:tabs>
          <w:tab w:val="left" w:pos="10915"/>
        </w:tabs>
        <w:autoSpaceDE w:val="0"/>
        <w:autoSpaceDN w:val="0"/>
        <w:adjustRightInd w:val="0"/>
        <w:spacing w:after="0" w:line="240" w:lineRule="auto"/>
        <w:jc w:val="both"/>
        <w:rPr>
          <w:rFonts w:ascii="Times New Roman" w:hAnsi="Times New Roman"/>
          <w:bCs/>
        </w:rPr>
      </w:pPr>
    </w:p>
    <w:p w:rsidR="00A70C70" w:rsidRPr="000336B9" w:rsidRDefault="00A70C70" w:rsidP="000336B9">
      <w:pPr>
        <w:tabs>
          <w:tab w:val="left" w:pos="10915"/>
        </w:tabs>
        <w:autoSpaceDE w:val="0"/>
        <w:autoSpaceDN w:val="0"/>
        <w:adjustRightInd w:val="0"/>
        <w:spacing w:after="0" w:line="240" w:lineRule="auto"/>
        <w:jc w:val="both"/>
        <w:rPr>
          <w:rFonts w:ascii="Times New Roman" w:hAnsi="Times New Roman"/>
          <w:bCs/>
        </w:rPr>
      </w:pPr>
    </w:p>
    <w:p w:rsidR="000336B9" w:rsidRPr="000336B9" w:rsidRDefault="000336B9" w:rsidP="000336B9">
      <w:pPr>
        <w:widowControl w:val="0"/>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Таблица 5</w:t>
      </w:r>
    </w:p>
    <w:p w:rsidR="000336B9" w:rsidRPr="000336B9" w:rsidRDefault="000336B9" w:rsidP="000336B9">
      <w:pPr>
        <w:widowControl w:val="0"/>
        <w:tabs>
          <w:tab w:val="left" w:pos="10915"/>
        </w:tabs>
        <w:autoSpaceDE w:val="0"/>
        <w:autoSpaceDN w:val="0"/>
        <w:adjustRightInd w:val="0"/>
        <w:spacing w:after="0" w:line="240" w:lineRule="auto"/>
        <w:jc w:val="center"/>
        <w:rPr>
          <w:rFonts w:ascii="Times New Roman" w:hAnsi="Times New Roman"/>
          <w:b/>
          <w:lang w:eastAsia="ru-RU"/>
        </w:rPr>
      </w:pPr>
      <w:r w:rsidRPr="000336B9">
        <w:rPr>
          <w:rFonts w:ascii="Times New Roman" w:hAnsi="Times New Roman"/>
          <w:b/>
          <w:lang w:eastAsia="ru-RU"/>
        </w:rPr>
        <w:t>Ресурсное обеспечение реализации муниципальной программы за счет средств бюджета муниципального района «Ижемский»  (с учетом средств республиканского бюджета Республики Коми и федерального бюджета)</w:t>
      </w:r>
    </w:p>
    <w:p w:rsidR="000336B9" w:rsidRPr="000336B9" w:rsidRDefault="000336B9" w:rsidP="000336B9">
      <w:pPr>
        <w:widowControl w:val="0"/>
        <w:tabs>
          <w:tab w:val="left" w:pos="10915"/>
        </w:tabs>
        <w:autoSpaceDE w:val="0"/>
        <w:autoSpaceDN w:val="0"/>
        <w:adjustRightInd w:val="0"/>
        <w:spacing w:after="0" w:line="240" w:lineRule="auto"/>
        <w:jc w:val="center"/>
        <w:rPr>
          <w:rFonts w:ascii="Times New Roman" w:hAnsi="Times New Roman"/>
          <w:b/>
        </w:rPr>
      </w:pPr>
    </w:p>
    <w:tbl>
      <w:tblPr>
        <w:tblW w:w="0" w:type="auto"/>
        <w:tblCellSpacing w:w="5" w:type="nil"/>
        <w:tblInd w:w="-67" w:type="dxa"/>
        <w:tblCellMar>
          <w:left w:w="75" w:type="dxa"/>
          <w:right w:w="75" w:type="dxa"/>
        </w:tblCellMar>
        <w:tblLook w:val="0000"/>
      </w:tblPr>
      <w:tblGrid>
        <w:gridCol w:w="1831"/>
        <w:gridCol w:w="5430"/>
        <w:gridCol w:w="2725"/>
        <w:gridCol w:w="1030"/>
        <w:gridCol w:w="920"/>
        <w:gridCol w:w="920"/>
        <w:gridCol w:w="920"/>
        <w:gridCol w:w="920"/>
        <w:gridCol w:w="920"/>
      </w:tblGrid>
      <w:tr w:rsidR="000336B9" w:rsidRPr="000336B9" w:rsidTr="00A70C70">
        <w:trPr>
          <w:tblCellSpacing w:w="5" w:type="nil"/>
        </w:trPr>
        <w:tc>
          <w:tcPr>
            <w:tcW w:w="0" w:type="auto"/>
            <w:vMerge w:val="restart"/>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rPr>
            </w:pPr>
            <w:r w:rsidRPr="000336B9">
              <w:rPr>
                <w:rFonts w:ascii="Times New Roman" w:hAnsi="Times New Roman"/>
              </w:rPr>
              <w:t>Статус</w:t>
            </w:r>
          </w:p>
        </w:tc>
        <w:tc>
          <w:tcPr>
            <w:tcW w:w="0" w:type="auto"/>
            <w:vMerge w:val="restart"/>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rPr>
            </w:pPr>
            <w:r w:rsidRPr="000336B9">
              <w:rPr>
                <w:rFonts w:ascii="Times New Roman" w:hAnsi="Times New Roman"/>
              </w:rPr>
              <w:t>Наименование муниципальной программы, подпрограммы, основного мероприятия</w:t>
            </w:r>
          </w:p>
        </w:tc>
        <w:tc>
          <w:tcPr>
            <w:tcW w:w="0" w:type="auto"/>
            <w:vMerge w:val="restart"/>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rPr>
            </w:pPr>
            <w:r w:rsidRPr="000336B9">
              <w:rPr>
                <w:rFonts w:ascii="Times New Roman" w:hAnsi="Times New Roman"/>
              </w:rPr>
              <w:t>Источник финансирования</w:t>
            </w:r>
          </w:p>
        </w:tc>
        <w:tc>
          <w:tcPr>
            <w:tcW w:w="0" w:type="auto"/>
            <w:gridSpan w:val="5"/>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rPr>
            </w:pPr>
            <w:r w:rsidRPr="000336B9">
              <w:rPr>
                <w:rFonts w:ascii="Times New Roman" w:hAnsi="Times New Roman"/>
              </w:rPr>
              <w:t>Оценка расходов (тыс. руб.), годы</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rPr>
            </w:pPr>
          </w:p>
        </w:tc>
      </w:tr>
      <w:tr w:rsidR="000336B9" w:rsidRPr="000336B9" w:rsidTr="00A70C70">
        <w:trPr>
          <w:tblCellSpacing w:w="5" w:type="nil"/>
        </w:trPr>
        <w:tc>
          <w:tcPr>
            <w:tcW w:w="0" w:type="auto"/>
            <w:vMerge/>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rPr>
            </w:pPr>
            <w:r w:rsidRPr="000336B9">
              <w:rPr>
                <w:rFonts w:ascii="Times New Roman" w:hAnsi="Times New Roman"/>
              </w:rPr>
              <w:t>всего</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rPr>
            </w:pPr>
            <w:r w:rsidRPr="000336B9">
              <w:rPr>
                <w:rFonts w:ascii="Times New Roman" w:hAnsi="Times New Roman"/>
              </w:rPr>
              <w:t>2015</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rPr>
            </w:pPr>
            <w:r w:rsidRPr="000336B9">
              <w:rPr>
                <w:rFonts w:ascii="Times New Roman" w:hAnsi="Times New Roman"/>
              </w:rPr>
              <w:t>2016</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rPr>
            </w:pPr>
            <w:r w:rsidRPr="000336B9">
              <w:rPr>
                <w:rFonts w:ascii="Times New Roman" w:hAnsi="Times New Roman"/>
              </w:rPr>
              <w:t>2017</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rPr>
            </w:pPr>
            <w:r w:rsidRPr="000336B9">
              <w:rPr>
                <w:rFonts w:ascii="Times New Roman" w:hAnsi="Times New Roman"/>
              </w:rPr>
              <w:t>2018</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rPr>
            </w:pPr>
            <w:r w:rsidRPr="000336B9">
              <w:rPr>
                <w:rFonts w:ascii="Times New Roman" w:hAnsi="Times New Roman"/>
              </w:rPr>
              <w:t>2019</w:t>
            </w:r>
          </w:p>
        </w:tc>
      </w:tr>
      <w:tr w:rsidR="000336B9" w:rsidRPr="000336B9" w:rsidTr="00A70C70">
        <w:trPr>
          <w:tblCellSpacing w:w="5" w:type="nil"/>
        </w:trPr>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rPr>
            </w:pPr>
            <w:r w:rsidRPr="000336B9">
              <w:rPr>
                <w:rFonts w:ascii="Times New Roman" w:hAnsi="Times New Roman"/>
              </w:rPr>
              <w:t>1</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rPr>
            </w:pPr>
            <w:r w:rsidRPr="000336B9">
              <w:rPr>
                <w:rFonts w:ascii="Times New Roman" w:hAnsi="Times New Roman"/>
              </w:rPr>
              <w:t>2</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rPr>
            </w:pPr>
            <w:r w:rsidRPr="000336B9">
              <w:rPr>
                <w:rFonts w:ascii="Times New Roman" w:hAnsi="Times New Roman"/>
              </w:rPr>
              <w:t>3</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rPr>
            </w:pPr>
            <w:r w:rsidRPr="000336B9">
              <w:rPr>
                <w:rFonts w:ascii="Times New Roman" w:hAnsi="Times New Roman"/>
              </w:rPr>
              <w:t>4</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rPr>
            </w:pPr>
            <w:r w:rsidRPr="000336B9">
              <w:rPr>
                <w:rFonts w:ascii="Times New Roman" w:hAnsi="Times New Roman"/>
              </w:rPr>
              <w:t>5</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rPr>
            </w:pPr>
            <w:r w:rsidRPr="000336B9">
              <w:rPr>
                <w:rFonts w:ascii="Times New Roman" w:hAnsi="Times New Roman"/>
              </w:rPr>
              <w:t>7</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rPr>
            </w:pPr>
            <w:r w:rsidRPr="000336B9">
              <w:rPr>
                <w:rFonts w:ascii="Times New Roman" w:hAnsi="Times New Roman"/>
              </w:rPr>
              <w:t>7</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rPr>
            </w:pPr>
            <w:r w:rsidRPr="000336B9">
              <w:rPr>
                <w:rFonts w:ascii="Times New Roman" w:hAnsi="Times New Roman"/>
              </w:rPr>
              <w:t>8</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rPr>
            </w:pPr>
            <w:r w:rsidRPr="000336B9">
              <w:rPr>
                <w:rFonts w:ascii="Times New Roman" w:hAnsi="Times New Roman"/>
              </w:rPr>
              <w:t>9</w:t>
            </w:r>
          </w:p>
        </w:tc>
      </w:tr>
      <w:tr w:rsidR="000336B9" w:rsidRPr="000336B9" w:rsidTr="00A70C70">
        <w:trPr>
          <w:tblCellSpacing w:w="5" w:type="nil"/>
        </w:trPr>
        <w:tc>
          <w:tcPr>
            <w:tcW w:w="0" w:type="auto"/>
            <w:vMerge w:val="restart"/>
            <w:tcBorders>
              <w:top w:val="single" w:sz="4" w:space="0" w:color="auto"/>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r w:rsidRPr="000336B9">
              <w:rPr>
                <w:rFonts w:ascii="Times New Roman" w:hAnsi="Times New Roman"/>
                <w:b/>
              </w:rPr>
              <w:t xml:space="preserve">Программа </w:t>
            </w:r>
          </w:p>
        </w:tc>
        <w:tc>
          <w:tcPr>
            <w:tcW w:w="0" w:type="auto"/>
            <w:vMerge w:val="restart"/>
            <w:tcBorders>
              <w:top w:val="single" w:sz="4" w:space="0" w:color="auto"/>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r w:rsidRPr="000336B9">
              <w:rPr>
                <w:rFonts w:ascii="Times New Roman" w:hAnsi="Times New Roman"/>
                <w:b/>
              </w:rPr>
              <w:t>Муниципальное управление</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r w:rsidRPr="000336B9">
              <w:rPr>
                <w:rFonts w:ascii="Times New Roman" w:hAnsi="Times New Roman"/>
                <w:b/>
              </w:rPr>
              <w:t>Всего, в том числе:</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207 739,9</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42 125,6</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49 009,4</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45 145,9</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35 902,0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35 557,0</w:t>
            </w:r>
          </w:p>
        </w:tc>
      </w:tr>
      <w:tr w:rsidR="000336B9" w:rsidRPr="000336B9" w:rsidTr="00A70C70">
        <w:trPr>
          <w:tblCellSpacing w:w="5" w:type="nil"/>
        </w:trPr>
        <w:tc>
          <w:tcPr>
            <w:tcW w:w="0" w:type="auto"/>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p>
        </w:tc>
        <w:tc>
          <w:tcPr>
            <w:tcW w:w="0" w:type="auto"/>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r w:rsidRPr="000336B9">
              <w:rPr>
                <w:rFonts w:ascii="Times New Roman" w:hAnsi="Times New Roman"/>
                <w:b/>
              </w:rPr>
              <w:t>федеральный бюджет</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r>
      <w:tr w:rsidR="000336B9" w:rsidRPr="000336B9" w:rsidTr="00A70C70">
        <w:trPr>
          <w:tblCellSpacing w:w="5" w:type="nil"/>
        </w:trPr>
        <w:tc>
          <w:tcPr>
            <w:tcW w:w="0" w:type="auto"/>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p>
        </w:tc>
        <w:tc>
          <w:tcPr>
            <w:tcW w:w="0" w:type="auto"/>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r w:rsidRPr="000336B9">
              <w:rPr>
                <w:rFonts w:ascii="Times New Roman" w:hAnsi="Times New Roman"/>
                <w:b/>
              </w:rPr>
              <w:t>республиканский бюджет Республики Коми</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2 907,1</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661,8</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653,8</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534,9</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531,0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525,6</w:t>
            </w:r>
          </w:p>
        </w:tc>
      </w:tr>
      <w:tr w:rsidR="000336B9" w:rsidRPr="000336B9" w:rsidTr="00A70C70">
        <w:trPr>
          <w:tblCellSpacing w:w="5" w:type="nil"/>
        </w:trPr>
        <w:tc>
          <w:tcPr>
            <w:tcW w:w="0" w:type="auto"/>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p>
        </w:tc>
        <w:tc>
          <w:tcPr>
            <w:tcW w:w="0" w:type="auto"/>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r w:rsidRPr="000336B9">
              <w:rPr>
                <w:rFonts w:ascii="Times New Roman" w:hAnsi="Times New Roman"/>
                <w:b/>
              </w:rPr>
              <w:t>бюджет муниципального района «Ижемский»</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b/>
              </w:rPr>
            </w:pPr>
            <w:r w:rsidRPr="000336B9">
              <w:rPr>
                <w:rFonts w:ascii="Times New Roman" w:hAnsi="Times New Roman"/>
                <w:b/>
              </w:rPr>
              <w:t>204 832,8</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b/>
              </w:rPr>
            </w:pPr>
            <w:r w:rsidRPr="000336B9">
              <w:rPr>
                <w:rFonts w:ascii="Times New Roman" w:hAnsi="Times New Roman"/>
                <w:b/>
              </w:rPr>
              <w:t>41 463,8</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b/>
              </w:rPr>
            </w:pPr>
            <w:r w:rsidRPr="000336B9">
              <w:rPr>
                <w:rFonts w:ascii="Times New Roman" w:hAnsi="Times New Roman"/>
                <w:b/>
              </w:rPr>
              <w:t>48 355,6</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b/>
              </w:rPr>
            </w:pPr>
            <w:r w:rsidRPr="000336B9">
              <w:rPr>
                <w:rFonts w:ascii="Times New Roman" w:hAnsi="Times New Roman"/>
                <w:b/>
              </w:rPr>
              <w:t>44 611,0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b/>
              </w:rPr>
            </w:pPr>
            <w:r w:rsidRPr="000336B9">
              <w:rPr>
                <w:rFonts w:ascii="Times New Roman" w:hAnsi="Times New Roman"/>
                <w:b/>
              </w:rPr>
              <w:t>35 371,0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center"/>
              <w:rPr>
                <w:rFonts w:ascii="Times New Roman" w:hAnsi="Times New Roman"/>
                <w:b/>
              </w:rPr>
            </w:pPr>
            <w:r w:rsidRPr="000336B9">
              <w:rPr>
                <w:rFonts w:ascii="Times New Roman" w:hAnsi="Times New Roman"/>
                <w:b/>
              </w:rPr>
              <w:t>35 031,4</w:t>
            </w:r>
          </w:p>
        </w:tc>
      </w:tr>
      <w:tr w:rsidR="000336B9" w:rsidRPr="000336B9" w:rsidTr="00A70C70">
        <w:trPr>
          <w:tblCellSpacing w:w="5" w:type="nil"/>
        </w:trPr>
        <w:tc>
          <w:tcPr>
            <w:tcW w:w="0" w:type="auto"/>
            <w:vMerge/>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p>
        </w:tc>
        <w:tc>
          <w:tcPr>
            <w:tcW w:w="0" w:type="auto"/>
            <w:vMerge/>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r w:rsidRPr="000336B9">
              <w:rPr>
                <w:rFonts w:ascii="Times New Roman" w:hAnsi="Times New Roman"/>
                <w:b/>
              </w:rPr>
              <w:t>средства от приносящей доход деятельности</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r>
      <w:tr w:rsidR="000336B9" w:rsidRPr="000336B9" w:rsidTr="00A70C70">
        <w:trPr>
          <w:tblCellSpacing w:w="5" w:type="nil"/>
        </w:trPr>
        <w:tc>
          <w:tcPr>
            <w:tcW w:w="0" w:type="auto"/>
            <w:vMerge w:val="restart"/>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rPr>
                <w:rFonts w:ascii="Times New Roman" w:hAnsi="Times New Roman"/>
                <w:b/>
              </w:rPr>
            </w:pPr>
            <w:bookmarkStart w:id="657" w:name="Par3465"/>
            <w:bookmarkEnd w:id="657"/>
            <w:r w:rsidRPr="000336B9">
              <w:rPr>
                <w:rFonts w:ascii="Times New Roman" w:hAnsi="Times New Roman"/>
                <w:b/>
              </w:rPr>
              <w:t>Подпрограмма 1</w:t>
            </w:r>
          </w:p>
        </w:tc>
        <w:tc>
          <w:tcPr>
            <w:tcW w:w="0" w:type="auto"/>
            <w:vMerge w:val="restart"/>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rPr>
                <w:rFonts w:ascii="Times New Roman" w:hAnsi="Times New Roman"/>
                <w:b/>
              </w:rPr>
            </w:pPr>
            <w:r w:rsidRPr="000336B9">
              <w:rPr>
                <w:rFonts w:ascii="Times New Roman" w:hAnsi="Times New Roman"/>
                <w:b/>
              </w:rPr>
              <w:t>«Управление муниципальными финансами и муниципальным долгом»</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r w:rsidRPr="000336B9">
              <w:rPr>
                <w:rFonts w:ascii="Times New Roman" w:hAnsi="Times New Roman"/>
                <w:b/>
              </w:rPr>
              <w:t>Всего, в том числе:</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lang w:eastAsia="ru-RU"/>
              </w:rPr>
            </w:pPr>
            <w:r w:rsidRPr="000336B9">
              <w:rPr>
                <w:rFonts w:ascii="Times New Roman" w:hAnsi="Times New Roman"/>
                <w:b/>
                <w:lang w:eastAsia="ru-RU"/>
              </w:rPr>
              <w:t>198 210,9</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lang w:eastAsia="ru-RU"/>
              </w:rPr>
            </w:pPr>
            <w:r w:rsidRPr="000336B9">
              <w:rPr>
                <w:rFonts w:ascii="Times New Roman" w:hAnsi="Times New Roman"/>
                <w:b/>
                <w:lang w:eastAsia="ru-RU"/>
              </w:rPr>
              <w:t>40 028,2</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lang w:eastAsia="ru-RU"/>
              </w:rPr>
            </w:pPr>
            <w:r w:rsidRPr="000336B9">
              <w:rPr>
                <w:rFonts w:ascii="Times New Roman" w:hAnsi="Times New Roman"/>
                <w:b/>
                <w:lang w:eastAsia="ru-RU"/>
              </w:rPr>
              <w:t>42 932,6</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lang w:eastAsia="ru-RU"/>
              </w:rPr>
            </w:pPr>
            <w:r w:rsidRPr="000336B9">
              <w:rPr>
                <w:rFonts w:ascii="Times New Roman" w:hAnsi="Times New Roman"/>
                <w:b/>
                <w:lang w:eastAsia="ru-RU"/>
              </w:rPr>
              <w:t xml:space="preserve">44 491,1  </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lang w:eastAsia="ru-RU"/>
              </w:rPr>
            </w:pPr>
            <w:r w:rsidRPr="000336B9">
              <w:rPr>
                <w:rFonts w:ascii="Times New Roman" w:hAnsi="Times New Roman"/>
                <w:b/>
                <w:lang w:eastAsia="ru-RU"/>
              </w:rPr>
              <w:t>35 502,0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highlight w:val="yellow"/>
                <w:lang w:eastAsia="ru-RU"/>
              </w:rPr>
            </w:pPr>
            <w:r w:rsidRPr="000336B9">
              <w:rPr>
                <w:rFonts w:ascii="Times New Roman" w:hAnsi="Times New Roman"/>
                <w:b/>
                <w:lang w:eastAsia="ru-RU"/>
              </w:rPr>
              <w:t>35 257,0</w:t>
            </w:r>
          </w:p>
        </w:tc>
      </w:tr>
      <w:tr w:rsidR="000336B9" w:rsidRPr="000336B9" w:rsidTr="00A70C70">
        <w:trPr>
          <w:tblCellSpacing w:w="5" w:type="nil"/>
        </w:trPr>
        <w:tc>
          <w:tcPr>
            <w:tcW w:w="0" w:type="auto"/>
            <w:vMerge/>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p>
        </w:tc>
        <w:tc>
          <w:tcPr>
            <w:tcW w:w="0" w:type="auto"/>
            <w:vMerge/>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r w:rsidRPr="000336B9">
              <w:rPr>
                <w:rFonts w:ascii="Times New Roman" w:hAnsi="Times New Roman"/>
                <w:b/>
              </w:rPr>
              <w:t>федеральный бюджет</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r>
      <w:tr w:rsidR="000336B9" w:rsidRPr="000336B9" w:rsidTr="00A70C70">
        <w:trPr>
          <w:tblCellSpacing w:w="5" w:type="nil"/>
        </w:trPr>
        <w:tc>
          <w:tcPr>
            <w:tcW w:w="0" w:type="auto"/>
            <w:vMerge/>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p>
        </w:tc>
        <w:tc>
          <w:tcPr>
            <w:tcW w:w="0" w:type="auto"/>
            <w:vMerge/>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r w:rsidRPr="000336B9">
              <w:rPr>
                <w:rFonts w:ascii="Times New Roman" w:hAnsi="Times New Roman"/>
                <w:b/>
              </w:rPr>
              <w:t>республиканский бюджет Республики Коми</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2 664,9</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jc w:val="right"/>
              <w:rPr>
                <w:rFonts w:ascii="Times New Roman" w:hAnsi="Times New Roman"/>
                <w:b/>
              </w:rPr>
            </w:pPr>
            <w:r w:rsidRPr="000336B9">
              <w:rPr>
                <w:rFonts w:ascii="Times New Roman" w:hAnsi="Times New Roman"/>
                <w:b/>
              </w:rPr>
              <w:t>536,6</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jc w:val="right"/>
              <w:rPr>
                <w:rFonts w:ascii="Times New Roman" w:hAnsi="Times New Roman"/>
                <w:b/>
              </w:rPr>
            </w:pPr>
            <w:r w:rsidRPr="000336B9">
              <w:rPr>
                <w:rFonts w:ascii="Times New Roman" w:hAnsi="Times New Roman"/>
                <w:b/>
              </w:rPr>
              <w:t>536,8</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jc w:val="right"/>
              <w:rPr>
                <w:rFonts w:ascii="Times New Roman" w:hAnsi="Times New Roman"/>
                <w:b/>
              </w:rPr>
            </w:pPr>
            <w:r w:rsidRPr="000336B9">
              <w:rPr>
                <w:rFonts w:ascii="Times New Roman" w:hAnsi="Times New Roman"/>
                <w:b/>
              </w:rPr>
              <w:t>534,9</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jc w:val="right"/>
              <w:rPr>
                <w:rFonts w:ascii="Times New Roman" w:hAnsi="Times New Roman"/>
                <w:b/>
              </w:rPr>
            </w:pPr>
            <w:r w:rsidRPr="000336B9">
              <w:rPr>
                <w:rFonts w:ascii="Times New Roman" w:hAnsi="Times New Roman"/>
                <w:b/>
              </w:rPr>
              <w:t>531,0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jc w:val="right"/>
              <w:rPr>
                <w:rFonts w:ascii="Times New Roman" w:hAnsi="Times New Roman"/>
                <w:b/>
              </w:rPr>
            </w:pPr>
            <w:r w:rsidRPr="000336B9">
              <w:rPr>
                <w:rFonts w:ascii="Times New Roman" w:hAnsi="Times New Roman"/>
                <w:b/>
              </w:rPr>
              <w:t>525,6</w:t>
            </w:r>
          </w:p>
        </w:tc>
      </w:tr>
      <w:tr w:rsidR="000336B9" w:rsidRPr="000336B9" w:rsidTr="00A70C70">
        <w:trPr>
          <w:tblCellSpacing w:w="5" w:type="nil"/>
        </w:trPr>
        <w:tc>
          <w:tcPr>
            <w:tcW w:w="0" w:type="auto"/>
            <w:vMerge/>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p>
        </w:tc>
        <w:tc>
          <w:tcPr>
            <w:tcW w:w="0" w:type="auto"/>
            <w:vMerge/>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r w:rsidRPr="000336B9">
              <w:rPr>
                <w:rFonts w:ascii="Times New Roman" w:hAnsi="Times New Roman"/>
                <w:b/>
              </w:rPr>
              <w:t>бюджет муниципального района «Ижемский»</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spacing w:after="0" w:line="240" w:lineRule="auto"/>
              <w:jc w:val="right"/>
              <w:outlineLvl w:val="6"/>
              <w:rPr>
                <w:rFonts w:ascii="Times New Roman" w:hAnsi="Times New Roman"/>
                <w:b/>
              </w:rPr>
            </w:pPr>
            <w:r w:rsidRPr="000336B9">
              <w:rPr>
                <w:rFonts w:ascii="Times New Roman" w:hAnsi="Times New Roman"/>
                <w:b/>
              </w:rPr>
              <w:t>195 546,0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lang w:eastAsia="ru-RU"/>
              </w:rPr>
            </w:pPr>
            <w:r w:rsidRPr="000336B9">
              <w:rPr>
                <w:rFonts w:ascii="Times New Roman" w:hAnsi="Times New Roman"/>
                <w:b/>
                <w:lang w:eastAsia="ru-RU"/>
              </w:rPr>
              <w:t>39 491,6</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spacing w:after="0" w:line="240" w:lineRule="auto"/>
              <w:jc w:val="right"/>
              <w:outlineLvl w:val="6"/>
              <w:rPr>
                <w:rFonts w:ascii="Times New Roman" w:hAnsi="Times New Roman"/>
                <w:b/>
              </w:rPr>
            </w:pPr>
            <w:r w:rsidRPr="000336B9">
              <w:rPr>
                <w:rFonts w:ascii="Times New Roman" w:hAnsi="Times New Roman"/>
                <w:b/>
              </w:rPr>
              <w:t>42 395,8</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spacing w:after="0" w:line="240" w:lineRule="auto"/>
              <w:jc w:val="right"/>
              <w:outlineLvl w:val="6"/>
              <w:rPr>
                <w:rFonts w:ascii="Times New Roman" w:hAnsi="Times New Roman"/>
                <w:b/>
              </w:rPr>
            </w:pPr>
            <w:r w:rsidRPr="000336B9">
              <w:rPr>
                <w:rFonts w:ascii="Times New Roman" w:hAnsi="Times New Roman"/>
                <w:b/>
              </w:rPr>
              <w:t>43 956,2</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spacing w:after="0" w:line="240" w:lineRule="auto"/>
              <w:jc w:val="right"/>
              <w:outlineLvl w:val="6"/>
              <w:rPr>
                <w:rFonts w:ascii="Times New Roman" w:hAnsi="Times New Roman"/>
                <w:b/>
              </w:rPr>
            </w:pPr>
            <w:r w:rsidRPr="000336B9">
              <w:rPr>
                <w:rFonts w:ascii="Times New Roman" w:hAnsi="Times New Roman"/>
                <w:b/>
              </w:rPr>
              <w:t>34 971,0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spacing w:after="0" w:line="240" w:lineRule="auto"/>
              <w:jc w:val="right"/>
              <w:outlineLvl w:val="6"/>
              <w:rPr>
                <w:rFonts w:ascii="Times New Roman" w:hAnsi="Times New Roman"/>
                <w:b/>
              </w:rPr>
            </w:pPr>
            <w:r w:rsidRPr="000336B9">
              <w:rPr>
                <w:rFonts w:ascii="Times New Roman" w:hAnsi="Times New Roman"/>
                <w:b/>
              </w:rPr>
              <w:t>34 731,4</w:t>
            </w:r>
          </w:p>
        </w:tc>
      </w:tr>
      <w:tr w:rsidR="000336B9" w:rsidRPr="000336B9" w:rsidTr="00A70C70">
        <w:trPr>
          <w:tblCellSpacing w:w="5" w:type="nil"/>
        </w:trPr>
        <w:tc>
          <w:tcPr>
            <w:tcW w:w="0" w:type="auto"/>
            <w:vMerge/>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p>
        </w:tc>
        <w:tc>
          <w:tcPr>
            <w:tcW w:w="0" w:type="auto"/>
            <w:vMerge/>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r w:rsidRPr="000336B9">
              <w:rPr>
                <w:rFonts w:ascii="Times New Roman" w:hAnsi="Times New Roman"/>
                <w:b/>
              </w:rPr>
              <w:t>средства от приносящей доход деятельности</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r>
      <w:tr w:rsidR="000336B9" w:rsidRPr="000336B9" w:rsidTr="00A70C70">
        <w:trPr>
          <w:tblCellSpacing w:w="5" w:type="nil"/>
        </w:trPr>
        <w:tc>
          <w:tcPr>
            <w:tcW w:w="0" w:type="auto"/>
            <w:vMerge w:val="restart"/>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rPr>
                <w:rFonts w:ascii="Times New Roman" w:hAnsi="Times New Roman"/>
              </w:rPr>
            </w:pPr>
            <w:bookmarkStart w:id="658" w:name="Par3493"/>
            <w:bookmarkEnd w:id="658"/>
            <w:r w:rsidRPr="000336B9">
              <w:rPr>
                <w:rFonts w:ascii="Times New Roman" w:hAnsi="Times New Roman"/>
              </w:rPr>
              <w:t>Основное мероприятие 1.1.4.</w:t>
            </w:r>
          </w:p>
          <w:p w:rsidR="000336B9" w:rsidRPr="000336B9" w:rsidRDefault="000336B9" w:rsidP="000336B9">
            <w:pPr>
              <w:widowControl w:val="0"/>
              <w:tabs>
                <w:tab w:val="left" w:pos="10915"/>
              </w:tabs>
              <w:autoSpaceDE w:val="0"/>
              <w:autoSpaceDN w:val="0"/>
              <w:adjustRightInd w:val="0"/>
              <w:spacing w:after="0" w:line="240" w:lineRule="auto"/>
              <w:rPr>
                <w:rFonts w:ascii="Times New Roman" w:hAnsi="Times New Roman"/>
              </w:rPr>
            </w:pPr>
          </w:p>
        </w:tc>
        <w:tc>
          <w:tcPr>
            <w:tcW w:w="0" w:type="auto"/>
            <w:vMerge w:val="restart"/>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Выравнивание бюджетной обеспеченности сельских поселений</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Всего, в том числе:</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135 821,1</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25 832,0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28 499,0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30 966,1</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25 372,0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25 152,0</w:t>
            </w:r>
          </w:p>
        </w:tc>
      </w:tr>
      <w:tr w:rsidR="000336B9" w:rsidRPr="000336B9" w:rsidTr="00A70C70">
        <w:trPr>
          <w:tblCellSpacing w:w="5" w:type="nil"/>
        </w:trPr>
        <w:tc>
          <w:tcPr>
            <w:tcW w:w="0" w:type="auto"/>
            <w:vMerge/>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федеральный бюджет</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r>
      <w:tr w:rsidR="000336B9" w:rsidRPr="000336B9" w:rsidTr="00A70C70">
        <w:trPr>
          <w:tblCellSpacing w:w="5" w:type="nil"/>
        </w:trPr>
        <w:tc>
          <w:tcPr>
            <w:tcW w:w="0" w:type="auto"/>
            <w:vMerge/>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республиканский бюджет Республики Коми</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2 664,9</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jc w:val="right"/>
              <w:rPr>
                <w:rFonts w:ascii="Times New Roman" w:hAnsi="Times New Roman"/>
              </w:rPr>
            </w:pPr>
            <w:r w:rsidRPr="000336B9">
              <w:rPr>
                <w:rFonts w:ascii="Times New Roman" w:hAnsi="Times New Roman"/>
              </w:rPr>
              <w:t>536,6</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jc w:val="right"/>
              <w:rPr>
                <w:rFonts w:ascii="Times New Roman" w:hAnsi="Times New Roman"/>
              </w:rPr>
            </w:pPr>
            <w:r w:rsidRPr="000336B9">
              <w:rPr>
                <w:rFonts w:ascii="Times New Roman" w:hAnsi="Times New Roman"/>
              </w:rPr>
              <w:t>536,8</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jc w:val="right"/>
              <w:rPr>
                <w:rFonts w:ascii="Times New Roman" w:hAnsi="Times New Roman"/>
              </w:rPr>
            </w:pPr>
            <w:r w:rsidRPr="000336B9">
              <w:rPr>
                <w:rFonts w:ascii="Times New Roman" w:hAnsi="Times New Roman"/>
              </w:rPr>
              <w:t>534,9</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jc w:val="right"/>
              <w:rPr>
                <w:rFonts w:ascii="Times New Roman" w:hAnsi="Times New Roman"/>
              </w:rPr>
            </w:pPr>
            <w:r w:rsidRPr="000336B9">
              <w:rPr>
                <w:rFonts w:ascii="Times New Roman" w:hAnsi="Times New Roman"/>
              </w:rPr>
              <w:t>531,0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jc w:val="right"/>
              <w:rPr>
                <w:rFonts w:ascii="Times New Roman" w:hAnsi="Times New Roman"/>
              </w:rPr>
            </w:pPr>
            <w:r w:rsidRPr="000336B9">
              <w:rPr>
                <w:rFonts w:ascii="Times New Roman" w:hAnsi="Times New Roman"/>
              </w:rPr>
              <w:t>525,6</w:t>
            </w:r>
          </w:p>
        </w:tc>
      </w:tr>
      <w:tr w:rsidR="000336B9" w:rsidRPr="000336B9" w:rsidTr="00A70C70">
        <w:trPr>
          <w:tblCellSpacing w:w="5" w:type="nil"/>
        </w:trPr>
        <w:tc>
          <w:tcPr>
            <w:tcW w:w="0" w:type="auto"/>
            <w:vMerge/>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бюджет муниципального района «Ижемский»</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133 156,2</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25 295,4</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27 962,2</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30 431,2</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24 841,0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24 626,4</w:t>
            </w:r>
          </w:p>
        </w:tc>
      </w:tr>
      <w:tr w:rsidR="000336B9" w:rsidRPr="000336B9" w:rsidTr="00A70C70">
        <w:trPr>
          <w:trHeight w:val="70"/>
          <w:tblCellSpacing w:w="5" w:type="nil"/>
        </w:trPr>
        <w:tc>
          <w:tcPr>
            <w:tcW w:w="0" w:type="auto"/>
            <w:vMerge/>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средства от приносящей доход деятельности</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r>
      <w:tr w:rsidR="000336B9" w:rsidRPr="000336B9" w:rsidTr="00A70C70">
        <w:trPr>
          <w:trHeight w:val="70"/>
          <w:tblCellSpacing w:w="5" w:type="nil"/>
        </w:trPr>
        <w:tc>
          <w:tcPr>
            <w:tcW w:w="0" w:type="auto"/>
            <w:vMerge w:val="restart"/>
            <w:tcBorders>
              <w:top w:val="single" w:sz="4" w:space="0" w:color="auto"/>
              <w:left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both"/>
              <w:rPr>
                <w:rFonts w:ascii="Times New Roman" w:hAnsi="Times New Roman"/>
              </w:rPr>
            </w:pPr>
            <w:r w:rsidRPr="000336B9">
              <w:rPr>
                <w:rFonts w:ascii="Times New Roman" w:hAnsi="Times New Roman"/>
              </w:rPr>
              <w:t>Основное мероприятие  1.1.7.</w:t>
            </w:r>
          </w:p>
        </w:tc>
        <w:tc>
          <w:tcPr>
            <w:tcW w:w="0" w:type="auto"/>
            <w:vMerge w:val="restart"/>
            <w:tcBorders>
              <w:top w:val="single" w:sz="4" w:space="0" w:color="auto"/>
              <w:left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both"/>
              <w:rPr>
                <w:rFonts w:ascii="Times New Roman" w:hAnsi="Times New Roman"/>
              </w:rPr>
            </w:pPr>
            <w:r w:rsidRPr="000336B9">
              <w:rPr>
                <w:rFonts w:ascii="Times New Roman" w:hAnsi="Times New Roman"/>
              </w:rPr>
              <w:t>Обслуживание муниципального долга МР «Ижемский»</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Всего, в том числе:</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442,0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0,0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0,0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55,0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221,0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166,0</w:t>
            </w:r>
          </w:p>
        </w:tc>
      </w:tr>
      <w:tr w:rsidR="000336B9" w:rsidRPr="000336B9" w:rsidTr="00A70C70">
        <w:trPr>
          <w:trHeight w:val="70"/>
          <w:tblCellSpacing w:w="5" w:type="nil"/>
        </w:trPr>
        <w:tc>
          <w:tcPr>
            <w:tcW w:w="0" w:type="auto"/>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p>
        </w:tc>
        <w:tc>
          <w:tcPr>
            <w:tcW w:w="0" w:type="auto"/>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федеральный бюджет</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r>
      <w:tr w:rsidR="000336B9" w:rsidRPr="000336B9" w:rsidTr="00A70C70">
        <w:trPr>
          <w:trHeight w:val="70"/>
          <w:tblCellSpacing w:w="5" w:type="nil"/>
        </w:trPr>
        <w:tc>
          <w:tcPr>
            <w:tcW w:w="0" w:type="auto"/>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p>
        </w:tc>
        <w:tc>
          <w:tcPr>
            <w:tcW w:w="0" w:type="auto"/>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республиканский бюджет Республики Коми</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r>
      <w:tr w:rsidR="000336B9" w:rsidRPr="000336B9" w:rsidTr="00A70C70">
        <w:trPr>
          <w:trHeight w:val="70"/>
          <w:tblCellSpacing w:w="5" w:type="nil"/>
        </w:trPr>
        <w:tc>
          <w:tcPr>
            <w:tcW w:w="0" w:type="auto"/>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p>
        </w:tc>
        <w:tc>
          <w:tcPr>
            <w:tcW w:w="0" w:type="auto"/>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бюджет муниципального района «Ижемский»</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442,0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0,0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0,0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55,0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221,0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166,0</w:t>
            </w:r>
          </w:p>
        </w:tc>
      </w:tr>
      <w:tr w:rsidR="000336B9" w:rsidRPr="000336B9" w:rsidTr="00A70C70">
        <w:trPr>
          <w:trHeight w:val="70"/>
          <w:tblCellSpacing w:w="5" w:type="nil"/>
        </w:trPr>
        <w:tc>
          <w:tcPr>
            <w:tcW w:w="0" w:type="auto"/>
            <w:vMerge/>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p>
        </w:tc>
        <w:tc>
          <w:tcPr>
            <w:tcW w:w="0" w:type="auto"/>
            <w:vMerge/>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средства от приносящей доход деятельности</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r>
      <w:tr w:rsidR="000336B9" w:rsidRPr="000336B9" w:rsidTr="00A70C70">
        <w:trPr>
          <w:trHeight w:val="70"/>
          <w:tblCellSpacing w:w="5" w:type="nil"/>
        </w:trPr>
        <w:tc>
          <w:tcPr>
            <w:tcW w:w="0" w:type="auto"/>
            <w:vMerge w:val="restart"/>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rPr>
                <w:rFonts w:ascii="Times New Roman" w:hAnsi="Times New Roman"/>
              </w:rPr>
            </w:pPr>
            <w:bookmarkStart w:id="659" w:name="Par3710"/>
            <w:bookmarkEnd w:id="659"/>
            <w:r w:rsidRPr="000336B9">
              <w:rPr>
                <w:rFonts w:ascii="Times New Roman" w:hAnsi="Times New Roman"/>
              </w:rPr>
              <w:t>Основное мероприятие 1.3.1.</w:t>
            </w:r>
          </w:p>
          <w:p w:rsidR="000336B9" w:rsidRPr="000336B9" w:rsidRDefault="000336B9" w:rsidP="000336B9">
            <w:pPr>
              <w:widowControl w:val="0"/>
              <w:tabs>
                <w:tab w:val="left" w:pos="10915"/>
              </w:tabs>
              <w:autoSpaceDE w:val="0"/>
              <w:autoSpaceDN w:val="0"/>
              <w:adjustRightInd w:val="0"/>
              <w:spacing w:after="0" w:line="240" w:lineRule="auto"/>
              <w:rPr>
                <w:rFonts w:ascii="Times New Roman" w:hAnsi="Times New Roman"/>
              </w:rPr>
            </w:pPr>
          </w:p>
        </w:tc>
        <w:tc>
          <w:tcPr>
            <w:tcW w:w="0" w:type="auto"/>
            <w:vMerge w:val="restart"/>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Руководство и управление в сфере установленных функций органов местного самоуправления</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Всего, в том числе:</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61 947,8</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14 196,2</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14 433,6</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13 470,0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9 909,0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9 939,0</w:t>
            </w:r>
          </w:p>
        </w:tc>
      </w:tr>
      <w:tr w:rsidR="000336B9" w:rsidRPr="000336B9" w:rsidTr="00A70C70">
        <w:trPr>
          <w:tblCellSpacing w:w="5" w:type="nil"/>
        </w:trPr>
        <w:tc>
          <w:tcPr>
            <w:tcW w:w="0" w:type="auto"/>
            <w:vMerge/>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федеральный бюджет</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highlight w:val="yellow"/>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r>
      <w:tr w:rsidR="000336B9" w:rsidRPr="000336B9" w:rsidTr="00A70C70">
        <w:trPr>
          <w:tblCellSpacing w:w="5" w:type="nil"/>
        </w:trPr>
        <w:tc>
          <w:tcPr>
            <w:tcW w:w="0" w:type="auto"/>
            <w:vMerge/>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республиканский бюджет Республики Коми</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highlight w:val="yellow"/>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r>
      <w:tr w:rsidR="000336B9" w:rsidRPr="000336B9" w:rsidTr="00A70C70">
        <w:trPr>
          <w:tblCellSpacing w:w="5" w:type="nil"/>
        </w:trPr>
        <w:tc>
          <w:tcPr>
            <w:tcW w:w="0" w:type="auto"/>
            <w:vMerge/>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бюджет муниципального района «Ижемский»</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61 947,8</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14 196,2</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14 433,6</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13 470,0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9 909,0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9 939,0</w:t>
            </w:r>
          </w:p>
        </w:tc>
      </w:tr>
      <w:tr w:rsidR="000336B9" w:rsidRPr="000336B9" w:rsidTr="00A70C70">
        <w:trPr>
          <w:tblCellSpacing w:w="5" w:type="nil"/>
        </w:trPr>
        <w:tc>
          <w:tcPr>
            <w:tcW w:w="0" w:type="auto"/>
            <w:vMerge/>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средства от приносящей доход деятельности</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highlight w:val="yellow"/>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r>
      <w:tr w:rsidR="000336B9" w:rsidRPr="000336B9" w:rsidTr="00A70C70">
        <w:trPr>
          <w:tblCellSpacing w:w="5" w:type="nil"/>
        </w:trPr>
        <w:tc>
          <w:tcPr>
            <w:tcW w:w="0" w:type="auto"/>
            <w:vMerge w:val="restart"/>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rPr>
                <w:rFonts w:ascii="Times New Roman" w:hAnsi="Times New Roman"/>
                <w:b/>
              </w:rPr>
            </w:pPr>
            <w:r w:rsidRPr="000336B9">
              <w:rPr>
                <w:rFonts w:ascii="Times New Roman" w:hAnsi="Times New Roman"/>
                <w:b/>
              </w:rPr>
              <w:t>Подпрограмма 2</w:t>
            </w:r>
          </w:p>
        </w:tc>
        <w:tc>
          <w:tcPr>
            <w:tcW w:w="0" w:type="auto"/>
            <w:vMerge w:val="restart"/>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379"/>
                <w:tab w:val="left" w:pos="10915"/>
              </w:tabs>
              <w:autoSpaceDE w:val="0"/>
              <w:autoSpaceDN w:val="0"/>
              <w:adjustRightInd w:val="0"/>
              <w:spacing w:after="0" w:line="240" w:lineRule="auto"/>
              <w:contextualSpacing/>
              <w:rPr>
                <w:rFonts w:ascii="Times New Roman" w:hAnsi="Times New Roman"/>
                <w:b/>
              </w:rPr>
            </w:pPr>
            <w:r w:rsidRPr="000336B9">
              <w:rPr>
                <w:rFonts w:ascii="Times New Roman" w:hAnsi="Times New Roman"/>
                <w:b/>
              </w:rPr>
              <w:t>Управление муниципальным имуществом</w:t>
            </w:r>
          </w:p>
          <w:p w:rsidR="000336B9" w:rsidRPr="000336B9" w:rsidRDefault="000336B9" w:rsidP="000336B9">
            <w:pPr>
              <w:tabs>
                <w:tab w:val="left" w:pos="10915"/>
              </w:tabs>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r w:rsidRPr="000336B9">
              <w:rPr>
                <w:rFonts w:ascii="Times New Roman" w:hAnsi="Times New Roman"/>
                <w:b/>
              </w:rPr>
              <w:t>Всего, в том числе:</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823,8</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91,0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302,8</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280,0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100,0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50,0</w:t>
            </w:r>
          </w:p>
        </w:tc>
      </w:tr>
      <w:tr w:rsidR="000336B9" w:rsidRPr="000336B9" w:rsidTr="00A70C70">
        <w:trPr>
          <w:tblCellSpacing w:w="5" w:type="nil"/>
        </w:trPr>
        <w:tc>
          <w:tcPr>
            <w:tcW w:w="0" w:type="auto"/>
            <w:vMerge/>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p>
        </w:tc>
        <w:tc>
          <w:tcPr>
            <w:tcW w:w="0" w:type="auto"/>
            <w:vMerge/>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r w:rsidRPr="000336B9">
              <w:rPr>
                <w:rFonts w:ascii="Times New Roman" w:hAnsi="Times New Roman"/>
                <w:b/>
              </w:rPr>
              <w:t>федеральный бюджет</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r>
      <w:tr w:rsidR="000336B9" w:rsidRPr="000336B9" w:rsidTr="00A70C70">
        <w:trPr>
          <w:tblCellSpacing w:w="5" w:type="nil"/>
        </w:trPr>
        <w:tc>
          <w:tcPr>
            <w:tcW w:w="0" w:type="auto"/>
            <w:vMerge/>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p>
        </w:tc>
        <w:tc>
          <w:tcPr>
            <w:tcW w:w="0" w:type="auto"/>
            <w:vMerge/>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r w:rsidRPr="000336B9">
              <w:rPr>
                <w:rFonts w:ascii="Times New Roman" w:hAnsi="Times New Roman"/>
                <w:b/>
              </w:rPr>
              <w:t>республиканский бюджет Республики Коми</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right"/>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jc w:val="right"/>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jc w:val="right"/>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jc w:val="right"/>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jc w:val="right"/>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jc w:val="right"/>
              <w:rPr>
                <w:rFonts w:ascii="Times New Roman" w:hAnsi="Times New Roman"/>
                <w:b/>
              </w:rPr>
            </w:pPr>
          </w:p>
        </w:tc>
      </w:tr>
      <w:tr w:rsidR="000336B9" w:rsidRPr="000336B9" w:rsidTr="00A70C70">
        <w:trPr>
          <w:tblCellSpacing w:w="5" w:type="nil"/>
        </w:trPr>
        <w:tc>
          <w:tcPr>
            <w:tcW w:w="0" w:type="auto"/>
            <w:vMerge/>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p>
        </w:tc>
        <w:tc>
          <w:tcPr>
            <w:tcW w:w="0" w:type="auto"/>
            <w:vMerge/>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r w:rsidRPr="000336B9">
              <w:rPr>
                <w:rFonts w:ascii="Times New Roman" w:hAnsi="Times New Roman"/>
                <w:b/>
              </w:rPr>
              <w:t>бюджет муниципального района «Ижемский»</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823,8</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91,0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302,8</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280,0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100,0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50,0</w:t>
            </w:r>
          </w:p>
        </w:tc>
      </w:tr>
      <w:tr w:rsidR="000336B9" w:rsidRPr="000336B9" w:rsidTr="00A70C70">
        <w:trPr>
          <w:tblCellSpacing w:w="5" w:type="nil"/>
        </w:trPr>
        <w:tc>
          <w:tcPr>
            <w:tcW w:w="0" w:type="auto"/>
            <w:vMerge/>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p>
        </w:tc>
        <w:tc>
          <w:tcPr>
            <w:tcW w:w="0" w:type="auto"/>
            <w:vMerge/>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r w:rsidRPr="000336B9">
              <w:rPr>
                <w:rFonts w:ascii="Times New Roman" w:hAnsi="Times New Roman"/>
                <w:b/>
              </w:rPr>
              <w:t>средства от приносящей доход деятельности</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r>
      <w:tr w:rsidR="000336B9" w:rsidRPr="000336B9" w:rsidTr="00A70C70">
        <w:trPr>
          <w:trHeight w:val="70"/>
          <w:tblCellSpacing w:w="5" w:type="nil"/>
        </w:trPr>
        <w:tc>
          <w:tcPr>
            <w:tcW w:w="0" w:type="auto"/>
            <w:vMerge w:val="restart"/>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rPr>
                <w:rFonts w:ascii="Times New Roman" w:hAnsi="Times New Roman"/>
              </w:rPr>
            </w:pPr>
            <w:r w:rsidRPr="000336B9">
              <w:rPr>
                <w:rFonts w:ascii="Times New Roman" w:hAnsi="Times New Roman"/>
              </w:rPr>
              <w:t>Основное мероприятие 2.1.1</w:t>
            </w:r>
          </w:p>
        </w:tc>
        <w:tc>
          <w:tcPr>
            <w:tcW w:w="0" w:type="auto"/>
            <w:vMerge w:val="restart"/>
            <w:tcBorders>
              <w:left w:val="single" w:sz="4" w:space="0" w:color="auto"/>
              <w:right w:val="single" w:sz="4" w:space="0" w:color="auto"/>
            </w:tcBorders>
          </w:tcPr>
          <w:p w:rsidR="000336B9" w:rsidRPr="000336B9" w:rsidRDefault="000336B9" w:rsidP="000336B9">
            <w:pPr>
              <w:tabs>
                <w:tab w:val="left" w:pos="10915"/>
              </w:tabs>
              <w:rPr>
                <w:rFonts w:ascii="Times New Roman" w:hAnsi="Times New Roman"/>
              </w:rPr>
            </w:pPr>
            <w:r w:rsidRPr="000336B9">
              <w:rPr>
                <w:rFonts w:ascii="Times New Roman" w:hAnsi="Times New Roman"/>
              </w:rPr>
              <w:t>Признание прав, регулирование отношений по имуществу для муниципальных нужд и оптимизация состава (структуры) муниципального имущества МО МР «Ижемский»</w:t>
            </w:r>
          </w:p>
        </w:tc>
        <w:tc>
          <w:tcPr>
            <w:tcW w:w="0" w:type="auto"/>
            <w:tcBorders>
              <w:left w:val="single" w:sz="4" w:space="0" w:color="auto"/>
              <w:bottom w:val="single" w:sz="4" w:space="0" w:color="auto"/>
              <w:right w:val="single" w:sz="4" w:space="0" w:color="auto"/>
            </w:tcBorders>
          </w:tcPr>
          <w:p w:rsidR="000336B9" w:rsidRPr="000336B9" w:rsidRDefault="000336B9" w:rsidP="000336B9">
            <w:pPr>
              <w:tabs>
                <w:tab w:val="left" w:pos="10915"/>
              </w:tabs>
              <w:rPr>
                <w:rFonts w:ascii="Times New Roman" w:hAnsi="Times New Roman"/>
              </w:rPr>
            </w:pPr>
            <w:r w:rsidRPr="000336B9">
              <w:rPr>
                <w:rFonts w:ascii="Times New Roman" w:hAnsi="Times New Roman"/>
              </w:rPr>
              <w:t>Всего, в том числе:</w:t>
            </w:r>
          </w:p>
        </w:tc>
        <w:tc>
          <w:tcPr>
            <w:tcW w:w="0" w:type="auto"/>
            <w:tcBorders>
              <w:left w:val="single" w:sz="4" w:space="0" w:color="auto"/>
              <w:bottom w:val="single" w:sz="4" w:space="0" w:color="auto"/>
              <w:right w:val="single" w:sz="4" w:space="0" w:color="auto"/>
            </w:tcBorders>
          </w:tcPr>
          <w:p w:rsidR="000336B9" w:rsidRPr="000336B9" w:rsidRDefault="000336B9" w:rsidP="000336B9">
            <w:pPr>
              <w:tabs>
                <w:tab w:val="left" w:pos="10915"/>
              </w:tabs>
              <w:jc w:val="right"/>
              <w:rPr>
                <w:rFonts w:ascii="Times New Roman" w:hAnsi="Times New Roman"/>
              </w:rPr>
            </w:pPr>
            <w:r w:rsidRPr="000336B9">
              <w:rPr>
                <w:rFonts w:ascii="Times New Roman" w:hAnsi="Times New Roman"/>
              </w:rPr>
              <w:t>572,8</w:t>
            </w:r>
          </w:p>
        </w:tc>
        <w:tc>
          <w:tcPr>
            <w:tcW w:w="0" w:type="auto"/>
            <w:tcBorders>
              <w:left w:val="single" w:sz="4" w:space="0" w:color="auto"/>
              <w:bottom w:val="single" w:sz="4" w:space="0" w:color="auto"/>
              <w:right w:val="single" w:sz="4" w:space="0" w:color="auto"/>
            </w:tcBorders>
          </w:tcPr>
          <w:p w:rsidR="000336B9" w:rsidRPr="000336B9" w:rsidRDefault="000336B9" w:rsidP="000336B9">
            <w:pPr>
              <w:tabs>
                <w:tab w:val="left" w:pos="10915"/>
              </w:tabs>
              <w:jc w:val="right"/>
              <w:rPr>
                <w:rFonts w:ascii="Times New Roman" w:hAnsi="Times New Roman"/>
              </w:rPr>
            </w:pPr>
            <w:r w:rsidRPr="000336B9">
              <w:rPr>
                <w:rFonts w:ascii="Times New Roman" w:hAnsi="Times New Roman"/>
              </w:rPr>
              <w:t>0,0</w:t>
            </w:r>
          </w:p>
        </w:tc>
        <w:tc>
          <w:tcPr>
            <w:tcW w:w="0" w:type="auto"/>
            <w:tcBorders>
              <w:left w:val="single" w:sz="4" w:space="0" w:color="auto"/>
              <w:bottom w:val="single" w:sz="4" w:space="0" w:color="auto"/>
              <w:right w:val="single" w:sz="4" w:space="0" w:color="auto"/>
            </w:tcBorders>
          </w:tcPr>
          <w:p w:rsidR="000336B9" w:rsidRPr="000336B9" w:rsidRDefault="000336B9" w:rsidP="000336B9">
            <w:pPr>
              <w:tabs>
                <w:tab w:val="left" w:pos="10915"/>
              </w:tabs>
              <w:jc w:val="right"/>
              <w:rPr>
                <w:rFonts w:ascii="Times New Roman" w:hAnsi="Times New Roman"/>
              </w:rPr>
            </w:pPr>
            <w:r w:rsidRPr="000336B9">
              <w:rPr>
                <w:rFonts w:ascii="Times New Roman" w:hAnsi="Times New Roman"/>
              </w:rPr>
              <w:t>222,8</w:t>
            </w:r>
          </w:p>
        </w:tc>
        <w:tc>
          <w:tcPr>
            <w:tcW w:w="0" w:type="auto"/>
            <w:tcBorders>
              <w:left w:val="single" w:sz="4" w:space="0" w:color="auto"/>
              <w:bottom w:val="single" w:sz="4" w:space="0" w:color="auto"/>
              <w:right w:val="single" w:sz="4" w:space="0" w:color="auto"/>
            </w:tcBorders>
          </w:tcPr>
          <w:p w:rsidR="000336B9" w:rsidRPr="000336B9" w:rsidRDefault="000336B9" w:rsidP="000336B9">
            <w:pPr>
              <w:tabs>
                <w:tab w:val="left" w:pos="10915"/>
              </w:tabs>
              <w:jc w:val="right"/>
              <w:rPr>
                <w:rFonts w:ascii="Times New Roman" w:hAnsi="Times New Roman"/>
              </w:rPr>
            </w:pPr>
            <w:r w:rsidRPr="000336B9">
              <w:rPr>
                <w:rFonts w:ascii="Times New Roman" w:hAnsi="Times New Roman"/>
              </w:rPr>
              <w:t>200,0</w:t>
            </w:r>
          </w:p>
        </w:tc>
        <w:tc>
          <w:tcPr>
            <w:tcW w:w="0" w:type="auto"/>
            <w:tcBorders>
              <w:left w:val="single" w:sz="4" w:space="0" w:color="auto"/>
              <w:bottom w:val="single" w:sz="4" w:space="0" w:color="auto"/>
              <w:right w:val="single" w:sz="4" w:space="0" w:color="auto"/>
            </w:tcBorders>
          </w:tcPr>
          <w:p w:rsidR="000336B9" w:rsidRPr="000336B9" w:rsidRDefault="000336B9" w:rsidP="000336B9">
            <w:pPr>
              <w:tabs>
                <w:tab w:val="left" w:pos="10915"/>
              </w:tabs>
              <w:jc w:val="right"/>
              <w:rPr>
                <w:rFonts w:ascii="Times New Roman" w:hAnsi="Times New Roman"/>
              </w:rPr>
            </w:pPr>
            <w:r w:rsidRPr="000336B9">
              <w:rPr>
                <w:rFonts w:ascii="Times New Roman" w:hAnsi="Times New Roman"/>
              </w:rPr>
              <w:t>100,0</w:t>
            </w:r>
          </w:p>
        </w:tc>
        <w:tc>
          <w:tcPr>
            <w:tcW w:w="0" w:type="auto"/>
            <w:tcBorders>
              <w:left w:val="single" w:sz="4" w:space="0" w:color="auto"/>
              <w:bottom w:val="single" w:sz="4" w:space="0" w:color="auto"/>
              <w:right w:val="single" w:sz="4" w:space="0" w:color="auto"/>
            </w:tcBorders>
          </w:tcPr>
          <w:p w:rsidR="000336B9" w:rsidRPr="000336B9" w:rsidRDefault="000336B9" w:rsidP="000336B9">
            <w:pPr>
              <w:tabs>
                <w:tab w:val="left" w:pos="10915"/>
              </w:tabs>
              <w:jc w:val="right"/>
              <w:rPr>
                <w:rFonts w:ascii="Times New Roman" w:hAnsi="Times New Roman"/>
              </w:rPr>
            </w:pPr>
            <w:r w:rsidRPr="000336B9">
              <w:rPr>
                <w:rFonts w:ascii="Times New Roman" w:hAnsi="Times New Roman"/>
              </w:rPr>
              <w:t>50,0</w:t>
            </w:r>
          </w:p>
        </w:tc>
      </w:tr>
      <w:tr w:rsidR="000336B9" w:rsidRPr="000336B9" w:rsidTr="00A70C70">
        <w:trPr>
          <w:trHeight w:val="769"/>
          <w:tblCellSpacing w:w="5" w:type="nil"/>
        </w:trPr>
        <w:tc>
          <w:tcPr>
            <w:tcW w:w="0" w:type="auto"/>
            <w:vMerge/>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p>
        </w:tc>
        <w:tc>
          <w:tcPr>
            <w:tcW w:w="0" w:type="auto"/>
            <w:vMerge/>
            <w:tcBorders>
              <w:left w:val="single" w:sz="4" w:space="0" w:color="auto"/>
              <w:bottom w:val="single" w:sz="4" w:space="0" w:color="auto"/>
              <w:right w:val="single" w:sz="4" w:space="0" w:color="auto"/>
            </w:tcBorders>
          </w:tcPr>
          <w:p w:rsidR="000336B9" w:rsidRPr="000336B9" w:rsidRDefault="000336B9" w:rsidP="000336B9">
            <w:pPr>
              <w:tabs>
                <w:tab w:val="left" w:pos="10915"/>
              </w:tabs>
              <w:rPr>
                <w:rFonts w:ascii="Times New Roman" w:hAnsi="Times New Roman"/>
              </w:rPr>
            </w:pPr>
          </w:p>
        </w:tc>
        <w:tc>
          <w:tcPr>
            <w:tcW w:w="0" w:type="auto"/>
            <w:tcBorders>
              <w:left w:val="single" w:sz="4" w:space="0" w:color="auto"/>
              <w:bottom w:val="single" w:sz="4" w:space="0" w:color="auto"/>
              <w:right w:val="single" w:sz="4" w:space="0" w:color="auto"/>
            </w:tcBorders>
          </w:tcPr>
          <w:p w:rsidR="000336B9" w:rsidRPr="000336B9" w:rsidRDefault="000336B9" w:rsidP="000336B9">
            <w:pPr>
              <w:tabs>
                <w:tab w:val="left" w:pos="10915"/>
              </w:tabs>
              <w:rPr>
                <w:rFonts w:ascii="Times New Roman" w:hAnsi="Times New Roman"/>
              </w:rPr>
            </w:pPr>
            <w:r w:rsidRPr="000336B9">
              <w:rPr>
                <w:rFonts w:ascii="Times New Roman" w:hAnsi="Times New Roman"/>
              </w:rPr>
              <w:t>Отдел  по управлению земельными ресурсами  и муниципальным имуществом</w:t>
            </w:r>
          </w:p>
        </w:tc>
        <w:tc>
          <w:tcPr>
            <w:tcW w:w="0" w:type="auto"/>
            <w:tcBorders>
              <w:left w:val="single" w:sz="4" w:space="0" w:color="auto"/>
              <w:bottom w:val="single" w:sz="4" w:space="0" w:color="auto"/>
              <w:right w:val="single" w:sz="4" w:space="0" w:color="auto"/>
            </w:tcBorders>
          </w:tcPr>
          <w:p w:rsidR="000336B9" w:rsidRPr="000336B9" w:rsidRDefault="000336B9" w:rsidP="000336B9">
            <w:pPr>
              <w:tabs>
                <w:tab w:val="left" w:pos="10915"/>
              </w:tabs>
              <w:jc w:val="right"/>
              <w:rPr>
                <w:rFonts w:ascii="Times New Roman" w:hAnsi="Times New Roman"/>
              </w:rPr>
            </w:pPr>
            <w:r w:rsidRPr="000336B9">
              <w:rPr>
                <w:rFonts w:ascii="Times New Roman" w:hAnsi="Times New Roman"/>
              </w:rPr>
              <w:t>572,8</w:t>
            </w:r>
          </w:p>
        </w:tc>
        <w:tc>
          <w:tcPr>
            <w:tcW w:w="0" w:type="auto"/>
            <w:tcBorders>
              <w:left w:val="single" w:sz="4" w:space="0" w:color="auto"/>
              <w:bottom w:val="single" w:sz="4" w:space="0" w:color="auto"/>
              <w:right w:val="single" w:sz="4" w:space="0" w:color="auto"/>
            </w:tcBorders>
          </w:tcPr>
          <w:p w:rsidR="000336B9" w:rsidRPr="000336B9" w:rsidRDefault="000336B9" w:rsidP="000336B9">
            <w:pPr>
              <w:tabs>
                <w:tab w:val="left" w:pos="10915"/>
              </w:tabs>
              <w:jc w:val="right"/>
              <w:rPr>
                <w:rFonts w:ascii="Times New Roman" w:hAnsi="Times New Roman"/>
              </w:rPr>
            </w:pPr>
            <w:r w:rsidRPr="000336B9">
              <w:rPr>
                <w:rFonts w:ascii="Times New Roman" w:hAnsi="Times New Roman"/>
              </w:rPr>
              <w:t>0,0</w:t>
            </w:r>
          </w:p>
        </w:tc>
        <w:tc>
          <w:tcPr>
            <w:tcW w:w="0" w:type="auto"/>
            <w:tcBorders>
              <w:left w:val="single" w:sz="4" w:space="0" w:color="auto"/>
              <w:bottom w:val="single" w:sz="4" w:space="0" w:color="auto"/>
              <w:right w:val="single" w:sz="4" w:space="0" w:color="auto"/>
            </w:tcBorders>
          </w:tcPr>
          <w:p w:rsidR="000336B9" w:rsidRPr="000336B9" w:rsidRDefault="000336B9" w:rsidP="000336B9">
            <w:pPr>
              <w:tabs>
                <w:tab w:val="left" w:pos="10915"/>
              </w:tabs>
              <w:jc w:val="right"/>
              <w:rPr>
                <w:rFonts w:ascii="Times New Roman" w:hAnsi="Times New Roman"/>
              </w:rPr>
            </w:pPr>
            <w:r w:rsidRPr="000336B9">
              <w:rPr>
                <w:rFonts w:ascii="Times New Roman" w:hAnsi="Times New Roman"/>
              </w:rPr>
              <w:t>222,8</w:t>
            </w:r>
          </w:p>
        </w:tc>
        <w:tc>
          <w:tcPr>
            <w:tcW w:w="0" w:type="auto"/>
            <w:tcBorders>
              <w:left w:val="single" w:sz="4" w:space="0" w:color="auto"/>
              <w:bottom w:val="single" w:sz="4" w:space="0" w:color="auto"/>
              <w:right w:val="single" w:sz="4" w:space="0" w:color="auto"/>
            </w:tcBorders>
          </w:tcPr>
          <w:p w:rsidR="000336B9" w:rsidRPr="000336B9" w:rsidRDefault="000336B9" w:rsidP="000336B9">
            <w:pPr>
              <w:tabs>
                <w:tab w:val="left" w:pos="10915"/>
              </w:tabs>
              <w:jc w:val="right"/>
              <w:rPr>
                <w:rFonts w:ascii="Times New Roman" w:hAnsi="Times New Roman"/>
              </w:rPr>
            </w:pPr>
            <w:r w:rsidRPr="000336B9">
              <w:rPr>
                <w:rFonts w:ascii="Times New Roman" w:hAnsi="Times New Roman"/>
              </w:rPr>
              <w:t>200,0</w:t>
            </w:r>
          </w:p>
        </w:tc>
        <w:tc>
          <w:tcPr>
            <w:tcW w:w="0" w:type="auto"/>
            <w:tcBorders>
              <w:left w:val="single" w:sz="4" w:space="0" w:color="auto"/>
              <w:bottom w:val="single" w:sz="4" w:space="0" w:color="auto"/>
              <w:right w:val="single" w:sz="4" w:space="0" w:color="auto"/>
            </w:tcBorders>
          </w:tcPr>
          <w:p w:rsidR="000336B9" w:rsidRPr="000336B9" w:rsidRDefault="000336B9" w:rsidP="000336B9">
            <w:pPr>
              <w:tabs>
                <w:tab w:val="left" w:pos="10915"/>
              </w:tabs>
              <w:jc w:val="right"/>
              <w:rPr>
                <w:rFonts w:ascii="Times New Roman" w:hAnsi="Times New Roman"/>
              </w:rPr>
            </w:pPr>
            <w:r w:rsidRPr="000336B9">
              <w:rPr>
                <w:rFonts w:ascii="Times New Roman" w:hAnsi="Times New Roman"/>
              </w:rPr>
              <w:t>100,0</w:t>
            </w:r>
          </w:p>
        </w:tc>
        <w:tc>
          <w:tcPr>
            <w:tcW w:w="0" w:type="auto"/>
            <w:tcBorders>
              <w:left w:val="single" w:sz="4" w:space="0" w:color="auto"/>
              <w:bottom w:val="single" w:sz="4" w:space="0" w:color="auto"/>
              <w:right w:val="single" w:sz="4" w:space="0" w:color="auto"/>
            </w:tcBorders>
          </w:tcPr>
          <w:p w:rsidR="000336B9" w:rsidRPr="000336B9" w:rsidRDefault="000336B9" w:rsidP="000336B9">
            <w:pPr>
              <w:tabs>
                <w:tab w:val="left" w:pos="10915"/>
              </w:tabs>
              <w:jc w:val="right"/>
              <w:rPr>
                <w:rFonts w:ascii="Times New Roman" w:hAnsi="Times New Roman"/>
              </w:rPr>
            </w:pPr>
            <w:r w:rsidRPr="000336B9">
              <w:rPr>
                <w:rFonts w:ascii="Times New Roman" w:hAnsi="Times New Roman"/>
              </w:rPr>
              <w:t>50,0</w:t>
            </w:r>
          </w:p>
        </w:tc>
      </w:tr>
      <w:tr w:rsidR="000336B9" w:rsidRPr="000336B9" w:rsidTr="00A70C70">
        <w:trPr>
          <w:tblCellSpacing w:w="5" w:type="nil"/>
        </w:trPr>
        <w:tc>
          <w:tcPr>
            <w:tcW w:w="0" w:type="auto"/>
            <w:vMerge w:val="restart"/>
            <w:tcBorders>
              <w:top w:val="single" w:sz="4" w:space="0" w:color="auto"/>
              <w:left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Основное мероприятие 2.2.1.</w:t>
            </w:r>
          </w:p>
        </w:tc>
        <w:tc>
          <w:tcPr>
            <w:tcW w:w="0" w:type="auto"/>
            <w:vMerge w:val="restart"/>
            <w:tcBorders>
              <w:top w:val="single" w:sz="4" w:space="0" w:color="auto"/>
              <w:left w:val="single" w:sz="4" w:space="0" w:color="auto"/>
              <w:right w:val="single" w:sz="4" w:space="0" w:color="auto"/>
            </w:tcBorders>
          </w:tcPr>
          <w:p w:rsidR="000336B9" w:rsidRPr="000336B9" w:rsidRDefault="000336B9" w:rsidP="000336B9">
            <w:pPr>
              <w:tabs>
                <w:tab w:val="left" w:pos="379"/>
                <w:tab w:val="left" w:pos="10915"/>
              </w:tabs>
              <w:autoSpaceDE w:val="0"/>
              <w:autoSpaceDN w:val="0"/>
              <w:adjustRightInd w:val="0"/>
              <w:spacing w:after="0" w:line="240" w:lineRule="auto"/>
              <w:contextualSpacing/>
              <w:rPr>
                <w:rFonts w:ascii="Times New Roman" w:hAnsi="Times New Roman"/>
              </w:rPr>
            </w:pPr>
            <w:r w:rsidRPr="000336B9">
              <w:rPr>
                <w:rFonts w:ascii="Times New Roman" w:hAnsi="Times New Roman"/>
              </w:rPr>
              <w:t>Вовлечение в оборот муниципального имущества МО МР «Ижемский»</w:t>
            </w:r>
          </w:p>
          <w:p w:rsidR="000336B9" w:rsidRPr="000336B9" w:rsidRDefault="000336B9" w:rsidP="000336B9">
            <w:pPr>
              <w:tabs>
                <w:tab w:val="left" w:pos="10915"/>
              </w:tabs>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Всего, в том числе:</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251,0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91,0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80,0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80,0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0,0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0,0</w:t>
            </w:r>
          </w:p>
        </w:tc>
      </w:tr>
      <w:tr w:rsidR="000336B9" w:rsidRPr="000336B9" w:rsidTr="00A70C70">
        <w:trPr>
          <w:trHeight w:val="70"/>
          <w:tblCellSpacing w:w="5" w:type="nil"/>
        </w:trPr>
        <w:tc>
          <w:tcPr>
            <w:tcW w:w="0" w:type="auto"/>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p>
        </w:tc>
        <w:tc>
          <w:tcPr>
            <w:tcW w:w="0" w:type="auto"/>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федеральный бюджет</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r>
      <w:tr w:rsidR="000336B9" w:rsidRPr="000336B9" w:rsidTr="00A70C70">
        <w:trPr>
          <w:trHeight w:val="162"/>
          <w:tblCellSpacing w:w="5" w:type="nil"/>
        </w:trPr>
        <w:tc>
          <w:tcPr>
            <w:tcW w:w="0" w:type="auto"/>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lang w:eastAsia="ru-RU"/>
              </w:rPr>
            </w:pPr>
          </w:p>
        </w:tc>
        <w:tc>
          <w:tcPr>
            <w:tcW w:w="0" w:type="auto"/>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республиканский бюджет Республики Коми</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r>
      <w:tr w:rsidR="000336B9" w:rsidRPr="000336B9" w:rsidTr="00A70C70">
        <w:trPr>
          <w:tblCellSpacing w:w="5" w:type="nil"/>
        </w:trPr>
        <w:tc>
          <w:tcPr>
            <w:tcW w:w="0" w:type="auto"/>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lang w:eastAsia="ru-RU"/>
              </w:rPr>
            </w:pPr>
          </w:p>
        </w:tc>
        <w:tc>
          <w:tcPr>
            <w:tcW w:w="0" w:type="auto"/>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бюджет муниципального района «Ижемский»</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lang w:eastAsia="ru-RU"/>
              </w:rPr>
              <w:t>251,0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lang w:eastAsia="ru-RU"/>
              </w:rPr>
            </w:pPr>
            <w:r w:rsidRPr="000336B9">
              <w:rPr>
                <w:rFonts w:ascii="Times New Roman" w:hAnsi="Times New Roman"/>
                <w:lang w:eastAsia="ru-RU"/>
              </w:rPr>
              <w:t>91,0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80,0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widowControl w:val="0"/>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80,0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lang w:eastAsia="ru-RU"/>
              </w:rPr>
              <w:t>0,0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lang w:eastAsia="ru-RU"/>
              </w:rPr>
            </w:pPr>
            <w:r w:rsidRPr="000336B9">
              <w:rPr>
                <w:rFonts w:ascii="Times New Roman" w:hAnsi="Times New Roman"/>
                <w:lang w:eastAsia="ru-RU"/>
              </w:rPr>
              <w:t>0,0</w:t>
            </w:r>
          </w:p>
        </w:tc>
      </w:tr>
      <w:tr w:rsidR="000336B9" w:rsidRPr="000336B9" w:rsidTr="00A70C70">
        <w:trPr>
          <w:trHeight w:val="462"/>
          <w:tblCellSpacing w:w="5" w:type="nil"/>
        </w:trPr>
        <w:tc>
          <w:tcPr>
            <w:tcW w:w="0" w:type="auto"/>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lang w:eastAsia="ru-RU"/>
              </w:rPr>
            </w:pPr>
          </w:p>
        </w:tc>
        <w:tc>
          <w:tcPr>
            <w:tcW w:w="0" w:type="auto"/>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средства от приносящей доход деятельности</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r>
      <w:tr w:rsidR="000336B9" w:rsidRPr="000336B9" w:rsidTr="00A70C70">
        <w:trPr>
          <w:tblCellSpacing w:w="5" w:type="nil"/>
        </w:trPr>
        <w:tc>
          <w:tcPr>
            <w:tcW w:w="0" w:type="auto"/>
            <w:vMerge/>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lang w:eastAsia="ru-RU"/>
              </w:rPr>
            </w:pPr>
          </w:p>
        </w:tc>
        <w:tc>
          <w:tcPr>
            <w:tcW w:w="0" w:type="auto"/>
            <w:vMerge/>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средства от приносящей доход деятельности</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r>
      <w:tr w:rsidR="000336B9" w:rsidRPr="000336B9" w:rsidTr="00A70C70">
        <w:trPr>
          <w:tblCellSpacing w:w="5" w:type="nil"/>
        </w:trPr>
        <w:tc>
          <w:tcPr>
            <w:tcW w:w="0" w:type="auto"/>
            <w:vMerge w:val="restart"/>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lang w:eastAsia="ru-RU"/>
              </w:rPr>
            </w:pPr>
            <w:r w:rsidRPr="000336B9">
              <w:rPr>
                <w:rFonts w:ascii="Times New Roman" w:hAnsi="Times New Roman"/>
                <w:b/>
                <w:lang w:eastAsia="ru-RU"/>
              </w:rPr>
              <w:t>Подпрограмма 3</w:t>
            </w:r>
          </w:p>
        </w:tc>
        <w:tc>
          <w:tcPr>
            <w:tcW w:w="0" w:type="auto"/>
            <w:vMerge w:val="restart"/>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r w:rsidRPr="000336B9">
              <w:rPr>
                <w:rFonts w:ascii="Times New Roman" w:hAnsi="Times New Roman"/>
                <w:b/>
              </w:rPr>
              <w:t>«Электронный муниципалитет»</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r w:rsidRPr="000336B9">
              <w:rPr>
                <w:rFonts w:ascii="Times New Roman" w:hAnsi="Times New Roman"/>
                <w:b/>
              </w:rPr>
              <w:t>Всего, в том числе:</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7 863,9</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1 776,3</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5 371,3</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346,3</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210,0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160,0</w:t>
            </w:r>
          </w:p>
        </w:tc>
      </w:tr>
      <w:tr w:rsidR="000336B9" w:rsidRPr="000336B9" w:rsidTr="00A70C70">
        <w:trPr>
          <w:tblCellSpacing w:w="5" w:type="nil"/>
        </w:trPr>
        <w:tc>
          <w:tcPr>
            <w:tcW w:w="0" w:type="auto"/>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lang w:eastAsia="ru-RU"/>
              </w:rPr>
            </w:pPr>
          </w:p>
        </w:tc>
        <w:tc>
          <w:tcPr>
            <w:tcW w:w="0" w:type="auto"/>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r w:rsidRPr="000336B9">
              <w:rPr>
                <w:rFonts w:ascii="Times New Roman" w:hAnsi="Times New Roman"/>
                <w:b/>
              </w:rPr>
              <w:t>федеральный бюджет</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highlight w:val="yellow"/>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r>
      <w:tr w:rsidR="000336B9" w:rsidRPr="000336B9" w:rsidTr="00A70C70">
        <w:trPr>
          <w:tblCellSpacing w:w="5" w:type="nil"/>
        </w:trPr>
        <w:tc>
          <w:tcPr>
            <w:tcW w:w="0" w:type="auto"/>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lang w:eastAsia="ru-RU"/>
              </w:rPr>
            </w:pPr>
          </w:p>
        </w:tc>
        <w:tc>
          <w:tcPr>
            <w:tcW w:w="0" w:type="auto"/>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r w:rsidRPr="000336B9">
              <w:rPr>
                <w:rFonts w:ascii="Times New Roman" w:hAnsi="Times New Roman"/>
                <w:b/>
              </w:rPr>
              <w:t>республиканский бюджет Республики Коми</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highlight w:val="yellow"/>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r>
      <w:tr w:rsidR="000336B9" w:rsidRPr="000336B9" w:rsidTr="00A70C70">
        <w:trPr>
          <w:tblCellSpacing w:w="5" w:type="nil"/>
        </w:trPr>
        <w:tc>
          <w:tcPr>
            <w:tcW w:w="0" w:type="auto"/>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lang w:eastAsia="ru-RU"/>
              </w:rPr>
            </w:pPr>
          </w:p>
        </w:tc>
        <w:tc>
          <w:tcPr>
            <w:tcW w:w="0" w:type="auto"/>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r w:rsidRPr="000336B9">
              <w:rPr>
                <w:rFonts w:ascii="Times New Roman" w:hAnsi="Times New Roman"/>
                <w:b/>
              </w:rPr>
              <w:t>бюджет муниципального района «Ижемский»</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7 863,9</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1 776,3</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5 371,3</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346,3</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210,0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160,0</w:t>
            </w:r>
          </w:p>
        </w:tc>
      </w:tr>
      <w:tr w:rsidR="000336B9" w:rsidRPr="000336B9" w:rsidTr="00A70C70">
        <w:trPr>
          <w:tblCellSpacing w:w="5" w:type="nil"/>
        </w:trPr>
        <w:tc>
          <w:tcPr>
            <w:tcW w:w="0" w:type="auto"/>
            <w:vMerge/>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lang w:eastAsia="ru-RU"/>
              </w:rPr>
            </w:pPr>
          </w:p>
        </w:tc>
        <w:tc>
          <w:tcPr>
            <w:tcW w:w="0" w:type="auto"/>
            <w:vMerge/>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r w:rsidRPr="000336B9">
              <w:rPr>
                <w:rFonts w:ascii="Times New Roman" w:hAnsi="Times New Roman"/>
                <w:b/>
              </w:rPr>
              <w:t>средства от приносящей доход деятельности</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highlight w:val="yellow"/>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r>
      <w:tr w:rsidR="000336B9" w:rsidRPr="000336B9" w:rsidTr="00A70C70">
        <w:trPr>
          <w:tblCellSpacing w:w="5" w:type="nil"/>
        </w:trPr>
        <w:tc>
          <w:tcPr>
            <w:tcW w:w="0" w:type="auto"/>
            <w:vMerge w:val="restart"/>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 xml:space="preserve">Основное </w:t>
            </w:r>
            <w:r w:rsidRPr="000336B9">
              <w:rPr>
                <w:rFonts w:ascii="Times New Roman" w:hAnsi="Times New Roman"/>
              </w:rPr>
              <w:br/>
              <w:t>мероприятие 3.1.1</w:t>
            </w:r>
          </w:p>
        </w:tc>
        <w:tc>
          <w:tcPr>
            <w:tcW w:w="0" w:type="auto"/>
            <w:vMerge w:val="restart"/>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Подготовка и размещение информации в СМИ (печатные СМИ, электронные СМИ и интернет, радио и телевидение)</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Всего, в том числе:</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965,0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400,0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160,2</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114,8</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145,0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145,0</w:t>
            </w:r>
          </w:p>
        </w:tc>
      </w:tr>
      <w:tr w:rsidR="000336B9" w:rsidRPr="000336B9" w:rsidTr="00A70C70">
        <w:trPr>
          <w:tblCellSpacing w:w="5" w:type="nil"/>
        </w:trPr>
        <w:tc>
          <w:tcPr>
            <w:tcW w:w="0" w:type="auto"/>
            <w:vMerge/>
            <w:tcBorders>
              <w:top w:val="single" w:sz="4" w:space="0" w:color="auto"/>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p>
        </w:tc>
        <w:tc>
          <w:tcPr>
            <w:tcW w:w="0" w:type="auto"/>
            <w:vMerge/>
            <w:tcBorders>
              <w:top w:val="single" w:sz="4" w:space="0" w:color="auto"/>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федеральный бюджет</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highlight w:val="yellow"/>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r>
      <w:tr w:rsidR="000336B9" w:rsidRPr="000336B9" w:rsidTr="00A70C70">
        <w:trPr>
          <w:tblCellSpacing w:w="5" w:type="nil"/>
        </w:trPr>
        <w:tc>
          <w:tcPr>
            <w:tcW w:w="0" w:type="auto"/>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p>
        </w:tc>
        <w:tc>
          <w:tcPr>
            <w:tcW w:w="0" w:type="auto"/>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республиканский бюджет Республики Коми</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highlight w:val="yellow"/>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r>
      <w:tr w:rsidR="000336B9" w:rsidRPr="000336B9" w:rsidTr="00A70C70">
        <w:trPr>
          <w:tblCellSpacing w:w="5" w:type="nil"/>
        </w:trPr>
        <w:tc>
          <w:tcPr>
            <w:tcW w:w="0" w:type="auto"/>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p>
        </w:tc>
        <w:tc>
          <w:tcPr>
            <w:tcW w:w="0" w:type="auto"/>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бюджет муниципального района «Ижемский»</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965,0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400,0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160,2</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114,8</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145,0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145,0</w:t>
            </w:r>
          </w:p>
        </w:tc>
      </w:tr>
      <w:tr w:rsidR="000336B9" w:rsidRPr="000336B9" w:rsidTr="00A70C70">
        <w:trPr>
          <w:tblCellSpacing w:w="5" w:type="nil"/>
        </w:trPr>
        <w:tc>
          <w:tcPr>
            <w:tcW w:w="0" w:type="auto"/>
            <w:vMerge/>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p>
        </w:tc>
        <w:tc>
          <w:tcPr>
            <w:tcW w:w="0" w:type="auto"/>
            <w:vMerge/>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средства от приносящей доход деятельности</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highlight w:val="yellow"/>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r>
      <w:tr w:rsidR="000336B9" w:rsidRPr="000336B9" w:rsidTr="00A70C70">
        <w:trPr>
          <w:tblCellSpacing w:w="5" w:type="nil"/>
        </w:trPr>
        <w:tc>
          <w:tcPr>
            <w:tcW w:w="0" w:type="auto"/>
            <w:vMerge w:val="restart"/>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 xml:space="preserve">Основное </w:t>
            </w:r>
            <w:r w:rsidRPr="000336B9">
              <w:rPr>
                <w:rFonts w:ascii="Times New Roman" w:hAnsi="Times New Roman"/>
              </w:rPr>
              <w:br/>
              <w:t>мероприятие 3.1.2</w:t>
            </w:r>
          </w:p>
        </w:tc>
        <w:tc>
          <w:tcPr>
            <w:tcW w:w="0" w:type="auto"/>
            <w:vMerge w:val="restart"/>
            <w:tcBorders>
              <w:left w:val="single" w:sz="4" w:space="0" w:color="auto"/>
              <w:right w:val="single" w:sz="4" w:space="0" w:color="auto"/>
            </w:tcBorders>
          </w:tcPr>
          <w:p w:rsidR="000336B9" w:rsidRPr="000336B9" w:rsidRDefault="000336B9" w:rsidP="000336B9">
            <w:pPr>
              <w:widowControl w:val="0"/>
              <w:tabs>
                <w:tab w:val="left" w:pos="851"/>
                <w:tab w:val="left" w:pos="1190"/>
                <w:tab w:val="left" w:pos="10915"/>
              </w:tabs>
              <w:spacing w:after="0" w:line="240" w:lineRule="auto"/>
              <w:ind w:right="20"/>
              <w:rPr>
                <w:rFonts w:ascii="Times New Roman" w:eastAsia="Times New Roman" w:hAnsi="Times New Roman"/>
                <w:spacing w:val="3"/>
              </w:rPr>
            </w:pPr>
            <w:r w:rsidRPr="000336B9">
              <w:rPr>
                <w:rFonts w:ascii="Times New Roman" w:eastAsia="Times New Roman" w:hAnsi="Times New Roman"/>
                <w:spacing w:val="3"/>
              </w:rPr>
              <w:t>Развитие и поддержка актуального состояния сайта администрации муниципального района «Ижемский»</w:t>
            </w:r>
          </w:p>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Всего, в том числе:</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160,5</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100,5</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15,0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15,0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15,0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15,0</w:t>
            </w:r>
          </w:p>
        </w:tc>
      </w:tr>
      <w:tr w:rsidR="000336B9" w:rsidRPr="000336B9" w:rsidTr="00A70C70">
        <w:trPr>
          <w:tblCellSpacing w:w="5" w:type="nil"/>
        </w:trPr>
        <w:tc>
          <w:tcPr>
            <w:tcW w:w="0" w:type="auto"/>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lang w:eastAsia="ru-RU"/>
              </w:rPr>
            </w:pPr>
          </w:p>
        </w:tc>
        <w:tc>
          <w:tcPr>
            <w:tcW w:w="0" w:type="auto"/>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федеральный бюджет</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r>
      <w:tr w:rsidR="000336B9" w:rsidRPr="000336B9" w:rsidTr="00A70C70">
        <w:trPr>
          <w:tblCellSpacing w:w="5" w:type="nil"/>
        </w:trPr>
        <w:tc>
          <w:tcPr>
            <w:tcW w:w="0" w:type="auto"/>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lang w:eastAsia="ru-RU"/>
              </w:rPr>
            </w:pPr>
          </w:p>
        </w:tc>
        <w:tc>
          <w:tcPr>
            <w:tcW w:w="0" w:type="auto"/>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республиканский бюджет Республики Коми</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highlight w:val="yellow"/>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r>
      <w:tr w:rsidR="000336B9" w:rsidRPr="000336B9" w:rsidTr="00A70C70">
        <w:trPr>
          <w:tblCellSpacing w:w="5" w:type="nil"/>
        </w:trPr>
        <w:tc>
          <w:tcPr>
            <w:tcW w:w="0" w:type="auto"/>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lang w:eastAsia="ru-RU"/>
              </w:rPr>
            </w:pPr>
          </w:p>
        </w:tc>
        <w:tc>
          <w:tcPr>
            <w:tcW w:w="0" w:type="auto"/>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бюджет муниципального района «Ижемский»</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160,5</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100,5</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15,0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15,0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15,0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15,0</w:t>
            </w:r>
          </w:p>
        </w:tc>
      </w:tr>
      <w:tr w:rsidR="000336B9" w:rsidRPr="000336B9" w:rsidTr="00A70C70">
        <w:trPr>
          <w:tblCellSpacing w:w="5" w:type="nil"/>
        </w:trPr>
        <w:tc>
          <w:tcPr>
            <w:tcW w:w="0" w:type="auto"/>
            <w:vMerge/>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lang w:eastAsia="ru-RU"/>
              </w:rPr>
            </w:pPr>
          </w:p>
        </w:tc>
        <w:tc>
          <w:tcPr>
            <w:tcW w:w="0" w:type="auto"/>
            <w:vMerge/>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средства от приносящей доход деятельности</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highlight w:val="yellow"/>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r>
      <w:tr w:rsidR="000336B9" w:rsidRPr="000336B9" w:rsidTr="00A70C70">
        <w:trPr>
          <w:tblCellSpacing w:w="5" w:type="nil"/>
        </w:trPr>
        <w:tc>
          <w:tcPr>
            <w:tcW w:w="0" w:type="auto"/>
            <w:vMerge w:val="restart"/>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 xml:space="preserve">Основное </w:t>
            </w:r>
            <w:r w:rsidRPr="000336B9">
              <w:rPr>
                <w:rFonts w:ascii="Times New Roman" w:hAnsi="Times New Roman"/>
              </w:rPr>
              <w:br/>
              <w:t>мероприятие 3.3.1</w:t>
            </w:r>
          </w:p>
        </w:tc>
        <w:tc>
          <w:tcPr>
            <w:tcW w:w="0" w:type="auto"/>
            <w:vMerge w:val="restart"/>
            <w:tcBorders>
              <w:left w:val="single" w:sz="4" w:space="0" w:color="auto"/>
              <w:right w:val="single" w:sz="4" w:space="0" w:color="auto"/>
            </w:tcBorders>
          </w:tcPr>
          <w:p w:rsidR="000336B9" w:rsidRPr="000336B9" w:rsidRDefault="000336B9" w:rsidP="000336B9">
            <w:pPr>
              <w:widowControl w:val="0"/>
              <w:tabs>
                <w:tab w:val="left" w:pos="851"/>
                <w:tab w:val="left" w:pos="1190"/>
                <w:tab w:val="left" w:pos="10915"/>
              </w:tabs>
              <w:spacing w:after="0" w:line="240" w:lineRule="auto"/>
              <w:ind w:right="20"/>
              <w:rPr>
                <w:rFonts w:ascii="Times New Roman" w:eastAsia="Times New Roman" w:hAnsi="Times New Roman"/>
                <w:spacing w:val="3"/>
              </w:rPr>
            </w:pPr>
            <w:r w:rsidRPr="000336B9">
              <w:rPr>
                <w:rFonts w:ascii="Times New Roman" w:eastAsia="Times New Roman" w:hAnsi="Times New Roman"/>
                <w:spacing w:val="3"/>
              </w:rPr>
              <w:t>Оказание муниципальных услуг (выполнение работ) многофункциональным центром предоставления государственных и муниципальных услуг</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Всего, в том числе:</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6 125,8</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1 005,8</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5 120,0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0,0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0,0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0,0</w:t>
            </w:r>
          </w:p>
        </w:tc>
      </w:tr>
      <w:tr w:rsidR="000336B9" w:rsidRPr="000336B9" w:rsidTr="00A70C70">
        <w:trPr>
          <w:tblCellSpacing w:w="5" w:type="nil"/>
        </w:trPr>
        <w:tc>
          <w:tcPr>
            <w:tcW w:w="0" w:type="auto"/>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lang w:eastAsia="ru-RU"/>
              </w:rPr>
            </w:pPr>
          </w:p>
        </w:tc>
        <w:tc>
          <w:tcPr>
            <w:tcW w:w="0" w:type="auto"/>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федеральный бюджет</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highlight w:val="yellow"/>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r>
      <w:tr w:rsidR="000336B9" w:rsidRPr="000336B9" w:rsidTr="00A70C70">
        <w:trPr>
          <w:tblCellSpacing w:w="5" w:type="nil"/>
        </w:trPr>
        <w:tc>
          <w:tcPr>
            <w:tcW w:w="0" w:type="auto"/>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lang w:eastAsia="ru-RU"/>
              </w:rPr>
            </w:pPr>
          </w:p>
        </w:tc>
        <w:tc>
          <w:tcPr>
            <w:tcW w:w="0" w:type="auto"/>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республиканский бюджет Республики Коми</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highlight w:val="yellow"/>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r>
      <w:tr w:rsidR="000336B9" w:rsidRPr="000336B9" w:rsidTr="00A70C70">
        <w:trPr>
          <w:tblCellSpacing w:w="5" w:type="nil"/>
        </w:trPr>
        <w:tc>
          <w:tcPr>
            <w:tcW w:w="0" w:type="auto"/>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lang w:eastAsia="ru-RU"/>
              </w:rPr>
            </w:pPr>
          </w:p>
        </w:tc>
        <w:tc>
          <w:tcPr>
            <w:tcW w:w="0" w:type="auto"/>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бюджет муниципального района «Ижемский»</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6 125,8</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1 005,8</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5 120,0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0,0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0,0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0,0</w:t>
            </w:r>
          </w:p>
        </w:tc>
      </w:tr>
      <w:tr w:rsidR="000336B9" w:rsidRPr="000336B9" w:rsidTr="00A70C70">
        <w:trPr>
          <w:tblCellSpacing w:w="5" w:type="nil"/>
        </w:trPr>
        <w:tc>
          <w:tcPr>
            <w:tcW w:w="0" w:type="auto"/>
            <w:vMerge/>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lang w:eastAsia="ru-RU"/>
              </w:rPr>
            </w:pPr>
          </w:p>
        </w:tc>
        <w:tc>
          <w:tcPr>
            <w:tcW w:w="0" w:type="auto"/>
            <w:vMerge/>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средства от приносящей доход деятельности</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highlight w:val="yellow"/>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r>
      <w:tr w:rsidR="000336B9" w:rsidRPr="000336B9" w:rsidTr="00A70C70">
        <w:trPr>
          <w:tblCellSpacing w:w="5" w:type="nil"/>
        </w:trPr>
        <w:tc>
          <w:tcPr>
            <w:tcW w:w="0" w:type="auto"/>
            <w:vMerge w:val="restart"/>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 xml:space="preserve">Основное </w:t>
            </w:r>
            <w:r w:rsidRPr="000336B9">
              <w:rPr>
                <w:rFonts w:ascii="Times New Roman" w:hAnsi="Times New Roman"/>
              </w:rPr>
              <w:br/>
              <w:t>мероприятие 3.4.1.</w:t>
            </w:r>
          </w:p>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p>
        </w:tc>
        <w:tc>
          <w:tcPr>
            <w:tcW w:w="0" w:type="auto"/>
            <w:vMerge w:val="restart"/>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Автоматизация и модернизация рабочих мест специалистов администрации муниципального района «Ижемский» и муниципальных учреждений, осуществляющих работу с государственными и муниципальными информационными системами</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Всего, в том числе:</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426,1</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200,0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76,1</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100,0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50,0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0,0</w:t>
            </w:r>
          </w:p>
        </w:tc>
      </w:tr>
      <w:tr w:rsidR="000336B9" w:rsidRPr="000336B9" w:rsidTr="00A70C70">
        <w:trPr>
          <w:tblCellSpacing w:w="5" w:type="nil"/>
        </w:trPr>
        <w:tc>
          <w:tcPr>
            <w:tcW w:w="0" w:type="auto"/>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lang w:eastAsia="ru-RU"/>
              </w:rPr>
            </w:pPr>
          </w:p>
        </w:tc>
        <w:tc>
          <w:tcPr>
            <w:tcW w:w="0" w:type="auto"/>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федеральный бюджет</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r>
      <w:tr w:rsidR="000336B9" w:rsidRPr="000336B9" w:rsidTr="00A70C70">
        <w:trPr>
          <w:tblCellSpacing w:w="5" w:type="nil"/>
        </w:trPr>
        <w:tc>
          <w:tcPr>
            <w:tcW w:w="0" w:type="auto"/>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lang w:eastAsia="ru-RU"/>
              </w:rPr>
            </w:pPr>
          </w:p>
        </w:tc>
        <w:tc>
          <w:tcPr>
            <w:tcW w:w="0" w:type="auto"/>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республиканский бюджет Республики Коми</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r>
      <w:tr w:rsidR="000336B9" w:rsidRPr="000336B9" w:rsidTr="00A70C70">
        <w:trPr>
          <w:tblCellSpacing w:w="5" w:type="nil"/>
        </w:trPr>
        <w:tc>
          <w:tcPr>
            <w:tcW w:w="0" w:type="auto"/>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lang w:eastAsia="ru-RU"/>
              </w:rPr>
            </w:pPr>
          </w:p>
        </w:tc>
        <w:tc>
          <w:tcPr>
            <w:tcW w:w="0" w:type="auto"/>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бюджет муниципального района «Ижемский»</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426,1</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200,0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76,1</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100,0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50,0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0,0</w:t>
            </w:r>
          </w:p>
        </w:tc>
      </w:tr>
      <w:tr w:rsidR="000336B9" w:rsidRPr="000336B9" w:rsidTr="00A70C70">
        <w:trPr>
          <w:tblCellSpacing w:w="5" w:type="nil"/>
        </w:trPr>
        <w:tc>
          <w:tcPr>
            <w:tcW w:w="0" w:type="auto"/>
            <w:vMerge/>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lang w:eastAsia="ru-RU"/>
              </w:rPr>
            </w:pPr>
          </w:p>
        </w:tc>
        <w:tc>
          <w:tcPr>
            <w:tcW w:w="0" w:type="auto"/>
            <w:vMerge/>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средства от приносящей доход деятельности</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highlight w:val="yellow"/>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r>
      <w:tr w:rsidR="000336B9" w:rsidRPr="000336B9" w:rsidTr="00A70C70">
        <w:trPr>
          <w:tblCellSpacing w:w="5" w:type="nil"/>
        </w:trPr>
        <w:tc>
          <w:tcPr>
            <w:tcW w:w="0" w:type="auto"/>
            <w:vMerge w:val="restart"/>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lang w:eastAsia="ru-RU"/>
              </w:rPr>
            </w:pPr>
            <w:r w:rsidRPr="000336B9">
              <w:rPr>
                <w:rFonts w:ascii="Times New Roman" w:hAnsi="Times New Roman"/>
                <w:lang w:eastAsia="ru-RU"/>
              </w:rPr>
              <w:t xml:space="preserve">Основное </w:t>
            </w:r>
            <w:r w:rsidRPr="000336B9">
              <w:rPr>
                <w:rFonts w:ascii="Times New Roman" w:hAnsi="Times New Roman"/>
                <w:lang w:eastAsia="ru-RU"/>
              </w:rPr>
              <w:br/>
              <w:t>мероприятие 3.5.1.</w:t>
            </w:r>
          </w:p>
        </w:tc>
        <w:tc>
          <w:tcPr>
            <w:tcW w:w="0" w:type="auto"/>
            <w:vMerge w:val="restart"/>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lang w:eastAsia="ru-RU"/>
              </w:rPr>
              <w:t>Обеспечение антивирусной защиты локальных компьютерных сетей администрации муниципального района «Ижемский»</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Всего, в том числе:</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186,5</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70,0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0,0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116,5</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0,0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0,0</w:t>
            </w:r>
          </w:p>
        </w:tc>
      </w:tr>
      <w:tr w:rsidR="000336B9" w:rsidRPr="000336B9" w:rsidTr="00A70C70">
        <w:trPr>
          <w:tblCellSpacing w:w="5" w:type="nil"/>
        </w:trPr>
        <w:tc>
          <w:tcPr>
            <w:tcW w:w="0" w:type="auto"/>
            <w:vMerge/>
            <w:tcBorders>
              <w:top w:val="single" w:sz="4" w:space="0" w:color="auto"/>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lang w:eastAsia="ru-RU"/>
              </w:rPr>
            </w:pPr>
          </w:p>
        </w:tc>
        <w:tc>
          <w:tcPr>
            <w:tcW w:w="0" w:type="auto"/>
            <w:vMerge/>
            <w:tcBorders>
              <w:top w:val="single" w:sz="4" w:space="0" w:color="auto"/>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федеральный бюджет</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highlight w:val="yellow"/>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r>
      <w:tr w:rsidR="000336B9" w:rsidRPr="000336B9" w:rsidTr="00A70C70">
        <w:trPr>
          <w:tblCellSpacing w:w="5" w:type="nil"/>
        </w:trPr>
        <w:tc>
          <w:tcPr>
            <w:tcW w:w="0" w:type="auto"/>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lang w:eastAsia="ru-RU"/>
              </w:rPr>
            </w:pPr>
          </w:p>
        </w:tc>
        <w:tc>
          <w:tcPr>
            <w:tcW w:w="0" w:type="auto"/>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республиканский бюджет Республики Коми</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highlight w:val="yellow"/>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r>
      <w:tr w:rsidR="000336B9" w:rsidRPr="000336B9" w:rsidTr="00A70C70">
        <w:trPr>
          <w:tblCellSpacing w:w="5" w:type="nil"/>
        </w:trPr>
        <w:tc>
          <w:tcPr>
            <w:tcW w:w="0" w:type="auto"/>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lang w:eastAsia="ru-RU"/>
              </w:rPr>
            </w:pPr>
          </w:p>
        </w:tc>
        <w:tc>
          <w:tcPr>
            <w:tcW w:w="0" w:type="auto"/>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бюджет муниципального района «Ижемский»</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186,5</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70,0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0,0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116,5</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0,0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0,0</w:t>
            </w:r>
          </w:p>
        </w:tc>
      </w:tr>
      <w:tr w:rsidR="000336B9" w:rsidRPr="000336B9" w:rsidTr="00A70C70">
        <w:trPr>
          <w:tblCellSpacing w:w="5" w:type="nil"/>
        </w:trPr>
        <w:tc>
          <w:tcPr>
            <w:tcW w:w="0" w:type="auto"/>
            <w:vMerge/>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lang w:eastAsia="ru-RU"/>
              </w:rPr>
            </w:pPr>
          </w:p>
        </w:tc>
        <w:tc>
          <w:tcPr>
            <w:tcW w:w="0" w:type="auto"/>
            <w:vMerge/>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средства от приносящей доход деятельности</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highlight w:val="yellow"/>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highlight w:val="yellow"/>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highlight w:val="yellow"/>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highlight w:val="yellow"/>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highlight w:val="yellow"/>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r>
      <w:tr w:rsidR="000336B9" w:rsidRPr="000336B9" w:rsidTr="00A70C70">
        <w:trPr>
          <w:tblCellSpacing w:w="5" w:type="nil"/>
        </w:trPr>
        <w:tc>
          <w:tcPr>
            <w:tcW w:w="0" w:type="auto"/>
            <w:vMerge w:val="restart"/>
            <w:tcBorders>
              <w:top w:val="single" w:sz="4" w:space="0" w:color="auto"/>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lang w:eastAsia="ru-RU"/>
              </w:rPr>
            </w:pPr>
            <w:r w:rsidRPr="000336B9">
              <w:rPr>
                <w:rFonts w:ascii="Times New Roman" w:hAnsi="Times New Roman"/>
                <w:b/>
                <w:lang w:eastAsia="ru-RU"/>
              </w:rPr>
              <w:t>Подпрограмма 4</w:t>
            </w:r>
          </w:p>
        </w:tc>
        <w:tc>
          <w:tcPr>
            <w:tcW w:w="0" w:type="auto"/>
            <w:vMerge w:val="restart"/>
            <w:tcBorders>
              <w:top w:val="single" w:sz="4" w:space="0" w:color="auto"/>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contextualSpacing/>
              <w:rPr>
                <w:rFonts w:ascii="Times New Roman" w:hAnsi="Times New Roman"/>
                <w:b/>
              </w:rPr>
            </w:pPr>
            <w:r w:rsidRPr="000336B9">
              <w:rPr>
                <w:rFonts w:ascii="Times New Roman" w:hAnsi="Times New Roman"/>
                <w:b/>
              </w:rPr>
              <w:t>Противодействие коррупции в муниципальном образовании  муниципального района «Ижемский»</w:t>
            </w:r>
          </w:p>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r w:rsidRPr="000336B9">
              <w:rPr>
                <w:rFonts w:ascii="Times New Roman" w:hAnsi="Times New Roman"/>
                <w:b/>
              </w:rPr>
              <w:t>Всего, в том числе:</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100,0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0,0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0,0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0,0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50,0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50,0</w:t>
            </w:r>
          </w:p>
        </w:tc>
      </w:tr>
      <w:tr w:rsidR="000336B9" w:rsidRPr="000336B9" w:rsidTr="00A70C70">
        <w:trPr>
          <w:tblCellSpacing w:w="5" w:type="nil"/>
        </w:trPr>
        <w:tc>
          <w:tcPr>
            <w:tcW w:w="0" w:type="auto"/>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lang w:eastAsia="ru-RU"/>
              </w:rPr>
            </w:pPr>
          </w:p>
        </w:tc>
        <w:tc>
          <w:tcPr>
            <w:tcW w:w="0" w:type="auto"/>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r w:rsidRPr="000336B9">
              <w:rPr>
                <w:rFonts w:ascii="Times New Roman" w:hAnsi="Times New Roman"/>
                <w:b/>
              </w:rPr>
              <w:t>федеральный бюджет</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r>
      <w:tr w:rsidR="000336B9" w:rsidRPr="000336B9" w:rsidTr="00A70C70">
        <w:trPr>
          <w:tblCellSpacing w:w="5" w:type="nil"/>
        </w:trPr>
        <w:tc>
          <w:tcPr>
            <w:tcW w:w="0" w:type="auto"/>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lang w:eastAsia="ru-RU"/>
              </w:rPr>
            </w:pPr>
          </w:p>
        </w:tc>
        <w:tc>
          <w:tcPr>
            <w:tcW w:w="0" w:type="auto"/>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r w:rsidRPr="000336B9">
              <w:rPr>
                <w:rFonts w:ascii="Times New Roman" w:hAnsi="Times New Roman"/>
                <w:b/>
              </w:rPr>
              <w:t>республиканский бюджет Республики Коми</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r>
      <w:tr w:rsidR="000336B9" w:rsidRPr="000336B9" w:rsidTr="00A70C70">
        <w:trPr>
          <w:tblCellSpacing w:w="5" w:type="nil"/>
        </w:trPr>
        <w:tc>
          <w:tcPr>
            <w:tcW w:w="0" w:type="auto"/>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lang w:eastAsia="ru-RU"/>
              </w:rPr>
            </w:pPr>
          </w:p>
        </w:tc>
        <w:tc>
          <w:tcPr>
            <w:tcW w:w="0" w:type="auto"/>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r w:rsidRPr="000336B9">
              <w:rPr>
                <w:rFonts w:ascii="Times New Roman" w:hAnsi="Times New Roman"/>
                <w:b/>
              </w:rPr>
              <w:t>бюджет муниципального района «Ижемский»</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100,0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0,0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0,0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0,0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50,0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50,0</w:t>
            </w:r>
          </w:p>
        </w:tc>
      </w:tr>
      <w:tr w:rsidR="000336B9" w:rsidRPr="000336B9" w:rsidTr="00A70C70">
        <w:trPr>
          <w:tblCellSpacing w:w="5" w:type="nil"/>
        </w:trPr>
        <w:tc>
          <w:tcPr>
            <w:tcW w:w="0" w:type="auto"/>
            <w:vMerge/>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lang w:eastAsia="ru-RU"/>
              </w:rPr>
            </w:pPr>
          </w:p>
        </w:tc>
        <w:tc>
          <w:tcPr>
            <w:tcW w:w="0" w:type="auto"/>
            <w:vMerge/>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r w:rsidRPr="000336B9">
              <w:rPr>
                <w:rFonts w:ascii="Times New Roman" w:hAnsi="Times New Roman"/>
                <w:b/>
              </w:rPr>
              <w:t>средства от приносящей доход деятельности</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r>
      <w:tr w:rsidR="000336B9" w:rsidRPr="000336B9" w:rsidTr="00A70C70">
        <w:trPr>
          <w:trHeight w:val="222"/>
          <w:tblCellSpacing w:w="5" w:type="nil"/>
        </w:trPr>
        <w:tc>
          <w:tcPr>
            <w:tcW w:w="0" w:type="auto"/>
            <w:vMerge w:val="restart"/>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lang w:eastAsia="ru-RU"/>
              </w:rPr>
            </w:pPr>
            <w:r w:rsidRPr="000336B9">
              <w:rPr>
                <w:rFonts w:ascii="Times New Roman" w:hAnsi="Times New Roman"/>
                <w:lang w:eastAsia="ru-RU"/>
              </w:rPr>
              <w:t>Основное мероприятие 4.1.1.</w:t>
            </w:r>
          </w:p>
          <w:p w:rsidR="000336B9" w:rsidRPr="000336B9" w:rsidRDefault="000336B9" w:rsidP="000336B9">
            <w:pPr>
              <w:tabs>
                <w:tab w:val="left" w:pos="10915"/>
              </w:tabs>
              <w:autoSpaceDE w:val="0"/>
              <w:autoSpaceDN w:val="0"/>
              <w:adjustRightInd w:val="0"/>
              <w:spacing w:after="0" w:line="240" w:lineRule="auto"/>
              <w:rPr>
                <w:rFonts w:ascii="Times New Roman" w:hAnsi="Times New Roman"/>
                <w:lang w:eastAsia="ru-RU"/>
              </w:rPr>
            </w:pPr>
          </w:p>
        </w:tc>
        <w:tc>
          <w:tcPr>
            <w:tcW w:w="0" w:type="auto"/>
            <w:vMerge w:val="restart"/>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lang w:eastAsia="ru-RU"/>
              </w:rPr>
              <w:t>Организация обучения лиц, замещающих муниципальные  должности, должности муниципальной службы, специалистов  ОМСУ МО МР «Ижемский»</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Всего, в том числе:</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100,0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0,0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0,0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0,0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50,0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50,0</w:t>
            </w:r>
          </w:p>
        </w:tc>
      </w:tr>
      <w:tr w:rsidR="000336B9" w:rsidRPr="000336B9" w:rsidTr="00A70C70">
        <w:trPr>
          <w:trHeight w:val="222"/>
          <w:tblCellSpacing w:w="5" w:type="nil"/>
        </w:trPr>
        <w:tc>
          <w:tcPr>
            <w:tcW w:w="0" w:type="auto"/>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lang w:eastAsia="ru-RU"/>
              </w:rPr>
            </w:pPr>
          </w:p>
        </w:tc>
        <w:tc>
          <w:tcPr>
            <w:tcW w:w="0" w:type="auto"/>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lang w:eastAsia="ru-RU"/>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федеральный бюджет</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r>
      <w:tr w:rsidR="000336B9" w:rsidRPr="000336B9" w:rsidTr="00A70C70">
        <w:trPr>
          <w:trHeight w:val="222"/>
          <w:tblCellSpacing w:w="5" w:type="nil"/>
        </w:trPr>
        <w:tc>
          <w:tcPr>
            <w:tcW w:w="0" w:type="auto"/>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lang w:eastAsia="ru-RU"/>
              </w:rPr>
            </w:pPr>
          </w:p>
        </w:tc>
        <w:tc>
          <w:tcPr>
            <w:tcW w:w="0" w:type="auto"/>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lang w:eastAsia="ru-RU"/>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республиканский бюджет Республики Коми</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r>
      <w:tr w:rsidR="000336B9" w:rsidRPr="000336B9" w:rsidTr="00A70C70">
        <w:trPr>
          <w:trHeight w:val="222"/>
          <w:tblCellSpacing w:w="5" w:type="nil"/>
        </w:trPr>
        <w:tc>
          <w:tcPr>
            <w:tcW w:w="0" w:type="auto"/>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lang w:eastAsia="ru-RU"/>
              </w:rPr>
            </w:pPr>
          </w:p>
        </w:tc>
        <w:tc>
          <w:tcPr>
            <w:tcW w:w="0" w:type="auto"/>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lang w:eastAsia="ru-RU"/>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бюджет муниципального района «Ижемский»</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100,0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0,0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0,0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0,0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50,0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50,0</w:t>
            </w:r>
          </w:p>
        </w:tc>
      </w:tr>
      <w:tr w:rsidR="000336B9" w:rsidRPr="000336B9" w:rsidTr="00A70C70">
        <w:trPr>
          <w:trHeight w:val="222"/>
          <w:tblCellSpacing w:w="5" w:type="nil"/>
        </w:trPr>
        <w:tc>
          <w:tcPr>
            <w:tcW w:w="0" w:type="auto"/>
            <w:vMerge/>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lang w:eastAsia="ru-RU"/>
              </w:rPr>
            </w:pPr>
          </w:p>
        </w:tc>
        <w:tc>
          <w:tcPr>
            <w:tcW w:w="0" w:type="auto"/>
            <w:vMerge/>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lang w:eastAsia="ru-RU"/>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средства от приносящей доход деятельности</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r>
      <w:tr w:rsidR="000336B9" w:rsidRPr="000336B9" w:rsidTr="00A70C70">
        <w:trPr>
          <w:tblCellSpacing w:w="5" w:type="nil"/>
        </w:trPr>
        <w:tc>
          <w:tcPr>
            <w:tcW w:w="0" w:type="auto"/>
            <w:vMerge w:val="restart"/>
            <w:tcBorders>
              <w:top w:val="single" w:sz="4" w:space="0" w:color="auto"/>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lang w:eastAsia="ru-RU"/>
              </w:rPr>
            </w:pPr>
            <w:r w:rsidRPr="000336B9">
              <w:rPr>
                <w:rFonts w:ascii="Times New Roman" w:hAnsi="Times New Roman"/>
                <w:b/>
                <w:lang w:eastAsia="ru-RU"/>
              </w:rPr>
              <w:t>Подпрограмма 5</w:t>
            </w:r>
          </w:p>
        </w:tc>
        <w:tc>
          <w:tcPr>
            <w:tcW w:w="0" w:type="auto"/>
            <w:vMerge w:val="restart"/>
            <w:tcBorders>
              <w:top w:val="single" w:sz="4" w:space="0" w:color="auto"/>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contextualSpacing/>
              <w:rPr>
                <w:rFonts w:ascii="Times New Roman" w:hAnsi="Times New Roman"/>
                <w:b/>
              </w:rPr>
            </w:pPr>
            <w:r w:rsidRPr="000336B9">
              <w:rPr>
                <w:rFonts w:ascii="Times New Roman" w:hAnsi="Times New Roman"/>
                <w:b/>
              </w:rPr>
              <w:t>Развитие  муниципальной службы  в муниципальном районе «Ижемский»</w:t>
            </w:r>
          </w:p>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r w:rsidRPr="000336B9">
              <w:rPr>
                <w:rFonts w:ascii="Times New Roman" w:hAnsi="Times New Roman"/>
                <w:b/>
              </w:rPr>
              <w:t>Всего, в том числе:</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84,9</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4,9</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0,0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0,0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40,0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40,0</w:t>
            </w:r>
          </w:p>
        </w:tc>
      </w:tr>
      <w:tr w:rsidR="000336B9" w:rsidRPr="000336B9" w:rsidTr="00A70C70">
        <w:trPr>
          <w:tblCellSpacing w:w="5" w:type="nil"/>
        </w:trPr>
        <w:tc>
          <w:tcPr>
            <w:tcW w:w="0" w:type="auto"/>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lang w:eastAsia="ru-RU"/>
              </w:rPr>
            </w:pPr>
          </w:p>
        </w:tc>
        <w:tc>
          <w:tcPr>
            <w:tcW w:w="0" w:type="auto"/>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r w:rsidRPr="000336B9">
              <w:rPr>
                <w:rFonts w:ascii="Times New Roman" w:hAnsi="Times New Roman"/>
                <w:b/>
              </w:rPr>
              <w:t>федеральный бюджет</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r>
      <w:tr w:rsidR="000336B9" w:rsidRPr="000336B9" w:rsidTr="00A70C70">
        <w:trPr>
          <w:tblCellSpacing w:w="5" w:type="nil"/>
        </w:trPr>
        <w:tc>
          <w:tcPr>
            <w:tcW w:w="0" w:type="auto"/>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lang w:eastAsia="ru-RU"/>
              </w:rPr>
            </w:pPr>
          </w:p>
        </w:tc>
        <w:tc>
          <w:tcPr>
            <w:tcW w:w="0" w:type="auto"/>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r w:rsidRPr="000336B9">
              <w:rPr>
                <w:rFonts w:ascii="Times New Roman" w:hAnsi="Times New Roman"/>
                <w:b/>
              </w:rPr>
              <w:t>республиканский бюджет Республики Коми</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r>
      <w:tr w:rsidR="000336B9" w:rsidRPr="000336B9" w:rsidTr="00A70C70">
        <w:trPr>
          <w:tblCellSpacing w:w="5" w:type="nil"/>
        </w:trPr>
        <w:tc>
          <w:tcPr>
            <w:tcW w:w="0" w:type="auto"/>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lang w:eastAsia="ru-RU"/>
              </w:rPr>
            </w:pPr>
          </w:p>
        </w:tc>
        <w:tc>
          <w:tcPr>
            <w:tcW w:w="0" w:type="auto"/>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r w:rsidRPr="000336B9">
              <w:rPr>
                <w:rFonts w:ascii="Times New Roman" w:hAnsi="Times New Roman"/>
                <w:b/>
              </w:rPr>
              <w:t>бюджет муниципального района «Ижемский»</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84,9</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4,9</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0,0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0,0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40,0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40,0</w:t>
            </w:r>
          </w:p>
        </w:tc>
      </w:tr>
      <w:tr w:rsidR="000336B9" w:rsidRPr="000336B9" w:rsidTr="00A70C70">
        <w:trPr>
          <w:tblCellSpacing w:w="5" w:type="nil"/>
        </w:trPr>
        <w:tc>
          <w:tcPr>
            <w:tcW w:w="0" w:type="auto"/>
            <w:vMerge/>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lang w:eastAsia="ru-RU"/>
              </w:rPr>
            </w:pPr>
          </w:p>
        </w:tc>
        <w:tc>
          <w:tcPr>
            <w:tcW w:w="0" w:type="auto"/>
            <w:vMerge/>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r w:rsidRPr="000336B9">
              <w:rPr>
                <w:rFonts w:ascii="Times New Roman" w:hAnsi="Times New Roman"/>
                <w:b/>
              </w:rPr>
              <w:t>средства от приносящей доход деятельности</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r>
      <w:tr w:rsidR="000336B9" w:rsidRPr="000336B9" w:rsidTr="00A70C70">
        <w:trPr>
          <w:trHeight w:val="222"/>
          <w:tblCellSpacing w:w="5" w:type="nil"/>
        </w:trPr>
        <w:tc>
          <w:tcPr>
            <w:tcW w:w="0" w:type="auto"/>
            <w:vMerge w:val="restart"/>
            <w:tcBorders>
              <w:top w:val="single" w:sz="4" w:space="0" w:color="auto"/>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lang w:eastAsia="ru-RU"/>
              </w:rPr>
            </w:pPr>
            <w:r w:rsidRPr="000336B9">
              <w:rPr>
                <w:rFonts w:ascii="Times New Roman" w:hAnsi="Times New Roman"/>
                <w:lang w:eastAsia="ru-RU"/>
              </w:rPr>
              <w:t>Основное мероприятие 5.1.1.</w:t>
            </w:r>
          </w:p>
          <w:p w:rsidR="000336B9" w:rsidRPr="000336B9" w:rsidRDefault="000336B9" w:rsidP="000336B9">
            <w:pPr>
              <w:tabs>
                <w:tab w:val="left" w:pos="10915"/>
              </w:tabs>
              <w:autoSpaceDE w:val="0"/>
              <w:autoSpaceDN w:val="0"/>
              <w:adjustRightInd w:val="0"/>
              <w:spacing w:after="0" w:line="240" w:lineRule="auto"/>
              <w:rPr>
                <w:rFonts w:ascii="Times New Roman" w:hAnsi="Times New Roman"/>
                <w:lang w:eastAsia="ru-RU"/>
              </w:rPr>
            </w:pPr>
          </w:p>
        </w:tc>
        <w:tc>
          <w:tcPr>
            <w:tcW w:w="0" w:type="auto"/>
            <w:vMerge w:val="restart"/>
            <w:tcBorders>
              <w:top w:val="single" w:sz="4" w:space="0" w:color="auto"/>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lang w:eastAsia="ru-RU"/>
              </w:rPr>
              <w:t xml:space="preserve">Организация </w:t>
            </w:r>
            <w:proofErr w:type="gramStart"/>
            <w:r w:rsidRPr="000336B9">
              <w:rPr>
                <w:rFonts w:ascii="Times New Roman" w:hAnsi="Times New Roman"/>
                <w:lang w:eastAsia="ru-RU"/>
              </w:rPr>
              <w:t>непрерывного профессионального</w:t>
            </w:r>
            <w:proofErr w:type="gramEnd"/>
            <w:r w:rsidRPr="000336B9">
              <w:rPr>
                <w:rFonts w:ascii="Times New Roman" w:hAnsi="Times New Roman"/>
                <w:lang w:eastAsia="ru-RU"/>
              </w:rPr>
              <w:t xml:space="preserve"> образования и развития работников</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Всего, в том числе:</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84,9</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4,9</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0,0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0,0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40,0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40,0</w:t>
            </w:r>
          </w:p>
        </w:tc>
      </w:tr>
      <w:tr w:rsidR="000336B9" w:rsidRPr="000336B9" w:rsidTr="00A70C70">
        <w:trPr>
          <w:trHeight w:val="222"/>
          <w:tblCellSpacing w:w="5" w:type="nil"/>
        </w:trPr>
        <w:tc>
          <w:tcPr>
            <w:tcW w:w="0" w:type="auto"/>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p>
        </w:tc>
        <w:tc>
          <w:tcPr>
            <w:tcW w:w="0" w:type="auto"/>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lang w:eastAsia="ru-RU"/>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федеральный бюджет</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r>
      <w:tr w:rsidR="000336B9" w:rsidRPr="000336B9" w:rsidTr="00A70C70">
        <w:trPr>
          <w:trHeight w:val="222"/>
          <w:tblCellSpacing w:w="5" w:type="nil"/>
        </w:trPr>
        <w:tc>
          <w:tcPr>
            <w:tcW w:w="0" w:type="auto"/>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p>
        </w:tc>
        <w:tc>
          <w:tcPr>
            <w:tcW w:w="0" w:type="auto"/>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lang w:eastAsia="ru-RU"/>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республиканский бюджет Республики Коми</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r>
      <w:tr w:rsidR="000336B9" w:rsidRPr="000336B9" w:rsidTr="00A70C70">
        <w:trPr>
          <w:trHeight w:val="222"/>
          <w:tblCellSpacing w:w="5" w:type="nil"/>
        </w:trPr>
        <w:tc>
          <w:tcPr>
            <w:tcW w:w="0" w:type="auto"/>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p>
        </w:tc>
        <w:tc>
          <w:tcPr>
            <w:tcW w:w="0" w:type="auto"/>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lang w:eastAsia="ru-RU"/>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бюджет муниципального района «Ижемский»</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84,9</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4,9</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0,0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0,0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40,0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40,0</w:t>
            </w:r>
          </w:p>
        </w:tc>
      </w:tr>
      <w:tr w:rsidR="000336B9" w:rsidRPr="000336B9" w:rsidTr="00A70C70">
        <w:trPr>
          <w:trHeight w:val="222"/>
          <w:tblCellSpacing w:w="5" w:type="nil"/>
        </w:trPr>
        <w:tc>
          <w:tcPr>
            <w:tcW w:w="0" w:type="auto"/>
            <w:vMerge/>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p>
        </w:tc>
        <w:tc>
          <w:tcPr>
            <w:tcW w:w="0" w:type="auto"/>
            <w:vMerge/>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lang w:eastAsia="ru-RU"/>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средства от приносящей доход деятельности</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r>
      <w:tr w:rsidR="000336B9" w:rsidRPr="000336B9" w:rsidTr="00A70C70">
        <w:trPr>
          <w:trHeight w:val="222"/>
          <w:tblCellSpacing w:w="5" w:type="nil"/>
        </w:trPr>
        <w:tc>
          <w:tcPr>
            <w:tcW w:w="0" w:type="auto"/>
            <w:vMerge w:val="restart"/>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lang w:eastAsia="ru-RU"/>
              </w:rPr>
            </w:pPr>
            <w:r w:rsidRPr="000336B9">
              <w:rPr>
                <w:rFonts w:ascii="Times New Roman" w:hAnsi="Times New Roman"/>
                <w:b/>
                <w:lang w:eastAsia="ru-RU"/>
              </w:rPr>
              <w:t>Подпрограмма 6</w:t>
            </w:r>
          </w:p>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p>
        </w:tc>
        <w:tc>
          <w:tcPr>
            <w:tcW w:w="0" w:type="auto"/>
            <w:vMerge w:val="restart"/>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contextualSpacing/>
              <w:rPr>
                <w:rFonts w:ascii="Times New Roman" w:hAnsi="Times New Roman"/>
                <w:b/>
              </w:rPr>
            </w:pPr>
            <w:r w:rsidRPr="000336B9">
              <w:rPr>
                <w:rFonts w:ascii="Times New Roman" w:hAnsi="Times New Roman"/>
                <w:b/>
              </w:rPr>
              <w:t>Поддержка социально ориентированных некоммерческих  организаций</w:t>
            </w:r>
          </w:p>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r w:rsidRPr="000336B9">
              <w:rPr>
                <w:rFonts w:ascii="Times New Roman" w:hAnsi="Times New Roman"/>
                <w:b/>
              </w:rPr>
              <w:t>Всего, в том числе:</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lang w:eastAsia="ru-RU"/>
              </w:rPr>
            </w:pPr>
            <w:r w:rsidRPr="000336B9">
              <w:rPr>
                <w:rFonts w:ascii="Times New Roman" w:hAnsi="Times New Roman"/>
                <w:b/>
                <w:lang w:eastAsia="ru-RU"/>
              </w:rPr>
              <w:t>656,4</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225,2</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lang w:eastAsia="ru-RU"/>
              </w:rPr>
            </w:pPr>
            <w:r w:rsidRPr="000336B9">
              <w:rPr>
                <w:rFonts w:ascii="Times New Roman" w:hAnsi="Times New Roman"/>
                <w:b/>
                <w:lang w:eastAsia="ru-RU"/>
              </w:rPr>
              <w:t>402,7</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28,5</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lang w:eastAsia="ru-RU"/>
              </w:rPr>
            </w:pPr>
            <w:r w:rsidRPr="000336B9">
              <w:rPr>
                <w:rFonts w:ascii="Times New Roman" w:hAnsi="Times New Roman"/>
                <w:b/>
                <w:lang w:eastAsia="ru-RU"/>
              </w:rPr>
              <w:t>0,0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0,0</w:t>
            </w:r>
          </w:p>
        </w:tc>
      </w:tr>
      <w:tr w:rsidR="000336B9" w:rsidRPr="000336B9" w:rsidTr="00A70C70">
        <w:trPr>
          <w:trHeight w:val="222"/>
          <w:tblCellSpacing w:w="5" w:type="nil"/>
        </w:trPr>
        <w:tc>
          <w:tcPr>
            <w:tcW w:w="0" w:type="auto"/>
            <w:vMerge/>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p>
        </w:tc>
        <w:tc>
          <w:tcPr>
            <w:tcW w:w="0" w:type="auto"/>
            <w:vMerge/>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r w:rsidRPr="000336B9">
              <w:rPr>
                <w:rFonts w:ascii="Times New Roman" w:hAnsi="Times New Roman"/>
                <w:b/>
              </w:rPr>
              <w:t>федеральный бюджет</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lang w:eastAsia="ru-RU"/>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lang w:eastAsia="ru-RU"/>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lang w:eastAsia="ru-RU"/>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r>
      <w:tr w:rsidR="000336B9" w:rsidRPr="000336B9" w:rsidTr="00A70C70">
        <w:trPr>
          <w:trHeight w:val="222"/>
          <w:tblCellSpacing w:w="5" w:type="nil"/>
        </w:trPr>
        <w:tc>
          <w:tcPr>
            <w:tcW w:w="0" w:type="auto"/>
            <w:vMerge/>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p>
        </w:tc>
        <w:tc>
          <w:tcPr>
            <w:tcW w:w="0" w:type="auto"/>
            <w:vMerge/>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r w:rsidRPr="000336B9">
              <w:rPr>
                <w:rFonts w:ascii="Times New Roman" w:hAnsi="Times New Roman"/>
                <w:b/>
              </w:rPr>
              <w:t>республиканский бюджет Республики Коми</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lang w:eastAsia="ru-RU"/>
              </w:rPr>
            </w:pPr>
            <w:r w:rsidRPr="000336B9">
              <w:rPr>
                <w:rFonts w:ascii="Times New Roman" w:hAnsi="Times New Roman"/>
                <w:b/>
                <w:lang w:eastAsia="ru-RU"/>
              </w:rPr>
              <w:t>242,2</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125,2</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lang w:eastAsia="ru-RU"/>
              </w:rPr>
            </w:pPr>
            <w:r w:rsidRPr="000336B9">
              <w:rPr>
                <w:rFonts w:ascii="Times New Roman" w:hAnsi="Times New Roman"/>
                <w:b/>
                <w:lang w:eastAsia="ru-RU"/>
              </w:rPr>
              <w:t>117,0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0,0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lang w:eastAsia="ru-RU"/>
              </w:rPr>
            </w:pPr>
            <w:r w:rsidRPr="000336B9">
              <w:rPr>
                <w:rFonts w:ascii="Times New Roman" w:hAnsi="Times New Roman"/>
                <w:b/>
                <w:lang w:eastAsia="ru-RU"/>
              </w:rPr>
              <w:t>0,0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0,0</w:t>
            </w:r>
          </w:p>
        </w:tc>
      </w:tr>
      <w:tr w:rsidR="000336B9" w:rsidRPr="000336B9" w:rsidTr="00A70C70">
        <w:trPr>
          <w:trHeight w:val="222"/>
          <w:tblCellSpacing w:w="5" w:type="nil"/>
        </w:trPr>
        <w:tc>
          <w:tcPr>
            <w:tcW w:w="0" w:type="auto"/>
            <w:vMerge/>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p>
        </w:tc>
        <w:tc>
          <w:tcPr>
            <w:tcW w:w="0" w:type="auto"/>
            <w:vMerge/>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r w:rsidRPr="000336B9">
              <w:rPr>
                <w:rFonts w:ascii="Times New Roman" w:hAnsi="Times New Roman"/>
                <w:b/>
              </w:rPr>
              <w:t>бюджет муниципального района «Ижемский»</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lang w:eastAsia="ru-RU"/>
              </w:rPr>
            </w:pPr>
            <w:r w:rsidRPr="000336B9">
              <w:rPr>
                <w:rFonts w:ascii="Times New Roman" w:hAnsi="Times New Roman"/>
                <w:b/>
                <w:lang w:eastAsia="ru-RU"/>
              </w:rPr>
              <w:t>414,2</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100,0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lang w:eastAsia="ru-RU"/>
              </w:rPr>
            </w:pPr>
            <w:r w:rsidRPr="000336B9">
              <w:rPr>
                <w:rFonts w:ascii="Times New Roman" w:hAnsi="Times New Roman"/>
                <w:b/>
                <w:lang w:eastAsia="ru-RU"/>
              </w:rPr>
              <w:t>285,7</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28,5</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lang w:eastAsia="ru-RU"/>
              </w:rPr>
            </w:pPr>
            <w:r w:rsidRPr="000336B9">
              <w:rPr>
                <w:rFonts w:ascii="Times New Roman" w:hAnsi="Times New Roman"/>
                <w:b/>
                <w:lang w:eastAsia="ru-RU"/>
              </w:rPr>
              <w:t>0,0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r w:rsidRPr="000336B9">
              <w:rPr>
                <w:rFonts w:ascii="Times New Roman" w:hAnsi="Times New Roman"/>
                <w:b/>
              </w:rPr>
              <w:t>0,0</w:t>
            </w:r>
          </w:p>
        </w:tc>
      </w:tr>
      <w:tr w:rsidR="000336B9" w:rsidRPr="000336B9" w:rsidTr="00A70C70">
        <w:trPr>
          <w:trHeight w:val="222"/>
          <w:tblCellSpacing w:w="5" w:type="nil"/>
        </w:trPr>
        <w:tc>
          <w:tcPr>
            <w:tcW w:w="0" w:type="auto"/>
            <w:vMerge/>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p>
        </w:tc>
        <w:tc>
          <w:tcPr>
            <w:tcW w:w="0" w:type="auto"/>
            <w:vMerge/>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b/>
              </w:rPr>
            </w:pPr>
            <w:r w:rsidRPr="000336B9">
              <w:rPr>
                <w:rFonts w:ascii="Times New Roman" w:hAnsi="Times New Roman"/>
                <w:b/>
              </w:rPr>
              <w:t>средства от приносящей доход деятельности</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lang w:eastAsia="ru-RU"/>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lang w:eastAsia="ru-RU"/>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lang w:eastAsia="ru-RU"/>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b/>
              </w:rPr>
            </w:pPr>
          </w:p>
        </w:tc>
      </w:tr>
      <w:tr w:rsidR="000336B9" w:rsidRPr="000336B9" w:rsidTr="00A70C70">
        <w:trPr>
          <w:trHeight w:val="222"/>
          <w:tblCellSpacing w:w="5" w:type="nil"/>
        </w:trPr>
        <w:tc>
          <w:tcPr>
            <w:tcW w:w="0" w:type="auto"/>
            <w:vMerge w:val="restart"/>
            <w:tcBorders>
              <w:top w:val="single" w:sz="4" w:space="0" w:color="auto"/>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Основное мероприятие 6.1.1.</w:t>
            </w:r>
          </w:p>
        </w:tc>
        <w:tc>
          <w:tcPr>
            <w:tcW w:w="0" w:type="auto"/>
            <w:vMerge w:val="restart"/>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lang w:eastAsia="ru-RU"/>
              </w:rPr>
              <w:t>Оказание финансовой поддержки социально ориентированным некоммерческим организациям</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Всего, в том числе:</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lang w:eastAsia="ru-RU"/>
              </w:rPr>
            </w:pPr>
            <w:r w:rsidRPr="000336B9">
              <w:rPr>
                <w:rFonts w:ascii="Times New Roman" w:hAnsi="Times New Roman"/>
                <w:lang w:eastAsia="ru-RU"/>
              </w:rPr>
              <w:t>656,4</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225,2</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lang w:eastAsia="ru-RU"/>
              </w:rPr>
            </w:pPr>
            <w:r w:rsidRPr="000336B9">
              <w:rPr>
                <w:rFonts w:ascii="Times New Roman" w:hAnsi="Times New Roman"/>
                <w:lang w:eastAsia="ru-RU"/>
              </w:rPr>
              <w:t>402,7</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28,5</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lang w:eastAsia="ru-RU"/>
              </w:rPr>
            </w:pPr>
            <w:r w:rsidRPr="000336B9">
              <w:rPr>
                <w:rFonts w:ascii="Times New Roman" w:hAnsi="Times New Roman"/>
                <w:lang w:eastAsia="ru-RU"/>
              </w:rPr>
              <w:t>0,0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0,0</w:t>
            </w:r>
          </w:p>
        </w:tc>
      </w:tr>
      <w:tr w:rsidR="000336B9" w:rsidRPr="000336B9" w:rsidTr="00A70C70">
        <w:trPr>
          <w:trHeight w:val="222"/>
          <w:tblCellSpacing w:w="5" w:type="nil"/>
        </w:trPr>
        <w:tc>
          <w:tcPr>
            <w:tcW w:w="0" w:type="auto"/>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both"/>
              <w:rPr>
                <w:rFonts w:ascii="Times New Roman" w:hAnsi="Times New Roman"/>
                <w:lang w:eastAsia="ru-RU"/>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федеральный бюджет</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lang w:eastAsia="ru-RU"/>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lang w:eastAsia="ru-RU"/>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lang w:eastAsia="ru-RU"/>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r>
      <w:tr w:rsidR="000336B9" w:rsidRPr="000336B9" w:rsidTr="00A70C70">
        <w:trPr>
          <w:trHeight w:val="222"/>
          <w:tblCellSpacing w:w="5" w:type="nil"/>
        </w:trPr>
        <w:tc>
          <w:tcPr>
            <w:tcW w:w="0" w:type="auto"/>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both"/>
              <w:rPr>
                <w:rFonts w:ascii="Times New Roman" w:hAnsi="Times New Roman"/>
                <w:lang w:eastAsia="ru-RU"/>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республиканский бюджет Республики Коми</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lang w:eastAsia="ru-RU"/>
              </w:rPr>
            </w:pPr>
            <w:r w:rsidRPr="000336B9">
              <w:rPr>
                <w:rFonts w:ascii="Times New Roman" w:hAnsi="Times New Roman"/>
                <w:lang w:eastAsia="ru-RU"/>
              </w:rPr>
              <w:t>242,2</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125,2</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lang w:eastAsia="ru-RU"/>
              </w:rPr>
            </w:pPr>
            <w:r w:rsidRPr="000336B9">
              <w:rPr>
                <w:rFonts w:ascii="Times New Roman" w:hAnsi="Times New Roman"/>
                <w:lang w:eastAsia="ru-RU"/>
              </w:rPr>
              <w:t>117,0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0,0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lang w:eastAsia="ru-RU"/>
              </w:rPr>
            </w:pPr>
            <w:r w:rsidRPr="000336B9">
              <w:rPr>
                <w:rFonts w:ascii="Times New Roman" w:hAnsi="Times New Roman"/>
                <w:lang w:eastAsia="ru-RU"/>
              </w:rPr>
              <w:t>0,0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0,0</w:t>
            </w:r>
          </w:p>
        </w:tc>
      </w:tr>
      <w:tr w:rsidR="000336B9" w:rsidRPr="000336B9" w:rsidTr="00A70C70">
        <w:trPr>
          <w:trHeight w:val="222"/>
          <w:tblCellSpacing w:w="5" w:type="nil"/>
        </w:trPr>
        <w:tc>
          <w:tcPr>
            <w:tcW w:w="0" w:type="auto"/>
            <w:vMerge/>
            <w:tcBorders>
              <w:left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both"/>
              <w:rPr>
                <w:rFonts w:ascii="Times New Roman" w:hAnsi="Times New Roman"/>
                <w:lang w:eastAsia="ru-RU"/>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бюджет муниципального района «Ижемский»</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lang w:eastAsia="ru-RU"/>
              </w:rPr>
            </w:pPr>
            <w:r w:rsidRPr="000336B9">
              <w:rPr>
                <w:rFonts w:ascii="Times New Roman" w:hAnsi="Times New Roman"/>
                <w:lang w:eastAsia="ru-RU"/>
              </w:rPr>
              <w:t>414,2</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100,0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lang w:eastAsia="ru-RU"/>
              </w:rPr>
            </w:pPr>
            <w:r w:rsidRPr="000336B9">
              <w:rPr>
                <w:rFonts w:ascii="Times New Roman" w:hAnsi="Times New Roman"/>
                <w:lang w:eastAsia="ru-RU"/>
              </w:rPr>
              <w:t>285,7</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28,5</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lang w:eastAsia="ru-RU"/>
              </w:rPr>
            </w:pPr>
            <w:r w:rsidRPr="000336B9">
              <w:rPr>
                <w:rFonts w:ascii="Times New Roman" w:hAnsi="Times New Roman"/>
                <w:lang w:eastAsia="ru-RU"/>
              </w:rPr>
              <w:t>0,0</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r w:rsidRPr="000336B9">
              <w:rPr>
                <w:rFonts w:ascii="Times New Roman" w:hAnsi="Times New Roman"/>
              </w:rPr>
              <w:t>0,0</w:t>
            </w:r>
          </w:p>
        </w:tc>
      </w:tr>
      <w:tr w:rsidR="000336B9" w:rsidRPr="000336B9" w:rsidTr="00A70C70">
        <w:trPr>
          <w:trHeight w:val="222"/>
          <w:tblCellSpacing w:w="5" w:type="nil"/>
        </w:trPr>
        <w:tc>
          <w:tcPr>
            <w:tcW w:w="0" w:type="auto"/>
            <w:vMerge/>
            <w:tcBorders>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both"/>
              <w:rPr>
                <w:rFonts w:ascii="Times New Roman" w:hAnsi="Times New Roman"/>
                <w:lang w:eastAsia="ru-RU"/>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rPr>
                <w:rFonts w:ascii="Times New Roman" w:hAnsi="Times New Roman"/>
              </w:rPr>
            </w:pPr>
            <w:r w:rsidRPr="000336B9">
              <w:rPr>
                <w:rFonts w:ascii="Times New Roman" w:hAnsi="Times New Roman"/>
              </w:rPr>
              <w:t>средства от приносящей доход деятельности</w:t>
            </w: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lang w:eastAsia="ru-RU"/>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ind w:hanging="216"/>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lang w:eastAsia="ru-RU"/>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lang w:eastAsia="ru-RU"/>
              </w:rPr>
            </w:pPr>
          </w:p>
        </w:tc>
        <w:tc>
          <w:tcPr>
            <w:tcW w:w="0" w:type="auto"/>
            <w:tcBorders>
              <w:top w:val="single" w:sz="4" w:space="0" w:color="auto"/>
              <w:left w:val="single" w:sz="4" w:space="0" w:color="auto"/>
              <w:bottom w:val="single" w:sz="4" w:space="0" w:color="auto"/>
              <w:right w:val="single" w:sz="4" w:space="0" w:color="auto"/>
            </w:tcBorders>
          </w:tcPr>
          <w:p w:rsidR="000336B9" w:rsidRPr="000336B9" w:rsidRDefault="000336B9" w:rsidP="000336B9">
            <w:pPr>
              <w:tabs>
                <w:tab w:val="left" w:pos="10915"/>
              </w:tabs>
              <w:autoSpaceDE w:val="0"/>
              <w:autoSpaceDN w:val="0"/>
              <w:adjustRightInd w:val="0"/>
              <w:spacing w:after="0" w:line="240" w:lineRule="auto"/>
              <w:jc w:val="right"/>
              <w:rPr>
                <w:rFonts w:ascii="Times New Roman" w:hAnsi="Times New Roman"/>
              </w:rPr>
            </w:pPr>
          </w:p>
        </w:tc>
      </w:tr>
    </w:tbl>
    <w:p w:rsidR="000336B9" w:rsidRPr="000336B9" w:rsidRDefault="000336B9" w:rsidP="000336B9">
      <w:pPr>
        <w:tabs>
          <w:tab w:val="left" w:pos="10915"/>
        </w:tabs>
        <w:autoSpaceDE w:val="0"/>
        <w:autoSpaceDN w:val="0"/>
        <w:adjustRightInd w:val="0"/>
        <w:spacing w:after="0" w:line="240" w:lineRule="auto"/>
        <w:jc w:val="right"/>
        <w:outlineLvl w:val="0"/>
        <w:rPr>
          <w:rFonts w:ascii="Times New Roman" w:hAnsi="Times New Roman"/>
          <w:sz w:val="24"/>
          <w:szCs w:val="24"/>
        </w:rPr>
      </w:pPr>
    </w:p>
    <w:p w:rsidR="000336B9" w:rsidRPr="000336B9" w:rsidRDefault="000336B9" w:rsidP="000336B9">
      <w:pPr>
        <w:tabs>
          <w:tab w:val="left" w:pos="15285"/>
        </w:tabs>
      </w:pPr>
      <w:bookmarkStart w:id="660" w:name="Par4324"/>
      <w:bookmarkStart w:id="661" w:name="Par4374"/>
      <w:bookmarkEnd w:id="660"/>
      <w:bookmarkEnd w:id="661"/>
      <w:r w:rsidRPr="000336B9">
        <w:tab/>
        <w:t>».</w:t>
      </w:r>
    </w:p>
    <w:p w:rsidR="000336B9" w:rsidRPr="000336B9" w:rsidRDefault="000336B9" w:rsidP="000336B9"/>
    <w:p w:rsidR="00B12224" w:rsidRDefault="00B12224" w:rsidP="00F726A1">
      <w:pPr>
        <w:spacing w:after="0"/>
        <w:jc w:val="center"/>
        <w:rPr>
          <w:rFonts w:ascii="Times New Roman" w:hAnsi="Times New Roman"/>
          <w:sz w:val="28"/>
          <w:szCs w:val="28"/>
        </w:rPr>
      </w:pPr>
    </w:p>
    <w:p w:rsidR="00B12224" w:rsidRDefault="00B12224" w:rsidP="00F726A1">
      <w:pPr>
        <w:spacing w:after="0"/>
        <w:jc w:val="center"/>
        <w:rPr>
          <w:rFonts w:ascii="Times New Roman" w:hAnsi="Times New Roman"/>
          <w:sz w:val="28"/>
          <w:szCs w:val="28"/>
        </w:rPr>
      </w:pPr>
    </w:p>
    <w:p w:rsidR="00B12224" w:rsidRDefault="00B12224" w:rsidP="00F726A1">
      <w:pPr>
        <w:spacing w:after="0"/>
        <w:jc w:val="center"/>
        <w:rPr>
          <w:rFonts w:ascii="Times New Roman" w:hAnsi="Times New Roman"/>
          <w:sz w:val="28"/>
          <w:szCs w:val="28"/>
        </w:rPr>
      </w:pPr>
    </w:p>
    <w:p w:rsidR="00B12224" w:rsidRDefault="00B12224" w:rsidP="00F726A1">
      <w:pPr>
        <w:spacing w:after="0"/>
        <w:jc w:val="center"/>
        <w:rPr>
          <w:rFonts w:ascii="Times New Roman" w:hAnsi="Times New Roman"/>
          <w:sz w:val="28"/>
          <w:szCs w:val="28"/>
        </w:rPr>
      </w:pPr>
    </w:p>
    <w:p w:rsidR="00B12224" w:rsidRDefault="00B12224" w:rsidP="00F726A1">
      <w:pPr>
        <w:spacing w:after="0"/>
        <w:jc w:val="center"/>
        <w:rPr>
          <w:rFonts w:ascii="Times New Roman" w:hAnsi="Times New Roman"/>
          <w:sz w:val="28"/>
          <w:szCs w:val="28"/>
        </w:rPr>
      </w:pPr>
    </w:p>
    <w:p w:rsidR="00B12224" w:rsidRDefault="00B12224" w:rsidP="00F726A1">
      <w:pPr>
        <w:spacing w:after="0"/>
        <w:jc w:val="center"/>
        <w:rPr>
          <w:rFonts w:ascii="Times New Roman" w:hAnsi="Times New Roman"/>
          <w:sz w:val="28"/>
          <w:szCs w:val="28"/>
        </w:rPr>
      </w:pPr>
    </w:p>
    <w:p w:rsidR="00B12224" w:rsidRDefault="00B12224" w:rsidP="00F726A1">
      <w:pPr>
        <w:spacing w:after="0"/>
        <w:jc w:val="center"/>
        <w:rPr>
          <w:rFonts w:ascii="Times New Roman" w:hAnsi="Times New Roman"/>
          <w:sz w:val="28"/>
          <w:szCs w:val="28"/>
        </w:rPr>
      </w:pPr>
    </w:p>
    <w:p w:rsidR="00B12224" w:rsidRDefault="00B12224" w:rsidP="00F726A1">
      <w:pPr>
        <w:spacing w:after="0"/>
        <w:jc w:val="center"/>
        <w:rPr>
          <w:rFonts w:ascii="Times New Roman" w:hAnsi="Times New Roman"/>
          <w:sz w:val="28"/>
          <w:szCs w:val="28"/>
        </w:rPr>
      </w:pPr>
    </w:p>
    <w:p w:rsidR="00B12224" w:rsidRDefault="00B12224" w:rsidP="00F726A1">
      <w:pPr>
        <w:spacing w:after="0"/>
        <w:jc w:val="center"/>
        <w:rPr>
          <w:rFonts w:ascii="Times New Roman" w:hAnsi="Times New Roman"/>
          <w:sz w:val="28"/>
          <w:szCs w:val="28"/>
        </w:rPr>
      </w:pPr>
    </w:p>
    <w:p w:rsidR="00B12224" w:rsidRDefault="00B12224" w:rsidP="00F726A1">
      <w:pPr>
        <w:spacing w:after="0"/>
        <w:jc w:val="center"/>
        <w:rPr>
          <w:rFonts w:ascii="Times New Roman" w:hAnsi="Times New Roman"/>
          <w:sz w:val="28"/>
          <w:szCs w:val="28"/>
        </w:rPr>
      </w:pPr>
    </w:p>
    <w:p w:rsidR="00B12224" w:rsidRDefault="00B12224" w:rsidP="00F726A1">
      <w:pPr>
        <w:spacing w:after="0"/>
        <w:jc w:val="center"/>
        <w:rPr>
          <w:rFonts w:ascii="Times New Roman" w:hAnsi="Times New Roman"/>
          <w:sz w:val="28"/>
          <w:szCs w:val="28"/>
        </w:rPr>
      </w:pPr>
    </w:p>
    <w:p w:rsidR="00B12224" w:rsidRDefault="00B12224" w:rsidP="00F726A1">
      <w:pPr>
        <w:spacing w:after="0"/>
        <w:jc w:val="center"/>
        <w:rPr>
          <w:rFonts w:ascii="Times New Roman" w:hAnsi="Times New Roman"/>
          <w:sz w:val="28"/>
          <w:szCs w:val="28"/>
        </w:rPr>
      </w:pPr>
    </w:p>
    <w:p w:rsidR="00A70C70" w:rsidRDefault="00A70C70" w:rsidP="00F726A1">
      <w:pPr>
        <w:spacing w:after="0"/>
        <w:jc w:val="center"/>
        <w:rPr>
          <w:rFonts w:ascii="Times New Roman" w:hAnsi="Times New Roman"/>
          <w:sz w:val="28"/>
          <w:szCs w:val="28"/>
        </w:rPr>
        <w:sectPr w:rsidR="00A70C70" w:rsidSect="00A70C70">
          <w:pgSz w:w="16839" w:h="11907" w:orient="landscape" w:code="9"/>
          <w:pgMar w:top="720" w:right="720" w:bottom="720" w:left="720" w:header="709" w:footer="709" w:gutter="0"/>
          <w:cols w:space="708"/>
          <w:docGrid w:linePitch="360"/>
        </w:sectPr>
      </w:pPr>
    </w:p>
    <w:p w:rsidR="00B12224" w:rsidRDefault="00B12224" w:rsidP="00F726A1">
      <w:pPr>
        <w:spacing w:after="0"/>
        <w:jc w:val="center"/>
        <w:rPr>
          <w:rFonts w:ascii="Times New Roman" w:hAnsi="Times New Roman"/>
          <w:sz w:val="28"/>
          <w:szCs w:val="28"/>
        </w:rPr>
      </w:pPr>
    </w:p>
    <w:p w:rsidR="00B12224" w:rsidRDefault="00B12224" w:rsidP="00F726A1">
      <w:pPr>
        <w:spacing w:after="0"/>
        <w:jc w:val="center"/>
        <w:rPr>
          <w:rFonts w:ascii="Times New Roman" w:hAnsi="Times New Roman"/>
          <w:sz w:val="28"/>
          <w:szCs w:val="28"/>
        </w:rPr>
      </w:pPr>
    </w:p>
    <w:p w:rsidR="00B12224" w:rsidRDefault="00B12224" w:rsidP="00F726A1">
      <w:pPr>
        <w:spacing w:after="0"/>
        <w:jc w:val="center"/>
        <w:rPr>
          <w:rFonts w:ascii="Times New Roman" w:hAnsi="Times New Roman"/>
          <w:sz w:val="28"/>
          <w:szCs w:val="28"/>
        </w:rPr>
      </w:pPr>
    </w:p>
    <w:p w:rsidR="00B12224" w:rsidRDefault="00B12224" w:rsidP="00F726A1">
      <w:pPr>
        <w:spacing w:after="0"/>
        <w:jc w:val="center"/>
        <w:rPr>
          <w:rFonts w:ascii="Times New Roman" w:hAnsi="Times New Roman"/>
          <w:sz w:val="28"/>
          <w:szCs w:val="28"/>
        </w:rPr>
      </w:pPr>
    </w:p>
    <w:p w:rsidR="00B12224" w:rsidRDefault="00B12224" w:rsidP="00F726A1">
      <w:pPr>
        <w:spacing w:after="0"/>
        <w:jc w:val="center"/>
        <w:rPr>
          <w:rFonts w:ascii="Times New Roman" w:hAnsi="Times New Roman"/>
          <w:sz w:val="28"/>
          <w:szCs w:val="28"/>
        </w:rPr>
      </w:pPr>
    </w:p>
    <w:p w:rsidR="00B12224" w:rsidRDefault="00B12224" w:rsidP="00F726A1">
      <w:pPr>
        <w:spacing w:after="0"/>
        <w:jc w:val="center"/>
        <w:rPr>
          <w:rFonts w:ascii="Times New Roman" w:hAnsi="Times New Roman"/>
          <w:sz w:val="28"/>
          <w:szCs w:val="28"/>
        </w:rPr>
      </w:pPr>
    </w:p>
    <w:p w:rsidR="00B12224" w:rsidRDefault="00B12224" w:rsidP="00F726A1">
      <w:pPr>
        <w:spacing w:after="0"/>
        <w:jc w:val="center"/>
        <w:rPr>
          <w:rFonts w:ascii="Times New Roman" w:hAnsi="Times New Roman"/>
          <w:sz w:val="28"/>
          <w:szCs w:val="28"/>
        </w:rPr>
      </w:pPr>
    </w:p>
    <w:p w:rsidR="00B12224" w:rsidRDefault="00B12224" w:rsidP="00F726A1">
      <w:pPr>
        <w:spacing w:after="0"/>
        <w:jc w:val="center"/>
        <w:rPr>
          <w:rFonts w:ascii="Times New Roman" w:hAnsi="Times New Roman"/>
          <w:sz w:val="28"/>
          <w:szCs w:val="28"/>
        </w:rPr>
      </w:pPr>
    </w:p>
    <w:p w:rsidR="00B12224" w:rsidRDefault="00B12224" w:rsidP="00F726A1">
      <w:pPr>
        <w:spacing w:after="0"/>
        <w:jc w:val="center"/>
        <w:rPr>
          <w:rFonts w:ascii="Times New Roman" w:hAnsi="Times New Roman"/>
          <w:sz w:val="28"/>
          <w:szCs w:val="28"/>
        </w:rPr>
      </w:pPr>
    </w:p>
    <w:p w:rsidR="00B12224" w:rsidRDefault="00B12224" w:rsidP="00F726A1">
      <w:pPr>
        <w:spacing w:after="0"/>
        <w:jc w:val="center"/>
        <w:rPr>
          <w:rFonts w:ascii="Times New Roman" w:hAnsi="Times New Roman"/>
          <w:sz w:val="28"/>
          <w:szCs w:val="28"/>
        </w:rPr>
      </w:pPr>
    </w:p>
    <w:p w:rsidR="00B12224" w:rsidRDefault="00B12224" w:rsidP="00F726A1">
      <w:pPr>
        <w:spacing w:after="0"/>
        <w:jc w:val="center"/>
        <w:rPr>
          <w:rFonts w:ascii="Times New Roman" w:hAnsi="Times New Roman"/>
          <w:sz w:val="28"/>
          <w:szCs w:val="28"/>
        </w:rPr>
      </w:pPr>
    </w:p>
    <w:p w:rsidR="00B12224" w:rsidRDefault="00B12224" w:rsidP="00F726A1">
      <w:pPr>
        <w:spacing w:after="0"/>
        <w:jc w:val="center"/>
        <w:rPr>
          <w:rFonts w:ascii="Times New Roman" w:hAnsi="Times New Roman"/>
          <w:sz w:val="28"/>
          <w:szCs w:val="28"/>
        </w:rPr>
      </w:pPr>
    </w:p>
    <w:p w:rsidR="00B12224" w:rsidRDefault="00B12224" w:rsidP="00F726A1">
      <w:pPr>
        <w:spacing w:after="0"/>
        <w:jc w:val="center"/>
        <w:rPr>
          <w:rFonts w:ascii="Times New Roman" w:hAnsi="Times New Roman"/>
          <w:sz w:val="28"/>
          <w:szCs w:val="28"/>
        </w:rPr>
      </w:pPr>
    </w:p>
    <w:p w:rsidR="00B12224" w:rsidRDefault="00B12224" w:rsidP="00F726A1">
      <w:pPr>
        <w:spacing w:after="0"/>
        <w:jc w:val="center"/>
        <w:rPr>
          <w:rFonts w:ascii="Times New Roman" w:hAnsi="Times New Roman"/>
          <w:sz w:val="28"/>
          <w:szCs w:val="28"/>
        </w:rPr>
      </w:pPr>
    </w:p>
    <w:p w:rsidR="00B12224" w:rsidRDefault="00B12224" w:rsidP="00F726A1">
      <w:pPr>
        <w:spacing w:after="0"/>
        <w:jc w:val="center"/>
        <w:rPr>
          <w:rFonts w:ascii="Times New Roman" w:hAnsi="Times New Roman"/>
          <w:sz w:val="28"/>
          <w:szCs w:val="28"/>
        </w:rPr>
      </w:pPr>
    </w:p>
    <w:p w:rsidR="00B12224" w:rsidRDefault="00B12224" w:rsidP="00F726A1">
      <w:pPr>
        <w:spacing w:after="0"/>
        <w:jc w:val="center"/>
        <w:rPr>
          <w:rFonts w:ascii="Times New Roman" w:hAnsi="Times New Roman"/>
          <w:sz w:val="28"/>
          <w:szCs w:val="28"/>
        </w:rPr>
      </w:pPr>
    </w:p>
    <w:p w:rsidR="00B12224" w:rsidRDefault="00B12224" w:rsidP="00F726A1">
      <w:pPr>
        <w:spacing w:after="0"/>
        <w:jc w:val="center"/>
        <w:rPr>
          <w:rFonts w:ascii="Times New Roman" w:hAnsi="Times New Roman"/>
          <w:sz w:val="28"/>
          <w:szCs w:val="28"/>
        </w:rPr>
      </w:pPr>
    </w:p>
    <w:p w:rsidR="000336B9" w:rsidRDefault="000336B9" w:rsidP="00F726A1">
      <w:pPr>
        <w:spacing w:after="0"/>
        <w:jc w:val="center"/>
        <w:rPr>
          <w:rFonts w:ascii="Times New Roman" w:hAnsi="Times New Roman"/>
          <w:i/>
          <w:sz w:val="28"/>
          <w:szCs w:val="28"/>
        </w:rPr>
      </w:pPr>
    </w:p>
    <w:p w:rsidR="000336B9" w:rsidRDefault="000336B9" w:rsidP="00F726A1">
      <w:pPr>
        <w:spacing w:after="0"/>
        <w:jc w:val="center"/>
        <w:rPr>
          <w:rFonts w:ascii="Times New Roman" w:hAnsi="Times New Roman"/>
          <w:i/>
          <w:sz w:val="28"/>
          <w:szCs w:val="28"/>
        </w:rPr>
      </w:pPr>
    </w:p>
    <w:p w:rsidR="000336B9" w:rsidRDefault="000336B9" w:rsidP="00F726A1">
      <w:pPr>
        <w:spacing w:after="0"/>
        <w:jc w:val="center"/>
        <w:rPr>
          <w:rFonts w:ascii="Times New Roman" w:hAnsi="Times New Roman"/>
          <w:i/>
          <w:sz w:val="28"/>
          <w:szCs w:val="28"/>
        </w:rPr>
      </w:pPr>
    </w:p>
    <w:p w:rsidR="000336B9" w:rsidRDefault="000336B9" w:rsidP="00F726A1">
      <w:pPr>
        <w:spacing w:after="0"/>
        <w:jc w:val="center"/>
        <w:rPr>
          <w:rFonts w:ascii="Times New Roman" w:hAnsi="Times New Roman"/>
          <w:i/>
          <w:sz w:val="28"/>
          <w:szCs w:val="28"/>
        </w:rPr>
      </w:pPr>
    </w:p>
    <w:p w:rsidR="000336B9" w:rsidRDefault="000336B9" w:rsidP="00F726A1">
      <w:pPr>
        <w:spacing w:after="0"/>
        <w:jc w:val="center"/>
        <w:rPr>
          <w:rFonts w:ascii="Times New Roman" w:hAnsi="Times New Roman"/>
          <w:i/>
          <w:sz w:val="28"/>
          <w:szCs w:val="28"/>
        </w:rPr>
      </w:pPr>
    </w:p>
    <w:p w:rsidR="000336B9" w:rsidRDefault="000336B9" w:rsidP="00F726A1">
      <w:pPr>
        <w:spacing w:after="0"/>
        <w:jc w:val="center"/>
        <w:rPr>
          <w:rFonts w:ascii="Times New Roman" w:hAnsi="Times New Roman"/>
          <w:i/>
          <w:sz w:val="28"/>
          <w:szCs w:val="28"/>
        </w:rPr>
      </w:pPr>
    </w:p>
    <w:p w:rsidR="000336B9" w:rsidRDefault="000336B9" w:rsidP="00F726A1">
      <w:pPr>
        <w:spacing w:after="0"/>
        <w:jc w:val="center"/>
        <w:rPr>
          <w:rFonts w:ascii="Times New Roman" w:hAnsi="Times New Roman"/>
          <w:i/>
          <w:sz w:val="28"/>
          <w:szCs w:val="28"/>
        </w:rPr>
      </w:pPr>
    </w:p>
    <w:p w:rsidR="000336B9" w:rsidRDefault="000336B9" w:rsidP="00F726A1">
      <w:pPr>
        <w:spacing w:after="0"/>
        <w:jc w:val="center"/>
        <w:rPr>
          <w:rFonts w:ascii="Times New Roman" w:hAnsi="Times New Roman"/>
          <w:i/>
          <w:sz w:val="28"/>
          <w:szCs w:val="28"/>
        </w:rPr>
      </w:pPr>
    </w:p>
    <w:p w:rsidR="000336B9" w:rsidRDefault="000336B9" w:rsidP="00F726A1">
      <w:pPr>
        <w:spacing w:after="0"/>
        <w:jc w:val="center"/>
        <w:rPr>
          <w:rFonts w:ascii="Times New Roman" w:hAnsi="Times New Roman"/>
          <w:i/>
          <w:sz w:val="28"/>
          <w:szCs w:val="28"/>
        </w:rPr>
      </w:pPr>
    </w:p>
    <w:p w:rsidR="000336B9" w:rsidRDefault="000336B9" w:rsidP="00F726A1">
      <w:pPr>
        <w:spacing w:after="0"/>
        <w:jc w:val="center"/>
        <w:rPr>
          <w:rFonts w:ascii="Times New Roman" w:hAnsi="Times New Roman"/>
          <w:i/>
          <w:sz w:val="28"/>
          <w:szCs w:val="28"/>
        </w:rPr>
      </w:pPr>
    </w:p>
    <w:p w:rsidR="00E8205A" w:rsidRDefault="00E8205A" w:rsidP="00F726A1">
      <w:pPr>
        <w:spacing w:after="0"/>
        <w:jc w:val="center"/>
        <w:rPr>
          <w:rFonts w:ascii="Times New Roman" w:hAnsi="Times New Roman"/>
          <w:i/>
          <w:sz w:val="28"/>
          <w:szCs w:val="28"/>
        </w:rPr>
      </w:pPr>
    </w:p>
    <w:p w:rsidR="00E8205A" w:rsidRDefault="00E8205A" w:rsidP="00F726A1">
      <w:pPr>
        <w:spacing w:after="0"/>
        <w:jc w:val="center"/>
        <w:rPr>
          <w:rFonts w:ascii="Times New Roman" w:hAnsi="Times New Roman"/>
          <w:i/>
          <w:sz w:val="28"/>
          <w:szCs w:val="28"/>
        </w:rPr>
      </w:pPr>
    </w:p>
    <w:p w:rsidR="00E8205A" w:rsidRDefault="00E8205A" w:rsidP="00F726A1">
      <w:pPr>
        <w:spacing w:after="0"/>
        <w:jc w:val="center"/>
        <w:rPr>
          <w:rFonts w:ascii="Times New Roman" w:hAnsi="Times New Roman"/>
          <w:i/>
          <w:sz w:val="28"/>
          <w:szCs w:val="28"/>
        </w:rPr>
      </w:pPr>
    </w:p>
    <w:p w:rsidR="00E8205A" w:rsidRDefault="00E8205A" w:rsidP="00F726A1">
      <w:pPr>
        <w:spacing w:after="0"/>
        <w:jc w:val="center"/>
        <w:rPr>
          <w:rFonts w:ascii="Times New Roman" w:hAnsi="Times New Roman"/>
          <w:i/>
          <w:sz w:val="28"/>
          <w:szCs w:val="28"/>
        </w:rPr>
      </w:pPr>
    </w:p>
    <w:p w:rsidR="000336B9" w:rsidRDefault="000336B9" w:rsidP="00F726A1">
      <w:pPr>
        <w:spacing w:after="0"/>
        <w:jc w:val="center"/>
        <w:rPr>
          <w:rFonts w:ascii="Times New Roman" w:hAnsi="Times New Roman"/>
          <w:i/>
          <w:sz w:val="28"/>
          <w:szCs w:val="28"/>
        </w:rPr>
      </w:pPr>
    </w:p>
    <w:p w:rsidR="000336B9" w:rsidRDefault="000336B9" w:rsidP="00F726A1">
      <w:pPr>
        <w:spacing w:after="0"/>
        <w:jc w:val="center"/>
        <w:rPr>
          <w:rFonts w:ascii="Times New Roman" w:hAnsi="Times New Roman"/>
          <w:i/>
          <w:sz w:val="28"/>
          <w:szCs w:val="28"/>
        </w:rPr>
      </w:pPr>
    </w:p>
    <w:p w:rsidR="00FE2FEF" w:rsidRPr="00F726A1" w:rsidRDefault="00FE2FEF" w:rsidP="00F726A1">
      <w:pPr>
        <w:spacing w:after="0"/>
        <w:jc w:val="center"/>
        <w:rPr>
          <w:rFonts w:ascii="Times New Roman" w:hAnsi="Times New Roman"/>
          <w:i/>
          <w:sz w:val="28"/>
          <w:szCs w:val="28"/>
        </w:rPr>
      </w:pPr>
      <w:r w:rsidRPr="00F726A1">
        <w:rPr>
          <w:rFonts w:ascii="Times New Roman" w:hAnsi="Times New Roman"/>
          <w:i/>
          <w:sz w:val="28"/>
          <w:szCs w:val="28"/>
        </w:rPr>
        <w:t>Председатель коллегии Р.Е. Селиверстов</w:t>
      </w:r>
    </w:p>
    <w:p w:rsidR="00FE2FEF" w:rsidRPr="00F726A1" w:rsidRDefault="00FE2FEF" w:rsidP="00F726A1">
      <w:pPr>
        <w:spacing w:after="0"/>
        <w:jc w:val="center"/>
        <w:rPr>
          <w:rFonts w:ascii="Times New Roman" w:hAnsi="Times New Roman"/>
          <w:i/>
          <w:sz w:val="28"/>
          <w:szCs w:val="28"/>
        </w:rPr>
      </w:pPr>
      <w:r w:rsidRPr="00F726A1">
        <w:rPr>
          <w:rFonts w:ascii="Times New Roman" w:hAnsi="Times New Roman"/>
          <w:i/>
          <w:sz w:val="28"/>
          <w:szCs w:val="28"/>
        </w:rPr>
        <w:t>8 (82140) 98-0-32</w:t>
      </w:r>
    </w:p>
    <w:p w:rsidR="00FE2FEF" w:rsidRPr="00F726A1" w:rsidRDefault="00FE2FEF" w:rsidP="00F726A1">
      <w:pPr>
        <w:spacing w:after="0"/>
        <w:jc w:val="center"/>
        <w:rPr>
          <w:rFonts w:ascii="Times New Roman" w:hAnsi="Times New Roman"/>
          <w:i/>
          <w:sz w:val="28"/>
          <w:szCs w:val="28"/>
        </w:rPr>
      </w:pPr>
      <w:r w:rsidRPr="00F726A1">
        <w:rPr>
          <w:rFonts w:ascii="Times New Roman" w:hAnsi="Times New Roman"/>
          <w:i/>
          <w:sz w:val="28"/>
          <w:szCs w:val="28"/>
        </w:rPr>
        <w:t>Тираж 40 шт.</w:t>
      </w:r>
    </w:p>
    <w:p w:rsidR="00FE2FEF" w:rsidRPr="00F726A1" w:rsidRDefault="00FE2FEF" w:rsidP="00F726A1">
      <w:pPr>
        <w:spacing w:after="0"/>
        <w:jc w:val="center"/>
        <w:rPr>
          <w:rFonts w:ascii="Times New Roman" w:hAnsi="Times New Roman"/>
          <w:i/>
          <w:sz w:val="28"/>
          <w:szCs w:val="28"/>
        </w:rPr>
      </w:pPr>
      <w:r w:rsidRPr="00F726A1">
        <w:rPr>
          <w:rFonts w:ascii="Times New Roman" w:hAnsi="Times New Roman"/>
          <w:i/>
          <w:sz w:val="28"/>
          <w:szCs w:val="28"/>
        </w:rPr>
        <w:t>Печатается в Администрации муниципального района «Ижемский»:</w:t>
      </w:r>
    </w:p>
    <w:p w:rsidR="00FE2FEF" w:rsidRPr="00F726A1" w:rsidRDefault="00FE2FEF" w:rsidP="00F726A1">
      <w:pPr>
        <w:spacing w:after="0"/>
        <w:jc w:val="center"/>
        <w:rPr>
          <w:rFonts w:ascii="Times New Roman" w:hAnsi="Times New Roman"/>
          <w:i/>
          <w:sz w:val="28"/>
          <w:szCs w:val="28"/>
        </w:rPr>
      </w:pPr>
      <w:proofErr w:type="gramStart"/>
      <w:r w:rsidRPr="00F726A1">
        <w:rPr>
          <w:rFonts w:ascii="Times New Roman" w:hAnsi="Times New Roman"/>
          <w:i/>
          <w:sz w:val="28"/>
          <w:szCs w:val="28"/>
        </w:rPr>
        <w:t>169460, Республика Коми, Ижемский район, с. Ижма, ул. Советская, д. 45.</w:t>
      </w:r>
      <w:proofErr w:type="gramEnd"/>
    </w:p>
    <w:p w:rsidR="00FE2FEF" w:rsidRPr="00F726A1" w:rsidRDefault="00FE2FEF" w:rsidP="00F726A1">
      <w:pPr>
        <w:spacing w:after="0"/>
        <w:rPr>
          <w:rFonts w:ascii="Times New Roman" w:hAnsi="Times New Roman"/>
          <w:sz w:val="28"/>
          <w:szCs w:val="28"/>
        </w:rPr>
      </w:pPr>
    </w:p>
    <w:sectPr w:rsidR="00FE2FEF" w:rsidRPr="00F726A1" w:rsidSect="00A70C70">
      <w:pgSz w:w="11907" w:h="16839" w:code="9"/>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2D30" w:rsidRDefault="008F2D30" w:rsidP="00133602">
      <w:pPr>
        <w:spacing w:after="0" w:line="240" w:lineRule="auto"/>
      </w:pPr>
      <w:r>
        <w:separator/>
      </w:r>
    </w:p>
  </w:endnote>
  <w:endnote w:type="continuationSeparator" w:id="1">
    <w:p w:rsidR="008F2D30" w:rsidRDefault="008F2D30" w:rsidP="001336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2224" w:rsidRDefault="00B12224">
    <w:pPr>
      <w:autoSpaceDE w:val="0"/>
      <w:autoSpaceDN w:val="0"/>
      <w:adjustRightInd w:val="0"/>
      <w:spacing w:after="0" w:line="240" w:lineRule="auto"/>
      <w:rPr>
        <w:rFonts w:ascii="Times New Roman" w:hAnsi="Times New Roman"/>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2D30" w:rsidRDefault="008F2D30" w:rsidP="00133602">
      <w:pPr>
        <w:spacing w:after="0" w:line="240" w:lineRule="auto"/>
      </w:pPr>
      <w:r>
        <w:separator/>
      </w:r>
    </w:p>
  </w:footnote>
  <w:footnote w:type="continuationSeparator" w:id="1">
    <w:p w:rsidR="008F2D30" w:rsidRDefault="008F2D30" w:rsidP="00133602">
      <w:pPr>
        <w:spacing w:after="0" w:line="240" w:lineRule="auto"/>
      </w:pPr>
      <w:r>
        <w:continuationSeparator/>
      </w:r>
    </w:p>
  </w:footnote>
  <w:footnote w:id="2">
    <w:p w:rsidR="00B12224" w:rsidRDefault="00B12224" w:rsidP="00B12224">
      <w:pPr>
        <w:pStyle w:val="afffffd"/>
      </w:pPr>
      <w:r>
        <w:rPr>
          <w:rStyle w:val="affffff"/>
        </w:rPr>
        <w:footnoteRef/>
      </w:r>
      <w:r>
        <w:t xml:space="preserve"> Поле заполняется, если тип заявителя «Индивидуальный предприниматель»</w:t>
      </w:r>
    </w:p>
  </w:footnote>
  <w:footnote w:id="3">
    <w:p w:rsidR="00B12224" w:rsidRDefault="00B12224" w:rsidP="00B12224">
      <w:pPr>
        <w:pStyle w:val="afffffd"/>
      </w:pPr>
      <w:r>
        <w:rPr>
          <w:rStyle w:val="affffff"/>
        </w:rPr>
        <w:footnoteRef/>
      </w:r>
      <w:r>
        <w:t xml:space="preserve"> Поле заполняется, если тип заявителя «Индивидуальный предприниматель»</w:t>
      </w:r>
    </w:p>
  </w:footnote>
  <w:footnote w:id="4">
    <w:p w:rsidR="00B12224" w:rsidRDefault="00B12224" w:rsidP="00B12224">
      <w:pPr>
        <w:pStyle w:val="afffffd"/>
      </w:pPr>
      <w:r>
        <w:rPr>
          <w:rStyle w:val="affffff"/>
        </w:rPr>
        <w:footnoteRef/>
      </w:r>
      <w:r>
        <w:t xml:space="preserve"> Заголовок зависит от типа заявителя</w:t>
      </w:r>
    </w:p>
  </w:footnote>
  <w:footnote w:id="5">
    <w:p w:rsidR="00B12224" w:rsidRDefault="00B12224" w:rsidP="00B12224">
      <w:pPr>
        <w:pStyle w:val="afffffd"/>
      </w:pPr>
      <w:r>
        <w:rPr>
          <w:rStyle w:val="affffff"/>
        </w:rPr>
        <w:footnoteRef/>
      </w:r>
      <w:r>
        <w:t xml:space="preserve"> Заголовок зависит от типа заявителя</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RTF_Num 2"/>
    <w:lvl w:ilvl="0">
      <w:start w:val="1"/>
      <w:numFmt w:val="decimal"/>
      <w:lvlText w:val="%1."/>
      <w:lvlJc w:val="left"/>
      <w:pPr>
        <w:tabs>
          <w:tab w:val="num" w:pos="644"/>
        </w:tabs>
        <w:ind w:left="644" w:hanging="360"/>
      </w:pPr>
      <w:rPr>
        <w:rFonts w:cs="Arial"/>
      </w:rPr>
    </w:lvl>
    <w:lvl w:ilvl="1">
      <w:start w:val="1"/>
      <w:numFmt w:val="lowerLetter"/>
      <w:lvlText w:val="%2."/>
      <w:lvlJc w:val="left"/>
      <w:pPr>
        <w:tabs>
          <w:tab w:val="num" w:pos="1364"/>
        </w:tabs>
        <w:ind w:left="1364" w:hanging="360"/>
      </w:pPr>
      <w:rPr>
        <w:rFonts w:cs="Times New Roman"/>
      </w:rPr>
    </w:lvl>
    <w:lvl w:ilvl="2">
      <w:start w:val="1"/>
      <w:numFmt w:val="lowerRoman"/>
      <w:lvlText w:val="%3."/>
      <w:lvlJc w:val="left"/>
      <w:pPr>
        <w:tabs>
          <w:tab w:val="num" w:pos="2084"/>
        </w:tabs>
        <w:ind w:left="2084" w:firstLine="0"/>
      </w:pPr>
      <w:rPr>
        <w:rFonts w:cs="Times New Roman"/>
      </w:rPr>
    </w:lvl>
    <w:lvl w:ilvl="3">
      <w:start w:val="1"/>
      <w:numFmt w:val="decimal"/>
      <w:lvlText w:val="%4."/>
      <w:lvlJc w:val="left"/>
      <w:pPr>
        <w:tabs>
          <w:tab w:val="num" w:pos="2804"/>
        </w:tabs>
        <w:ind w:left="2804" w:hanging="360"/>
      </w:pPr>
      <w:rPr>
        <w:rFonts w:cs="Times New Roman"/>
      </w:rPr>
    </w:lvl>
    <w:lvl w:ilvl="4">
      <w:start w:val="1"/>
      <w:numFmt w:val="lowerLetter"/>
      <w:lvlText w:val="%5."/>
      <w:lvlJc w:val="left"/>
      <w:pPr>
        <w:tabs>
          <w:tab w:val="num" w:pos="3524"/>
        </w:tabs>
        <w:ind w:left="3524" w:hanging="360"/>
      </w:pPr>
      <w:rPr>
        <w:rFonts w:cs="Times New Roman"/>
      </w:rPr>
    </w:lvl>
    <w:lvl w:ilvl="5">
      <w:start w:val="1"/>
      <w:numFmt w:val="lowerRoman"/>
      <w:lvlText w:val="%6."/>
      <w:lvlJc w:val="left"/>
      <w:pPr>
        <w:tabs>
          <w:tab w:val="num" w:pos="4244"/>
        </w:tabs>
        <w:ind w:left="4244" w:firstLine="0"/>
      </w:pPr>
      <w:rPr>
        <w:rFonts w:cs="Times New Roman"/>
      </w:rPr>
    </w:lvl>
    <w:lvl w:ilvl="6">
      <w:start w:val="1"/>
      <w:numFmt w:val="decimal"/>
      <w:lvlText w:val="%7."/>
      <w:lvlJc w:val="left"/>
      <w:pPr>
        <w:tabs>
          <w:tab w:val="num" w:pos="4964"/>
        </w:tabs>
        <w:ind w:left="4964" w:hanging="360"/>
      </w:pPr>
      <w:rPr>
        <w:rFonts w:cs="Times New Roman"/>
      </w:rPr>
    </w:lvl>
    <w:lvl w:ilvl="7">
      <w:start w:val="1"/>
      <w:numFmt w:val="lowerLetter"/>
      <w:lvlText w:val="%8."/>
      <w:lvlJc w:val="left"/>
      <w:pPr>
        <w:tabs>
          <w:tab w:val="num" w:pos="5684"/>
        </w:tabs>
        <w:ind w:left="5684" w:hanging="360"/>
      </w:pPr>
      <w:rPr>
        <w:rFonts w:cs="Times New Roman"/>
      </w:rPr>
    </w:lvl>
    <w:lvl w:ilvl="8">
      <w:start w:val="1"/>
      <w:numFmt w:val="lowerRoman"/>
      <w:lvlText w:val="%9."/>
      <w:lvlJc w:val="left"/>
      <w:pPr>
        <w:tabs>
          <w:tab w:val="num" w:pos="6404"/>
        </w:tabs>
        <w:ind w:left="6404" w:firstLine="0"/>
      </w:pPr>
      <w:rPr>
        <w:rFonts w:cs="Times New Roman"/>
      </w:rPr>
    </w:lvl>
  </w:abstractNum>
  <w:abstractNum w:abstractNumId="1">
    <w:nsid w:val="01194EC5"/>
    <w:multiLevelType w:val="hybridMultilevel"/>
    <w:tmpl w:val="F3FA8602"/>
    <w:lvl w:ilvl="0" w:tplc="C638FEFE">
      <w:start w:val="1"/>
      <w:numFmt w:val="decimal"/>
      <w:lvlText w:val="%1."/>
      <w:lvlJc w:val="left"/>
      <w:pPr>
        <w:tabs>
          <w:tab w:val="num" w:pos="1080"/>
        </w:tabs>
        <w:ind w:left="1080" w:hanging="375"/>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4">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1D0D354E"/>
    <w:multiLevelType w:val="multilevel"/>
    <w:tmpl w:val="847AC28E"/>
    <w:styleLink w:val="1"/>
    <w:lvl w:ilvl="0">
      <w:start w:val="9"/>
      <w:numFmt w:val="decimal"/>
      <w:lvlText w:val="%1."/>
      <w:lvlJc w:val="left"/>
      <w:pPr>
        <w:ind w:left="360" w:hanging="360"/>
      </w:pPr>
      <w:rPr>
        <w:rFonts w:hint="default"/>
      </w:rPr>
    </w:lvl>
    <w:lvl w:ilvl="1">
      <w:start w:val="9"/>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31E97B67"/>
    <w:multiLevelType w:val="multilevel"/>
    <w:tmpl w:val="154C4D60"/>
    <w:styleLink w:val="2"/>
    <w:lvl w:ilvl="0">
      <w:start w:val="9"/>
      <w:numFmt w:val="decimal"/>
      <w:lvlText w:val="%1."/>
      <w:lvlJc w:val="left"/>
      <w:pPr>
        <w:ind w:left="360" w:hanging="360"/>
      </w:pPr>
      <w:rPr>
        <w:rFonts w:hint="default"/>
      </w:rPr>
    </w:lvl>
    <w:lvl w:ilvl="1">
      <w:start w:val="9"/>
      <w:numFmt w:val="none"/>
      <w:lvlText w:val="9.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703B646A"/>
    <w:multiLevelType w:val="hybridMultilevel"/>
    <w:tmpl w:val="5CE41AF8"/>
    <w:lvl w:ilvl="0" w:tplc="13C82406">
      <w:start w:val="1"/>
      <w:numFmt w:val="decimal"/>
      <w:lvlText w:val="%1."/>
      <w:lvlJc w:val="center"/>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7DD0606B"/>
    <w:multiLevelType w:val="hybridMultilevel"/>
    <w:tmpl w:val="46C8E86E"/>
    <w:lvl w:ilvl="0" w:tplc="347C06B8">
      <w:start w:val="1"/>
      <w:numFmt w:val="decimal"/>
      <w:lvlText w:val="%1."/>
      <w:lvlJc w:val="center"/>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7EB246C2"/>
    <w:multiLevelType w:val="hybridMultilevel"/>
    <w:tmpl w:val="9364E012"/>
    <w:lvl w:ilvl="0" w:tplc="086EE478">
      <w:start w:val="2019"/>
      <w:numFmt w:val="decimal"/>
      <w:lvlText w:val="%1"/>
      <w:lvlJc w:val="left"/>
      <w:pPr>
        <w:ind w:left="1472" w:hanging="480"/>
      </w:pPr>
      <w:rPr>
        <w:rFonts w:hint="default"/>
      </w:rPr>
    </w:lvl>
    <w:lvl w:ilvl="1" w:tplc="04190019" w:tentative="1">
      <w:start w:val="1"/>
      <w:numFmt w:val="lowerLetter"/>
      <w:lvlText w:val="%2."/>
      <w:lvlJc w:val="left"/>
      <w:pPr>
        <w:ind w:left="2072" w:hanging="360"/>
      </w:pPr>
    </w:lvl>
    <w:lvl w:ilvl="2" w:tplc="0419001B" w:tentative="1">
      <w:start w:val="1"/>
      <w:numFmt w:val="lowerRoman"/>
      <w:lvlText w:val="%3."/>
      <w:lvlJc w:val="right"/>
      <w:pPr>
        <w:ind w:left="2792" w:hanging="180"/>
      </w:pPr>
    </w:lvl>
    <w:lvl w:ilvl="3" w:tplc="0419000F" w:tentative="1">
      <w:start w:val="1"/>
      <w:numFmt w:val="decimal"/>
      <w:lvlText w:val="%4."/>
      <w:lvlJc w:val="left"/>
      <w:pPr>
        <w:ind w:left="3512" w:hanging="360"/>
      </w:pPr>
    </w:lvl>
    <w:lvl w:ilvl="4" w:tplc="04190019" w:tentative="1">
      <w:start w:val="1"/>
      <w:numFmt w:val="lowerLetter"/>
      <w:lvlText w:val="%5."/>
      <w:lvlJc w:val="left"/>
      <w:pPr>
        <w:ind w:left="4232" w:hanging="360"/>
      </w:pPr>
    </w:lvl>
    <w:lvl w:ilvl="5" w:tplc="0419001B" w:tentative="1">
      <w:start w:val="1"/>
      <w:numFmt w:val="lowerRoman"/>
      <w:lvlText w:val="%6."/>
      <w:lvlJc w:val="right"/>
      <w:pPr>
        <w:ind w:left="4952" w:hanging="180"/>
      </w:pPr>
    </w:lvl>
    <w:lvl w:ilvl="6" w:tplc="0419000F" w:tentative="1">
      <w:start w:val="1"/>
      <w:numFmt w:val="decimal"/>
      <w:lvlText w:val="%7."/>
      <w:lvlJc w:val="left"/>
      <w:pPr>
        <w:ind w:left="5672" w:hanging="360"/>
      </w:pPr>
    </w:lvl>
    <w:lvl w:ilvl="7" w:tplc="04190019" w:tentative="1">
      <w:start w:val="1"/>
      <w:numFmt w:val="lowerLetter"/>
      <w:lvlText w:val="%8."/>
      <w:lvlJc w:val="left"/>
      <w:pPr>
        <w:ind w:left="6392" w:hanging="360"/>
      </w:pPr>
    </w:lvl>
    <w:lvl w:ilvl="8" w:tplc="0419001B" w:tentative="1">
      <w:start w:val="1"/>
      <w:numFmt w:val="lowerRoman"/>
      <w:lvlText w:val="%9."/>
      <w:lvlJc w:val="right"/>
      <w:pPr>
        <w:ind w:left="7112" w:hanging="180"/>
      </w:pPr>
    </w:lvl>
  </w:abstractNum>
  <w:num w:numId="1">
    <w:abstractNumId w:val="13"/>
  </w:num>
  <w:num w:numId="2">
    <w:abstractNumId w:val="12"/>
  </w:num>
  <w:num w:numId="3">
    <w:abstractNumId w:val="5"/>
  </w:num>
  <w:num w:numId="4">
    <w:abstractNumId w:val="8"/>
  </w:num>
  <w:num w:numId="5">
    <w:abstractNumId w:val="4"/>
  </w:num>
  <w:num w:numId="6">
    <w:abstractNumId w:val="7"/>
  </w:num>
  <w:num w:numId="7">
    <w:abstractNumId w:val="11"/>
  </w:num>
  <w:num w:numId="8">
    <w:abstractNumId w:val="9"/>
  </w:num>
  <w:num w:numId="9">
    <w:abstractNumId w:val="2"/>
  </w:num>
  <w:num w:numId="10">
    <w:abstractNumId w:val="6"/>
  </w:num>
  <w:num w:numId="11">
    <w:abstractNumId w:val="10"/>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4"/>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revisionView w:markup="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133602"/>
    <w:rsid w:val="00025A54"/>
    <w:rsid w:val="000336B9"/>
    <w:rsid w:val="00094E9F"/>
    <w:rsid w:val="00112ACA"/>
    <w:rsid w:val="00133602"/>
    <w:rsid w:val="00156BEB"/>
    <w:rsid w:val="00160142"/>
    <w:rsid w:val="001B1759"/>
    <w:rsid w:val="001E7ABE"/>
    <w:rsid w:val="001F57FB"/>
    <w:rsid w:val="0032037D"/>
    <w:rsid w:val="003335A3"/>
    <w:rsid w:val="00337E5A"/>
    <w:rsid w:val="004018B8"/>
    <w:rsid w:val="00417413"/>
    <w:rsid w:val="004308D0"/>
    <w:rsid w:val="004654D0"/>
    <w:rsid w:val="004D5E3E"/>
    <w:rsid w:val="00657EA5"/>
    <w:rsid w:val="006744B2"/>
    <w:rsid w:val="00697A4B"/>
    <w:rsid w:val="007374CD"/>
    <w:rsid w:val="00740DC9"/>
    <w:rsid w:val="00752467"/>
    <w:rsid w:val="007F69F7"/>
    <w:rsid w:val="00840CA7"/>
    <w:rsid w:val="008812AE"/>
    <w:rsid w:val="008F2D30"/>
    <w:rsid w:val="008F42DB"/>
    <w:rsid w:val="00964692"/>
    <w:rsid w:val="00967D12"/>
    <w:rsid w:val="00967D9E"/>
    <w:rsid w:val="00980E6A"/>
    <w:rsid w:val="009E4C26"/>
    <w:rsid w:val="00A70C70"/>
    <w:rsid w:val="00A8246A"/>
    <w:rsid w:val="00AC387D"/>
    <w:rsid w:val="00B12224"/>
    <w:rsid w:val="00B43A34"/>
    <w:rsid w:val="00B76D4F"/>
    <w:rsid w:val="00BA5FBA"/>
    <w:rsid w:val="00BE0944"/>
    <w:rsid w:val="00C56E3C"/>
    <w:rsid w:val="00D25887"/>
    <w:rsid w:val="00D84B60"/>
    <w:rsid w:val="00DB665B"/>
    <w:rsid w:val="00E45403"/>
    <w:rsid w:val="00E8205A"/>
    <w:rsid w:val="00EA3F7F"/>
    <w:rsid w:val="00ED672F"/>
    <w:rsid w:val="00EF04D1"/>
    <w:rsid w:val="00F12F5C"/>
    <w:rsid w:val="00F157A1"/>
    <w:rsid w:val="00F3577E"/>
    <w:rsid w:val="00F726A1"/>
    <w:rsid w:val="00FE2F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3602"/>
    <w:pPr>
      <w:spacing w:after="200" w:line="276" w:lineRule="auto"/>
    </w:pPr>
    <w:rPr>
      <w:sz w:val="22"/>
      <w:szCs w:val="22"/>
      <w:lang w:eastAsia="en-US"/>
    </w:rPr>
  </w:style>
  <w:style w:type="paragraph" w:styleId="10">
    <w:name w:val="heading 1"/>
    <w:basedOn w:val="a"/>
    <w:next w:val="a"/>
    <w:link w:val="11"/>
    <w:uiPriority w:val="99"/>
    <w:qFormat/>
    <w:rsid w:val="00133602"/>
    <w:pPr>
      <w:keepNext/>
      <w:spacing w:after="0" w:line="240" w:lineRule="auto"/>
      <w:jc w:val="both"/>
      <w:outlineLvl w:val="0"/>
    </w:pPr>
    <w:rPr>
      <w:rFonts w:ascii="Times New Roman" w:eastAsia="Times New Roman" w:hAnsi="Times New Roman"/>
      <w:sz w:val="28"/>
      <w:szCs w:val="24"/>
      <w:lang w:eastAsia="ru-RU"/>
    </w:rPr>
  </w:style>
  <w:style w:type="paragraph" w:styleId="20">
    <w:name w:val="heading 2"/>
    <w:basedOn w:val="a"/>
    <w:next w:val="a"/>
    <w:link w:val="21"/>
    <w:qFormat/>
    <w:rsid w:val="00133602"/>
    <w:pPr>
      <w:keepNext/>
      <w:spacing w:after="0" w:line="240" w:lineRule="auto"/>
      <w:jc w:val="center"/>
      <w:outlineLvl w:val="1"/>
    </w:pPr>
    <w:rPr>
      <w:rFonts w:ascii="Times New Roman" w:eastAsia="Times New Roman" w:hAnsi="Times New Roman"/>
      <w:b/>
      <w:sz w:val="20"/>
      <w:szCs w:val="20"/>
      <w:lang w:eastAsia="ru-RU"/>
    </w:rPr>
  </w:style>
  <w:style w:type="paragraph" w:styleId="3">
    <w:name w:val="heading 3"/>
    <w:basedOn w:val="20"/>
    <w:next w:val="a"/>
    <w:link w:val="30"/>
    <w:qFormat/>
    <w:rsid w:val="00133602"/>
    <w:pPr>
      <w:keepNext w:val="0"/>
      <w:widowControl w:val="0"/>
      <w:autoSpaceDE w:val="0"/>
      <w:autoSpaceDN w:val="0"/>
      <w:adjustRightInd w:val="0"/>
      <w:jc w:val="both"/>
      <w:outlineLvl w:val="2"/>
    </w:pPr>
    <w:rPr>
      <w:rFonts w:ascii="Arial" w:hAnsi="Arial"/>
      <w:b w:val="0"/>
      <w:sz w:val="24"/>
      <w:szCs w:val="24"/>
      <w:lang w:eastAsia="en-US"/>
    </w:rPr>
  </w:style>
  <w:style w:type="paragraph" w:styleId="4">
    <w:name w:val="heading 4"/>
    <w:basedOn w:val="a"/>
    <w:link w:val="40"/>
    <w:qFormat/>
    <w:rsid w:val="00133602"/>
    <w:pPr>
      <w:spacing w:before="100" w:beforeAutospacing="1" w:after="100" w:afterAutospacing="1" w:line="240" w:lineRule="auto"/>
      <w:outlineLvl w:val="3"/>
    </w:pPr>
    <w:rPr>
      <w:rFonts w:ascii="Times New Roman" w:eastAsia="Times New Roman" w:hAnsi="Times New Roman"/>
      <w:b/>
      <w:bCs/>
      <w:sz w:val="24"/>
      <w:szCs w:val="24"/>
      <w:lang w:eastAsia="ru-RU"/>
    </w:rPr>
  </w:style>
  <w:style w:type="paragraph" w:styleId="5">
    <w:name w:val="heading 5"/>
    <w:basedOn w:val="a"/>
    <w:next w:val="a"/>
    <w:link w:val="50"/>
    <w:qFormat/>
    <w:rsid w:val="00B43A34"/>
    <w:pPr>
      <w:keepNext/>
      <w:spacing w:after="0" w:line="240" w:lineRule="auto"/>
      <w:outlineLvl w:val="4"/>
    </w:pPr>
    <w:rPr>
      <w:rFonts w:ascii="Times New Roman" w:eastAsia="Times New Roman" w:hAnsi="Times New Roman"/>
      <w:sz w:val="28"/>
      <w:szCs w:val="20"/>
      <w:lang w:eastAsia="ru-RU"/>
    </w:rPr>
  </w:style>
  <w:style w:type="paragraph" w:styleId="6">
    <w:name w:val="heading 6"/>
    <w:basedOn w:val="a"/>
    <w:next w:val="a"/>
    <w:link w:val="60"/>
    <w:qFormat/>
    <w:rsid w:val="00B43A34"/>
    <w:pPr>
      <w:keepNext/>
      <w:spacing w:after="0" w:line="240" w:lineRule="auto"/>
      <w:jc w:val="center"/>
      <w:outlineLvl w:val="5"/>
    </w:pPr>
    <w:rPr>
      <w:rFonts w:ascii="Times New Roman" w:eastAsia="Times New Roman" w:hAnsi="Times New Roman"/>
      <w:sz w:val="28"/>
      <w:szCs w:val="20"/>
      <w:lang w:eastAsia="ru-RU"/>
    </w:rPr>
  </w:style>
  <w:style w:type="paragraph" w:styleId="7">
    <w:name w:val="heading 7"/>
    <w:basedOn w:val="a"/>
    <w:next w:val="a"/>
    <w:link w:val="70"/>
    <w:qFormat/>
    <w:rsid w:val="00B43A34"/>
    <w:pPr>
      <w:keepNext/>
      <w:spacing w:after="0" w:line="240" w:lineRule="auto"/>
      <w:ind w:firstLine="4820"/>
      <w:jc w:val="both"/>
      <w:outlineLvl w:val="6"/>
    </w:pPr>
    <w:rPr>
      <w:rFonts w:ascii="Times New Roman" w:eastAsia="Times New Roman" w:hAnsi="Times New Roman"/>
      <w:sz w:val="28"/>
      <w:szCs w:val="20"/>
      <w:lang w:eastAsia="ru-RU"/>
    </w:rPr>
  </w:style>
  <w:style w:type="paragraph" w:styleId="8">
    <w:name w:val="heading 8"/>
    <w:basedOn w:val="a"/>
    <w:next w:val="a"/>
    <w:link w:val="80"/>
    <w:unhideWhenUsed/>
    <w:qFormat/>
    <w:rsid w:val="007F69F7"/>
    <w:pPr>
      <w:keepNext/>
      <w:keepLines/>
      <w:widowControl w:val="0"/>
      <w:autoSpaceDE w:val="0"/>
      <w:autoSpaceDN w:val="0"/>
      <w:adjustRightInd w:val="0"/>
      <w:spacing w:before="200" w:after="0" w:line="240" w:lineRule="auto"/>
      <w:outlineLvl w:val="7"/>
    </w:pPr>
    <w:rPr>
      <w:rFonts w:ascii="Cambria" w:eastAsia="Times New Roman" w:hAnsi="Cambria"/>
      <w:color w:val="404040"/>
      <w:sz w:val="20"/>
      <w:szCs w:val="20"/>
      <w:lang w:eastAsia="ru-RU"/>
    </w:rPr>
  </w:style>
  <w:style w:type="paragraph" w:styleId="9">
    <w:name w:val="heading 9"/>
    <w:basedOn w:val="a"/>
    <w:next w:val="a"/>
    <w:link w:val="90"/>
    <w:qFormat/>
    <w:rsid w:val="00B43A34"/>
    <w:pPr>
      <w:keepNext/>
      <w:shd w:val="clear" w:color="auto" w:fill="FFFFFF"/>
      <w:spacing w:after="0" w:line="307" w:lineRule="exact"/>
      <w:ind w:right="-2"/>
      <w:jc w:val="center"/>
      <w:outlineLvl w:val="8"/>
    </w:pPr>
    <w:rPr>
      <w:rFonts w:ascii="Times New Roman" w:eastAsia="Times New Roman" w:hAnsi="Times New Roman"/>
      <w:color w:val="000000"/>
      <w:spacing w:val="3"/>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basedOn w:val="a0"/>
    <w:link w:val="a4"/>
    <w:uiPriority w:val="1"/>
    <w:locked/>
    <w:rsid w:val="00133602"/>
    <w:rPr>
      <w:rFonts w:ascii="Times New Roman" w:eastAsia="Times New Roman" w:hAnsi="Times New Roman"/>
      <w:sz w:val="22"/>
      <w:szCs w:val="22"/>
      <w:lang w:val="ru-RU" w:eastAsia="en-US" w:bidi="ar-SA"/>
    </w:rPr>
  </w:style>
  <w:style w:type="paragraph" w:styleId="a4">
    <w:name w:val="No Spacing"/>
    <w:link w:val="a3"/>
    <w:qFormat/>
    <w:rsid w:val="00133602"/>
    <w:rPr>
      <w:rFonts w:ascii="Times New Roman" w:eastAsia="Times New Roman" w:hAnsi="Times New Roman"/>
      <w:sz w:val="22"/>
      <w:szCs w:val="22"/>
      <w:lang w:eastAsia="en-US"/>
    </w:rPr>
  </w:style>
  <w:style w:type="character" w:customStyle="1" w:styleId="11">
    <w:name w:val="Заголовок 1 Знак"/>
    <w:basedOn w:val="a0"/>
    <w:link w:val="10"/>
    <w:uiPriority w:val="99"/>
    <w:rsid w:val="00133602"/>
    <w:rPr>
      <w:rFonts w:ascii="Times New Roman" w:eastAsia="Times New Roman" w:hAnsi="Times New Roman" w:cs="Times New Roman"/>
      <w:sz w:val="28"/>
      <w:szCs w:val="24"/>
      <w:lang w:eastAsia="ru-RU"/>
    </w:rPr>
  </w:style>
  <w:style w:type="character" w:customStyle="1" w:styleId="21">
    <w:name w:val="Заголовок 2 Знак"/>
    <w:basedOn w:val="a0"/>
    <w:link w:val="20"/>
    <w:rsid w:val="00133602"/>
    <w:rPr>
      <w:rFonts w:ascii="Times New Roman" w:eastAsia="Times New Roman" w:hAnsi="Times New Roman" w:cs="Times New Roman"/>
      <w:b/>
      <w:sz w:val="20"/>
      <w:szCs w:val="20"/>
      <w:lang w:eastAsia="ru-RU"/>
    </w:rPr>
  </w:style>
  <w:style w:type="character" w:customStyle="1" w:styleId="30">
    <w:name w:val="Заголовок 3 Знак"/>
    <w:basedOn w:val="a0"/>
    <w:link w:val="3"/>
    <w:rsid w:val="00133602"/>
    <w:rPr>
      <w:rFonts w:ascii="Arial" w:eastAsia="Times New Roman" w:hAnsi="Arial" w:cs="Times New Roman"/>
      <w:sz w:val="24"/>
      <w:szCs w:val="24"/>
    </w:rPr>
  </w:style>
  <w:style w:type="character" w:customStyle="1" w:styleId="40">
    <w:name w:val="Заголовок 4 Знак"/>
    <w:basedOn w:val="a0"/>
    <w:link w:val="4"/>
    <w:rsid w:val="00133602"/>
    <w:rPr>
      <w:rFonts w:ascii="Times New Roman" w:eastAsia="Times New Roman" w:hAnsi="Times New Roman" w:cs="Times New Roman"/>
      <w:b/>
      <w:bCs/>
      <w:sz w:val="24"/>
      <w:szCs w:val="24"/>
      <w:lang w:eastAsia="ru-RU"/>
    </w:rPr>
  </w:style>
  <w:style w:type="numbering" w:customStyle="1" w:styleId="12">
    <w:name w:val="Нет списка1"/>
    <w:next w:val="a2"/>
    <w:uiPriority w:val="99"/>
    <w:semiHidden/>
    <w:unhideWhenUsed/>
    <w:rsid w:val="00133602"/>
  </w:style>
  <w:style w:type="paragraph" w:customStyle="1" w:styleId="110">
    <w:name w:val="Заголовок 11"/>
    <w:basedOn w:val="a"/>
    <w:next w:val="a"/>
    <w:rsid w:val="00133602"/>
    <w:pPr>
      <w:keepNext/>
      <w:widowControl w:val="0"/>
      <w:tabs>
        <w:tab w:val="num" w:pos="720"/>
      </w:tabs>
      <w:spacing w:after="0" w:line="200" w:lineRule="atLeast"/>
      <w:ind w:left="720" w:hanging="720"/>
      <w:jc w:val="center"/>
      <w:outlineLvl w:val="0"/>
    </w:pPr>
    <w:rPr>
      <w:rFonts w:ascii="Times New Roman" w:eastAsia="Times New Roman" w:hAnsi="Times New Roman"/>
      <w:b/>
      <w:bCs/>
      <w:sz w:val="26"/>
      <w:szCs w:val="26"/>
      <w:lang w:eastAsia="ar-SA"/>
    </w:rPr>
  </w:style>
  <w:style w:type="paragraph" w:customStyle="1" w:styleId="ConsPlusNormal">
    <w:name w:val="ConsPlusNormal"/>
    <w:link w:val="ConsPlusNormal0"/>
    <w:rsid w:val="00133602"/>
    <w:pPr>
      <w:widowControl w:val="0"/>
      <w:suppressAutoHyphens/>
      <w:autoSpaceDE w:val="0"/>
      <w:ind w:firstLine="720"/>
    </w:pPr>
    <w:rPr>
      <w:rFonts w:ascii="Arial" w:eastAsia="MS Mincho" w:hAnsi="Arial" w:cs="Arial"/>
      <w:sz w:val="22"/>
      <w:szCs w:val="22"/>
      <w:lang w:eastAsia="ar-SA"/>
    </w:rPr>
  </w:style>
  <w:style w:type="paragraph" w:styleId="a5">
    <w:name w:val="Balloon Text"/>
    <w:basedOn w:val="a"/>
    <w:link w:val="a6"/>
    <w:uiPriority w:val="99"/>
    <w:unhideWhenUsed/>
    <w:rsid w:val="00133602"/>
    <w:pPr>
      <w:spacing w:after="0" w:line="240" w:lineRule="auto"/>
    </w:pPr>
    <w:rPr>
      <w:rFonts w:ascii="Tahoma" w:eastAsia="Times New Roman" w:hAnsi="Tahoma" w:cs="Tahoma"/>
      <w:sz w:val="16"/>
      <w:szCs w:val="16"/>
      <w:lang w:eastAsia="ru-RU"/>
    </w:rPr>
  </w:style>
  <w:style w:type="character" w:customStyle="1" w:styleId="a6">
    <w:name w:val="Текст выноски Знак"/>
    <w:basedOn w:val="a0"/>
    <w:link w:val="a5"/>
    <w:uiPriority w:val="99"/>
    <w:rsid w:val="00133602"/>
    <w:rPr>
      <w:rFonts w:ascii="Tahoma" w:eastAsia="Times New Roman" w:hAnsi="Tahoma" w:cs="Tahoma"/>
      <w:sz w:val="16"/>
      <w:szCs w:val="16"/>
      <w:lang w:eastAsia="ru-RU"/>
    </w:rPr>
  </w:style>
  <w:style w:type="paragraph" w:styleId="a7">
    <w:name w:val="List Paragraph"/>
    <w:basedOn w:val="a"/>
    <w:link w:val="a8"/>
    <w:uiPriority w:val="34"/>
    <w:qFormat/>
    <w:rsid w:val="00133602"/>
    <w:pPr>
      <w:spacing w:after="0" w:line="240" w:lineRule="auto"/>
      <w:ind w:left="720"/>
      <w:contextualSpacing/>
    </w:pPr>
    <w:rPr>
      <w:rFonts w:ascii="Times New Roman" w:eastAsia="Times New Roman" w:hAnsi="Times New Roman"/>
      <w:sz w:val="24"/>
      <w:szCs w:val="24"/>
    </w:rPr>
  </w:style>
  <w:style w:type="paragraph" w:customStyle="1" w:styleId="Default">
    <w:name w:val="Default"/>
    <w:uiPriority w:val="99"/>
    <w:rsid w:val="00133602"/>
    <w:pPr>
      <w:autoSpaceDE w:val="0"/>
      <w:autoSpaceDN w:val="0"/>
      <w:adjustRightInd w:val="0"/>
    </w:pPr>
    <w:rPr>
      <w:rFonts w:ascii="Times New Roman" w:eastAsia="Times New Roman" w:hAnsi="Times New Roman"/>
      <w:color w:val="000000"/>
      <w:sz w:val="24"/>
      <w:szCs w:val="24"/>
    </w:rPr>
  </w:style>
  <w:style w:type="table" w:styleId="a9">
    <w:name w:val="Table Grid"/>
    <w:basedOn w:val="a1"/>
    <w:uiPriority w:val="59"/>
    <w:rsid w:val="001336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
    <w:name w:val="Абзац списка2"/>
    <w:basedOn w:val="a"/>
    <w:rsid w:val="00133602"/>
    <w:pPr>
      <w:widowControl w:val="0"/>
      <w:ind w:left="720"/>
    </w:pPr>
    <w:rPr>
      <w:rFonts w:cs="Calibri"/>
      <w:lang w:eastAsia="ar-SA"/>
    </w:rPr>
  </w:style>
  <w:style w:type="paragraph" w:customStyle="1" w:styleId="ConsPlusNonformat">
    <w:name w:val="ConsPlusNonformat"/>
    <w:uiPriority w:val="99"/>
    <w:rsid w:val="00133602"/>
    <w:pPr>
      <w:autoSpaceDE w:val="0"/>
      <w:autoSpaceDN w:val="0"/>
      <w:adjustRightInd w:val="0"/>
    </w:pPr>
    <w:rPr>
      <w:rFonts w:ascii="Courier New" w:eastAsia="Times New Roman" w:hAnsi="Courier New" w:cs="Courier New"/>
    </w:rPr>
  </w:style>
  <w:style w:type="paragraph" w:customStyle="1" w:styleId="13">
    <w:name w:val="Абзац списка1"/>
    <w:aliases w:val="Варианты ответов"/>
    <w:basedOn w:val="a"/>
    <w:uiPriority w:val="99"/>
    <w:qFormat/>
    <w:rsid w:val="00133602"/>
    <w:pPr>
      <w:widowControl w:val="0"/>
      <w:ind w:left="720"/>
    </w:pPr>
    <w:rPr>
      <w:rFonts w:cs="Calibri"/>
      <w:lang w:eastAsia="ar-SA"/>
    </w:rPr>
  </w:style>
  <w:style w:type="paragraph" w:customStyle="1" w:styleId="aa">
    <w:name w:val="Знак"/>
    <w:basedOn w:val="a"/>
    <w:rsid w:val="00133602"/>
    <w:pPr>
      <w:spacing w:before="100" w:beforeAutospacing="1" w:after="100" w:afterAutospacing="1" w:line="240" w:lineRule="auto"/>
    </w:pPr>
    <w:rPr>
      <w:rFonts w:ascii="Tahoma" w:eastAsia="Times New Roman" w:hAnsi="Tahoma"/>
      <w:sz w:val="20"/>
      <w:szCs w:val="20"/>
      <w:lang w:val="en-US"/>
    </w:rPr>
  </w:style>
  <w:style w:type="paragraph" w:styleId="ab">
    <w:name w:val="Body Text Indent"/>
    <w:basedOn w:val="a"/>
    <w:link w:val="ac"/>
    <w:rsid w:val="00133602"/>
    <w:pPr>
      <w:spacing w:after="120" w:line="240" w:lineRule="auto"/>
      <w:ind w:left="283"/>
    </w:pPr>
    <w:rPr>
      <w:rFonts w:ascii="Times New Roman" w:eastAsia="Times New Roman" w:hAnsi="Times New Roman"/>
      <w:sz w:val="24"/>
      <w:szCs w:val="24"/>
      <w:lang w:eastAsia="ru-RU"/>
    </w:rPr>
  </w:style>
  <w:style w:type="character" w:customStyle="1" w:styleId="ac">
    <w:name w:val="Основной текст с отступом Знак"/>
    <w:basedOn w:val="a0"/>
    <w:link w:val="ab"/>
    <w:rsid w:val="00133602"/>
    <w:rPr>
      <w:rFonts w:ascii="Times New Roman" w:eastAsia="Times New Roman" w:hAnsi="Times New Roman" w:cs="Times New Roman"/>
      <w:sz w:val="24"/>
      <w:szCs w:val="24"/>
      <w:lang w:eastAsia="ru-RU"/>
    </w:rPr>
  </w:style>
  <w:style w:type="paragraph" w:customStyle="1" w:styleId="ConsNormal">
    <w:name w:val="ConsNormal"/>
    <w:rsid w:val="00133602"/>
    <w:pPr>
      <w:widowControl w:val="0"/>
      <w:snapToGrid w:val="0"/>
      <w:ind w:firstLine="720"/>
    </w:pPr>
    <w:rPr>
      <w:rFonts w:ascii="Arial" w:eastAsia="Times New Roman" w:hAnsi="Arial"/>
    </w:rPr>
  </w:style>
  <w:style w:type="paragraph" w:customStyle="1" w:styleId="ConsPlusCell">
    <w:name w:val="ConsPlusCell"/>
    <w:rsid w:val="00133602"/>
    <w:pPr>
      <w:widowControl w:val="0"/>
      <w:autoSpaceDE w:val="0"/>
      <w:autoSpaceDN w:val="0"/>
      <w:adjustRightInd w:val="0"/>
    </w:pPr>
    <w:rPr>
      <w:rFonts w:ascii="Arial" w:eastAsia="Times New Roman" w:hAnsi="Arial" w:cs="Arial"/>
    </w:rPr>
  </w:style>
  <w:style w:type="character" w:styleId="ad">
    <w:name w:val="Hyperlink"/>
    <w:uiPriority w:val="99"/>
    <w:unhideWhenUsed/>
    <w:rsid w:val="00133602"/>
    <w:rPr>
      <w:color w:val="0000FF"/>
      <w:u w:val="single"/>
    </w:rPr>
  </w:style>
  <w:style w:type="paragraph" w:customStyle="1" w:styleId="ConsPlusTitle">
    <w:name w:val="ConsPlusTitle"/>
    <w:uiPriority w:val="99"/>
    <w:rsid w:val="00133602"/>
    <w:pPr>
      <w:widowControl w:val="0"/>
      <w:autoSpaceDE w:val="0"/>
      <w:autoSpaceDN w:val="0"/>
      <w:adjustRightInd w:val="0"/>
    </w:pPr>
    <w:rPr>
      <w:rFonts w:eastAsia="Times New Roman" w:cs="Calibri"/>
      <w:b/>
      <w:bCs/>
      <w:sz w:val="22"/>
      <w:szCs w:val="22"/>
    </w:rPr>
  </w:style>
  <w:style w:type="paragraph" w:styleId="23">
    <w:name w:val="Body Text Indent 2"/>
    <w:basedOn w:val="a"/>
    <w:link w:val="24"/>
    <w:uiPriority w:val="99"/>
    <w:rsid w:val="00133602"/>
    <w:pPr>
      <w:spacing w:after="0" w:line="240" w:lineRule="auto"/>
      <w:ind w:firstLine="851"/>
      <w:jc w:val="both"/>
    </w:pPr>
    <w:rPr>
      <w:rFonts w:ascii="Times New Roman" w:eastAsia="Times New Roman" w:hAnsi="Times New Roman"/>
      <w:sz w:val="28"/>
      <w:szCs w:val="20"/>
      <w:lang w:eastAsia="ru-RU"/>
    </w:rPr>
  </w:style>
  <w:style w:type="character" w:customStyle="1" w:styleId="24">
    <w:name w:val="Основной текст с отступом 2 Знак"/>
    <w:basedOn w:val="a0"/>
    <w:link w:val="23"/>
    <w:uiPriority w:val="99"/>
    <w:rsid w:val="00133602"/>
    <w:rPr>
      <w:rFonts w:ascii="Times New Roman" w:eastAsia="Times New Roman" w:hAnsi="Times New Roman" w:cs="Times New Roman"/>
      <w:sz w:val="28"/>
      <w:szCs w:val="20"/>
      <w:lang w:eastAsia="ru-RU"/>
    </w:rPr>
  </w:style>
  <w:style w:type="character" w:customStyle="1" w:styleId="ae">
    <w:name w:val="Текст примечания Знак"/>
    <w:basedOn w:val="a0"/>
    <w:link w:val="af"/>
    <w:uiPriority w:val="99"/>
    <w:rsid w:val="00133602"/>
    <w:rPr>
      <w:rFonts w:ascii="Calibri" w:eastAsia="Times New Roman" w:hAnsi="Calibri" w:cs="Times New Roman"/>
      <w:sz w:val="20"/>
      <w:szCs w:val="20"/>
      <w:lang w:eastAsia="ru-RU"/>
    </w:rPr>
  </w:style>
  <w:style w:type="paragraph" w:styleId="af">
    <w:name w:val="annotation text"/>
    <w:basedOn w:val="a"/>
    <w:link w:val="ae"/>
    <w:uiPriority w:val="99"/>
    <w:unhideWhenUsed/>
    <w:rsid w:val="00133602"/>
    <w:rPr>
      <w:rFonts w:eastAsia="Times New Roman"/>
      <w:sz w:val="20"/>
      <w:szCs w:val="20"/>
      <w:lang w:eastAsia="ru-RU"/>
    </w:rPr>
  </w:style>
  <w:style w:type="character" w:customStyle="1" w:styleId="14">
    <w:name w:val="Текст примечания Знак1"/>
    <w:basedOn w:val="a0"/>
    <w:link w:val="af"/>
    <w:uiPriority w:val="99"/>
    <w:semiHidden/>
    <w:rsid w:val="00133602"/>
    <w:rPr>
      <w:rFonts w:ascii="Calibri" w:eastAsia="Calibri" w:hAnsi="Calibri" w:cs="Times New Roman"/>
      <w:sz w:val="20"/>
      <w:szCs w:val="20"/>
    </w:rPr>
  </w:style>
  <w:style w:type="character" w:customStyle="1" w:styleId="af0">
    <w:name w:val="Тема примечания Знак"/>
    <w:basedOn w:val="ae"/>
    <w:link w:val="af1"/>
    <w:uiPriority w:val="99"/>
    <w:rsid w:val="00133602"/>
    <w:rPr>
      <w:b/>
      <w:bCs/>
    </w:rPr>
  </w:style>
  <w:style w:type="paragraph" w:styleId="af1">
    <w:name w:val="annotation subject"/>
    <w:basedOn w:val="af"/>
    <w:next w:val="af"/>
    <w:link w:val="af0"/>
    <w:uiPriority w:val="99"/>
    <w:unhideWhenUsed/>
    <w:rsid w:val="00133602"/>
    <w:rPr>
      <w:b/>
      <w:bCs/>
    </w:rPr>
  </w:style>
  <w:style w:type="character" w:customStyle="1" w:styleId="15">
    <w:name w:val="Тема примечания Знак1"/>
    <w:basedOn w:val="14"/>
    <w:link w:val="af1"/>
    <w:uiPriority w:val="99"/>
    <w:semiHidden/>
    <w:rsid w:val="00133602"/>
    <w:rPr>
      <w:b/>
      <w:bCs/>
    </w:rPr>
  </w:style>
  <w:style w:type="paragraph" w:styleId="af2">
    <w:name w:val="Body Text"/>
    <w:basedOn w:val="a"/>
    <w:link w:val="af3"/>
    <w:rsid w:val="00133602"/>
    <w:pPr>
      <w:spacing w:after="120" w:line="240" w:lineRule="auto"/>
      <w:ind w:left="1134"/>
    </w:pPr>
    <w:rPr>
      <w:rFonts w:ascii="Times New Roman" w:eastAsia="Times New Roman" w:hAnsi="Times New Roman"/>
      <w:sz w:val="24"/>
      <w:szCs w:val="24"/>
      <w:lang w:eastAsia="ru-RU"/>
    </w:rPr>
  </w:style>
  <w:style w:type="character" w:customStyle="1" w:styleId="af3">
    <w:name w:val="Основной текст Знак"/>
    <w:basedOn w:val="a0"/>
    <w:link w:val="af2"/>
    <w:rsid w:val="00133602"/>
    <w:rPr>
      <w:rFonts w:ascii="Times New Roman" w:eastAsia="Times New Roman" w:hAnsi="Times New Roman" w:cs="Times New Roman"/>
      <w:sz w:val="24"/>
      <w:szCs w:val="24"/>
      <w:lang w:eastAsia="ru-RU"/>
    </w:rPr>
  </w:style>
  <w:style w:type="character" w:customStyle="1" w:styleId="icon-3">
    <w:name w:val="icon-3"/>
    <w:basedOn w:val="a0"/>
    <w:rsid w:val="00133602"/>
  </w:style>
  <w:style w:type="character" w:customStyle="1" w:styleId="apple-converted-space">
    <w:name w:val="apple-converted-space"/>
    <w:basedOn w:val="a0"/>
    <w:rsid w:val="00133602"/>
  </w:style>
  <w:style w:type="character" w:styleId="af4">
    <w:name w:val="Strong"/>
    <w:qFormat/>
    <w:rsid w:val="00133602"/>
    <w:rPr>
      <w:b/>
      <w:bCs/>
    </w:rPr>
  </w:style>
  <w:style w:type="character" w:styleId="af5">
    <w:name w:val="Emphasis"/>
    <w:uiPriority w:val="20"/>
    <w:qFormat/>
    <w:rsid w:val="00133602"/>
    <w:rPr>
      <w:i/>
      <w:iCs/>
    </w:rPr>
  </w:style>
  <w:style w:type="character" w:customStyle="1" w:styleId="af6">
    <w:name w:val="Верхний колонтитул Знак"/>
    <w:basedOn w:val="a0"/>
    <w:link w:val="af7"/>
    <w:uiPriority w:val="99"/>
    <w:rsid w:val="00133602"/>
    <w:rPr>
      <w:rFonts w:ascii="Calibri" w:eastAsia="Calibri" w:hAnsi="Calibri" w:cs="Times New Roman"/>
    </w:rPr>
  </w:style>
  <w:style w:type="paragraph" w:styleId="af7">
    <w:name w:val="header"/>
    <w:basedOn w:val="a"/>
    <w:link w:val="af6"/>
    <w:uiPriority w:val="99"/>
    <w:unhideWhenUsed/>
    <w:rsid w:val="00133602"/>
    <w:pPr>
      <w:tabs>
        <w:tab w:val="center" w:pos="4677"/>
        <w:tab w:val="right" w:pos="9355"/>
      </w:tabs>
      <w:ind w:left="1134"/>
    </w:pPr>
  </w:style>
  <w:style w:type="character" w:customStyle="1" w:styleId="16">
    <w:name w:val="Верхний колонтитул Знак1"/>
    <w:basedOn w:val="a0"/>
    <w:link w:val="af7"/>
    <w:uiPriority w:val="99"/>
    <w:semiHidden/>
    <w:rsid w:val="00133602"/>
    <w:rPr>
      <w:rFonts w:ascii="Calibri" w:eastAsia="Calibri" w:hAnsi="Calibri" w:cs="Times New Roman"/>
    </w:rPr>
  </w:style>
  <w:style w:type="character" w:customStyle="1" w:styleId="af8">
    <w:name w:val="Нижний колонтитул Знак"/>
    <w:basedOn w:val="a0"/>
    <w:link w:val="af9"/>
    <w:uiPriority w:val="99"/>
    <w:rsid w:val="00133602"/>
    <w:rPr>
      <w:rFonts w:ascii="Calibri" w:eastAsia="Calibri" w:hAnsi="Calibri" w:cs="Times New Roman"/>
    </w:rPr>
  </w:style>
  <w:style w:type="paragraph" w:styleId="af9">
    <w:name w:val="footer"/>
    <w:basedOn w:val="a"/>
    <w:link w:val="af8"/>
    <w:uiPriority w:val="99"/>
    <w:unhideWhenUsed/>
    <w:rsid w:val="00133602"/>
    <w:pPr>
      <w:tabs>
        <w:tab w:val="center" w:pos="4677"/>
        <w:tab w:val="right" w:pos="9355"/>
      </w:tabs>
      <w:ind w:left="1134"/>
    </w:pPr>
  </w:style>
  <w:style w:type="character" w:customStyle="1" w:styleId="17">
    <w:name w:val="Нижний колонтитул Знак1"/>
    <w:basedOn w:val="a0"/>
    <w:link w:val="af9"/>
    <w:uiPriority w:val="99"/>
    <w:semiHidden/>
    <w:rsid w:val="00133602"/>
    <w:rPr>
      <w:rFonts w:ascii="Calibri" w:eastAsia="Calibri" w:hAnsi="Calibri" w:cs="Times New Roman"/>
    </w:rPr>
  </w:style>
  <w:style w:type="paragraph" w:customStyle="1" w:styleId="afa">
    <w:name w:val="Прижатый влево"/>
    <w:basedOn w:val="a"/>
    <w:next w:val="a"/>
    <w:uiPriority w:val="99"/>
    <w:rsid w:val="00133602"/>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Point">
    <w:name w:val="Point"/>
    <w:basedOn w:val="a"/>
    <w:link w:val="PointChar"/>
    <w:rsid w:val="00133602"/>
    <w:pPr>
      <w:spacing w:before="120" w:after="0" w:line="288" w:lineRule="auto"/>
      <w:ind w:firstLine="720"/>
      <w:jc w:val="both"/>
    </w:pPr>
    <w:rPr>
      <w:rFonts w:ascii="Times New Roman" w:eastAsia="Times New Roman" w:hAnsi="Times New Roman"/>
      <w:sz w:val="24"/>
      <w:szCs w:val="24"/>
    </w:rPr>
  </w:style>
  <w:style w:type="character" w:customStyle="1" w:styleId="PointChar">
    <w:name w:val="Point Char"/>
    <w:link w:val="Point"/>
    <w:rsid w:val="00133602"/>
    <w:rPr>
      <w:rFonts w:ascii="Times New Roman" w:eastAsia="Times New Roman" w:hAnsi="Times New Roman" w:cs="Times New Roman"/>
      <w:sz w:val="24"/>
      <w:szCs w:val="24"/>
    </w:rPr>
  </w:style>
  <w:style w:type="character" w:customStyle="1" w:styleId="afb">
    <w:name w:val="Гипертекстовая ссылка"/>
    <w:rsid w:val="00133602"/>
    <w:rPr>
      <w:rFonts w:cs="Times New Roman"/>
      <w:b w:val="0"/>
      <w:color w:val="106BBE"/>
      <w:sz w:val="26"/>
    </w:rPr>
  </w:style>
  <w:style w:type="paragraph" w:customStyle="1" w:styleId="afc">
    <w:name w:val="Нормальный (таблица)"/>
    <w:basedOn w:val="a"/>
    <w:next w:val="a"/>
    <w:rsid w:val="00133602"/>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afd">
    <w:name w:val="Цветовое выделение"/>
    <w:uiPriority w:val="99"/>
    <w:rsid w:val="00133602"/>
    <w:rPr>
      <w:b/>
      <w:color w:val="26282F"/>
      <w:sz w:val="26"/>
    </w:rPr>
  </w:style>
  <w:style w:type="character" w:customStyle="1" w:styleId="afe">
    <w:name w:val="Активная гипертекстовая ссылка"/>
    <w:uiPriority w:val="99"/>
    <w:rsid w:val="00133602"/>
    <w:rPr>
      <w:rFonts w:cs="Times New Roman"/>
      <w:b w:val="0"/>
      <w:color w:val="106BBE"/>
      <w:sz w:val="26"/>
      <w:u w:val="single"/>
    </w:rPr>
  </w:style>
  <w:style w:type="paragraph" w:customStyle="1" w:styleId="aff">
    <w:name w:val="Внимание"/>
    <w:basedOn w:val="a"/>
    <w:next w:val="a"/>
    <w:uiPriority w:val="99"/>
    <w:rsid w:val="00133602"/>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AF3E9"/>
      <w:lang w:eastAsia="ru-RU"/>
    </w:rPr>
  </w:style>
  <w:style w:type="paragraph" w:customStyle="1" w:styleId="aff0">
    <w:name w:val="Внимание: криминал!!"/>
    <w:basedOn w:val="aff"/>
    <w:next w:val="a"/>
    <w:uiPriority w:val="99"/>
    <w:rsid w:val="00133602"/>
    <w:pPr>
      <w:spacing w:before="0" w:after="0"/>
      <w:ind w:left="0" w:right="0" w:firstLine="0"/>
    </w:pPr>
    <w:rPr>
      <w:shd w:val="clear" w:color="auto" w:fill="auto"/>
    </w:rPr>
  </w:style>
  <w:style w:type="paragraph" w:customStyle="1" w:styleId="aff1">
    <w:name w:val="Внимание: недобросовестность!"/>
    <w:basedOn w:val="aff"/>
    <w:next w:val="a"/>
    <w:uiPriority w:val="99"/>
    <w:rsid w:val="00133602"/>
    <w:pPr>
      <w:spacing w:before="0" w:after="0"/>
      <w:ind w:left="0" w:right="0" w:firstLine="0"/>
    </w:pPr>
    <w:rPr>
      <w:shd w:val="clear" w:color="auto" w:fill="auto"/>
    </w:rPr>
  </w:style>
  <w:style w:type="character" w:customStyle="1" w:styleId="aff2">
    <w:name w:val="Выделение для Базового Поиска"/>
    <w:uiPriority w:val="99"/>
    <w:rsid w:val="00133602"/>
    <w:rPr>
      <w:rFonts w:cs="Times New Roman"/>
      <w:b w:val="0"/>
      <w:color w:val="0058A9"/>
      <w:sz w:val="26"/>
    </w:rPr>
  </w:style>
  <w:style w:type="character" w:customStyle="1" w:styleId="aff3">
    <w:name w:val="Выделение для Базового Поиска (курсив)"/>
    <w:uiPriority w:val="99"/>
    <w:rsid w:val="00133602"/>
    <w:rPr>
      <w:rFonts w:cs="Times New Roman"/>
      <w:b w:val="0"/>
      <w:i/>
      <w:iCs/>
      <w:color w:val="0058A9"/>
      <w:sz w:val="26"/>
    </w:rPr>
  </w:style>
  <w:style w:type="paragraph" w:customStyle="1" w:styleId="aff4">
    <w:name w:val="Основное меню (преемственное)"/>
    <w:basedOn w:val="a"/>
    <w:next w:val="a"/>
    <w:uiPriority w:val="99"/>
    <w:rsid w:val="00133602"/>
    <w:pPr>
      <w:widowControl w:val="0"/>
      <w:autoSpaceDE w:val="0"/>
      <w:autoSpaceDN w:val="0"/>
      <w:adjustRightInd w:val="0"/>
      <w:spacing w:after="0" w:line="240" w:lineRule="auto"/>
      <w:jc w:val="both"/>
    </w:pPr>
    <w:rPr>
      <w:rFonts w:ascii="Verdana" w:eastAsia="Times New Roman" w:hAnsi="Verdana" w:cs="Verdana"/>
      <w:sz w:val="24"/>
      <w:szCs w:val="24"/>
      <w:lang w:eastAsia="ru-RU"/>
    </w:rPr>
  </w:style>
  <w:style w:type="paragraph" w:customStyle="1" w:styleId="aff5">
    <w:name w:val="Заголовок"/>
    <w:basedOn w:val="aff4"/>
    <w:next w:val="a"/>
    <w:uiPriority w:val="99"/>
    <w:rsid w:val="00133602"/>
    <w:rPr>
      <w:rFonts w:ascii="Arial" w:hAnsi="Arial" w:cs="Arial"/>
      <w:b/>
      <w:bCs/>
      <w:color w:val="0058A9"/>
      <w:shd w:val="clear" w:color="auto" w:fill="A2C8A9"/>
    </w:rPr>
  </w:style>
  <w:style w:type="paragraph" w:customStyle="1" w:styleId="aff6">
    <w:name w:val="Заголовок группы контролов"/>
    <w:basedOn w:val="a"/>
    <w:next w:val="a"/>
    <w:uiPriority w:val="99"/>
    <w:rsid w:val="00133602"/>
    <w:pPr>
      <w:widowControl w:val="0"/>
      <w:autoSpaceDE w:val="0"/>
      <w:autoSpaceDN w:val="0"/>
      <w:adjustRightInd w:val="0"/>
      <w:spacing w:after="0" w:line="240" w:lineRule="auto"/>
      <w:jc w:val="both"/>
    </w:pPr>
    <w:rPr>
      <w:rFonts w:ascii="Arial" w:eastAsia="Times New Roman" w:hAnsi="Arial" w:cs="Arial"/>
      <w:b/>
      <w:bCs/>
      <w:color w:val="000000"/>
      <w:sz w:val="24"/>
      <w:szCs w:val="24"/>
      <w:lang w:eastAsia="ru-RU"/>
    </w:rPr>
  </w:style>
  <w:style w:type="paragraph" w:customStyle="1" w:styleId="aff7">
    <w:name w:val="Заголовок для информации об изменениях"/>
    <w:basedOn w:val="10"/>
    <w:next w:val="a"/>
    <w:uiPriority w:val="99"/>
    <w:rsid w:val="00133602"/>
    <w:pPr>
      <w:keepNext w:val="0"/>
      <w:widowControl w:val="0"/>
      <w:autoSpaceDE w:val="0"/>
      <w:autoSpaceDN w:val="0"/>
      <w:adjustRightInd w:val="0"/>
      <w:outlineLvl w:val="9"/>
    </w:pPr>
    <w:rPr>
      <w:rFonts w:ascii="Arial" w:hAnsi="Arial"/>
      <w:sz w:val="20"/>
      <w:szCs w:val="20"/>
      <w:shd w:val="clear" w:color="auto" w:fill="FFFFFF"/>
      <w:lang w:eastAsia="en-US"/>
    </w:rPr>
  </w:style>
  <w:style w:type="paragraph" w:customStyle="1" w:styleId="aff8">
    <w:name w:val="Заголовок приложения"/>
    <w:basedOn w:val="a"/>
    <w:next w:val="a"/>
    <w:uiPriority w:val="99"/>
    <w:rsid w:val="00133602"/>
    <w:pPr>
      <w:widowControl w:val="0"/>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9">
    <w:name w:val="Заголовок распахивающейся части диалога"/>
    <w:basedOn w:val="a"/>
    <w:next w:val="a"/>
    <w:uiPriority w:val="99"/>
    <w:rsid w:val="00133602"/>
    <w:pPr>
      <w:widowControl w:val="0"/>
      <w:autoSpaceDE w:val="0"/>
      <w:autoSpaceDN w:val="0"/>
      <w:adjustRightInd w:val="0"/>
      <w:spacing w:after="0" w:line="240" w:lineRule="auto"/>
      <w:jc w:val="both"/>
    </w:pPr>
    <w:rPr>
      <w:rFonts w:ascii="Arial" w:eastAsia="Times New Roman" w:hAnsi="Arial" w:cs="Arial"/>
      <w:i/>
      <w:iCs/>
      <w:color w:val="000080"/>
      <w:sz w:val="24"/>
      <w:szCs w:val="24"/>
      <w:lang w:eastAsia="ru-RU"/>
    </w:rPr>
  </w:style>
  <w:style w:type="character" w:customStyle="1" w:styleId="affa">
    <w:name w:val="Заголовок своего сообщения"/>
    <w:uiPriority w:val="99"/>
    <w:rsid w:val="00133602"/>
    <w:rPr>
      <w:rFonts w:cs="Times New Roman"/>
      <w:b w:val="0"/>
      <w:color w:val="26282F"/>
      <w:sz w:val="26"/>
    </w:rPr>
  </w:style>
  <w:style w:type="paragraph" w:customStyle="1" w:styleId="affb">
    <w:name w:val="Заголовок статьи"/>
    <w:basedOn w:val="a"/>
    <w:next w:val="a"/>
    <w:uiPriority w:val="99"/>
    <w:rsid w:val="00133602"/>
    <w:pPr>
      <w:widowControl w:val="0"/>
      <w:autoSpaceDE w:val="0"/>
      <w:autoSpaceDN w:val="0"/>
      <w:adjustRightInd w:val="0"/>
      <w:spacing w:after="0" w:line="240" w:lineRule="auto"/>
      <w:ind w:left="1612" w:hanging="892"/>
      <w:jc w:val="both"/>
    </w:pPr>
    <w:rPr>
      <w:rFonts w:ascii="Arial" w:eastAsia="Times New Roman" w:hAnsi="Arial" w:cs="Arial"/>
      <w:sz w:val="24"/>
      <w:szCs w:val="24"/>
      <w:lang w:eastAsia="ru-RU"/>
    </w:rPr>
  </w:style>
  <w:style w:type="character" w:customStyle="1" w:styleId="affc">
    <w:name w:val="Заголовок чужого сообщения"/>
    <w:uiPriority w:val="99"/>
    <w:rsid w:val="00133602"/>
    <w:rPr>
      <w:rFonts w:cs="Times New Roman"/>
      <w:b w:val="0"/>
      <w:color w:val="FF0000"/>
      <w:sz w:val="26"/>
    </w:rPr>
  </w:style>
  <w:style w:type="paragraph" w:customStyle="1" w:styleId="affd">
    <w:name w:val="Заголовок ЭР (левое окно)"/>
    <w:basedOn w:val="a"/>
    <w:next w:val="a"/>
    <w:uiPriority w:val="99"/>
    <w:rsid w:val="00133602"/>
    <w:pPr>
      <w:widowControl w:val="0"/>
      <w:autoSpaceDE w:val="0"/>
      <w:autoSpaceDN w:val="0"/>
      <w:adjustRightInd w:val="0"/>
      <w:spacing w:before="300" w:after="250" w:line="240" w:lineRule="auto"/>
      <w:jc w:val="center"/>
    </w:pPr>
    <w:rPr>
      <w:rFonts w:ascii="Arial" w:eastAsia="Times New Roman" w:hAnsi="Arial" w:cs="Arial"/>
      <w:b/>
      <w:bCs/>
      <w:color w:val="26282F"/>
      <w:sz w:val="28"/>
      <w:szCs w:val="28"/>
      <w:lang w:eastAsia="ru-RU"/>
    </w:rPr>
  </w:style>
  <w:style w:type="paragraph" w:customStyle="1" w:styleId="affe">
    <w:name w:val="Заголовок ЭР (правое окно)"/>
    <w:basedOn w:val="affd"/>
    <w:next w:val="a"/>
    <w:uiPriority w:val="99"/>
    <w:rsid w:val="00133602"/>
    <w:pPr>
      <w:spacing w:before="0" w:after="0"/>
      <w:jc w:val="left"/>
    </w:pPr>
    <w:rPr>
      <w:b w:val="0"/>
      <w:bCs w:val="0"/>
      <w:color w:val="auto"/>
      <w:sz w:val="24"/>
      <w:szCs w:val="24"/>
    </w:rPr>
  </w:style>
  <w:style w:type="paragraph" w:customStyle="1" w:styleId="afff">
    <w:name w:val="Интерактивный заголовок"/>
    <w:basedOn w:val="aff5"/>
    <w:next w:val="a"/>
    <w:uiPriority w:val="99"/>
    <w:rsid w:val="00133602"/>
    <w:rPr>
      <w:b w:val="0"/>
      <w:bCs w:val="0"/>
      <w:color w:val="auto"/>
      <w:u w:val="single"/>
      <w:shd w:val="clear" w:color="auto" w:fill="auto"/>
    </w:rPr>
  </w:style>
  <w:style w:type="paragraph" w:customStyle="1" w:styleId="afff0">
    <w:name w:val="Текст информации об изменениях"/>
    <w:basedOn w:val="a"/>
    <w:next w:val="a"/>
    <w:uiPriority w:val="99"/>
    <w:rsid w:val="00133602"/>
    <w:pPr>
      <w:widowControl w:val="0"/>
      <w:autoSpaceDE w:val="0"/>
      <w:autoSpaceDN w:val="0"/>
      <w:adjustRightInd w:val="0"/>
      <w:spacing w:after="0" w:line="240" w:lineRule="auto"/>
      <w:jc w:val="both"/>
    </w:pPr>
    <w:rPr>
      <w:rFonts w:ascii="Arial" w:eastAsia="Times New Roman" w:hAnsi="Arial" w:cs="Arial"/>
      <w:color w:val="353842"/>
      <w:sz w:val="20"/>
      <w:szCs w:val="20"/>
      <w:lang w:eastAsia="ru-RU"/>
    </w:rPr>
  </w:style>
  <w:style w:type="paragraph" w:customStyle="1" w:styleId="afff1">
    <w:name w:val="Информация об изменениях"/>
    <w:basedOn w:val="afff0"/>
    <w:next w:val="a"/>
    <w:uiPriority w:val="99"/>
    <w:rsid w:val="00133602"/>
    <w:pPr>
      <w:spacing w:before="180"/>
      <w:ind w:left="360" w:right="360"/>
    </w:pPr>
    <w:rPr>
      <w:color w:val="auto"/>
      <w:sz w:val="24"/>
      <w:szCs w:val="24"/>
      <w:shd w:val="clear" w:color="auto" w:fill="EAEFED"/>
    </w:rPr>
  </w:style>
  <w:style w:type="paragraph" w:customStyle="1" w:styleId="afff2">
    <w:name w:val="Текст (справка)"/>
    <w:basedOn w:val="a"/>
    <w:next w:val="a"/>
    <w:uiPriority w:val="99"/>
    <w:rsid w:val="00133602"/>
    <w:pPr>
      <w:widowControl w:val="0"/>
      <w:autoSpaceDE w:val="0"/>
      <w:autoSpaceDN w:val="0"/>
      <w:adjustRightInd w:val="0"/>
      <w:spacing w:after="0" w:line="240" w:lineRule="auto"/>
      <w:ind w:left="170" w:right="170"/>
    </w:pPr>
    <w:rPr>
      <w:rFonts w:ascii="Arial" w:eastAsia="Times New Roman" w:hAnsi="Arial" w:cs="Arial"/>
      <w:sz w:val="24"/>
      <w:szCs w:val="24"/>
      <w:lang w:eastAsia="ru-RU"/>
    </w:rPr>
  </w:style>
  <w:style w:type="paragraph" w:customStyle="1" w:styleId="afff3">
    <w:name w:val="Комментарий"/>
    <w:basedOn w:val="afff2"/>
    <w:next w:val="a"/>
    <w:uiPriority w:val="99"/>
    <w:rsid w:val="00133602"/>
    <w:pPr>
      <w:spacing w:before="75"/>
      <w:ind w:left="0" w:right="0"/>
      <w:jc w:val="both"/>
    </w:pPr>
    <w:rPr>
      <w:color w:val="353842"/>
      <w:shd w:val="clear" w:color="auto" w:fill="F0F0F0"/>
    </w:rPr>
  </w:style>
  <w:style w:type="paragraph" w:customStyle="1" w:styleId="afff4">
    <w:name w:val="Информация об изменениях документа"/>
    <w:basedOn w:val="afff3"/>
    <w:next w:val="a"/>
    <w:uiPriority w:val="99"/>
    <w:rsid w:val="00133602"/>
    <w:pPr>
      <w:spacing w:before="0"/>
    </w:pPr>
    <w:rPr>
      <w:i/>
      <w:iCs/>
    </w:rPr>
  </w:style>
  <w:style w:type="paragraph" w:customStyle="1" w:styleId="afff5">
    <w:name w:val="Текст (лев. подпись)"/>
    <w:basedOn w:val="a"/>
    <w:next w:val="a"/>
    <w:uiPriority w:val="99"/>
    <w:rsid w:val="00133602"/>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ff6">
    <w:name w:val="Колонтитул (левый)"/>
    <w:basedOn w:val="afff5"/>
    <w:next w:val="a"/>
    <w:uiPriority w:val="99"/>
    <w:rsid w:val="00133602"/>
    <w:pPr>
      <w:jc w:val="both"/>
    </w:pPr>
    <w:rPr>
      <w:sz w:val="16"/>
      <w:szCs w:val="16"/>
    </w:rPr>
  </w:style>
  <w:style w:type="paragraph" w:customStyle="1" w:styleId="afff7">
    <w:name w:val="Текст (прав. подпись)"/>
    <w:basedOn w:val="a"/>
    <w:next w:val="a"/>
    <w:uiPriority w:val="99"/>
    <w:rsid w:val="00133602"/>
    <w:pPr>
      <w:widowControl w:val="0"/>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f8">
    <w:name w:val="Колонтитул (правый)"/>
    <w:basedOn w:val="afff7"/>
    <w:next w:val="a"/>
    <w:uiPriority w:val="99"/>
    <w:rsid w:val="00133602"/>
    <w:pPr>
      <w:jc w:val="both"/>
    </w:pPr>
    <w:rPr>
      <w:sz w:val="16"/>
      <w:szCs w:val="16"/>
    </w:rPr>
  </w:style>
  <w:style w:type="paragraph" w:customStyle="1" w:styleId="afff9">
    <w:name w:val="Комментарий пользователя"/>
    <w:basedOn w:val="afff3"/>
    <w:next w:val="a"/>
    <w:uiPriority w:val="99"/>
    <w:rsid w:val="00133602"/>
    <w:pPr>
      <w:spacing w:before="0"/>
      <w:jc w:val="left"/>
    </w:pPr>
    <w:rPr>
      <w:shd w:val="clear" w:color="auto" w:fill="FFDFE0"/>
    </w:rPr>
  </w:style>
  <w:style w:type="paragraph" w:customStyle="1" w:styleId="afffa">
    <w:name w:val="Куда обратиться?"/>
    <w:basedOn w:val="aff"/>
    <w:next w:val="a"/>
    <w:uiPriority w:val="99"/>
    <w:rsid w:val="00133602"/>
    <w:pPr>
      <w:spacing w:before="0" w:after="0"/>
      <w:ind w:left="0" w:right="0" w:firstLine="0"/>
    </w:pPr>
    <w:rPr>
      <w:shd w:val="clear" w:color="auto" w:fill="auto"/>
    </w:rPr>
  </w:style>
  <w:style w:type="paragraph" w:customStyle="1" w:styleId="afffb">
    <w:name w:val="Моноширинный"/>
    <w:basedOn w:val="a"/>
    <w:next w:val="a"/>
    <w:uiPriority w:val="99"/>
    <w:rsid w:val="00133602"/>
    <w:pPr>
      <w:widowControl w:val="0"/>
      <w:autoSpaceDE w:val="0"/>
      <w:autoSpaceDN w:val="0"/>
      <w:adjustRightInd w:val="0"/>
      <w:spacing w:after="0" w:line="240" w:lineRule="auto"/>
      <w:jc w:val="both"/>
    </w:pPr>
    <w:rPr>
      <w:rFonts w:ascii="Courier New" w:eastAsia="Times New Roman" w:hAnsi="Courier New" w:cs="Courier New"/>
      <w:lang w:eastAsia="ru-RU"/>
    </w:rPr>
  </w:style>
  <w:style w:type="character" w:customStyle="1" w:styleId="afffc">
    <w:name w:val="Найденные слова"/>
    <w:uiPriority w:val="99"/>
    <w:rsid w:val="00133602"/>
    <w:rPr>
      <w:rFonts w:cs="Times New Roman"/>
      <w:b w:val="0"/>
      <w:color w:val="26282F"/>
      <w:sz w:val="26"/>
      <w:shd w:val="clear" w:color="auto" w:fill="FFF580"/>
    </w:rPr>
  </w:style>
  <w:style w:type="character" w:customStyle="1" w:styleId="afffd">
    <w:name w:val="Не вступил в силу"/>
    <w:uiPriority w:val="99"/>
    <w:rsid w:val="00133602"/>
    <w:rPr>
      <w:rFonts w:cs="Times New Roman"/>
      <w:b w:val="0"/>
      <w:color w:val="000000"/>
      <w:sz w:val="26"/>
      <w:shd w:val="clear" w:color="auto" w:fill="D8EDE8"/>
    </w:rPr>
  </w:style>
  <w:style w:type="paragraph" w:customStyle="1" w:styleId="afffe">
    <w:name w:val="Необходимые документы"/>
    <w:basedOn w:val="aff"/>
    <w:next w:val="a"/>
    <w:uiPriority w:val="99"/>
    <w:rsid w:val="00133602"/>
    <w:pPr>
      <w:spacing w:before="0" w:after="0"/>
      <w:ind w:left="0" w:right="0" w:firstLine="118"/>
    </w:pPr>
    <w:rPr>
      <w:shd w:val="clear" w:color="auto" w:fill="auto"/>
    </w:rPr>
  </w:style>
  <w:style w:type="paragraph" w:customStyle="1" w:styleId="affff">
    <w:name w:val="Объект"/>
    <w:basedOn w:val="a"/>
    <w:next w:val="a"/>
    <w:uiPriority w:val="99"/>
    <w:rsid w:val="00133602"/>
    <w:pPr>
      <w:widowControl w:val="0"/>
      <w:autoSpaceDE w:val="0"/>
      <w:autoSpaceDN w:val="0"/>
      <w:adjustRightInd w:val="0"/>
      <w:spacing w:after="0" w:line="240" w:lineRule="auto"/>
      <w:jc w:val="both"/>
    </w:pPr>
    <w:rPr>
      <w:rFonts w:ascii="Times New Roman" w:eastAsia="Times New Roman" w:hAnsi="Times New Roman"/>
      <w:sz w:val="26"/>
      <w:szCs w:val="26"/>
      <w:lang w:eastAsia="ru-RU"/>
    </w:rPr>
  </w:style>
  <w:style w:type="paragraph" w:customStyle="1" w:styleId="affff0">
    <w:name w:val="Таблицы (моноширинный)"/>
    <w:basedOn w:val="a"/>
    <w:next w:val="a"/>
    <w:uiPriority w:val="99"/>
    <w:rsid w:val="00133602"/>
    <w:pPr>
      <w:widowControl w:val="0"/>
      <w:autoSpaceDE w:val="0"/>
      <w:autoSpaceDN w:val="0"/>
      <w:adjustRightInd w:val="0"/>
      <w:spacing w:after="0" w:line="240" w:lineRule="auto"/>
      <w:jc w:val="both"/>
    </w:pPr>
    <w:rPr>
      <w:rFonts w:ascii="Courier New" w:eastAsia="Times New Roman" w:hAnsi="Courier New" w:cs="Courier New"/>
      <w:lang w:eastAsia="ru-RU"/>
    </w:rPr>
  </w:style>
  <w:style w:type="paragraph" w:customStyle="1" w:styleId="affff1">
    <w:name w:val="Оглавление"/>
    <w:basedOn w:val="affff0"/>
    <w:next w:val="a"/>
    <w:uiPriority w:val="99"/>
    <w:rsid w:val="00133602"/>
    <w:pPr>
      <w:ind w:left="140"/>
    </w:pPr>
    <w:rPr>
      <w:rFonts w:ascii="Arial" w:hAnsi="Arial" w:cs="Arial"/>
      <w:sz w:val="24"/>
      <w:szCs w:val="24"/>
    </w:rPr>
  </w:style>
  <w:style w:type="character" w:customStyle="1" w:styleId="affff2">
    <w:name w:val="Опечатки"/>
    <w:uiPriority w:val="99"/>
    <w:rsid w:val="00133602"/>
    <w:rPr>
      <w:color w:val="FF0000"/>
      <w:sz w:val="26"/>
    </w:rPr>
  </w:style>
  <w:style w:type="paragraph" w:customStyle="1" w:styleId="affff3">
    <w:name w:val="Переменная часть"/>
    <w:basedOn w:val="aff4"/>
    <w:next w:val="a"/>
    <w:uiPriority w:val="99"/>
    <w:rsid w:val="00133602"/>
    <w:rPr>
      <w:rFonts w:ascii="Arial" w:hAnsi="Arial" w:cs="Arial"/>
      <w:sz w:val="20"/>
      <w:szCs w:val="20"/>
    </w:rPr>
  </w:style>
  <w:style w:type="paragraph" w:customStyle="1" w:styleId="affff4">
    <w:name w:val="Подвал для информации об изменениях"/>
    <w:basedOn w:val="10"/>
    <w:next w:val="a"/>
    <w:uiPriority w:val="99"/>
    <w:rsid w:val="00133602"/>
    <w:pPr>
      <w:keepNext w:val="0"/>
      <w:widowControl w:val="0"/>
      <w:autoSpaceDE w:val="0"/>
      <w:autoSpaceDN w:val="0"/>
      <w:adjustRightInd w:val="0"/>
      <w:outlineLvl w:val="9"/>
    </w:pPr>
    <w:rPr>
      <w:rFonts w:ascii="Arial" w:hAnsi="Arial"/>
      <w:sz w:val="20"/>
      <w:szCs w:val="20"/>
      <w:lang w:eastAsia="en-US"/>
    </w:rPr>
  </w:style>
  <w:style w:type="paragraph" w:customStyle="1" w:styleId="affff5">
    <w:name w:val="Подзаголовок для информации об изменениях"/>
    <w:basedOn w:val="afff0"/>
    <w:next w:val="a"/>
    <w:uiPriority w:val="99"/>
    <w:rsid w:val="00133602"/>
    <w:rPr>
      <w:b/>
      <w:bCs/>
      <w:sz w:val="24"/>
      <w:szCs w:val="24"/>
    </w:rPr>
  </w:style>
  <w:style w:type="paragraph" w:customStyle="1" w:styleId="affff6">
    <w:name w:val="Подчёркнуный текст"/>
    <w:basedOn w:val="a"/>
    <w:next w:val="a"/>
    <w:uiPriority w:val="99"/>
    <w:rsid w:val="00133602"/>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f7">
    <w:name w:val="Постоянная часть"/>
    <w:basedOn w:val="aff4"/>
    <w:next w:val="a"/>
    <w:uiPriority w:val="99"/>
    <w:rsid w:val="00133602"/>
    <w:rPr>
      <w:rFonts w:ascii="Arial" w:hAnsi="Arial" w:cs="Arial"/>
      <w:sz w:val="22"/>
      <w:szCs w:val="22"/>
    </w:rPr>
  </w:style>
  <w:style w:type="paragraph" w:customStyle="1" w:styleId="affff8">
    <w:name w:val="Пример."/>
    <w:basedOn w:val="aff"/>
    <w:next w:val="a"/>
    <w:uiPriority w:val="99"/>
    <w:rsid w:val="00133602"/>
    <w:pPr>
      <w:spacing w:before="0" w:after="0"/>
      <w:ind w:left="0" w:right="0" w:firstLine="0"/>
    </w:pPr>
    <w:rPr>
      <w:shd w:val="clear" w:color="auto" w:fill="auto"/>
    </w:rPr>
  </w:style>
  <w:style w:type="paragraph" w:customStyle="1" w:styleId="affff9">
    <w:name w:val="Примечание."/>
    <w:basedOn w:val="aff"/>
    <w:next w:val="a"/>
    <w:uiPriority w:val="99"/>
    <w:rsid w:val="00133602"/>
    <w:pPr>
      <w:spacing w:before="0" w:after="0"/>
      <w:ind w:left="0" w:right="0" w:firstLine="0"/>
    </w:pPr>
    <w:rPr>
      <w:shd w:val="clear" w:color="auto" w:fill="auto"/>
    </w:rPr>
  </w:style>
  <w:style w:type="character" w:customStyle="1" w:styleId="affffa">
    <w:name w:val="Продолжение ссылки"/>
    <w:uiPriority w:val="99"/>
    <w:rsid w:val="00133602"/>
  </w:style>
  <w:style w:type="paragraph" w:customStyle="1" w:styleId="affffb">
    <w:name w:val="Словарная статья"/>
    <w:basedOn w:val="a"/>
    <w:next w:val="a"/>
    <w:uiPriority w:val="99"/>
    <w:rsid w:val="00133602"/>
    <w:pPr>
      <w:widowControl w:val="0"/>
      <w:autoSpaceDE w:val="0"/>
      <w:autoSpaceDN w:val="0"/>
      <w:adjustRightInd w:val="0"/>
      <w:spacing w:after="0" w:line="240" w:lineRule="auto"/>
      <w:ind w:right="118"/>
      <w:jc w:val="both"/>
    </w:pPr>
    <w:rPr>
      <w:rFonts w:ascii="Arial" w:eastAsia="Times New Roman" w:hAnsi="Arial" w:cs="Arial"/>
      <w:sz w:val="24"/>
      <w:szCs w:val="24"/>
      <w:lang w:eastAsia="ru-RU"/>
    </w:rPr>
  </w:style>
  <w:style w:type="character" w:customStyle="1" w:styleId="affffc">
    <w:name w:val="Сравнение редакций"/>
    <w:uiPriority w:val="99"/>
    <w:rsid w:val="00133602"/>
    <w:rPr>
      <w:rFonts w:cs="Times New Roman"/>
      <w:b w:val="0"/>
      <w:color w:val="26282F"/>
      <w:sz w:val="26"/>
    </w:rPr>
  </w:style>
  <w:style w:type="character" w:customStyle="1" w:styleId="affffd">
    <w:name w:val="Сравнение редакций. Добавленный фрагмент"/>
    <w:uiPriority w:val="99"/>
    <w:rsid w:val="00133602"/>
    <w:rPr>
      <w:color w:val="000000"/>
      <w:shd w:val="clear" w:color="auto" w:fill="C1D7FF"/>
    </w:rPr>
  </w:style>
  <w:style w:type="character" w:customStyle="1" w:styleId="affffe">
    <w:name w:val="Сравнение редакций. Удаленный фрагмент"/>
    <w:uiPriority w:val="99"/>
    <w:rsid w:val="00133602"/>
    <w:rPr>
      <w:color w:val="000000"/>
      <w:shd w:val="clear" w:color="auto" w:fill="C4C413"/>
    </w:rPr>
  </w:style>
  <w:style w:type="paragraph" w:customStyle="1" w:styleId="afffff">
    <w:name w:val="Ссылка на официальную публикацию"/>
    <w:basedOn w:val="a"/>
    <w:next w:val="a"/>
    <w:uiPriority w:val="99"/>
    <w:rsid w:val="00133602"/>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ff0">
    <w:name w:val="Текст в таблице"/>
    <w:basedOn w:val="afc"/>
    <w:next w:val="a"/>
    <w:uiPriority w:val="99"/>
    <w:rsid w:val="00133602"/>
    <w:pPr>
      <w:ind w:firstLine="500"/>
    </w:pPr>
  </w:style>
  <w:style w:type="paragraph" w:customStyle="1" w:styleId="afffff1">
    <w:name w:val="Текст ЭР (см. также)"/>
    <w:basedOn w:val="a"/>
    <w:next w:val="a"/>
    <w:uiPriority w:val="99"/>
    <w:rsid w:val="00133602"/>
    <w:pPr>
      <w:widowControl w:val="0"/>
      <w:autoSpaceDE w:val="0"/>
      <w:autoSpaceDN w:val="0"/>
      <w:adjustRightInd w:val="0"/>
      <w:spacing w:before="200" w:after="0" w:line="240" w:lineRule="auto"/>
    </w:pPr>
    <w:rPr>
      <w:rFonts w:ascii="Arial" w:eastAsia="Times New Roman" w:hAnsi="Arial" w:cs="Arial"/>
      <w:lang w:eastAsia="ru-RU"/>
    </w:rPr>
  </w:style>
  <w:style w:type="paragraph" w:customStyle="1" w:styleId="afffff2">
    <w:name w:val="Технический комментарий"/>
    <w:basedOn w:val="a"/>
    <w:next w:val="a"/>
    <w:uiPriority w:val="99"/>
    <w:rsid w:val="00133602"/>
    <w:pPr>
      <w:widowControl w:val="0"/>
      <w:autoSpaceDE w:val="0"/>
      <w:autoSpaceDN w:val="0"/>
      <w:adjustRightInd w:val="0"/>
      <w:spacing w:after="0" w:line="240" w:lineRule="auto"/>
    </w:pPr>
    <w:rPr>
      <w:rFonts w:ascii="Arial" w:eastAsia="Times New Roman" w:hAnsi="Arial" w:cs="Arial"/>
      <w:color w:val="463F31"/>
      <w:sz w:val="24"/>
      <w:szCs w:val="24"/>
      <w:shd w:val="clear" w:color="auto" w:fill="FFFFA6"/>
      <w:lang w:eastAsia="ru-RU"/>
    </w:rPr>
  </w:style>
  <w:style w:type="character" w:customStyle="1" w:styleId="afffff3">
    <w:name w:val="Утратил силу"/>
    <w:uiPriority w:val="99"/>
    <w:rsid w:val="00133602"/>
    <w:rPr>
      <w:rFonts w:cs="Times New Roman"/>
      <w:b w:val="0"/>
      <w:strike/>
      <w:color w:val="666600"/>
      <w:sz w:val="26"/>
    </w:rPr>
  </w:style>
  <w:style w:type="paragraph" w:customStyle="1" w:styleId="afffff4">
    <w:name w:val="Формула"/>
    <w:basedOn w:val="a"/>
    <w:next w:val="a"/>
    <w:uiPriority w:val="99"/>
    <w:rsid w:val="00133602"/>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AF3E9"/>
      <w:lang w:eastAsia="ru-RU"/>
    </w:rPr>
  </w:style>
  <w:style w:type="paragraph" w:customStyle="1" w:styleId="afffff5">
    <w:name w:val="Центрированный (таблица)"/>
    <w:basedOn w:val="afc"/>
    <w:next w:val="a"/>
    <w:uiPriority w:val="99"/>
    <w:rsid w:val="00133602"/>
    <w:pPr>
      <w:jc w:val="center"/>
    </w:pPr>
  </w:style>
  <w:style w:type="paragraph" w:customStyle="1" w:styleId="-">
    <w:name w:val="ЭР-содержание (правое окно)"/>
    <w:basedOn w:val="a"/>
    <w:next w:val="a"/>
    <w:uiPriority w:val="99"/>
    <w:rsid w:val="00133602"/>
    <w:pPr>
      <w:widowControl w:val="0"/>
      <w:autoSpaceDE w:val="0"/>
      <w:autoSpaceDN w:val="0"/>
      <w:adjustRightInd w:val="0"/>
      <w:spacing w:before="300" w:after="0" w:line="240" w:lineRule="auto"/>
    </w:pPr>
    <w:rPr>
      <w:rFonts w:ascii="Arial" w:eastAsia="Times New Roman" w:hAnsi="Arial" w:cs="Arial"/>
      <w:sz w:val="26"/>
      <w:szCs w:val="26"/>
      <w:lang w:eastAsia="ru-RU"/>
    </w:rPr>
  </w:style>
  <w:style w:type="character" w:customStyle="1" w:styleId="WW8Num1ztrue">
    <w:name w:val="WW8Num1ztrue"/>
    <w:rsid w:val="00133602"/>
  </w:style>
  <w:style w:type="character" w:styleId="afffff6">
    <w:name w:val="FollowedHyperlink"/>
    <w:basedOn w:val="a0"/>
    <w:unhideWhenUsed/>
    <w:rsid w:val="00133602"/>
    <w:rPr>
      <w:color w:val="800080"/>
      <w:u w:val="single"/>
    </w:rPr>
  </w:style>
  <w:style w:type="paragraph" w:customStyle="1" w:styleId="xl65">
    <w:name w:val="xl65"/>
    <w:basedOn w:val="a"/>
    <w:rsid w:val="00133602"/>
    <w:pP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66">
    <w:name w:val="xl66"/>
    <w:basedOn w:val="a"/>
    <w:rsid w:val="00133602"/>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7">
    <w:name w:val="xl67"/>
    <w:basedOn w:val="a"/>
    <w:rsid w:val="00133602"/>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68">
    <w:name w:val="xl68"/>
    <w:basedOn w:val="a"/>
    <w:rsid w:val="00133602"/>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69">
    <w:name w:val="xl69"/>
    <w:basedOn w:val="a"/>
    <w:rsid w:val="00133602"/>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xl70">
    <w:name w:val="xl70"/>
    <w:basedOn w:val="a"/>
    <w:rsid w:val="00133602"/>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71">
    <w:name w:val="xl71"/>
    <w:basedOn w:val="a"/>
    <w:rsid w:val="00133602"/>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2">
    <w:name w:val="xl72"/>
    <w:basedOn w:val="a"/>
    <w:rsid w:val="00133602"/>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3">
    <w:name w:val="xl73"/>
    <w:basedOn w:val="a"/>
    <w:rsid w:val="00133602"/>
    <w:pPr>
      <w:pBdr>
        <w:bottom w:val="single" w:sz="8" w:space="0" w:color="auto"/>
        <w:right w:val="single" w:sz="8" w:space="0" w:color="auto"/>
      </w:pBdr>
      <w:shd w:val="clear" w:color="000000" w:fill="FCD5B4"/>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74">
    <w:name w:val="xl74"/>
    <w:basedOn w:val="a"/>
    <w:rsid w:val="00133602"/>
    <w:pPr>
      <w:pBdr>
        <w:bottom w:val="single" w:sz="8" w:space="0" w:color="auto"/>
        <w:right w:val="single" w:sz="8" w:space="0" w:color="auto"/>
      </w:pBdr>
      <w:shd w:val="clear" w:color="000000" w:fill="FCD5B4"/>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75">
    <w:name w:val="xl75"/>
    <w:basedOn w:val="a"/>
    <w:rsid w:val="00133602"/>
    <w:pPr>
      <w:pBdr>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76">
    <w:name w:val="xl76"/>
    <w:basedOn w:val="a"/>
    <w:rsid w:val="00133602"/>
    <w:pP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77">
    <w:name w:val="xl77"/>
    <w:basedOn w:val="a"/>
    <w:rsid w:val="00133602"/>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8">
    <w:name w:val="xl78"/>
    <w:basedOn w:val="a"/>
    <w:rsid w:val="00133602"/>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79">
    <w:name w:val="xl79"/>
    <w:basedOn w:val="a"/>
    <w:rsid w:val="00133602"/>
    <w:pPr>
      <w:pBdr>
        <w:bottom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0">
    <w:name w:val="xl80"/>
    <w:basedOn w:val="a"/>
    <w:rsid w:val="00133602"/>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81">
    <w:name w:val="xl81"/>
    <w:basedOn w:val="a"/>
    <w:rsid w:val="00133602"/>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82">
    <w:name w:val="xl82"/>
    <w:basedOn w:val="a"/>
    <w:rsid w:val="00133602"/>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83">
    <w:name w:val="xl83"/>
    <w:basedOn w:val="a"/>
    <w:rsid w:val="00133602"/>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4">
    <w:name w:val="xl84"/>
    <w:basedOn w:val="a"/>
    <w:rsid w:val="00133602"/>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5">
    <w:name w:val="xl85"/>
    <w:basedOn w:val="a"/>
    <w:rsid w:val="00133602"/>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6">
    <w:name w:val="xl86"/>
    <w:basedOn w:val="a"/>
    <w:rsid w:val="00133602"/>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87">
    <w:name w:val="xl87"/>
    <w:basedOn w:val="a"/>
    <w:rsid w:val="00133602"/>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88">
    <w:name w:val="xl88"/>
    <w:basedOn w:val="a"/>
    <w:rsid w:val="00133602"/>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table" w:customStyle="1" w:styleId="18">
    <w:name w:val="Сетка таблицы1"/>
    <w:basedOn w:val="a1"/>
    <w:next w:val="a9"/>
    <w:uiPriority w:val="59"/>
    <w:rsid w:val="0013360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5">
    <w:name w:val="Нет списка2"/>
    <w:next w:val="a2"/>
    <w:uiPriority w:val="99"/>
    <w:semiHidden/>
    <w:unhideWhenUsed/>
    <w:rsid w:val="00133602"/>
  </w:style>
  <w:style w:type="paragraph" w:styleId="26">
    <w:name w:val="Body Text 2"/>
    <w:basedOn w:val="a"/>
    <w:link w:val="27"/>
    <w:rsid w:val="00133602"/>
    <w:pPr>
      <w:overflowPunct w:val="0"/>
      <w:autoSpaceDE w:val="0"/>
      <w:autoSpaceDN w:val="0"/>
      <w:adjustRightInd w:val="0"/>
      <w:spacing w:after="0" w:line="240" w:lineRule="auto"/>
      <w:jc w:val="center"/>
    </w:pPr>
    <w:rPr>
      <w:rFonts w:ascii="Times New Roman" w:eastAsia="Times New Roman" w:hAnsi="Times New Roman"/>
      <w:b/>
      <w:sz w:val="18"/>
      <w:szCs w:val="20"/>
      <w:lang w:eastAsia="ru-RU"/>
    </w:rPr>
  </w:style>
  <w:style w:type="character" w:customStyle="1" w:styleId="27">
    <w:name w:val="Основной текст 2 Знак"/>
    <w:basedOn w:val="a0"/>
    <w:link w:val="26"/>
    <w:rsid w:val="00133602"/>
    <w:rPr>
      <w:rFonts w:ascii="Times New Roman" w:eastAsia="Times New Roman" w:hAnsi="Times New Roman" w:cs="Times New Roman"/>
      <w:b/>
      <w:sz w:val="18"/>
      <w:szCs w:val="20"/>
      <w:lang w:eastAsia="ru-RU"/>
    </w:rPr>
  </w:style>
  <w:style w:type="paragraph" w:styleId="31">
    <w:name w:val="Body Text 3"/>
    <w:basedOn w:val="a"/>
    <w:link w:val="32"/>
    <w:rsid w:val="00133602"/>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basedOn w:val="a0"/>
    <w:link w:val="31"/>
    <w:rsid w:val="00133602"/>
    <w:rPr>
      <w:rFonts w:ascii="Times New Roman" w:eastAsia="Times New Roman" w:hAnsi="Times New Roman" w:cs="Times New Roman"/>
      <w:sz w:val="16"/>
      <w:szCs w:val="16"/>
      <w:lang w:eastAsia="ru-RU"/>
    </w:rPr>
  </w:style>
  <w:style w:type="table" w:customStyle="1" w:styleId="28">
    <w:name w:val="Сетка таблицы2"/>
    <w:basedOn w:val="a1"/>
    <w:next w:val="a9"/>
    <w:uiPriority w:val="59"/>
    <w:rsid w:val="0013360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9">
    <w:name w:val="Заголовок №2_"/>
    <w:link w:val="2a"/>
    <w:locked/>
    <w:rsid w:val="00133602"/>
    <w:rPr>
      <w:b/>
      <w:bCs/>
      <w:sz w:val="23"/>
      <w:szCs w:val="23"/>
      <w:shd w:val="clear" w:color="auto" w:fill="FFFFFF"/>
    </w:rPr>
  </w:style>
  <w:style w:type="paragraph" w:customStyle="1" w:styleId="2a">
    <w:name w:val="Заголовок №2"/>
    <w:basedOn w:val="a"/>
    <w:link w:val="29"/>
    <w:rsid w:val="00133602"/>
    <w:pPr>
      <w:widowControl w:val="0"/>
      <w:shd w:val="clear" w:color="auto" w:fill="FFFFFF"/>
      <w:spacing w:before="240" w:after="0" w:line="274" w:lineRule="exact"/>
      <w:jc w:val="center"/>
      <w:outlineLvl w:val="1"/>
    </w:pPr>
    <w:rPr>
      <w:b/>
      <w:bCs/>
      <w:sz w:val="23"/>
      <w:szCs w:val="23"/>
    </w:rPr>
  </w:style>
  <w:style w:type="paragraph" w:customStyle="1" w:styleId="afffff7">
    <w:name w:val="Стиль"/>
    <w:rsid w:val="00133602"/>
    <w:pPr>
      <w:suppressAutoHyphens/>
      <w:ind w:firstLine="720"/>
      <w:jc w:val="both"/>
    </w:pPr>
    <w:rPr>
      <w:rFonts w:ascii="Arial" w:eastAsia="Arial" w:hAnsi="Arial"/>
      <w:sz w:val="16"/>
      <w:lang w:eastAsia="ar-SA"/>
    </w:rPr>
  </w:style>
  <w:style w:type="paragraph" w:styleId="afffff8">
    <w:name w:val="Title"/>
    <w:basedOn w:val="a"/>
    <w:next w:val="afffff9"/>
    <w:link w:val="afffffa"/>
    <w:qFormat/>
    <w:rsid w:val="00133602"/>
    <w:pPr>
      <w:suppressAutoHyphens/>
      <w:spacing w:after="0" w:line="240" w:lineRule="auto"/>
      <w:jc w:val="center"/>
    </w:pPr>
    <w:rPr>
      <w:rFonts w:ascii="Times New Roman" w:eastAsia="Times New Roman" w:hAnsi="Times New Roman"/>
      <w:sz w:val="28"/>
      <w:szCs w:val="24"/>
      <w:lang w:eastAsia="ar-SA"/>
    </w:rPr>
  </w:style>
  <w:style w:type="character" w:customStyle="1" w:styleId="afffffa">
    <w:name w:val="Название Знак"/>
    <w:basedOn w:val="a0"/>
    <w:link w:val="afffff8"/>
    <w:rsid w:val="00133602"/>
    <w:rPr>
      <w:rFonts w:ascii="Times New Roman" w:eastAsia="Times New Roman" w:hAnsi="Times New Roman" w:cs="Times New Roman"/>
      <w:sz w:val="28"/>
      <w:szCs w:val="24"/>
      <w:lang w:eastAsia="ar-SA"/>
    </w:rPr>
  </w:style>
  <w:style w:type="paragraph" w:styleId="afffff9">
    <w:name w:val="Subtitle"/>
    <w:basedOn w:val="a"/>
    <w:link w:val="afffffb"/>
    <w:qFormat/>
    <w:rsid w:val="00133602"/>
    <w:pPr>
      <w:spacing w:after="60" w:line="240" w:lineRule="auto"/>
      <w:jc w:val="center"/>
      <w:outlineLvl w:val="1"/>
    </w:pPr>
    <w:rPr>
      <w:rFonts w:ascii="Arial" w:eastAsia="Times New Roman" w:hAnsi="Arial" w:cs="Arial"/>
      <w:sz w:val="24"/>
      <w:szCs w:val="24"/>
      <w:lang w:eastAsia="ru-RU"/>
    </w:rPr>
  </w:style>
  <w:style w:type="character" w:customStyle="1" w:styleId="afffffb">
    <w:name w:val="Подзаголовок Знак"/>
    <w:basedOn w:val="a0"/>
    <w:link w:val="afffff9"/>
    <w:rsid w:val="00133602"/>
    <w:rPr>
      <w:rFonts w:ascii="Arial" w:eastAsia="Times New Roman" w:hAnsi="Arial" w:cs="Arial"/>
      <w:sz w:val="24"/>
      <w:szCs w:val="24"/>
      <w:lang w:eastAsia="ru-RU"/>
    </w:rPr>
  </w:style>
  <w:style w:type="paragraph" w:customStyle="1" w:styleId="p16">
    <w:name w:val="p16"/>
    <w:basedOn w:val="a"/>
    <w:rsid w:val="0013360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6">
    <w:name w:val="s6"/>
    <w:basedOn w:val="a0"/>
    <w:rsid w:val="00133602"/>
  </w:style>
  <w:style w:type="paragraph" w:customStyle="1" w:styleId="p17">
    <w:name w:val="p17"/>
    <w:basedOn w:val="a"/>
    <w:rsid w:val="0013360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7">
    <w:name w:val="s7"/>
    <w:basedOn w:val="a0"/>
    <w:rsid w:val="00133602"/>
  </w:style>
  <w:style w:type="character" w:styleId="afffffc">
    <w:name w:val="annotation reference"/>
    <w:basedOn w:val="a0"/>
    <w:uiPriority w:val="99"/>
    <w:unhideWhenUsed/>
    <w:rsid w:val="00133602"/>
    <w:rPr>
      <w:sz w:val="16"/>
      <w:szCs w:val="16"/>
    </w:rPr>
  </w:style>
  <w:style w:type="paragraph" w:styleId="afffffd">
    <w:name w:val="footnote text"/>
    <w:basedOn w:val="a"/>
    <w:link w:val="afffffe"/>
    <w:unhideWhenUsed/>
    <w:rsid w:val="00133602"/>
    <w:pPr>
      <w:spacing w:after="0" w:line="240" w:lineRule="auto"/>
    </w:pPr>
    <w:rPr>
      <w:sz w:val="20"/>
      <w:szCs w:val="20"/>
    </w:rPr>
  </w:style>
  <w:style w:type="character" w:customStyle="1" w:styleId="afffffe">
    <w:name w:val="Текст сноски Знак"/>
    <w:basedOn w:val="a0"/>
    <w:link w:val="afffffd"/>
    <w:rsid w:val="00133602"/>
    <w:rPr>
      <w:sz w:val="20"/>
      <w:szCs w:val="20"/>
    </w:rPr>
  </w:style>
  <w:style w:type="character" w:styleId="affffff">
    <w:name w:val="footnote reference"/>
    <w:basedOn w:val="a0"/>
    <w:uiPriority w:val="99"/>
    <w:unhideWhenUsed/>
    <w:rsid w:val="00133602"/>
    <w:rPr>
      <w:vertAlign w:val="superscript"/>
    </w:rPr>
  </w:style>
  <w:style w:type="character" w:customStyle="1" w:styleId="ConsPlusNormal0">
    <w:name w:val="ConsPlusNormal Знак"/>
    <w:link w:val="ConsPlusNormal"/>
    <w:rsid w:val="00133602"/>
    <w:rPr>
      <w:rFonts w:ascii="Arial" w:eastAsia="MS Mincho" w:hAnsi="Arial" w:cs="Arial"/>
      <w:sz w:val="22"/>
      <w:szCs w:val="22"/>
      <w:lang w:eastAsia="ar-SA" w:bidi="ar-SA"/>
    </w:rPr>
  </w:style>
  <w:style w:type="table" w:customStyle="1" w:styleId="33">
    <w:name w:val="Сетка таблицы3"/>
    <w:basedOn w:val="a1"/>
    <w:next w:val="a9"/>
    <w:uiPriority w:val="59"/>
    <w:rsid w:val="00133602"/>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f0">
    <w:name w:val="endnote text"/>
    <w:basedOn w:val="a"/>
    <w:link w:val="affffff1"/>
    <w:uiPriority w:val="99"/>
    <w:unhideWhenUsed/>
    <w:rsid w:val="00133602"/>
    <w:pPr>
      <w:spacing w:after="0" w:line="240" w:lineRule="auto"/>
    </w:pPr>
    <w:rPr>
      <w:sz w:val="20"/>
      <w:szCs w:val="20"/>
    </w:rPr>
  </w:style>
  <w:style w:type="character" w:customStyle="1" w:styleId="affffff1">
    <w:name w:val="Текст концевой сноски Знак"/>
    <w:basedOn w:val="a0"/>
    <w:link w:val="affffff0"/>
    <w:uiPriority w:val="99"/>
    <w:rsid w:val="00133602"/>
    <w:rPr>
      <w:sz w:val="20"/>
      <w:szCs w:val="20"/>
    </w:rPr>
  </w:style>
  <w:style w:type="character" w:styleId="affffff2">
    <w:name w:val="endnote reference"/>
    <w:basedOn w:val="a0"/>
    <w:uiPriority w:val="99"/>
    <w:unhideWhenUsed/>
    <w:rsid w:val="00133602"/>
    <w:rPr>
      <w:vertAlign w:val="superscript"/>
    </w:rPr>
  </w:style>
  <w:style w:type="table" w:styleId="-3">
    <w:name w:val="Table List 3"/>
    <w:basedOn w:val="a1"/>
    <w:uiPriority w:val="99"/>
    <w:semiHidden/>
    <w:unhideWhenUsed/>
    <w:rsid w:val="00133602"/>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fffffd"/>
    <w:link w:val="4640"/>
    <w:qFormat/>
    <w:rsid w:val="00133602"/>
    <w:rPr>
      <w:rFonts w:ascii="Times New Roman" w:hAnsi="Times New Roman"/>
    </w:rPr>
  </w:style>
  <w:style w:type="character" w:customStyle="1" w:styleId="4640">
    <w:name w:val="Стиль 464 Знак"/>
    <w:basedOn w:val="afffffe"/>
    <w:link w:val="464"/>
    <w:rsid w:val="00133602"/>
    <w:rPr>
      <w:rFonts w:ascii="Times New Roman" w:hAnsi="Times New Roman"/>
    </w:rPr>
  </w:style>
  <w:style w:type="table" w:customStyle="1" w:styleId="210">
    <w:name w:val="Сетка таблицы21"/>
    <w:basedOn w:val="a1"/>
    <w:next w:val="a9"/>
    <w:uiPriority w:val="59"/>
    <w:rsid w:val="00133602"/>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1"/>
    <w:next w:val="a9"/>
    <w:uiPriority w:val="59"/>
    <w:rsid w:val="00133602"/>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next w:val="a9"/>
    <w:uiPriority w:val="59"/>
    <w:rsid w:val="001336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next w:val="a9"/>
    <w:uiPriority w:val="59"/>
    <w:rsid w:val="00133602"/>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Сетка таблицы11"/>
    <w:basedOn w:val="a1"/>
    <w:next w:val="a9"/>
    <w:uiPriority w:val="59"/>
    <w:rsid w:val="001336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1"/>
    <w:next w:val="a9"/>
    <w:uiPriority w:val="59"/>
    <w:rsid w:val="001336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1"/>
    <w:next w:val="a9"/>
    <w:uiPriority w:val="59"/>
    <w:rsid w:val="00133602"/>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next w:val="a9"/>
    <w:uiPriority w:val="59"/>
    <w:rsid w:val="001336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1"/>
    <w:basedOn w:val="a1"/>
    <w:next w:val="a9"/>
    <w:uiPriority w:val="59"/>
    <w:rsid w:val="00133602"/>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1"/>
    <w:next w:val="a9"/>
    <w:uiPriority w:val="59"/>
    <w:rsid w:val="001336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1"/>
    <w:next w:val="a9"/>
    <w:uiPriority w:val="59"/>
    <w:rsid w:val="001336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basedOn w:val="a1"/>
    <w:next w:val="a9"/>
    <w:uiPriority w:val="59"/>
    <w:rsid w:val="001336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f3">
    <w:name w:val="Обычный (веб) Знак"/>
    <w:aliases w:val="Обычный (веб) Знак1 Знак,Обычный (веб) Знак Знак Знак"/>
    <w:link w:val="affffff4"/>
    <w:uiPriority w:val="99"/>
    <w:locked/>
    <w:rsid w:val="00133602"/>
    <w:rPr>
      <w:rFonts w:ascii="Times New Roman" w:eastAsia="SimSun" w:hAnsi="Times New Roman" w:cs="Times New Roman"/>
      <w:sz w:val="16"/>
      <w:szCs w:val="20"/>
      <w:lang w:eastAsia="ru-RU"/>
    </w:rPr>
  </w:style>
  <w:style w:type="paragraph" w:styleId="affffff4">
    <w:name w:val="Normal (Web)"/>
    <w:aliases w:val="Обычный (веб) Знак1,Обычный (веб) Знак Знак"/>
    <w:basedOn w:val="a"/>
    <w:link w:val="affffff3"/>
    <w:uiPriority w:val="99"/>
    <w:unhideWhenUsed/>
    <w:qFormat/>
    <w:rsid w:val="00133602"/>
    <w:pPr>
      <w:ind w:left="720"/>
    </w:pPr>
    <w:rPr>
      <w:rFonts w:ascii="Times New Roman" w:eastAsia="SimSun" w:hAnsi="Times New Roman"/>
      <w:sz w:val="16"/>
      <w:szCs w:val="20"/>
      <w:lang w:eastAsia="ru-RU"/>
    </w:rPr>
  </w:style>
  <w:style w:type="paragraph" w:styleId="affffff5">
    <w:name w:val="Revision"/>
    <w:hidden/>
    <w:uiPriority w:val="99"/>
    <w:semiHidden/>
    <w:rsid w:val="00133602"/>
    <w:rPr>
      <w:sz w:val="22"/>
      <w:szCs w:val="22"/>
      <w:lang w:eastAsia="en-US"/>
    </w:rPr>
  </w:style>
  <w:style w:type="numbering" w:customStyle="1" w:styleId="34">
    <w:name w:val="Нет списка3"/>
    <w:next w:val="a2"/>
    <w:uiPriority w:val="99"/>
    <w:semiHidden/>
    <w:unhideWhenUsed/>
    <w:rsid w:val="001E7ABE"/>
  </w:style>
  <w:style w:type="table" w:customStyle="1" w:styleId="71">
    <w:name w:val="Сетка таблицы7"/>
    <w:basedOn w:val="a1"/>
    <w:next w:val="a9"/>
    <w:rsid w:val="001E7AB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lk">
    <w:name w:val="blk"/>
    <w:basedOn w:val="a0"/>
    <w:rsid w:val="001E7ABE"/>
  </w:style>
  <w:style w:type="numbering" w:customStyle="1" w:styleId="42">
    <w:name w:val="Нет списка4"/>
    <w:next w:val="a2"/>
    <w:uiPriority w:val="99"/>
    <w:semiHidden/>
    <w:unhideWhenUsed/>
    <w:rsid w:val="00160142"/>
  </w:style>
  <w:style w:type="table" w:customStyle="1" w:styleId="81">
    <w:name w:val="Сетка таблицы8"/>
    <w:basedOn w:val="a1"/>
    <w:next w:val="a9"/>
    <w:rsid w:val="00160142"/>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2">
    <w:name w:val="Нет списка5"/>
    <w:next w:val="a2"/>
    <w:uiPriority w:val="99"/>
    <w:semiHidden/>
    <w:unhideWhenUsed/>
    <w:rsid w:val="00156BEB"/>
  </w:style>
  <w:style w:type="table" w:customStyle="1" w:styleId="120">
    <w:name w:val="Сетка таблицы12"/>
    <w:basedOn w:val="a1"/>
    <w:next w:val="a9"/>
    <w:uiPriority w:val="59"/>
    <w:rsid w:val="00156BE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
    <w:name w:val="Сетка таблицы9"/>
    <w:basedOn w:val="a1"/>
    <w:next w:val="a9"/>
    <w:uiPriority w:val="59"/>
    <w:rsid w:val="00156BE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1"/>
    <w:next w:val="a9"/>
    <w:uiPriority w:val="59"/>
    <w:rsid w:val="00156BEB"/>
    <w:rPr>
      <w:rFonts w:ascii="Cambria" w:hAnsi="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1"/>
    <w:next w:val="a9"/>
    <w:uiPriority w:val="59"/>
    <w:rsid w:val="00156BEB"/>
    <w:rPr>
      <w:rFonts w:ascii="Cambria" w:hAnsi="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Таблица-список 31"/>
    <w:basedOn w:val="a1"/>
    <w:next w:val="-3"/>
    <w:uiPriority w:val="99"/>
    <w:semiHidden/>
    <w:unhideWhenUsed/>
    <w:rsid w:val="00156BEB"/>
    <w:pPr>
      <w:spacing w:after="200" w:line="276" w:lineRule="auto"/>
    </w:pPr>
    <w:rPr>
      <w:sz w:val="22"/>
      <w:szCs w:val="22"/>
      <w:lang w:eastAsia="en-US"/>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212">
    <w:name w:val="Сетка таблицы212"/>
    <w:basedOn w:val="a1"/>
    <w:next w:val="a9"/>
    <w:uiPriority w:val="59"/>
    <w:rsid w:val="00156BEB"/>
    <w:rPr>
      <w:rFonts w:ascii="Cambria" w:hAnsi="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basedOn w:val="a1"/>
    <w:next w:val="a9"/>
    <w:uiPriority w:val="59"/>
    <w:rsid w:val="00156BEB"/>
    <w:rPr>
      <w:rFonts w:ascii="Cambria" w:hAnsi="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9">
    <w:name w:val="Текст сноски Знак1"/>
    <w:basedOn w:val="a0"/>
    <w:link w:val="1a"/>
    <w:uiPriority w:val="99"/>
    <w:semiHidden/>
    <w:rsid w:val="00156BEB"/>
  </w:style>
  <w:style w:type="paragraph" w:customStyle="1" w:styleId="1a">
    <w:name w:val="Текст сноски1"/>
    <w:basedOn w:val="a"/>
    <w:next w:val="afffffd"/>
    <w:link w:val="19"/>
    <w:uiPriority w:val="99"/>
    <w:semiHidden/>
    <w:rsid w:val="00156BEB"/>
    <w:pPr>
      <w:spacing w:after="0" w:line="240" w:lineRule="auto"/>
    </w:pPr>
    <w:rPr>
      <w:sz w:val="20"/>
      <w:szCs w:val="20"/>
      <w:lang w:eastAsia="ru-RU"/>
    </w:rPr>
  </w:style>
  <w:style w:type="table" w:customStyle="1" w:styleId="311">
    <w:name w:val="Сетка таблицы311"/>
    <w:basedOn w:val="a1"/>
    <w:next w:val="a9"/>
    <w:uiPriority w:val="59"/>
    <w:rsid w:val="00156BEB"/>
    <w:rPr>
      <w:rFonts w:ascii="Cambria" w:hAnsi="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
    <w:name w:val="Нет списка6"/>
    <w:next w:val="a2"/>
    <w:uiPriority w:val="99"/>
    <w:semiHidden/>
    <w:unhideWhenUsed/>
    <w:rsid w:val="007F69F7"/>
  </w:style>
  <w:style w:type="table" w:customStyle="1" w:styleId="130">
    <w:name w:val="Сетка таблицы13"/>
    <w:basedOn w:val="a1"/>
    <w:next w:val="a9"/>
    <w:uiPriority w:val="59"/>
    <w:rsid w:val="007F69F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1"/>
    <w:next w:val="a9"/>
    <w:uiPriority w:val="59"/>
    <w:rsid w:val="007F69F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Сетка таблицы24"/>
    <w:basedOn w:val="a1"/>
    <w:next w:val="a9"/>
    <w:uiPriority w:val="59"/>
    <w:rsid w:val="007F69F7"/>
    <w:rPr>
      <w:rFonts w:ascii="Cambria" w:hAnsi="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1"/>
    <w:next w:val="a9"/>
    <w:uiPriority w:val="59"/>
    <w:rsid w:val="007F69F7"/>
    <w:rPr>
      <w:rFonts w:ascii="Cambria" w:hAnsi="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Таблица-список 32"/>
    <w:basedOn w:val="a1"/>
    <w:next w:val="-3"/>
    <w:uiPriority w:val="99"/>
    <w:semiHidden/>
    <w:unhideWhenUsed/>
    <w:rsid w:val="007F69F7"/>
    <w:pPr>
      <w:spacing w:after="200" w:line="276" w:lineRule="auto"/>
    </w:pPr>
    <w:rPr>
      <w:sz w:val="22"/>
      <w:szCs w:val="22"/>
      <w:lang w:eastAsia="en-US"/>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213">
    <w:name w:val="Сетка таблицы213"/>
    <w:basedOn w:val="a1"/>
    <w:next w:val="a9"/>
    <w:uiPriority w:val="59"/>
    <w:rsid w:val="007F69F7"/>
    <w:rPr>
      <w:rFonts w:ascii="Cambria" w:hAnsi="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
    <w:name w:val="Сетка таблицы2112"/>
    <w:basedOn w:val="a1"/>
    <w:next w:val="a9"/>
    <w:uiPriority w:val="59"/>
    <w:rsid w:val="007F69F7"/>
    <w:rPr>
      <w:rFonts w:ascii="Cambria" w:hAnsi="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
    <w:name w:val="Сетка таблицы312"/>
    <w:basedOn w:val="a1"/>
    <w:next w:val="a9"/>
    <w:uiPriority w:val="59"/>
    <w:rsid w:val="007F69F7"/>
    <w:rPr>
      <w:rFonts w:ascii="Cambria" w:hAnsi="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
    <w:name w:val="Нет списка11"/>
    <w:next w:val="a2"/>
    <w:uiPriority w:val="99"/>
    <w:semiHidden/>
    <w:unhideWhenUsed/>
    <w:rsid w:val="007F69F7"/>
  </w:style>
  <w:style w:type="numbering" w:customStyle="1" w:styleId="1111">
    <w:name w:val="Нет списка111"/>
    <w:next w:val="a2"/>
    <w:uiPriority w:val="99"/>
    <w:semiHidden/>
    <w:unhideWhenUsed/>
    <w:rsid w:val="007F69F7"/>
  </w:style>
  <w:style w:type="paragraph" w:customStyle="1" w:styleId="affffff6">
    <w:name w:val="А.Заголовок"/>
    <w:basedOn w:val="a"/>
    <w:uiPriority w:val="99"/>
    <w:rsid w:val="007F69F7"/>
    <w:pPr>
      <w:spacing w:before="240" w:after="240" w:line="240" w:lineRule="auto"/>
      <w:ind w:right="4678"/>
      <w:jc w:val="both"/>
    </w:pPr>
    <w:rPr>
      <w:rFonts w:ascii="Times New Roman" w:eastAsia="Times New Roman" w:hAnsi="Times New Roman"/>
      <w:sz w:val="28"/>
      <w:szCs w:val="28"/>
      <w:lang w:eastAsia="ru-RU"/>
    </w:rPr>
  </w:style>
  <w:style w:type="character" w:customStyle="1" w:styleId="1b">
    <w:name w:val="Основной текст Знак1"/>
    <w:basedOn w:val="a0"/>
    <w:uiPriority w:val="99"/>
    <w:semiHidden/>
    <w:rsid w:val="007F69F7"/>
  </w:style>
  <w:style w:type="character" w:customStyle="1" w:styleId="1c">
    <w:name w:val="Текст выноски Знак1"/>
    <w:uiPriority w:val="99"/>
    <w:semiHidden/>
    <w:rsid w:val="007F69F7"/>
    <w:rPr>
      <w:rFonts w:ascii="Tahoma" w:hAnsi="Tahoma" w:cs="Tahoma"/>
      <w:sz w:val="16"/>
      <w:szCs w:val="16"/>
    </w:rPr>
  </w:style>
  <w:style w:type="table" w:customStyle="1" w:styleId="420">
    <w:name w:val="Сетка таблицы42"/>
    <w:basedOn w:val="a1"/>
    <w:next w:val="a9"/>
    <w:uiPriority w:val="99"/>
    <w:rsid w:val="007F69F7"/>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basedOn w:val="a1"/>
    <w:uiPriority w:val="59"/>
    <w:rsid w:val="007F69F7"/>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1"/>
    <w:basedOn w:val="a1"/>
    <w:uiPriority w:val="59"/>
    <w:rsid w:val="007F69F7"/>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1"/>
    <w:basedOn w:val="a1"/>
    <w:uiPriority w:val="59"/>
    <w:rsid w:val="007F69F7"/>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1"/>
    <w:uiPriority w:val="59"/>
    <w:rsid w:val="007F69F7"/>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1"/>
    <w:basedOn w:val="a1"/>
    <w:next w:val="a9"/>
    <w:uiPriority w:val="59"/>
    <w:rsid w:val="007F69F7"/>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Абзац списка Знак"/>
    <w:link w:val="a7"/>
    <w:rsid w:val="007F69F7"/>
    <w:rPr>
      <w:rFonts w:ascii="Times New Roman" w:eastAsia="Times New Roman" w:hAnsi="Times New Roman"/>
      <w:sz w:val="24"/>
      <w:szCs w:val="24"/>
    </w:rPr>
  </w:style>
  <w:style w:type="character" w:customStyle="1" w:styleId="80">
    <w:name w:val="Заголовок 8 Знак"/>
    <w:basedOn w:val="a0"/>
    <w:link w:val="8"/>
    <w:rsid w:val="007F69F7"/>
    <w:rPr>
      <w:rFonts w:ascii="Cambria" w:eastAsia="Times New Roman" w:hAnsi="Cambria" w:cs="Times New Roman"/>
      <w:color w:val="404040"/>
    </w:rPr>
  </w:style>
  <w:style w:type="numbering" w:customStyle="1" w:styleId="72">
    <w:name w:val="Нет списка7"/>
    <w:next w:val="a2"/>
    <w:uiPriority w:val="99"/>
    <w:semiHidden/>
    <w:unhideWhenUsed/>
    <w:rsid w:val="007F69F7"/>
  </w:style>
  <w:style w:type="paragraph" w:customStyle="1" w:styleId="Style3">
    <w:name w:val="Style3"/>
    <w:basedOn w:val="a"/>
    <w:rsid w:val="007F69F7"/>
    <w:pPr>
      <w:widowControl w:val="0"/>
      <w:autoSpaceDE w:val="0"/>
      <w:autoSpaceDN w:val="0"/>
      <w:adjustRightInd w:val="0"/>
      <w:spacing w:after="0" w:line="298" w:lineRule="exact"/>
      <w:ind w:firstLine="662"/>
      <w:jc w:val="both"/>
    </w:pPr>
    <w:rPr>
      <w:rFonts w:ascii="Times New Roman" w:eastAsia="Times New Roman" w:hAnsi="Times New Roman"/>
      <w:sz w:val="24"/>
      <w:szCs w:val="24"/>
      <w:lang w:eastAsia="ru-RU"/>
    </w:rPr>
  </w:style>
  <w:style w:type="character" w:customStyle="1" w:styleId="FontStyle25">
    <w:name w:val="Font Style25"/>
    <w:basedOn w:val="a0"/>
    <w:rsid w:val="007F69F7"/>
    <w:rPr>
      <w:rFonts w:ascii="Times New Roman" w:hAnsi="Times New Roman" w:cs="Times New Roman" w:hint="default"/>
      <w:sz w:val="24"/>
      <w:szCs w:val="24"/>
    </w:rPr>
  </w:style>
  <w:style w:type="table" w:customStyle="1" w:styleId="140">
    <w:name w:val="Сетка таблицы14"/>
    <w:basedOn w:val="a1"/>
    <w:next w:val="a9"/>
    <w:rsid w:val="007F69F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F69F7"/>
    <w:pPr>
      <w:widowControl w:val="0"/>
      <w:adjustRightInd w:val="0"/>
      <w:spacing w:after="160" w:line="240" w:lineRule="exact"/>
      <w:jc w:val="right"/>
    </w:pPr>
    <w:rPr>
      <w:rFonts w:ascii="Times New Roman" w:eastAsia="Times New Roman" w:hAnsi="Times New Roman"/>
      <w:sz w:val="20"/>
      <w:szCs w:val="20"/>
      <w:lang w:val="en-GB"/>
    </w:rPr>
  </w:style>
  <w:style w:type="numbering" w:customStyle="1" w:styleId="82">
    <w:name w:val="Нет списка8"/>
    <w:next w:val="a2"/>
    <w:uiPriority w:val="99"/>
    <w:semiHidden/>
    <w:unhideWhenUsed/>
    <w:rsid w:val="004D5E3E"/>
  </w:style>
  <w:style w:type="paragraph" w:customStyle="1" w:styleId="ConsPlusTitlePage">
    <w:name w:val="ConsPlusTitlePage"/>
    <w:rsid w:val="004D5E3E"/>
    <w:pPr>
      <w:widowControl w:val="0"/>
      <w:autoSpaceDE w:val="0"/>
      <w:autoSpaceDN w:val="0"/>
    </w:pPr>
    <w:rPr>
      <w:rFonts w:ascii="Tahoma" w:eastAsia="Times New Roman" w:hAnsi="Tahoma" w:cs="Tahoma"/>
    </w:rPr>
  </w:style>
  <w:style w:type="paragraph" w:styleId="35">
    <w:name w:val="Body Text Indent 3"/>
    <w:basedOn w:val="a"/>
    <w:link w:val="36"/>
    <w:rsid w:val="004D5E3E"/>
    <w:pPr>
      <w:spacing w:after="120"/>
      <w:ind w:left="283"/>
    </w:pPr>
    <w:rPr>
      <w:rFonts w:eastAsia="Times New Roman"/>
      <w:sz w:val="16"/>
      <w:szCs w:val="16"/>
    </w:rPr>
  </w:style>
  <w:style w:type="character" w:customStyle="1" w:styleId="36">
    <w:name w:val="Основной текст с отступом 3 Знак"/>
    <w:basedOn w:val="a0"/>
    <w:link w:val="35"/>
    <w:rsid w:val="004D5E3E"/>
    <w:rPr>
      <w:rFonts w:eastAsia="Times New Roman"/>
      <w:sz w:val="16"/>
      <w:szCs w:val="16"/>
      <w:lang w:eastAsia="en-US"/>
    </w:rPr>
  </w:style>
  <w:style w:type="table" w:customStyle="1" w:styleId="150">
    <w:name w:val="Сетка таблицы15"/>
    <w:basedOn w:val="a1"/>
    <w:next w:val="a9"/>
    <w:uiPriority w:val="59"/>
    <w:rsid w:val="004018B8"/>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181">
    <w:name w:val="xl181"/>
    <w:basedOn w:val="a"/>
    <w:rsid w:val="00112ACA"/>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182">
    <w:name w:val="xl182"/>
    <w:basedOn w:val="a"/>
    <w:rsid w:val="00112ACA"/>
    <w:pPr>
      <w:spacing w:before="100" w:beforeAutospacing="1" w:after="100" w:afterAutospacing="1" w:line="240" w:lineRule="auto"/>
    </w:pPr>
    <w:rPr>
      <w:rFonts w:ascii="Arial" w:eastAsia="Times New Roman" w:hAnsi="Arial" w:cs="Arial"/>
      <w:sz w:val="18"/>
      <w:szCs w:val="18"/>
      <w:lang w:eastAsia="ru-RU"/>
    </w:rPr>
  </w:style>
  <w:style w:type="paragraph" w:customStyle="1" w:styleId="xl183">
    <w:name w:val="xl183"/>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84">
    <w:name w:val="xl184"/>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185">
    <w:name w:val="xl185"/>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186">
    <w:name w:val="xl186"/>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18"/>
      <w:szCs w:val="18"/>
      <w:lang w:eastAsia="ru-RU"/>
    </w:rPr>
  </w:style>
  <w:style w:type="paragraph" w:customStyle="1" w:styleId="xl187">
    <w:name w:val="xl187"/>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88">
    <w:name w:val="xl188"/>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8"/>
      <w:szCs w:val="18"/>
      <w:lang w:eastAsia="ru-RU"/>
    </w:rPr>
  </w:style>
  <w:style w:type="paragraph" w:customStyle="1" w:styleId="xl189">
    <w:name w:val="xl189"/>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190">
    <w:name w:val="xl190"/>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191">
    <w:name w:val="xl191"/>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192">
    <w:name w:val="xl192"/>
    <w:basedOn w:val="a"/>
    <w:rsid w:val="00112ACA"/>
    <w:pPr>
      <w:pBdr>
        <w:top w:val="single" w:sz="4" w:space="0" w:color="auto"/>
        <w:left w:val="single" w:sz="4" w:space="11" w:color="auto"/>
        <w:bottom w:val="single" w:sz="4" w:space="0" w:color="auto"/>
        <w:right w:val="single" w:sz="4" w:space="0" w:color="auto"/>
      </w:pBdr>
      <w:spacing w:before="100" w:beforeAutospacing="1" w:after="100" w:afterAutospacing="1" w:line="240" w:lineRule="auto"/>
      <w:ind w:firstLineChars="100" w:firstLine="100"/>
    </w:pPr>
    <w:rPr>
      <w:rFonts w:ascii="Arial" w:eastAsia="Times New Roman" w:hAnsi="Arial" w:cs="Arial"/>
      <w:i/>
      <w:iCs/>
      <w:sz w:val="18"/>
      <w:szCs w:val="18"/>
      <w:lang w:eastAsia="ru-RU"/>
    </w:rPr>
  </w:style>
  <w:style w:type="paragraph" w:customStyle="1" w:styleId="xl193">
    <w:name w:val="xl193"/>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194">
    <w:name w:val="xl194"/>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18"/>
      <w:szCs w:val="18"/>
      <w:lang w:eastAsia="ru-RU"/>
    </w:rPr>
  </w:style>
  <w:style w:type="paragraph" w:customStyle="1" w:styleId="xl195">
    <w:name w:val="xl195"/>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96">
    <w:name w:val="xl196"/>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8"/>
      <w:szCs w:val="18"/>
      <w:lang w:eastAsia="ru-RU"/>
    </w:rPr>
  </w:style>
  <w:style w:type="paragraph" w:customStyle="1" w:styleId="xl197">
    <w:name w:val="xl197"/>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198">
    <w:name w:val="xl198"/>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199">
    <w:name w:val="xl199"/>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200">
    <w:name w:val="xl200"/>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201">
    <w:name w:val="xl201"/>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202">
    <w:name w:val="xl202"/>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203">
    <w:name w:val="xl203"/>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04">
    <w:name w:val="xl204"/>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205">
    <w:name w:val="xl205"/>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18"/>
      <w:szCs w:val="18"/>
      <w:lang w:eastAsia="ru-RU"/>
    </w:rPr>
  </w:style>
  <w:style w:type="paragraph" w:customStyle="1" w:styleId="xl206">
    <w:name w:val="xl206"/>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07">
    <w:name w:val="xl207"/>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ru-RU"/>
    </w:rPr>
  </w:style>
  <w:style w:type="paragraph" w:customStyle="1" w:styleId="xl208">
    <w:name w:val="xl208"/>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09">
    <w:name w:val="xl209"/>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10">
    <w:name w:val="xl210"/>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11">
    <w:name w:val="xl211"/>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12">
    <w:name w:val="xl212"/>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8"/>
      <w:szCs w:val="18"/>
      <w:lang w:eastAsia="ru-RU"/>
    </w:rPr>
  </w:style>
  <w:style w:type="paragraph" w:customStyle="1" w:styleId="xl213">
    <w:name w:val="xl213"/>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8"/>
      <w:szCs w:val="18"/>
      <w:lang w:eastAsia="ru-RU"/>
    </w:rPr>
  </w:style>
  <w:style w:type="paragraph" w:customStyle="1" w:styleId="xl214">
    <w:name w:val="xl214"/>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ru-RU"/>
    </w:rPr>
  </w:style>
  <w:style w:type="paragraph" w:customStyle="1" w:styleId="xl215">
    <w:name w:val="xl215"/>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8"/>
      <w:szCs w:val="18"/>
      <w:lang w:eastAsia="ru-RU"/>
    </w:rPr>
  </w:style>
  <w:style w:type="paragraph" w:customStyle="1" w:styleId="xl216">
    <w:name w:val="xl216"/>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17">
    <w:name w:val="xl217"/>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18">
    <w:name w:val="xl218"/>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ru-RU"/>
    </w:rPr>
  </w:style>
  <w:style w:type="paragraph" w:customStyle="1" w:styleId="xl219">
    <w:name w:val="xl219"/>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20">
    <w:name w:val="xl220"/>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21">
    <w:name w:val="xl221"/>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22">
    <w:name w:val="xl222"/>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23">
    <w:name w:val="xl223"/>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8"/>
      <w:szCs w:val="18"/>
      <w:lang w:eastAsia="ru-RU"/>
    </w:rPr>
  </w:style>
  <w:style w:type="paragraph" w:customStyle="1" w:styleId="xl224">
    <w:name w:val="xl224"/>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ru-RU"/>
    </w:rPr>
  </w:style>
  <w:style w:type="paragraph" w:customStyle="1" w:styleId="xl225">
    <w:name w:val="xl225"/>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26">
    <w:name w:val="xl226"/>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27">
    <w:name w:val="xl227"/>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28">
    <w:name w:val="xl228"/>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29">
    <w:name w:val="xl229"/>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30">
    <w:name w:val="xl230"/>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31">
    <w:name w:val="xl231"/>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32">
    <w:name w:val="xl232"/>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33">
    <w:name w:val="xl233"/>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34">
    <w:name w:val="xl234"/>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35">
    <w:name w:val="xl235"/>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36">
    <w:name w:val="xl236"/>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37">
    <w:name w:val="xl237"/>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38">
    <w:name w:val="xl238"/>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39">
    <w:name w:val="xl239"/>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40">
    <w:name w:val="xl240"/>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41">
    <w:name w:val="xl241"/>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i/>
      <w:iCs/>
      <w:sz w:val="18"/>
      <w:szCs w:val="18"/>
      <w:lang w:eastAsia="ru-RU"/>
    </w:rPr>
  </w:style>
  <w:style w:type="paragraph" w:customStyle="1" w:styleId="xl242">
    <w:name w:val="xl242"/>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43">
    <w:name w:val="xl243"/>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44">
    <w:name w:val="xl244"/>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45">
    <w:name w:val="xl245"/>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46">
    <w:name w:val="xl246"/>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47">
    <w:name w:val="xl247"/>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48">
    <w:name w:val="xl248"/>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49">
    <w:name w:val="xl249"/>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18"/>
      <w:szCs w:val="18"/>
      <w:lang w:eastAsia="ru-RU"/>
    </w:rPr>
  </w:style>
  <w:style w:type="paragraph" w:customStyle="1" w:styleId="xl250">
    <w:name w:val="xl250"/>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18"/>
      <w:szCs w:val="18"/>
      <w:lang w:eastAsia="ru-RU"/>
    </w:rPr>
  </w:style>
  <w:style w:type="paragraph" w:customStyle="1" w:styleId="xl251">
    <w:name w:val="xl251"/>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18"/>
      <w:szCs w:val="18"/>
      <w:lang w:eastAsia="ru-RU"/>
    </w:rPr>
  </w:style>
  <w:style w:type="paragraph" w:customStyle="1" w:styleId="xl252">
    <w:name w:val="xl252"/>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253">
    <w:name w:val="xl253"/>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18"/>
      <w:szCs w:val="18"/>
      <w:lang w:eastAsia="ru-RU"/>
    </w:rPr>
  </w:style>
  <w:style w:type="paragraph" w:customStyle="1" w:styleId="xl254">
    <w:name w:val="xl254"/>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18"/>
      <w:szCs w:val="18"/>
      <w:lang w:eastAsia="ru-RU"/>
    </w:rPr>
  </w:style>
  <w:style w:type="paragraph" w:customStyle="1" w:styleId="xl255">
    <w:name w:val="xl255"/>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56">
    <w:name w:val="xl256"/>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57">
    <w:name w:val="xl257"/>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258">
    <w:name w:val="xl258"/>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259">
    <w:name w:val="xl259"/>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8"/>
      <w:szCs w:val="18"/>
      <w:lang w:eastAsia="ru-RU"/>
    </w:rPr>
  </w:style>
  <w:style w:type="paragraph" w:customStyle="1" w:styleId="xl260">
    <w:name w:val="xl260"/>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261">
    <w:name w:val="xl261"/>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62">
    <w:name w:val="xl262"/>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63">
    <w:name w:val="xl263"/>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64">
    <w:name w:val="xl264"/>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65">
    <w:name w:val="xl265"/>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66">
    <w:name w:val="xl266"/>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67">
    <w:name w:val="xl267"/>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268">
    <w:name w:val="xl268"/>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69">
    <w:name w:val="xl269"/>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0">
    <w:name w:val="xl270"/>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1">
    <w:name w:val="xl271"/>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2">
    <w:name w:val="xl272"/>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3">
    <w:name w:val="xl273"/>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4">
    <w:name w:val="xl274"/>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5">
    <w:name w:val="xl275"/>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6">
    <w:name w:val="xl276"/>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7">
    <w:name w:val="xl277"/>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8">
    <w:name w:val="xl278"/>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9">
    <w:name w:val="xl279"/>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80">
    <w:name w:val="xl280"/>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81">
    <w:name w:val="xl281"/>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282">
    <w:name w:val="xl282"/>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283">
    <w:name w:val="xl283"/>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84">
    <w:name w:val="xl284"/>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285">
    <w:name w:val="xl285"/>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sz w:val="18"/>
      <w:szCs w:val="18"/>
      <w:lang w:eastAsia="ru-RU"/>
    </w:rPr>
  </w:style>
  <w:style w:type="paragraph" w:customStyle="1" w:styleId="xl286">
    <w:name w:val="xl286"/>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00"/>
      <w:sz w:val="18"/>
      <w:szCs w:val="18"/>
      <w:lang w:eastAsia="ru-RU"/>
    </w:rPr>
  </w:style>
  <w:style w:type="paragraph" w:customStyle="1" w:styleId="xl287">
    <w:name w:val="xl287"/>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00"/>
      <w:sz w:val="18"/>
      <w:szCs w:val="18"/>
      <w:lang w:eastAsia="ru-RU"/>
    </w:rPr>
  </w:style>
  <w:style w:type="paragraph" w:customStyle="1" w:styleId="xl288">
    <w:name w:val="xl288"/>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000000"/>
      <w:sz w:val="18"/>
      <w:szCs w:val="18"/>
      <w:lang w:eastAsia="ru-RU"/>
    </w:rPr>
  </w:style>
  <w:style w:type="paragraph" w:customStyle="1" w:styleId="xl289">
    <w:name w:val="xl289"/>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ru-RU"/>
    </w:rPr>
  </w:style>
  <w:style w:type="paragraph" w:customStyle="1" w:styleId="xl290">
    <w:name w:val="xl290"/>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sz w:val="18"/>
      <w:szCs w:val="18"/>
      <w:lang w:eastAsia="ru-RU"/>
    </w:rPr>
  </w:style>
  <w:style w:type="paragraph" w:customStyle="1" w:styleId="xl291">
    <w:name w:val="xl291"/>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sz w:val="18"/>
      <w:szCs w:val="18"/>
      <w:lang w:eastAsia="ru-RU"/>
    </w:rPr>
  </w:style>
  <w:style w:type="paragraph" w:customStyle="1" w:styleId="xl292">
    <w:name w:val="xl292"/>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color w:val="000000"/>
      <w:sz w:val="18"/>
      <w:szCs w:val="18"/>
      <w:lang w:eastAsia="ru-RU"/>
    </w:rPr>
  </w:style>
  <w:style w:type="paragraph" w:customStyle="1" w:styleId="xl293">
    <w:name w:val="xl293"/>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numbering" w:customStyle="1" w:styleId="92">
    <w:name w:val="Нет списка9"/>
    <w:next w:val="a2"/>
    <w:uiPriority w:val="99"/>
    <w:semiHidden/>
    <w:unhideWhenUsed/>
    <w:rsid w:val="00112ACA"/>
  </w:style>
  <w:style w:type="paragraph" w:customStyle="1" w:styleId="xl294">
    <w:name w:val="xl294"/>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00"/>
      <w:sz w:val="18"/>
      <w:szCs w:val="18"/>
      <w:lang w:eastAsia="ru-RU"/>
    </w:rPr>
  </w:style>
  <w:style w:type="paragraph" w:customStyle="1" w:styleId="xl295">
    <w:name w:val="xl295"/>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000000"/>
      <w:sz w:val="18"/>
      <w:szCs w:val="18"/>
      <w:lang w:eastAsia="ru-RU"/>
    </w:rPr>
  </w:style>
  <w:style w:type="paragraph" w:customStyle="1" w:styleId="xl296">
    <w:name w:val="xl296"/>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ru-RU"/>
    </w:rPr>
  </w:style>
  <w:style w:type="paragraph" w:customStyle="1" w:styleId="xl297">
    <w:name w:val="xl297"/>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sz w:val="18"/>
      <w:szCs w:val="18"/>
      <w:lang w:eastAsia="ru-RU"/>
    </w:rPr>
  </w:style>
  <w:style w:type="paragraph" w:customStyle="1" w:styleId="xl298">
    <w:name w:val="xl298"/>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sz w:val="18"/>
      <w:szCs w:val="18"/>
      <w:lang w:eastAsia="ru-RU"/>
    </w:rPr>
  </w:style>
  <w:style w:type="paragraph" w:customStyle="1" w:styleId="xl299">
    <w:name w:val="xl299"/>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color w:val="000000"/>
      <w:sz w:val="18"/>
      <w:szCs w:val="18"/>
      <w:lang w:eastAsia="ru-RU"/>
    </w:rPr>
  </w:style>
  <w:style w:type="paragraph" w:customStyle="1" w:styleId="xl300">
    <w:name w:val="xl300"/>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301">
    <w:name w:val="xl301"/>
    <w:basedOn w:val="a"/>
    <w:rsid w:val="00112ACA"/>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i/>
      <w:iCs/>
      <w:sz w:val="18"/>
      <w:szCs w:val="18"/>
      <w:lang w:eastAsia="ru-RU"/>
    </w:rPr>
  </w:style>
  <w:style w:type="paragraph" w:customStyle="1" w:styleId="xl302">
    <w:name w:val="xl302"/>
    <w:basedOn w:val="a"/>
    <w:rsid w:val="00112ACA"/>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i/>
      <w:iCs/>
      <w:sz w:val="18"/>
      <w:szCs w:val="18"/>
      <w:lang w:eastAsia="ru-RU"/>
    </w:rPr>
  </w:style>
  <w:style w:type="paragraph" w:customStyle="1" w:styleId="xl303">
    <w:name w:val="xl303"/>
    <w:basedOn w:val="a"/>
    <w:rsid w:val="00112ACA"/>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i/>
      <w:iCs/>
      <w:sz w:val="18"/>
      <w:szCs w:val="18"/>
      <w:lang w:eastAsia="ru-RU"/>
    </w:rPr>
  </w:style>
  <w:style w:type="paragraph" w:customStyle="1" w:styleId="xl304">
    <w:name w:val="xl304"/>
    <w:basedOn w:val="a"/>
    <w:rsid w:val="00112ACA"/>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305">
    <w:name w:val="xl305"/>
    <w:basedOn w:val="a"/>
    <w:rsid w:val="00112ACA"/>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306">
    <w:name w:val="xl306"/>
    <w:basedOn w:val="a"/>
    <w:rsid w:val="00112ACA"/>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numbering" w:customStyle="1" w:styleId="101">
    <w:name w:val="Нет списка10"/>
    <w:next w:val="a2"/>
    <w:uiPriority w:val="99"/>
    <w:semiHidden/>
    <w:unhideWhenUsed/>
    <w:rsid w:val="00094E9F"/>
  </w:style>
  <w:style w:type="table" w:customStyle="1" w:styleId="160">
    <w:name w:val="Сетка таблицы16"/>
    <w:basedOn w:val="a1"/>
    <w:next w:val="a9"/>
    <w:uiPriority w:val="59"/>
    <w:rsid w:val="00094E9F"/>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0">
    <w:name w:val="Заголовок 5 Знак"/>
    <w:basedOn w:val="a0"/>
    <w:link w:val="5"/>
    <w:rsid w:val="00B43A34"/>
    <w:rPr>
      <w:rFonts w:ascii="Times New Roman" w:eastAsia="Times New Roman" w:hAnsi="Times New Roman"/>
      <w:sz w:val="28"/>
    </w:rPr>
  </w:style>
  <w:style w:type="character" w:customStyle="1" w:styleId="60">
    <w:name w:val="Заголовок 6 Знак"/>
    <w:basedOn w:val="a0"/>
    <w:link w:val="6"/>
    <w:rsid w:val="00B43A34"/>
    <w:rPr>
      <w:rFonts w:ascii="Times New Roman" w:eastAsia="Times New Roman" w:hAnsi="Times New Roman"/>
      <w:sz w:val="28"/>
    </w:rPr>
  </w:style>
  <w:style w:type="character" w:customStyle="1" w:styleId="70">
    <w:name w:val="Заголовок 7 Знак"/>
    <w:basedOn w:val="a0"/>
    <w:link w:val="7"/>
    <w:rsid w:val="00B43A34"/>
    <w:rPr>
      <w:rFonts w:ascii="Times New Roman" w:eastAsia="Times New Roman" w:hAnsi="Times New Roman"/>
      <w:sz w:val="28"/>
    </w:rPr>
  </w:style>
  <w:style w:type="character" w:customStyle="1" w:styleId="90">
    <w:name w:val="Заголовок 9 Знак"/>
    <w:basedOn w:val="a0"/>
    <w:link w:val="9"/>
    <w:rsid w:val="00B43A34"/>
    <w:rPr>
      <w:rFonts w:ascii="Times New Roman" w:eastAsia="Times New Roman" w:hAnsi="Times New Roman"/>
      <w:color w:val="000000"/>
      <w:spacing w:val="3"/>
      <w:sz w:val="26"/>
      <w:szCs w:val="26"/>
      <w:shd w:val="clear" w:color="auto" w:fill="FFFFFF"/>
    </w:rPr>
  </w:style>
  <w:style w:type="paragraph" w:customStyle="1" w:styleId="affffff8">
    <w:name w:val="Знак Знак Знак Знак"/>
    <w:basedOn w:val="a"/>
    <w:rsid w:val="00B43A34"/>
    <w:pPr>
      <w:spacing w:after="160" w:line="240" w:lineRule="exact"/>
    </w:pPr>
    <w:rPr>
      <w:rFonts w:ascii="Verdana" w:eastAsia="Times New Roman" w:hAnsi="Verdana"/>
      <w:sz w:val="20"/>
      <w:szCs w:val="20"/>
      <w:lang w:val="en-US"/>
    </w:rPr>
  </w:style>
  <w:style w:type="paragraph" w:styleId="HTML">
    <w:name w:val="HTML Preformatted"/>
    <w:basedOn w:val="a"/>
    <w:link w:val="HTML0"/>
    <w:rsid w:val="00B43A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sz w:val="20"/>
      <w:szCs w:val="20"/>
      <w:lang w:eastAsia="ru-RU"/>
    </w:rPr>
  </w:style>
  <w:style w:type="character" w:customStyle="1" w:styleId="HTML0">
    <w:name w:val="Стандартный HTML Знак"/>
    <w:basedOn w:val="a0"/>
    <w:link w:val="HTML"/>
    <w:rsid w:val="00B43A34"/>
    <w:rPr>
      <w:rFonts w:ascii="Courier New" w:eastAsia="Courier New" w:hAnsi="Courier New"/>
    </w:rPr>
  </w:style>
  <w:style w:type="paragraph" w:customStyle="1" w:styleId="ConsTitle">
    <w:name w:val="ConsTitle"/>
    <w:rsid w:val="00B43A34"/>
    <w:pPr>
      <w:widowControl w:val="0"/>
      <w:autoSpaceDE w:val="0"/>
      <w:autoSpaceDN w:val="0"/>
      <w:adjustRightInd w:val="0"/>
    </w:pPr>
    <w:rPr>
      <w:rFonts w:ascii="Arial" w:eastAsia="Times New Roman" w:hAnsi="Arial" w:cs="Arial"/>
      <w:b/>
      <w:bCs/>
      <w:sz w:val="16"/>
      <w:szCs w:val="16"/>
    </w:rPr>
  </w:style>
  <w:style w:type="character" w:styleId="affffff9">
    <w:name w:val="page number"/>
    <w:basedOn w:val="a0"/>
    <w:rsid w:val="00B43A34"/>
  </w:style>
  <w:style w:type="paragraph" w:customStyle="1" w:styleId="1d">
    <w:name w:val="Обычный1"/>
    <w:rsid w:val="00B43A34"/>
    <w:pPr>
      <w:widowControl w:val="0"/>
      <w:spacing w:line="300" w:lineRule="auto"/>
      <w:ind w:firstLine="680"/>
    </w:pPr>
    <w:rPr>
      <w:rFonts w:ascii="Times New Roman" w:eastAsia="Times New Roman" w:hAnsi="Times New Roman"/>
      <w:snapToGrid w:val="0"/>
      <w:sz w:val="24"/>
    </w:rPr>
  </w:style>
  <w:style w:type="paragraph" w:customStyle="1" w:styleId="ConsNonformat">
    <w:name w:val="ConsNonformat"/>
    <w:rsid w:val="00B43A34"/>
    <w:pPr>
      <w:widowControl w:val="0"/>
    </w:pPr>
    <w:rPr>
      <w:rFonts w:ascii="Courier New" w:eastAsia="Times New Roman" w:hAnsi="Courier New"/>
      <w:snapToGrid w:val="0"/>
    </w:rPr>
  </w:style>
  <w:style w:type="paragraph" w:customStyle="1" w:styleId="affffffa">
    <w:name w:val="маркирован"/>
    <w:basedOn w:val="a"/>
    <w:next w:val="a"/>
    <w:rsid w:val="00B43A34"/>
    <w:pPr>
      <w:tabs>
        <w:tab w:val="num" w:pos="360"/>
        <w:tab w:val="num" w:pos="709"/>
      </w:tabs>
      <w:spacing w:after="0" w:line="240" w:lineRule="auto"/>
      <w:ind w:firstLine="360"/>
      <w:jc w:val="both"/>
    </w:pPr>
    <w:rPr>
      <w:rFonts w:ascii="Times New Roman" w:eastAsia="Times New Roman" w:hAnsi="Times New Roman"/>
      <w:sz w:val="28"/>
      <w:szCs w:val="20"/>
      <w:lang w:eastAsia="ru-RU"/>
    </w:rPr>
  </w:style>
  <w:style w:type="paragraph" w:customStyle="1" w:styleId="affffffb">
    <w:name w:val="таблица"/>
    <w:basedOn w:val="a"/>
    <w:rsid w:val="00B43A34"/>
    <w:pPr>
      <w:spacing w:after="0" w:line="240" w:lineRule="auto"/>
      <w:jc w:val="both"/>
    </w:pPr>
    <w:rPr>
      <w:rFonts w:ascii="Times New Roman" w:eastAsia="Times New Roman" w:hAnsi="Times New Roman"/>
      <w:sz w:val="24"/>
      <w:szCs w:val="20"/>
      <w:lang w:eastAsia="ru-RU"/>
    </w:rPr>
  </w:style>
  <w:style w:type="paragraph" w:customStyle="1" w:styleId="5-">
    <w:name w:val="5.Табл.-шапка"/>
    <w:basedOn w:val="6-1"/>
    <w:rsid w:val="00B43A34"/>
  </w:style>
  <w:style w:type="paragraph" w:customStyle="1" w:styleId="6-1">
    <w:name w:val="6.Табл.-1уровень"/>
    <w:basedOn w:val="a"/>
    <w:rsid w:val="00B43A34"/>
    <w:pPr>
      <w:widowControl w:val="0"/>
      <w:spacing w:before="20" w:after="0" w:line="240" w:lineRule="auto"/>
      <w:ind w:left="170" w:hanging="113"/>
      <w:jc w:val="both"/>
    </w:pPr>
    <w:rPr>
      <w:rFonts w:ascii="Times New Roman" w:eastAsia="Times New Roman" w:hAnsi="Times New Roman"/>
      <w:sz w:val="16"/>
      <w:szCs w:val="20"/>
      <w:lang w:eastAsia="ru-RU"/>
    </w:rPr>
  </w:style>
  <w:style w:type="paragraph" w:customStyle="1" w:styleId="1e">
    <w:name w:val="Основной текст1"/>
    <w:basedOn w:val="1d"/>
    <w:rsid w:val="00B43A34"/>
    <w:pPr>
      <w:widowControl/>
      <w:spacing w:line="240" w:lineRule="auto"/>
      <w:ind w:firstLine="0"/>
      <w:jc w:val="both"/>
    </w:pPr>
    <w:rPr>
      <w:snapToGrid/>
    </w:rPr>
  </w:style>
  <w:style w:type="paragraph" w:customStyle="1" w:styleId="affffffc">
    <w:name w:val="Íàçâàíèå"/>
    <w:basedOn w:val="a"/>
    <w:rsid w:val="00B43A34"/>
    <w:pPr>
      <w:autoSpaceDE w:val="0"/>
      <w:autoSpaceDN w:val="0"/>
      <w:spacing w:after="0" w:line="240" w:lineRule="auto"/>
      <w:jc w:val="center"/>
    </w:pPr>
    <w:rPr>
      <w:rFonts w:ascii="Courier New" w:eastAsia="Times New Roman" w:hAnsi="Courier New"/>
      <w:b/>
      <w:sz w:val="24"/>
      <w:szCs w:val="20"/>
      <w:lang w:eastAsia="ru-RU"/>
    </w:rPr>
  </w:style>
  <w:style w:type="paragraph" w:customStyle="1" w:styleId="FR1">
    <w:name w:val="FR1"/>
    <w:rsid w:val="00B43A34"/>
    <w:pPr>
      <w:widowControl w:val="0"/>
      <w:autoSpaceDE w:val="0"/>
      <w:autoSpaceDN w:val="0"/>
      <w:adjustRightInd w:val="0"/>
      <w:ind w:left="920"/>
    </w:pPr>
    <w:rPr>
      <w:rFonts w:ascii="Arial" w:eastAsia="Times New Roman" w:hAnsi="Arial" w:cs="Arial"/>
      <w:sz w:val="48"/>
      <w:szCs w:val="48"/>
    </w:rPr>
  </w:style>
  <w:style w:type="paragraph" w:styleId="affffffd">
    <w:name w:val="Block Text"/>
    <w:basedOn w:val="a"/>
    <w:rsid w:val="00B43A34"/>
    <w:pPr>
      <w:spacing w:after="0" w:line="240" w:lineRule="auto"/>
      <w:ind w:left="-360" w:right="-180" w:firstLine="360"/>
      <w:jc w:val="both"/>
    </w:pPr>
    <w:rPr>
      <w:rFonts w:ascii="Times New Roman" w:eastAsia="Times New Roman" w:hAnsi="Times New Roman"/>
      <w:sz w:val="28"/>
      <w:szCs w:val="24"/>
      <w:lang w:eastAsia="ru-RU"/>
    </w:rPr>
  </w:style>
  <w:style w:type="paragraph" w:customStyle="1" w:styleId="text6">
    <w:name w:val="text6"/>
    <w:basedOn w:val="a"/>
    <w:rsid w:val="00B43A34"/>
    <w:pPr>
      <w:spacing w:before="240" w:after="48" w:line="240" w:lineRule="auto"/>
      <w:ind w:firstLine="720"/>
      <w:jc w:val="both"/>
    </w:pPr>
    <w:rPr>
      <w:rFonts w:ascii="Times New Roman" w:eastAsia="Times New Roman" w:hAnsi="Times New Roman"/>
      <w:color w:val="000000"/>
      <w:sz w:val="24"/>
      <w:szCs w:val="24"/>
      <w:lang w:eastAsia="ru-RU"/>
    </w:rPr>
  </w:style>
  <w:style w:type="paragraph" w:customStyle="1" w:styleId="ConsCell">
    <w:name w:val="ConsCell"/>
    <w:rsid w:val="00B43A34"/>
    <w:pPr>
      <w:widowControl w:val="0"/>
      <w:autoSpaceDE w:val="0"/>
      <w:autoSpaceDN w:val="0"/>
      <w:adjustRightInd w:val="0"/>
      <w:ind w:right="19772"/>
    </w:pPr>
    <w:rPr>
      <w:rFonts w:ascii="Arial" w:eastAsia="Times New Roman" w:hAnsi="Arial" w:cs="Arial"/>
    </w:rPr>
  </w:style>
  <w:style w:type="paragraph" w:customStyle="1" w:styleId="ConsPlusDocList">
    <w:name w:val="ConsPlusDocList"/>
    <w:rsid w:val="00B43A34"/>
    <w:pPr>
      <w:widowControl w:val="0"/>
      <w:autoSpaceDE w:val="0"/>
      <w:autoSpaceDN w:val="0"/>
      <w:adjustRightInd w:val="0"/>
    </w:pPr>
    <w:rPr>
      <w:rFonts w:ascii="Courier New" w:eastAsia="Times New Roman" w:hAnsi="Courier New" w:cs="Courier New"/>
    </w:rPr>
  </w:style>
  <w:style w:type="paragraph" w:customStyle="1" w:styleId="1f">
    <w:name w:val="Знак Знак Знак1"/>
    <w:basedOn w:val="a"/>
    <w:rsid w:val="00B43A34"/>
    <w:pPr>
      <w:spacing w:after="160" w:line="240" w:lineRule="exact"/>
    </w:pPr>
    <w:rPr>
      <w:rFonts w:ascii="Verdana" w:eastAsia="Times New Roman" w:hAnsi="Verdana"/>
      <w:sz w:val="20"/>
      <w:szCs w:val="20"/>
      <w:lang w:val="en-US"/>
    </w:rPr>
  </w:style>
  <w:style w:type="paragraph" w:customStyle="1" w:styleId="affffffe">
    <w:name w:val="Знак Знак Знак Знак Знак Знак Знак"/>
    <w:basedOn w:val="a"/>
    <w:rsid w:val="00B43A34"/>
    <w:pPr>
      <w:spacing w:after="160" w:line="240" w:lineRule="exact"/>
    </w:pPr>
    <w:rPr>
      <w:rFonts w:ascii="Verdana" w:eastAsia="Times New Roman" w:hAnsi="Verdana"/>
      <w:sz w:val="20"/>
      <w:szCs w:val="20"/>
      <w:lang w:val="en-US"/>
    </w:rPr>
  </w:style>
  <w:style w:type="paragraph" w:customStyle="1" w:styleId="afffffff">
    <w:name w:val="Знак Знак"/>
    <w:basedOn w:val="a"/>
    <w:rsid w:val="00B43A34"/>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f0">
    <w:name w:val="Знак Знак Знак1 Знак"/>
    <w:basedOn w:val="a"/>
    <w:rsid w:val="00B43A34"/>
    <w:pPr>
      <w:spacing w:after="160" w:line="240" w:lineRule="exact"/>
    </w:pPr>
    <w:rPr>
      <w:rFonts w:ascii="Verdana" w:eastAsia="Times New Roman" w:hAnsi="Verdana"/>
      <w:sz w:val="20"/>
      <w:szCs w:val="20"/>
      <w:lang w:val="en-US"/>
    </w:rPr>
  </w:style>
  <w:style w:type="paragraph" w:styleId="afffffff0">
    <w:name w:val="Plain Text"/>
    <w:basedOn w:val="a"/>
    <w:link w:val="afffffff1"/>
    <w:unhideWhenUsed/>
    <w:rsid w:val="00B43A34"/>
    <w:pPr>
      <w:spacing w:after="0" w:line="240" w:lineRule="auto"/>
    </w:pPr>
    <w:rPr>
      <w:szCs w:val="21"/>
    </w:rPr>
  </w:style>
  <w:style w:type="character" w:customStyle="1" w:styleId="afffffff1">
    <w:name w:val="Текст Знак"/>
    <w:basedOn w:val="a0"/>
    <w:link w:val="afffffff0"/>
    <w:rsid w:val="00B43A34"/>
    <w:rPr>
      <w:sz w:val="22"/>
      <w:szCs w:val="21"/>
      <w:lang w:eastAsia="en-US"/>
    </w:rPr>
  </w:style>
  <w:style w:type="paragraph" w:customStyle="1" w:styleId="2b">
    <w:name w:val="Обычный2"/>
    <w:rsid w:val="00B43A34"/>
    <w:pPr>
      <w:widowControl w:val="0"/>
      <w:spacing w:line="300" w:lineRule="auto"/>
      <w:ind w:firstLine="680"/>
    </w:pPr>
    <w:rPr>
      <w:rFonts w:ascii="Times New Roman" w:eastAsia="Times New Roman" w:hAnsi="Times New Roman"/>
      <w:snapToGrid w:val="0"/>
      <w:sz w:val="24"/>
    </w:rPr>
  </w:style>
  <w:style w:type="paragraph" w:customStyle="1" w:styleId="2c">
    <w:name w:val="Основной текст2"/>
    <w:basedOn w:val="2b"/>
    <w:rsid w:val="00B43A34"/>
    <w:pPr>
      <w:widowControl/>
      <w:spacing w:line="240" w:lineRule="auto"/>
      <w:ind w:firstLine="0"/>
      <w:jc w:val="both"/>
    </w:pPr>
    <w:rPr>
      <w:snapToGrid/>
    </w:rPr>
  </w:style>
  <w:style w:type="paragraph" w:styleId="afffffff2">
    <w:name w:val="caption"/>
    <w:basedOn w:val="a"/>
    <w:next w:val="a"/>
    <w:qFormat/>
    <w:rsid w:val="00B43A34"/>
    <w:pPr>
      <w:overflowPunct w:val="0"/>
      <w:autoSpaceDE w:val="0"/>
      <w:autoSpaceDN w:val="0"/>
      <w:adjustRightInd w:val="0"/>
      <w:spacing w:after="0" w:line="240" w:lineRule="auto"/>
      <w:ind w:firstLine="709"/>
      <w:jc w:val="center"/>
      <w:textAlignment w:val="baseline"/>
    </w:pPr>
    <w:rPr>
      <w:rFonts w:ascii="Times New Roman" w:eastAsia="Times New Roman" w:hAnsi="Times New Roman"/>
      <w:b/>
      <w:sz w:val="32"/>
      <w:szCs w:val="20"/>
      <w:lang w:eastAsia="ru-RU"/>
    </w:rPr>
  </w:style>
  <w:style w:type="paragraph" w:customStyle="1" w:styleId="afffffff3">
    <w:name w:val="Знак Знак Знак"/>
    <w:basedOn w:val="a"/>
    <w:rsid w:val="00B43A34"/>
    <w:pPr>
      <w:spacing w:after="160" w:line="240" w:lineRule="exact"/>
    </w:pPr>
    <w:rPr>
      <w:rFonts w:ascii="Verdana" w:eastAsia="Times New Roman" w:hAnsi="Verdana"/>
      <w:sz w:val="20"/>
      <w:szCs w:val="20"/>
      <w:lang w:val="en-US"/>
    </w:rPr>
  </w:style>
  <w:style w:type="numbering" w:customStyle="1" w:styleId="1">
    <w:name w:val="Стиль1"/>
    <w:rsid w:val="00B43A34"/>
    <w:pPr>
      <w:numPr>
        <w:numId w:val="3"/>
      </w:numPr>
    </w:pPr>
  </w:style>
  <w:style w:type="numbering" w:customStyle="1" w:styleId="2">
    <w:name w:val="Стиль2"/>
    <w:rsid w:val="00B43A34"/>
    <w:pPr>
      <w:numPr>
        <w:numId w:val="4"/>
      </w:numPr>
    </w:pPr>
  </w:style>
  <w:style w:type="character" w:customStyle="1" w:styleId="FontStyle47">
    <w:name w:val="Font Style47"/>
    <w:basedOn w:val="a0"/>
    <w:rsid w:val="008812AE"/>
    <w:rPr>
      <w:rFonts w:ascii="Times New Roman" w:hAnsi="Times New Roman" w:cs="Times New Roman" w:hint="default"/>
      <w:sz w:val="22"/>
      <w:szCs w:val="22"/>
    </w:rPr>
  </w:style>
  <w:style w:type="character" w:customStyle="1" w:styleId="afffffff4">
    <w:name w:val="Основной текст_"/>
    <w:basedOn w:val="a0"/>
    <w:link w:val="37"/>
    <w:rsid w:val="008812AE"/>
    <w:rPr>
      <w:rFonts w:ascii="Times New Roman" w:eastAsia="Times New Roman" w:hAnsi="Times New Roman"/>
      <w:spacing w:val="15"/>
      <w:sz w:val="23"/>
      <w:szCs w:val="23"/>
      <w:shd w:val="clear" w:color="auto" w:fill="FFFFFF"/>
    </w:rPr>
  </w:style>
  <w:style w:type="paragraph" w:customStyle="1" w:styleId="37">
    <w:name w:val="Основной текст3"/>
    <w:basedOn w:val="a"/>
    <w:link w:val="afffffff4"/>
    <w:rsid w:val="008812AE"/>
    <w:pPr>
      <w:widowControl w:val="0"/>
      <w:shd w:val="clear" w:color="auto" w:fill="FFFFFF"/>
      <w:spacing w:after="120" w:line="0" w:lineRule="atLeast"/>
      <w:jc w:val="right"/>
    </w:pPr>
    <w:rPr>
      <w:rFonts w:ascii="Times New Roman" w:eastAsia="Times New Roman" w:hAnsi="Times New Roman"/>
      <w:spacing w:val="15"/>
      <w:sz w:val="23"/>
      <w:szCs w:val="23"/>
      <w:lang w:eastAsia="ru-RU"/>
    </w:rPr>
  </w:style>
  <w:style w:type="character" w:customStyle="1" w:styleId="s3">
    <w:name w:val="s3"/>
    <w:basedOn w:val="a0"/>
    <w:rsid w:val="00657EA5"/>
  </w:style>
  <w:style w:type="paragraph" w:customStyle="1" w:styleId="Standard">
    <w:name w:val="Standard"/>
    <w:uiPriority w:val="99"/>
    <w:rsid w:val="00DB665B"/>
    <w:pPr>
      <w:widowControl w:val="0"/>
      <w:suppressAutoHyphens/>
      <w:autoSpaceDN w:val="0"/>
      <w:textAlignment w:val="baseline"/>
    </w:pPr>
    <w:rPr>
      <w:rFonts w:ascii="Times New Roman" w:hAnsi="Times New Roman" w:cs="Tahoma"/>
      <w:kern w:val="3"/>
      <w:sz w:val="24"/>
      <w:szCs w:val="24"/>
      <w:lang w:val="de-DE" w:eastAsia="ja-JP" w:bidi="fa-IR"/>
    </w:rPr>
  </w:style>
  <w:style w:type="numbering" w:customStyle="1" w:styleId="121">
    <w:name w:val="Нет списка12"/>
    <w:next w:val="a2"/>
    <w:uiPriority w:val="99"/>
    <w:semiHidden/>
    <w:unhideWhenUsed/>
    <w:rsid w:val="000336B9"/>
  </w:style>
  <w:style w:type="table" w:customStyle="1" w:styleId="170">
    <w:name w:val="Сетка таблицы17"/>
    <w:basedOn w:val="a1"/>
    <w:next w:val="a9"/>
    <w:uiPriority w:val="99"/>
    <w:rsid w:val="000336B9"/>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ff5">
    <w:name w:val="Символ сноски"/>
    <w:rsid w:val="000336B9"/>
    <w:rPr>
      <w:vertAlign w:val="superscript"/>
    </w:rPr>
  </w:style>
</w:styles>
</file>

<file path=word/webSettings.xml><?xml version="1.0" encoding="utf-8"?>
<w:webSettings xmlns:r="http://schemas.openxmlformats.org/officeDocument/2006/relationships" xmlns:w="http://schemas.openxmlformats.org/wordprocessingml/2006/main">
  <w:divs>
    <w:div w:id="478376774">
      <w:bodyDiv w:val="1"/>
      <w:marLeft w:val="0"/>
      <w:marRight w:val="0"/>
      <w:marTop w:val="0"/>
      <w:marBottom w:val="0"/>
      <w:divBdr>
        <w:top w:val="none" w:sz="0" w:space="0" w:color="auto"/>
        <w:left w:val="none" w:sz="0" w:space="0" w:color="auto"/>
        <w:bottom w:val="none" w:sz="0" w:space="0" w:color="auto"/>
        <w:right w:val="none" w:sz="0" w:space="0" w:color="auto"/>
      </w:divBdr>
    </w:div>
    <w:div w:id="601299178">
      <w:bodyDiv w:val="1"/>
      <w:marLeft w:val="0"/>
      <w:marRight w:val="0"/>
      <w:marTop w:val="0"/>
      <w:marBottom w:val="0"/>
      <w:divBdr>
        <w:top w:val="none" w:sz="0" w:space="0" w:color="auto"/>
        <w:left w:val="none" w:sz="0" w:space="0" w:color="auto"/>
        <w:bottom w:val="none" w:sz="0" w:space="0" w:color="auto"/>
        <w:right w:val="none" w:sz="0" w:space="0" w:color="auto"/>
      </w:divBdr>
    </w:div>
    <w:div w:id="638846479">
      <w:bodyDiv w:val="1"/>
      <w:marLeft w:val="0"/>
      <w:marRight w:val="0"/>
      <w:marTop w:val="0"/>
      <w:marBottom w:val="0"/>
      <w:divBdr>
        <w:top w:val="none" w:sz="0" w:space="0" w:color="auto"/>
        <w:left w:val="none" w:sz="0" w:space="0" w:color="auto"/>
        <w:bottom w:val="none" w:sz="0" w:space="0" w:color="auto"/>
        <w:right w:val="none" w:sz="0" w:space="0" w:color="auto"/>
      </w:divBdr>
    </w:div>
    <w:div w:id="1139884023">
      <w:bodyDiv w:val="1"/>
      <w:marLeft w:val="0"/>
      <w:marRight w:val="0"/>
      <w:marTop w:val="0"/>
      <w:marBottom w:val="0"/>
      <w:divBdr>
        <w:top w:val="none" w:sz="0" w:space="0" w:color="auto"/>
        <w:left w:val="none" w:sz="0" w:space="0" w:color="auto"/>
        <w:bottom w:val="none" w:sz="0" w:space="0" w:color="auto"/>
        <w:right w:val="none" w:sz="0" w:space="0" w:color="auto"/>
      </w:divBdr>
    </w:div>
    <w:div w:id="1225290525">
      <w:bodyDiv w:val="1"/>
      <w:marLeft w:val="0"/>
      <w:marRight w:val="0"/>
      <w:marTop w:val="0"/>
      <w:marBottom w:val="0"/>
      <w:divBdr>
        <w:top w:val="none" w:sz="0" w:space="0" w:color="auto"/>
        <w:left w:val="none" w:sz="0" w:space="0" w:color="auto"/>
        <w:bottom w:val="none" w:sz="0" w:space="0" w:color="auto"/>
        <w:right w:val="none" w:sz="0" w:space="0" w:color="auto"/>
      </w:divBdr>
    </w:div>
    <w:div w:id="1289818550">
      <w:bodyDiv w:val="1"/>
      <w:marLeft w:val="0"/>
      <w:marRight w:val="0"/>
      <w:marTop w:val="0"/>
      <w:marBottom w:val="0"/>
      <w:divBdr>
        <w:top w:val="none" w:sz="0" w:space="0" w:color="auto"/>
        <w:left w:val="none" w:sz="0" w:space="0" w:color="auto"/>
        <w:bottom w:val="none" w:sz="0" w:space="0" w:color="auto"/>
        <w:right w:val="none" w:sz="0" w:space="0" w:color="auto"/>
      </w:divBdr>
    </w:div>
    <w:div w:id="1348823008">
      <w:bodyDiv w:val="1"/>
      <w:marLeft w:val="0"/>
      <w:marRight w:val="0"/>
      <w:marTop w:val="0"/>
      <w:marBottom w:val="0"/>
      <w:divBdr>
        <w:top w:val="none" w:sz="0" w:space="0" w:color="auto"/>
        <w:left w:val="none" w:sz="0" w:space="0" w:color="auto"/>
        <w:bottom w:val="none" w:sz="0" w:space="0" w:color="auto"/>
        <w:right w:val="none" w:sz="0" w:space="0" w:color="auto"/>
      </w:divBdr>
    </w:div>
    <w:div w:id="1740441093">
      <w:bodyDiv w:val="1"/>
      <w:marLeft w:val="0"/>
      <w:marRight w:val="0"/>
      <w:marTop w:val="0"/>
      <w:marBottom w:val="0"/>
      <w:divBdr>
        <w:top w:val="none" w:sz="0" w:space="0" w:color="auto"/>
        <w:left w:val="none" w:sz="0" w:space="0" w:color="auto"/>
        <w:bottom w:val="none" w:sz="0" w:space="0" w:color="auto"/>
        <w:right w:val="none" w:sz="0" w:space="0" w:color="auto"/>
      </w:divBdr>
    </w:div>
    <w:div w:id="1970620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787E3CF338868F3141D119D33084546F3D3ACEB509FB81B220B199C8C6D2D640D358FDE769529BA5H5FAM" TargetMode="External"/><Relationship Id="rId18" Type="http://schemas.openxmlformats.org/officeDocument/2006/relationships/hyperlink" Target="consultantplus://offline/ref=6380D849C2210D2EF96FC6242DE77C68E317E30C0D2C57355004F10F6734128A0EF7852140287718DB93E6J6PEK" TargetMode="External"/><Relationship Id="rId26" Type="http://schemas.openxmlformats.org/officeDocument/2006/relationships/image" Target="media/image8.jpeg"/><Relationship Id="rId3" Type="http://schemas.openxmlformats.org/officeDocument/2006/relationships/styles" Target="styles.xml"/><Relationship Id="rId21" Type="http://schemas.openxmlformats.org/officeDocument/2006/relationships/image" Target="media/image7.jpeg"/><Relationship Id="rId7" Type="http://schemas.openxmlformats.org/officeDocument/2006/relationships/endnotes" Target="endnotes.xml"/><Relationship Id="rId12" Type="http://schemas.openxmlformats.org/officeDocument/2006/relationships/hyperlink" Target="consultantplus://offline/ref=7C0A7380B68D115D61CE0C9E10E6686965945CA041EFF9D912FF30CA6EA1472F913E9BD7x469F" TargetMode="External"/><Relationship Id="rId17" Type="http://schemas.openxmlformats.org/officeDocument/2006/relationships/image" Target="media/image6.jpeg"/><Relationship Id="rId25" Type="http://schemas.openxmlformats.org/officeDocument/2006/relationships/hyperlink" Target="consultantplus://offline/ref=C5464F7C9A785F3E4FCD8188527BF72BA29C979825DC15DC63B2524D227C810972E59D399785F87B9F8A88R6tCI" TargetMode="External"/><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6313BE88A598766DBAB9B4A2B202B02661A971D418ADC7DD5C52E15B2CFE420DF3C053A86B4EA4BDF2F5B2CfDxBG" TargetMode="External"/><Relationship Id="rId24" Type="http://schemas.openxmlformats.org/officeDocument/2006/relationships/hyperlink" Target="consultantplus://offline/ref=C5464F7C9A785F3E4FCD8188527BF72BA29C979822DD14DC63B00F472A258D0B75REtAI" TargetMode="Externa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hyperlink" Target="consultantplus://offline/ref=0BA5F5892FEDA53AE9FBB0BADCBF977F9FCDA3081C1FB9406B0471F8867586B79426B04D98586108478C4Ct6C9J" TargetMode="External"/><Relationship Id="rId28" Type="http://schemas.openxmlformats.org/officeDocument/2006/relationships/theme" Target="theme/theme1.xml"/><Relationship Id="rId10" Type="http://schemas.openxmlformats.org/officeDocument/2006/relationships/hyperlink" Target="consultantplus://offline/ref=56313BE88A598766DBAB9B4A2B202B02661A971D418ADC7DD5C52E15B2CFE420DF3C053A86B4EA4BDF2F5B2CfDxAG" TargetMode="External"/><Relationship Id="rId19" Type="http://schemas.openxmlformats.org/officeDocument/2006/relationships/hyperlink" Target="consultantplus://offline/ref=6380D849C2210D2EF96FC6242DE77C68E317E30C0D2C57355004F10F6734128A0EF7852140287718DA9AE0J6PCK"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3.png"/><Relationship Id="rId22" Type="http://schemas.openxmlformats.org/officeDocument/2006/relationships/hyperlink" Target="consultantplus://offline/ref=0BA5F5892FEDA53AE9FBB0BADCBF977F9FCDA3081C1BBD47690471F8867586B79426B04D98586108478C4Dt6CEJ"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022437-F404-49E9-9C13-27118686D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72</Pages>
  <Words>19533</Words>
  <Characters>111342</Characters>
  <Application>Microsoft Office Word</Application>
  <DocSecurity>0</DocSecurity>
  <Lines>927</Lines>
  <Paragraphs>261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130614</CharactersWithSpaces>
  <SharedDoc>false</SharedDoc>
  <HLinks>
    <vt:vector size="414" baseType="variant">
      <vt:variant>
        <vt:i4>4194305</vt:i4>
      </vt:variant>
      <vt:variant>
        <vt:i4>204</vt:i4>
      </vt:variant>
      <vt:variant>
        <vt:i4>0</vt:i4>
      </vt:variant>
      <vt:variant>
        <vt:i4>5</vt:i4>
      </vt:variant>
      <vt:variant>
        <vt:lpwstr>consultantplus://offline/ref=BFF45DE6B5B8EA671002C29B9F110A6D75853501EE41CB6170D57EC870mAO1L</vt:lpwstr>
      </vt:variant>
      <vt:variant>
        <vt:lpwstr/>
      </vt:variant>
      <vt:variant>
        <vt:i4>3735664</vt:i4>
      </vt:variant>
      <vt:variant>
        <vt:i4>201</vt:i4>
      </vt:variant>
      <vt:variant>
        <vt:i4>0</vt:i4>
      </vt:variant>
      <vt:variant>
        <vt:i4>5</vt:i4>
      </vt:variant>
      <vt:variant>
        <vt:lpwstr/>
      </vt:variant>
      <vt:variant>
        <vt:lpwstr>P98</vt:lpwstr>
      </vt:variant>
      <vt:variant>
        <vt:i4>3407984</vt:i4>
      </vt:variant>
      <vt:variant>
        <vt:i4>198</vt:i4>
      </vt:variant>
      <vt:variant>
        <vt:i4>0</vt:i4>
      </vt:variant>
      <vt:variant>
        <vt:i4>5</vt:i4>
      </vt:variant>
      <vt:variant>
        <vt:lpwstr/>
      </vt:variant>
      <vt:variant>
        <vt:lpwstr>P43</vt:lpwstr>
      </vt:variant>
      <vt:variant>
        <vt:i4>65607</vt:i4>
      </vt:variant>
      <vt:variant>
        <vt:i4>195</vt:i4>
      </vt:variant>
      <vt:variant>
        <vt:i4>0</vt:i4>
      </vt:variant>
      <vt:variant>
        <vt:i4>5</vt:i4>
      </vt:variant>
      <vt:variant>
        <vt:lpwstr/>
      </vt:variant>
      <vt:variant>
        <vt:lpwstr>P170</vt:lpwstr>
      </vt:variant>
      <vt:variant>
        <vt:i4>68</vt:i4>
      </vt:variant>
      <vt:variant>
        <vt:i4>192</vt:i4>
      </vt:variant>
      <vt:variant>
        <vt:i4>0</vt:i4>
      </vt:variant>
      <vt:variant>
        <vt:i4>5</vt:i4>
      </vt:variant>
      <vt:variant>
        <vt:lpwstr/>
      </vt:variant>
      <vt:variant>
        <vt:lpwstr>P141</vt:lpwstr>
      </vt:variant>
      <vt:variant>
        <vt:i4>3735664</vt:i4>
      </vt:variant>
      <vt:variant>
        <vt:i4>189</vt:i4>
      </vt:variant>
      <vt:variant>
        <vt:i4>0</vt:i4>
      </vt:variant>
      <vt:variant>
        <vt:i4>5</vt:i4>
      </vt:variant>
      <vt:variant>
        <vt:lpwstr/>
      </vt:variant>
      <vt:variant>
        <vt:lpwstr>P98</vt:lpwstr>
      </vt:variant>
      <vt:variant>
        <vt:i4>3407984</vt:i4>
      </vt:variant>
      <vt:variant>
        <vt:i4>186</vt:i4>
      </vt:variant>
      <vt:variant>
        <vt:i4>0</vt:i4>
      </vt:variant>
      <vt:variant>
        <vt:i4>5</vt:i4>
      </vt:variant>
      <vt:variant>
        <vt:lpwstr/>
      </vt:variant>
      <vt:variant>
        <vt:lpwstr>P43</vt:lpwstr>
      </vt:variant>
      <vt:variant>
        <vt:i4>6619258</vt:i4>
      </vt:variant>
      <vt:variant>
        <vt:i4>183</vt:i4>
      </vt:variant>
      <vt:variant>
        <vt:i4>0</vt:i4>
      </vt:variant>
      <vt:variant>
        <vt:i4>5</vt:i4>
      </vt:variant>
      <vt:variant>
        <vt:lpwstr>http://docs.cntd.ru/document/902070582</vt:lpwstr>
      </vt:variant>
      <vt:variant>
        <vt:lpwstr/>
      </vt:variant>
      <vt:variant>
        <vt:i4>5439490</vt:i4>
      </vt:variant>
      <vt:variant>
        <vt:i4>180</vt:i4>
      </vt:variant>
      <vt:variant>
        <vt:i4>0</vt:i4>
      </vt:variant>
      <vt:variant>
        <vt:i4>5</vt:i4>
      </vt:variant>
      <vt:variant>
        <vt:lpwstr/>
      </vt:variant>
      <vt:variant>
        <vt:lpwstr>Par28</vt:lpwstr>
      </vt:variant>
      <vt:variant>
        <vt:i4>68550733</vt:i4>
      </vt:variant>
      <vt:variant>
        <vt:i4>177</vt:i4>
      </vt:variant>
      <vt:variant>
        <vt:i4>0</vt:i4>
      </vt:variant>
      <vt:variant>
        <vt:i4>5</vt:i4>
      </vt:variant>
      <vt:variant>
        <vt:lpwstr>C:\Users\Начальник\Downloads\Сборные команды.docx</vt:lpwstr>
      </vt:variant>
      <vt:variant>
        <vt:lpwstr>Par124</vt:lpwstr>
      </vt:variant>
      <vt:variant>
        <vt:i4>1835008</vt:i4>
      </vt:variant>
      <vt:variant>
        <vt:i4>174</vt:i4>
      </vt:variant>
      <vt:variant>
        <vt:i4>0</vt:i4>
      </vt:variant>
      <vt:variant>
        <vt:i4>5</vt:i4>
      </vt:variant>
      <vt:variant>
        <vt:lpwstr>consultantplus://offline/ref=7FE572C261E5348B88C604A24C8B9F4F5B45197DEC18B48F361099E035nEA5F</vt:lpwstr>
      </vt:variant>
      <vt:variant>
        <vt:lpwstr/>
      </vt:variant>
      <vt:variant>
        <vt:i4>1835008</vt:i4>
      </vt:variant>
      <vt:variant>
        <vt:i4>171</vt:i4>
      </vt:variant>
      <vt:variant>
        <vt:i4>0</vt:i4>
      </vt:variant>
      <vt:variant>
        <vt:i4>5</vt:i4>
      </vt:variant>
      <vt:variant>
        <vt:lpwstr>consultantplus://offline/ref=7FE572C261E5348B88C604A24C8B9F4F5B45197DEC18B48F361099E035nEA5F</vt:lpwstr>
      </vt:variant>
      <vt:variant>
        <vt:lpwstr/>
      </vt:variant>
      <vt:variant>
        <vt:i4>2621538</vt:i4>
      </vt:variant>
      <vt:variant>
        <vt:i4>168</vt:i4>
      </vt:variant>
      <vt:variant>
        <vt:i4>0</vt:i4>
      </vt:variant>
      <vt:variant>
        <vt:i4>5</vt:i4>
      </vt:variant>
      <vt:variant>
        <vt:lpwstr>consultantplus://offline/ref=A8EE30F5B8B691427B1F89116921F50CB0EC1C0659519C6EB5E4D4BC69F0DB657D1A4361E93695C7Z6Y8L</vt:lpwstr>
      </vt:variant>
      <vt:variant>
        <vt:lpwstr/>
      </vt:variant>
      <vt:variant>
        <vt:i4>5</vt:i4>
      </vt:variant>
      <vt:variant>
        <vt:i4>165</vt:i4>
      </vt:variant>
      <vt:variant>
        <vt:i4>0</vt:i4>
      </vt:variant>
      <vt:variant>
        <vt:i4>5</vt:i4>
      </vt:variant>
      <vt:variant>
        <vt:lpwstr>consultantplus://offline/ref=7ED9845572F189A8B231EC274B3ED4B58C0E4D81311EFF0B2BD5886E91x34AH</vt:lpwstr>
      </vt:variant>
      <vt:variant>
        <vt:lpwstr/>
      </vt:variant>
      <vt:variant>
        <vt:i4>6619243</vt:i4>
      </vt:variant>
      <vt:variant>
        <vt:i4>162</vt:i4>
      </vt:variant>
      <vt:variant>
        <vt:i4>0</vt:i4>
      </vt:variant>
      <vt:variant>
        <vt:i4>5</vt:i4>
      </vt:variant>
      <vt:variant>
        <vt:lpwstr>consultantplus://offline/ref=820F93F54203C5766A0D6345A2596C9B72D2A33CFAA37A2E2ADA7FF3BCF7B1936BF64AF6BE04m0u4J</vt:lpwstr>
      </vt:variant>
      <vt:variant>
        <vt:lpwstr/>
      </vt:variant>
      <vt:variant>
        <vt:i4>3866683</vt:i4>
      </vt:variant>
      <vt:variant>
        <vt:i4>159</vt:i4>
      </vt:variant>
      <vt:variant>
        <vt:i4>0</vt:i4>
      </vt:variant>
      <vt:variant>
        <vt:i4>5</vt:i4>
      </vt:variant>
      <vt:variant>
        <vt:lpwstr>consultantplus://offline/ref=7C0A7380B68D115D61CE0C9E10E6686965945CA041EFF9D912FF30CA6EA1472F913E9BD7x469F</vt:lpwstr>
      </vt:variant>
      <vt:variant>
        <vt:lpwstr/>
      </vt:variant>
      <vt:variant>
        <vt:i4>7733302</vt:i4>
      </vt:variant>
      <vt:variant>
        <vt:i4>156</vt:i4>
      </vt:variant>
      <vt:variant>
        <vt:i4>0</vt:i4>
      </vt:variant>
      <vt:variant>
        <vt:i4>5</vt:i4>
      </vt:variant>
      <vt:variant>
        <vt:lpwstr>consultantplus://offline/ref=862F363C25525B49531C9448007DAFDA4B8208400CB53BABD0ED1B6B5A5922BE9B6F11F9E9DC6ABE209DBDA2F0B4J</vt:lpwstr>
      </vt:variant>
      <vt:variant>
        <vt:lpwstr/>
      </vt:variant>
      <vt:variant>
        <vt:i4>7733303</vt:i4>
      </vt:variant>
      <vt:variant>
        <vt:i4>153</vt:i4>
      </vt:variant>
      <vt:variant>
        <vt:i4>0</vt:i4>
      </vt:variant>
      <vt:variant>
        <vt:i4>5</vt:i4>
      </vt:variant>
      <vt:variant>
        <vt:lpwstr>consultantplus://offline/ref=862F363C25525B49531C9448007DAFDA4B8208400CB53BABD0ED1B6B5A5922BE9B6F11F9E9DC6ABE209DBDA2F0B5J</vt:lpwstr>
      </vt:variant>
      <vt:variant>
        <vt:lpwstr/>
      </vt:variant>
      <vt:variant>
        <vt:i4>2490474</vt:i4>
      </vt:variant>
      <vt:variant>
        <vt:i4>150</vt:i4>
      </vt:variant>
      <vt:variant>
        <vt:i4>0</vt:i4>
      </vt:variant>
      <vt:variant>
        <vt:i4>5</vt:i4>
      </vt:variant>
      <vt:variant>
        <vt:lpwstr>consultantplus://offline/ref=F138A9027943A7E28E926A6B20D5C403BC7F6CEE45892033B5E55DE2ADBA2BC4C7BB5DC8AF86A2874B1CDE65v6tBI</vt:lpwstr>
      </vt:variant>
      <vt:variant>
        <vt:lpwstr/>
      </vt:variant>
      <vt:variant>
        <vt:i4>2490427</vt:i4>
      </vt:variant>
      <vt:variant>
        <vt:i4>147</vt:i4>
      </vt:variant>
      <vt:variant>
        <vt:i4>0</vt:i4>
      </vt:variant>
      <vt:variant>
        <vt:i4>5</vt:i4>
      </vt:variant>
      <vt:variant>
        <vt:lpwstr>consultantplus://offline/ref=F138A9027943A7E28E926A6B20D5C403BC7F6CEE45892033B5E55DE2ADBA2BC4C7BB5DC8AF86A2874B1DDC66v6t1I</vt:lpwstr>
      </vt:variant>
      <vt:variant>
        <vt:lpwstr/>
      </vt:variant>
      <vt:variant>
        <vt:i4>2490474</vt:i4>
      </vt:variant>
      <vt:variant>
        <vt:i4>144</vt:i4>
      </vt:variant>
      <vt:variant>
        <vt:i4>0</vt:i4>
      </vt:variant>
      <vt:variant>
        <vt:i4>5</vt:i4>
      </vt:variant>
      <vt:variant>
        <vt:lpwstr>consultantplus://offline/ref=F138A9027943A7E28E926A6B20D5C403BC7F6CEE45892033B5E55DE2ADBA2BC4C7BB5DC8AF86A2874B1CDE65v6tBI</vt:lpwstr>
      </vt:variant>
      <vt:variant>
        <vt:lpwstr/>
      </vt:variant>
      <vt:variant>
        <vt:i4>2490427</vt:i4>
      </vt:variant>
      <vt:variant>
        <vt:i4>141</vt:i4>
      </vt:variant>
      <vt:variant>
        <vt:i4>0</vt:i4>
      </vt:variant>
      <vt:variant>
        <vt:i4>5</vt:i4>
      </vt:variant>
      <vt:variant>
        <vt:lpwstr>consultantplus://offline/ref=F138A9027943A7E28E926A6B20D5C403BC7F6CEE45892033B5E55DE2ADBA2BC4C7BB5DC8AF86A2874B1DDC66v6t1I</vt:lpwstr>
      </vt:variant>
      <vt:variant>
        <vt:lpwstr/>
      </vt:variant>
      <vt:variant>
        <vt:i4>2490476</vt:i4>
      </vt:variant>
      <vt:variant>
        <vt:i4>138</vt:i4>
      </vt:variant>
      <vt:variant>
        <vt:i4>0</vt:i4>
      </vt:variant>
      <vt:variant>
        <vt:i4>5</vt:i4>
      </vt:variant>
      <vt:variant>
        <vt:lpwstr>consultantplus://offline/ref=F138A9027943A7E28E926A6B20D5C403BC7F6CEE45892033B5E55DE2ADBA2BC4C7BB5DC8AF86A2874B1DDC66v6tFI</vt:lpwstr>
      </vt:variant>
      <vt:variant>
        <vt:lpwstr/>
      </vt:variant>
      <vt:variant>
        <vt:i4>2555960</vt:i4>
      </vt:variant>
      <vt:variant>
        <vt:i4>135</vt:i4>
      </vt:variant>
      <vt:variant>
        <vt:i4>0</vt:i4>
      </vt:variant>
      <vt:variant>
        <vt:i4>5</vt:i4>
      </vt:variant>
      <vt:variant>
        <vt:lpwstr>consultantplus://offline/ref=51D9FC4B2305C17884B1868069FEDA478CD82FCC08ED646ECC14BD9AAA6C2BBF7D5174FE2531AAD0M</vt:lpwstr>
      </vt:variant>
      <vt:variant>
        <vt:lpwstr/>
      </vt:variant>
      <vt:variant>
        <vt:i4>8192098</vt:i4>
      </vt:variant>
      <vt:variant>
        <vt:i4>132</vt:i4>
      </vt:variant>
      <vt:variant>
        <vt:i4>0</vt:i4>
      </vt:variant>
      <vt:variant>
        <vt:i4>5</vt:i4>
      </vt:variant>
      <vt:variant>
        <vt:lpwstr>consultantplus://offline/ref=37A07191F56C4FDFB12197318C032580ADED5910AC0BF8445B15802999866658A49E600C4A19r5q5J</vt:lpwstr>
      </vt:variant>
      <vt:variant>
        <vt:lpwstr/>
      </vt:variant>
      <vt:variant>
        <vt:i4>6160390</vt:i4>
      </vt:variant>
      <vt:variant>
        <vt:i4>129</vt:i4>
      </vt:variant>
      <vt:variant>
        <vt:i4>0</vt:i4>
      </vt:variant>
      <vt:variant>
        <vt:i4>5</vt:i4>
      </vt:variant>
      <vt:variant>
        <vt:lpwstr>consultantplus://offline/ref=19422E7F1E8995B729FF9417BFAF01E44CCB1F5D73CCDF4801428F669D6Cy1I</vt:lpwstr>
      </vt:variant>
      <vt:variant>
        <vt:lpwstr/>
      </vt:variant>
      <vt:variant>
        <vt:i4>655445</vt:i4>
      </vt:variant>
      <vt:variant>
        <vt:i4>126</vt:i4>
      </vt:variant>
      <vt:variant>
        <vt:i4>0</vt:i4>
      </vt:variant>
      <vt:variant>
        <vt:i4>5</vt:i4>
      </vt:variant>
      <vt:variant>
        <vt:lpwstr>consultantplus://offline/ref=BA07B342536499E2769E9F12B00931FB8820DC6E840954886E9E19C21BCD797090F630A489F0BDKDv2J</vt:lpwstr>
      </vt:variant>
      <vt:variant>
        <vt:lpwstr/>
      </vt:variant>
      <vt:variant>
        <vt:i4>7143535</vt:i4>
      </vt:variant>
      <vt:variant>
        <vt:i4>123</vt:i4>
      </vt:variant>
      <vt:variant>
        <vt:i4>0</vt:i4>
      </vt:variant>
      <vt:variant>
        <vt:i4>5</vt:i4>
      </vt:variant>
      <vt:variant>
        <vt:lpwstr>consultantplus://offline/ref=46D01203DD15384C937ECF6E1EB09DAF1BF2E4B144C4D76BD496542DF5F6A730D7AB6BEC4F7EZBdBL</vt:lpwstr>
      </vt:variant>
      <vt:variant>
        <vt:lpwstr/>
      </vt:variant>
      <vt:variant>
        <vt:i4>720990</vt:i4>
      </vt:variant>
      <vt:variant>
        <vt:i4>120</vt:i4>
      </vt:variant>
      <vt:variant>
        <vt:i4>0</vt:i4>
      </vt:variant>
      <vt:variant>
        <vt:i4>5</vt:i4>
      </vt:variant>
      <vt:variant>
        <vt:lpwstr>consultantplus://offline/ref=7F4B4CF405FB750ABE1D4AACD4ED706E01E7F90BCE462B3C796C766D90666B9B7B4B43BE37c1q8H</vt:lpwstr>
      </vt:variant>
      <vt:variant>
        <vt:lpwstr/>
      </vt:variant>
      <vt:variant>
        <vt:i4>720990</vt:i4>
      </vt:variant>
      <vt:variant>
        <vt:i4>117</vt:i4>
      </vt:variant>
      <vt:variant>
        <vt:i4>0</vt:i4>
      </vt:variant>
      <vt:variant>
        <vt:i4>5</vt:i4>
      </vt:variant>
      <vt:variant>
        <vt:lpwstr>consultantplus://offline/ref=7F4B4CF405FB750ABE1D4AACD4ED706E01E7F90BCE462B3C796C766D90666B9B7B4B43BE37c1q8H</vt:lpwstr>
      </vt:variant>
      <vt:variant>
        <vt:lpwstr/>
      </vt:variant>
      <vt:variant>
        <vt:i4>8060989</vt:i4>
      </vt:variant>
      <vt:variant>
        <vt:i4>114</vt:i4>
      </vt:variant>
      <vt:variant>
        <vt:i4>0</vt:i4>
      </vt:variant>
      <vt:variant>
        <vt:i4>5</vt:i4>
      </vt:variant>
      <vt:variant>
        <vt:lpwstr>consultantplus://offline/ref=0536092B33D0ADE9F93F4B731FFC59A8662D17D81D8D56BBE0059E5938D8D0A9969C58FC0402IEKDM</vt:lpwstr>
      </vt:variant>
      <vt:variant>
        <vt:lpwstr/>
      </vt:variant>
      <vt:variant>
        <vt:i4>2752611</vt:i4>
      </vt:variant>
      <vt:variant>
        <vt:i4>111</vt:i4>
      </vt:variant>
      <vt:variant>
        <vt:i4>0</vt:i4>
      </vt:variant>
      <vt:variant>
        <vt:i4>5</vt:i4>
      </vt:variant>
      <vt:variant>
        <vt:lpwstr>consultantplus://offline/ref=0536092B33D0ADE9F93F4B731FFC59A8662D17D81D8D56BBE0059E5938D8D0A9969C58FC010BE349I6K6M</vt:lpwstr>
      </vt:variant>
      <vt:variant>
        <vt:lpwstr/>
      </vt:variant>
      <vt:variant>
        <vt:i4>3866683</vt:i4>
      </vt:variant>
      <vt:variant>
        <vt:i4>108</vt:i4>
      </vt:variant>
      <vt:variant>
        <vt:i4>0</vt:i4>
      </vt:variant>
      <vt:variant>
        <vt:i4>5</vt:i4>
      </vt:variant>
      <vt:variant>
        <vt:lpwstr>consultantplus://offline/ref=7C0A7380B68D115D61CE0C9E10E6686965945CA041EFF9D912FF30CA6EA1472F913E9BD7x469F</vt:lpwstr>
      </vt:variant>
      <vt:variant>
        <vt:lpwstr/>
      </vt:variant>
      <vt:variant>
        <vt:i4>6553707</vt:i4>
      </vt:variant>
      <vt:variant>
        <vt:i4>105</vt:i4>
      </vt:variant>
      <vt:variant>
        <vt:i4>0</vt:i4>
      </vt:variant>
      <vt:variant>
        <vt:i4>5</vt:i4>
      </vt:variant>
      <vt:variant>
        <vt:lpwstr>consultantplus://offline/ref=1110E04C4C16F83D5D66439B8AC23C5708A01EA6E34F431A48805972D7ECD8ACA9B0F7F0D6C30EF3654A718Ar9jEJ</vt:lpwstr>
      </vt:variant>
      <vt:variant>
        <vt:lpwstr/>
      </vt:variant>
      <vt:variant>
        <vt:i4>6553657</vt:i4>
      </vt:variant>
      <vt:variant>
        <vt:i4>102</vt:i4>
      </vt:variant>
      <vt:variant>
        <vt:i4>0</vt:i4>
      </vt:variant>
      <vt:variant>
        <vt:i4>5</vt:i4>
      </vt:variant>
      <vt:variant>
        <vt:lpwstr>consultantplus://offline/ref=1110E04C4C16F83D5D66439B8AC23C5708A01EA6E34F431A48805972D7ECD8ACA9B0F7F0D6C30EF3654A7082r9jEJ</vt:lpwstr>
      </vt:variant>
      <vt:variant>
        <vt:lpwstr/>
      </vt:variant>
      <vt:variant>
        <vt:i4>7012410</vt:i4>
      </vt:variant>
      <vt:variant>
        <vt:i4>99</vt:i4>
      </vt:variant>
      <vt:variant>
        <vt:i4>0</vt:i4>
      </vt:variant>
      <vt:variant>
        <vt:i4>5</vt:i4>
      </vt:variant>
      <vt:variant>
        <vt:lpwstr>consultantplus://offline/ref=1CFF72D44F16AC063B04651D4A998506BE4368B12711B2BC24E06DF2A6C0F1419A342A4924D7B1D7u6fCG</vt:lpwstr>
      </vt:variant>
      <vt:variant>
        <vt:lpwstr/>
      </vt:variant>
      <vt:variant>
        <vt:i4>8061035</vt:i4>
      </vt:variant>
      <vt:variant>
        <vt:i4>96</vt:i4>
      </vt:variant>
      <vt:variant>
        <vt:i4>0</vt:i4>
      </vt:variant>
      <vt:variant>
        <vt:i4>5</vt:i4>
      </vt:variant>
      <vt:variant>
        <vt:lpwstr>consultantplus://offline/ref=E598DF432E6D010D21327951928E0CA15EB9280E36EBF22C0ABCCE29F0A4697EE9488C86E81902E6EFD8A6A7L2a6J</vt:lpwstr>
      </vt:variant>
      <vt:variant>
        <vt:lpwstr/>
      </vt:variant>
      <vt:variant>
        <vt:i4>8061028</vt:i4>
      </vt:variant>
      <vt:variant>
        <vt:i4>93</vt:i4>
      </vt:variant>
      <vt:variant>
        <vt:i4>0</vt:i4>
      </vt:variant>
      <vt:variant>
        <vt:i4>5</vt:i4>
      </vt:variant>
      <vt:variant>
        <vt:lpwstr>consultantplus://offline/ref=E598DF432E6D010D21327951928E0CA15EB9280E36EBF22C0ABCCE29F0A4697EE9488C86E81902E6EFD8A6A7L2a9J</vt:lpwstr>
      </vt:variant>
      <vt:variant>
        <vt:lpwstr/>
      </vt:variant>
      <vt:variant>
        <vt:i4>8060988</vt:i4>
      </vt:variant>
      <vt:variant>
        <vt:i4>90</vt:i4>
      </vt:variant>
      <vt:variant>
        <vt:i4>0</vt:i4>
      </vt:variant>
      <vt:variant>
        <vt:i4>5</vt:i4>
      </vt:variant>
      <vt:variant>
        <vt:lpwstr>consultantplus://offline/ref=E598DF432E6D010D21327951928E0CA15EB9280E36EBF22C0ABCCE29F0A4697EE9488C86E81902E6EFD8A6A7L2aAJ</vt:lpwstr>
      </vt:variant>
      <vt:variant>
        <vt:lpwstr/>
      </vt:variant>
      <vt:variant>
        <vt:i4>8060991</vt:i4>
      </vt:variant>
      <vt:variant>
        <vt:i4>87</vt:i4>
      </vt:variant>
      <vt:variant>
        <vt:i4>0</vt:i4>
      </vt:variant>
      <vt:variant>
        <vt:i4>5</vt:i4>
      </vt:variant>
      <vt:variant>
        <vt:lpwstr>consultantplus://offline/ref=E598DF432E6D010D21327951928E0CA15EB9280E36EBF22C0ABCCE29F0A4697EE9488C86E81902E6EFD8A6A7L2aBJ</vt:lpwstr>
      </vt:variant>
      <vt:variant>
        <vt:lpwstr/>
      </vt:variant>
      <vt:variant>
        <vt:i4>8060990</vt:i4>
      </vt:variant>
      <vt:variant>
        <vt:i4>84</vt:i4>
      </vt:variant>
      <vt:variant>
        <vt:i4>0</vt:i4>
      </vt:variant>
      <vt:variant>
        <vt:i4>5</vt:i4>
      </vt:variant>
      <vt:variant>
        <vt:lpwstr>consultantplus://offline/ref=E598DF432E6D010D21327951928E0CA15EB9280E36EBF22C0ABCCE29F0A4697EE9488C86E81902E6EFD8A6A7L2aCJ</vt:lpwstr>
      </vt:variant>
      <vt:variant>
        <vt:lpwstr/>
      </vt:variant>
      <vt:variant>
        <vt:i4>8060985</vt:i4>
      </vt:variant>
      <vt:variant>
        <vt:i4>81</vt:i4>
      </vt:variant>
      <vt:variant>
        <vt:i4>0</vt:i4>
      </vt:variant>
      <vt:variant>
        <vt:i4>5</vt:i4>
      </vt:variant>
      <vt:variant>
        <vt:lpwstr>consultantplus://offline/ref=E598DF432E6D010D21327951928E0CA15EB9280E36EBF22C0ABCCE29F0A4697EE9488C86E81902E6EFD8A6A7L2aDJ</vt:lpwstr>
      </vt:variant>
      <vt:variant>
        <vt:lpwstr/>
      </vt:variant>
      <vt:variant>
        <vt:i4>1441820</vt:i4>
      </vt:variant>
      <vt:variant>
        <vt:i4>78</vt:i4>
      </vt:variant>
      <vt:variant>
        <vt:i4>0</vt:i4>
      </vt:variant>
      <vt:variant>
        <vt:i4>5</vt:i4>
      </vt:variant>
      <vt:variant>
        <vt:lpwstr>http://www.izhma.ru/</vt:lpwstr>
      </vt:variant>
      <vt:variant>
        <vt:lpwstr/>
      </vt:variant>
      <vt:variant>
        <vt:i4>2621453</vt:i4>
      </vt:variant>
      <vt:variant>
        <vt:i4>75</vt:i4>
      </vt:variant>
      <vt:variant>
        <vt:i4>0</vt:i4>
      </vt:variant>
      <vt:variant>
        <vt:i4>5</vt:i4>
      </vt:variant>
      <vt:variant>
        <vt:lpwstr>mailto:adminizhma@mail.ru</vt:lpwstr>
      </vt:variant>
      <vt:variant>
        <vt:lpwstr/>
      </vt:variant>
      <vt:variant>
        <vt:i4>6094920</vt:i4>
      </vt:variant>
      <vt:variant>
        <vt:i4>72</vt:i4>
      </vt:variant>
      <vt:variant>
        <vt:i4>0</vt:i4>
      </vt:variant>
      <vt:variant>
        <vt:i4>5</vt:i4>
      </vt:variant>
      <vt:variant>
        <vt:lpwstr>http://www.mydocuments11.ru/</vt:lpwstr>
      </vt:variant>
      <vt:variant>
        <vt:lpwstr/>
      </vt:variant>
      <vt:variant>
        <vt:i4>6291506</vt:i4>
      </vt:variant>
      <vt:variant>
        <vt:i4>69</vt:i4>
      </vt:variant>
      <vt:variant>
        <vt:i4>0</vt:i4>
      </vt:variant>
      <vt:variant>
        <vt:i4>5</vt:i4>
      </vt:variant>
      <vt:variant>
        <vt:lpwstr/>
      </vt:variant>
      <vt:variant>
        <vt:lpwstr>Par1004</vt:lpwstr>
      </vt:variant>
      <vt:variant>
        <vt:i4>6815797</vt:i4>
      </vt:variant>
      <vt:variant>
        <vt:i4>66</vt:i4>
      </vt:variant>
      <vt:variant>
        <vt:i4>0</vt:i4>
      </vt:variant>
      <vt:variant>
        <vt:i4>5</vt:i4>
      </vt:variant>
      <vt:variant>
        <vt:lpwstr/>
      </vt:variant>
      <vt:variant>
        <vt:lpwstr>Par178</vt:lpwstr>
      </vt:variant>
      <vt:variant>
        <vt:i4>2490422</vt:i4>
      </vt:variant>
      <vt:variant>
        <vt:i4>63</vt:i4>
      </vt:variant>
      <vt:variant>
        <vt:i4>0</vt:i4>
      </vt:variant>
      <vt:variant>
        <vt:i4>5</vt:i4>
      </vt:variant>
      <vt:variant>
        <vt:lpwstr>consultantplus://offline/ref=787E3CF338868F3141D119D33084546F3D3ACEB509FB81B220B199C8C6D2D640D358FDE769529BA5H5FAM</vt:lpwstr>
      </vt:variant>
      <vt:variant>
        <vt:lpwstr/>
      </vt:variant>
      <vt:variant>
        <vt:i4>3866683</vt:i4>
      </vt:variant>
      <vt:variant>
        <vt:i4>60</vt:i4>
      </vt:variant>
      <vt:variant>
        <vt:i4>0</vt:i4>
      </vt:variant>
      <vt:variant>
        <vt:i4>5</vt:i4>
      </vt:variant>
      <vt:variant>
        <vt:lpwstr>consultantplus://offline/ref=7C0A7380B68D115D61CE0C9E10E6686965945CA041EFF9D912FF30CA6EA1472F913E9BD7x469F</vt:lpwstr>
      </vt:variant>
      <vt:variant>
        <vt:lpwstr/>
      </vt:variant>
      <vt:variant>
        <vt:i4>6160390</vt:i4>
      </vt:variant>
      <vt:variant>
        <vt:i4>57</vt:i4>
      </vt:variant>
      <vt:variant>
        <vt:i4>0</vt:i4>
      </vt:variant>
      <vt:variant>
        <vt:i4>5</vt:i4>
      </vt:variant>
      <vt:variant>
        <vt:lpwstr>consultantplus://offline/ref=19422E7F1E8995B729FF9417BFAF01E44CCB1F5D73CCDF4801428F669D6Cy1I</vt:lpwstr>
      </vt:variant>
      <vt:variant>
        <vt:lpwstr/>
      </vt:variant>
      <vt:variant>
        <vt:i4>7602302</vt:i4>
      </vt:variant>
      <vt:variant>
        <vt:i4>54</vt:i4>
      </vt:variant>
      <vt:variant>
        <vt:i4>0</vt:i4>
      </vt:variant>
      <vt:variant>
        <vt:i4>5</vt:i4>
      </vt:variant>
      <vt:variant>
        <vt:lpwstr>consultantplus://offline/main?base=LAW;n=112746;fld=134</vt:lpwstr>
      </vt:variant>
      <vt:variant>
        <vt:lpwstr/>
      </vt:variant>
      <vt:variant>
        <vt:i4>7077939</vt:i4>
      </vt:variant>
      <vt:variant>
        <vt:i4>51</vt:i4>
      </vt:variant>
      <vt:variant>
        <vt:i4>0</vt:i4>
      </vt:variant>
      <vt:variant>
        <vt:i4>5</vt:i4>
      </vt:variant>
      <vt:variant>
        <vt:lpwstr/>
      </vt:variant>
      <vt:variant>
        <vt:lpwstr>Par518</vt:lpwstr>
      </vt:variant>
      <vt:variant>
        <vt:i4>7077939</vt:i4>
      </vt:variant>
      <vt:variant>
        <vt:i4>48</vt:i4>
      </vt:variant>
      <vt:variant>
        <vt:i4>0</vt:i4>
      </vt:variant>
      <vt:variant>
        <vt:i4>5</vt:i4>
      </vt:variant>
      <vt:variant>
        <vt:lpwstr/>
      </vt:variant>
      <vt:variant>
        <vt:lpwstr>Par518</vt:lpwstr>
      </vt:variant>
      <vt:variant>
        <vt:i4>6488115</vt:i4>
      </vt:variant>
      <vt:variant>
        <vt:i4>45</vt:i4>
      </vt:variant>
      <vt:variant>
        <vt:i4>0</vt:i4>
      </vt:variant>
      <vt:variant>
        <vt:i4>5</vt:i4>
      </vt:variant>
      <vt:variant>
        <vt:lpwstr/>
      </vt:variant>
      <vt:variant>
        <vt:lpwstr>Par517</vt:lpwstr>
      </vt:variant>
      <vt:variant>
        <vt:i4>2687074</vt:i4>
      </vt:variant>
      <vt:variant>
        <vt:i4>42</vt:i4>
      </vt:variant>
      <vt:variant>
        <vt:i4>0</vt:i4>
      </vt:variant>
      <vt:variant>
        <vt:i4>5</vt:i4>
      </vt:variant>
      <vt:variant>
        <vt:lpwstr>https://login.consultant.ru/link/?req=doc;base=RZB;n=219114;fld=134</vt:lpwstr>
      </vt:variant>
      <vt:variant>
        <vt:lpwstr/>
      </vt:variant>
      <vt:variant>
        <vt:i4>6684727</vt:i4>
      </vt:variant>
      <vt:variant>
        <vt:i4>39</vt:i4>
      </vt:variant>
      <vt:variant>
        <vt:i4>0</vt:i4>
      </vt:variant>
      <vt:variant>
        <vt:i4>5</vt:i4>
      </vt:variant>
      <vt:variant>
        <vt:lpwstr/>
      </vt:variant>
      <vt:variant>
        <vt:lpwstr>Par453</vt:lpwstr>
      </vt:variant>
      <vt:variant>
        <vt:i4>6291509</vt:i4>
      </vt:variant>
      <vt:variant>
        <vt:i4>36</vt:i4>
      </vt:variant>
      <vt:variant>
        <vt:i4>0</vt:i4>
      </vt:variant>
      <vt:variant>
        <vt:i4>5</vt:i4>
      </vt:variant>
      <vt:variant>
        <vt:lpwstr/>
      </vt:variant>
      <vt:variant>
        <vt:lpwstr>Par475</vt:lpwstr>
      </vt:variant>
      <vt:variant>
        <vt:i4>6553653</vt:i4>
      </vt:variant>
      <vt:variant>
        <vt:i4>33</vt:i4>
      </vt:variant>
      <vt:variant>
        <vt:i4>0</vt:i4>
      </vt:variant>
      <vt:variant>
        <vt:i4>5</vt:i4>
      </vt:variant>
      <vt:variant>
        <vt:lpwstr/>
      </vt:variant>
      <vt:variant>
        <vt:lpwstr>Par471</vt:lpwstr>
      </vt:variant>
      <vt:variant>
        <vt:i4>5373981</vt:i4>
      </vt:variant>
      <vt:variant>
        <vt:i4>30</vt:i4>
      </vt:variant>
      <vt:variant>
        <vt:i4>0</vt:i4>
      </vt:variant>
      <vt:variant>
        <vt:i4>5</vt:i4>
      </vt:variant>
      <vt:variant>
        <vt:lpwstr>https://login.consultant.ru/link/?req=doc;base=RLAW096;n=97793;fld=134;dst=101277</vt:lpwstr>
      </vt:variant>
      <vt:variant>
        <vt:lpwstr/>
      </vt:variant>
      <vt:variant>
        <vt:i4>6422586</vt:i4>
      </vt:variant>
      <vt:variant>
        <vt:i4>27</vt:i4>
      </vt:variant>
      <vt:variant>
        <vt:i4>0</vt:i4>
      </vt:variant>
      <vt:variant>
        <vt:i4>5</vt:i4>
      </vt:variant>
      <vt:variant>
        <vt:lpwstr/>
      </vt:variant>
      <vt:variant>
        <vt:lpwstr>Par380</vt:lpwstr>
      </vt:variant>
      <vt:variant>
        <vt:i4>7077939</vt:i4>
      </vt:variant>
      <vt:variant>
        <vt:i4>24</vt:i4>
      </vt:variant>
      <vt:variant>
        <vt:i4>0</vt:i4>
      </vt:variant>
      <vt:variant>
        <vt:i4>5</vt:i4>
      </vt:variant>
      <vt:variant>
        <vt:lpwstr/>
      </vt:variant>
      <vt:variant>
        <vt:lpwstr>Par518</vt:lpwstr>
      </vt:variant>
      <vt:variant>
        <vt:i4>7077939</vt:i4>
      </vt:variant>
      <vt:variant>
        <vt:i4>21</vt:i4>
      </vt:variant>
      <vt:variant>
        <vt:i4>0</vt:i4>
      </vt:variant>
      <vt:variant>
        <vt:i4>5</vt:i4>
      </vt:variant>
      <vt:variant>
        <vt:lpwstr/>
      </vt:variant>
      <vt:variant>
        <vt:lpwstr>Par518</vt:lpwstr>
      </vt:variant>
      <vt:variant>
        <vt:i4>6488115</vt:i4>
      </vt:variant>
      <vt:variant>
        <vt:i4>18</vt:i4>
      </vt:variant>
      <vt:variant>
        <vt:i4>0</vt:i4>
      </vt:variant>
      <vt:variant>
        <vt:i4>5</vt:i4>
      </vt:variant>
      <vt:variant>
        <vt:lpwstr/>
      </vt:variant>
      <vt:variant>
        <vt:lpwstr>Par517</vt:lpwstr>
      </vt:variant>
      <vt:variant>
        <vt:i4>2687074</vt:i4>
      </vt:variant>
      <vt:variant>
        <vt:i4>15</vt:i4>
      </vt:variant>
      <vt:variant>
        <vt:i4>0</vt:i4>
      </vt:variant>
      <vt:variant>
        <vt:i4>5</vt:i4>
      </vt:variant>
      <vt:variant>
        <vt:lpwstr>https://login.consultant.ru/link/?req=doc;base=RZB;n=219114;fld=134</vt:lpwstr>
      </vt:variant>
      <vt:variant>
        <vt:lpwstr/>
      </vt:variant>
      <vt:variant>
        <vt:i4>6684727</vt:i4>
      </vt:variant>
      <vt:variant>
        <vt:i4>12</vt:i4>
      </vt:variant>
      <vt:variant>
        <vt:i4>0</vt:i4>
      </vt:variant>
      <vt:variant>
        <vt:i4>5</vt:i4>
      </vt:variant>
      <vt:variant>
        <vt:lpwstr/>
      </vt:variant>
      <vt:variant>
        <vt:lpwstr>Par453</vt:lpwstr>
      </vt:variant>
      <vt:variant>
        <vt:i4>6291509</vt:i4>
      </vt:variant>
      <vt:variant>
        <vt:i4>9</vt:i4>
      </vt:variant>
      <vt:variant>
        <vt:i4>0</vt:i4>
      </vt:variant>
      <vt:variant>
        <vt:i4>5</vt:i4>
      </vt:variant>
      <vt:variant>
        <vt:lpwstr/>
      </vt:variant>
      <vt:variant>
        <vt:lpwstr>Par475</vt:lpwstr>
      </vt:variant>
      <vt:variant>
        <vt:i4>6553653</vt:i4>
      </vt:variant>
      <vt:variant>
        <vt:i4>6</vt:i4>
      </vt:variant>
      <vt:variant>
        <vt:i4>0</vt:i4>
      </vt:variant>
      <vt:variant>
        <vt:i4>5</vt:i4>
      </vt:variant>
      <vt:variant>
        <vt:lpwstr/>
      </vt:variant>
      <vt:variant>
        <vt:lpwstr>Par471</vt:lpwstr>
      </vt:variant>
      <vt:variant>
        <vt:i4>5373981</vt:i4>
      </vt:variant>
      <vt:variant>
        <vt:i4>3</vt:i4>
      </vt:variant>
      <vt:variant>
        <vt:i4>0</vt:i4>
      </vt:variant>
      <vt:variant>
        <vt:i4>5</vt:i4>
      </vt:variant>
      <vt:variant>
        <vt:lpwstr>https://login.consultant.ru/link/?req=doc;base=RLAW096;n=97793;fld=134;dst=101277</vt:lpwstr>
      </vt:variant>
      <vt:variant>
        <vt:lpwstr/>
      </vt:variant>
      <vt:variant>
        <vt:i4>6422586</vt:i4>
      </vt:variant>
      <vt:variant>
        <vt:i4>0</vt:i4>
      </vt:variant>
      <vt:variant>
        <vt:i4>0</vt:i4>
      </vt:variant>
      <vt:variant>
        <vt:i4>5</vt:i4>
      </vt:variant>
      <vt:variant>
        <vt:lpwstr/>
      </vt:variant>
      <vt:variant>
        <vt:lpwstr>Par380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Dengorod</dc:creator>
  <cp:lastModifiedBy>Люда</cp:lastModifiedBy>
  <cp:revision>9</cp:revision>
  <dcterms:created xsi:type="dcterms:W3CDTF">2017-12-12T11:17:00Z</dcterms:created>
  <dcterms:modified xsi:type="dcterms:W3CDTF">2017-12-12T12:21:00Z</dcterms:modified>
</cp:coreProperties>
</file>