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7" w:rightFromText="187" w:vertAnchor="page" w:horzAnchor="margin" w:tblpXSpec="center" w:tblpY="3704"/>
        <w:tblW w:w="3627" w:type="pct"/>
        <w:tblBorders>
          <w:left w:val="single" w:sz="18" w:space="0" w:color="4F81BD"/>
        </w:tblBorders>
        <w:tblLook w:val="04A0"/>
      </w:tblPr>
      <w:tblGrid>
        <w:gridCol w:w="6954"/>
      </w:tblGrid>
      <w:tr w:rsidR="00133602" w:rsidRPr="00B43A34" w:rsidTr="00B43A34">
        <w:tc>
          <w:tcPr>
            <w:tcW w:w="6952" w:type="dxa"/>
            <w:tcBorders>
              <w:top w:val="nil"/>
              <w:left w:val="single" w:sz="18" w:space="0" w:color="4F81BD"/>
              <w:bottom w:val="nil"/>
              <w:right w:val="nil"/>
            </w:tcBorders>
            <w:tcMar>
              <w:top w:w="216" w:type="dxa"/>
              <w:left w:w="115" w:type="dxa"/>
              <w:bottom w:w="216" w:type="dxa"/>
              <w:right w:w="115" w:type="dxa"/>
            </w:tcMar>
          </w:tcPr>
          <w:p w:rsidR="00133602" w:rsidRPr="00B43A34" w:rsidRDefault="00133602" w:rsidP="00B43A34">
            <w:pPr>
              <w:spacing w:after="0"/>
              <w:rPr>
                <w:rFonts w:ascii="Times New Roman" w:hAnsi="Times New Roman"/>
                <w:b/>
                <w:sz w:val="28"/>
                <w:szCs w:val="28"/>
              </w:rPr>
            </w:pPr>
          </w:p>
          <w:p w:rsidR="00133602" w:rsidRPr="00B43A34" w:rsidRDefault="00133602" w:rsidP="00B43A34">
            <w:pPr>
              <w:spacing w:after="0"/>
              <w:rPr>
                <w:rFonts w:ascii="Times New Roman" w:hAnsi="Times New Roman"/>
                <w:b/>
                <w:sz w:val="28"/>
                <w:szCs w:val="28"/>
              </w:rPr>
            </w:pPr>
          </w:p>
          <w:p w:rsidR="00133602" w:rsidRPr="00B43A34" w:rsidRDefault="00133602" w:rsidP="00B43A34">
            <w:pPr>
              <w:spacing w:after="0"/>
              <w:rPr>
                <w:rFonts w:ascii="Times New Roman" w:hAnsi="Times New Roman"/>
                <w:b/>
                <w:sz w:val="28"/>
                <w:szCs w:val="28"/>
              </w:rPr>
            </w:pPr>
            <w:r w:rsidRPr="00B43A34">
              <w:rPr>
                <w:rFonts w:ascii="Times New Roman" w:hAnsi="Times New Roman"/>
                <w:b/>
                <w:sz w:val="28"/>
                <w:szCs w:val="28"/>
              </w:rPr>
              <w:t>Совет муниципального района «Ижемский» и</w:t>
            </w:r>
          </w:p>
          <w:p w:rsidR="00133602" w:rsidRPr="00B43A34" w:rsidRDefault="00133602" w:rsidP="00B43A34">
            <w:pPr>
              <w:spacing w:after="0"/>
              <w:rPr>
                <w:rFonts w:ascii="Times New Roman" w:hAnsi="Times New Roman"/>
                <w:b/>
                <w:sz w:val="28"/>
                <w:szCs w:val="28"/>
              </w:rPr>
            </w:pPr>
            <w:r w:rsidRPr="00B43A34">
              <w:rPr>
                <w:rFonts w:ascii="Times New Roman" w:hAnsi="Times New Roman"/>
                <w:b/>
                <w:sz w:val="28"/>
                <w:szCs w:val="28"/>
              </w:rPr>
              <w:t>Администрация муниципального района «Ижемский»</w:t>
            </w:r>
          </w:p>
          <w:p w:rsidR="00133602" w:rsidRPr="00B43A34" w:rsidRDefault="00133602" w:rsidP="00B43A34">
            <w:pPr>
              <w:spacing w:after="0"/>
              <w:rPr>
                <w:rFonts w:ascii="Times New Roman" w:hAnsi="Times New Roman"/>
                <w:b/>
                <w:sz w:val="28"/>
                <w:szCs w:val="28"/>
              </w:rPr>
            </w:pPr>
          </w:p>
          <w:p w:rsidR="00133602" w:rsidRPr="00B43A34" w:rsidRDefault="00133602" w:rsidP="00B43A34">
            <w:pPr>
              <w:pStyle w:val="a4"/>
              <w:rPr>
                <w:sz w:val="28"/>
                <w:szCs w:val="28"/>
              </w:rPr>
            </w:pPr>
          </w:p>
          <w:p w:rsidR="00133602" w:rsidRPr="00B43A34" w:rsidRDefault="00133602" w:rsidP="00B43A34">
            <w:pPr>
              <w:pStyle w:val="a4"/>
              <w:rPr>
                <w:sz w:val="28"/>
                <w:szCs w:val="28"/>
              </w:rPr>
            </w:pPr>
          </w:p>
        </w:tc>
      </w:tr>
      <w:tr w:rsidR="00133602" w:rsidRPr="00B43A34" w:rsidTr="00B43A34">
        <w:tc>
          <w:tcPr>
            <w:tcW w:w="6952" w:type="dxa"/>
            <w:tcBorders>
              <w:top w:val="nil"/>
              <w:left w:val="single" w:sz="18" w:space="0" w:color="4F81BD"/>
              <w:bottom w:val="nil"/>
              <w:right w:val="nil"/>
            </w:tcBorders>
            <w:hideMark/>
          </w:tcPr>
          <w:p w:rsidR="00133602" w:rsidRPr="00B43A34" w:rsidRDefault="00133602" w:rsidP="00B43A34">
            <w:pPr>
              <w:pStyle w:val="a4"/>
              <w:rPr>
                <w:sz w:val="28"/>
                <w:szCs w:val="28"/>
                <w:lang w:eastAsia="ru-RU"/>
              </w:rPr>
            </w:pPr>
            <w:r w:rsidRPr="00B43A34">
              <w:rPr>
                <w:sz w:val="28"/>
                <w:szCs w:val="28"/>
              </w:rPr>
              <w:t>Информационный</w:t>
            </w:r>
          </w:p>
          <w:p w:rsidR="00133602" w:rsidRPr="00B43A34" w:rsidRDefault="00133602" w:rsidP="00B43A34">
            <w:pPr>
              <w:pStyle w:val="a4"/>
              <w:rPr>
                <w:color w:val="4F81BD"/>
                <w:sz w:val="28"/>
                <w:szCs w:val="28"/>
              </w:rPr>
            </w:pPr>
            <w:r w:rsidRPr="00B43A34">
              <w:rPr>
                <w:sz w:val="28"/>
                <w:szCs w:val="28"/>
              </w:rPr>
              <w:t>Вестник</w:t>
            </w:r>
          </w:p>
        </w:tc>
      </w:tr>
      <w:tr w:rsidR="00133602" w:rsidRPr="00B43A34" w:rsidTr="00B43A34">
        <w:trPr>
          <w:trHeight w:val="3191"/>
        </w:trPr>
        <w:tc>
          <w:tcPr>
            <w:tcW w:w="6952" w:type="dxa"/>
            <w:tcBorders>
              <w:top w:val="nil"/>
              <w:left w:val="single" w:sz="18" w:space="0" w:color="4F81BD"/>
              <w:bottom w:val="nil"/>
              <w:right w:val="nil"/>
            </w:tcBorders>
            <w:tcMar>
              <w:top w:w="216" w:type="dxa"/>
              <w:left w:w="115" w:type="dxa"/>
              <w:bottom w:w="216" w:type="dxa"/>
              <w:right w:w="115" w:type="dxa"/>
            </w:tcMar>
          </w:tcPr>
          <w:p w:rsidR="00133602" w:rsidRPr="00B43A34" w:rsidRDefault="00133602" w:rsidP="00B43A34">
            <w:pPr>
              <w:autoSpaceDE w:val="0"/>
              <w:autoSpaceDN w:val="0"/>
              <w:adjustRightInd w:val="0"/>
              <w:spacing w:after="0"/>
              <w:rPr>
                <w:rFonts w:ascii="Times New Roman" w:hAnsi="Times New Roman"/>
                <w:b/>
                <w:sz w:val="28"/>
                <w:szCs w:val="28"/>
              </w:rPr>
            </w:pPr>
            <w:r w:rsidRPr="00B43A34">
              <w:rPr>
                <w:rFonts w:ascii="Times New Roman" w:hAnsi="Times New Roman"/>
                <w:b/>
                <w:sz w:val="28"/>
                <w:szCs w:val="28"/>
              </w:rPr>
              <w:t>Совета и администрации</w:t>
            </w:r>
          </w:p>
          <w:p w:rsidR="00133602" w:rsidRPr="00B43A34" w:rsidRDefault="00133602" w:rsidP="00B43A34">
            <w:pPr>
              <w:autoSpaceDE w:val="0"/>
              <w:autoSpaceDN w:val="0"/>
              <w:adjustRightInd w:val="0"/>
              <w:spacing w:after="0"/>
              <w:rPr>
                <w:rFonts w:ascii="Times New Roman" w:hAnsi="Times New Roman"/>
                <w:b/>
                <w:sz w:val="28"/>
                <w:szCs w:val="28"/>
              </w:rPr>
            </w:pPr>
            <w:r w:rsidRPr="00B43A34">
              <w:rPr>
                <w:rFonts w:ascii="Times New Roman" w:hAnsi="Times New Roman"/>
                <w:b/>
                <w:sz w:val="28"/>
                <w:szCs w:val="28"/>
              </w:rPr>
              <w:t>муниципального образования</w:t>
            </w:r>
          </w:p>
          <w:p w:rsidR="00133602" w:rsidRPr="00B43A34" w:rsidRDefault="00133602" w:rsidP="00B43A34">
            <w:pPr>
              <w:spacing w:after="0"/>
              <w:rPr>
                <w:rFonts w:ascii="Times New Roman" w:hAnsi="Times New Roman"/>
                <w:b/>
                <w:sz w:val="28"/>
                <w:szCs w:val="28"/>
              </w:rPr>
            </w:pPr>
            <w:r w:rsidRPr="00B43A34">
              <w:rPr>
                <w:rFonts w:ascii="Times New Roman" w:hAnsi="Times New Roman"/>
                <w:b/>
                <w:sz w:val="28"/>
                <w:szCs w:val="28"/>
              </w:rPr>
              <w:t>муниципального района «Ижемский»</w:t>
            </w:r>
          </w:p>
          <w:p w:rsidR="00133602" w:rsidRPr="00B43A34" w:rsidRDefault="00133602" w:rsidP="00B43A34">
            <w:pPr>
              <w:pStyle w:val="a4"/>
              <w:rPr>
                <w:sz w:val="28"/>
                <w:szCs w:val="28"/>
              </w:rPr>
            </w:pPr>
          </w:p>
          <w:p w:rsidR="00133602" w:rsidRPr="00B43A34" w:rsidRDefault="00133602" w:rsidP="00B43A34">
            <w:pPr>
              <w:pStyle w:val="a4"/>
              <w:rPr>
                <w:sz w:val="28"/>
                <w:szCs w:val="28"/>
              </w:rPr>
            </w:pPr>
          </w:p>
          <w:p w:rsidR="00133602" w:rsidRPr="00B43A34" w:rsidRDefault="00133602" w:rsidP="00B43A34">
            <w:pPr>
              <w:pStyle w:val="a4"/>
              <w:rPr>
                <w:sz w:val="28"/>
                <w:szCs w:val="28"/>
              </w:rPr>
            </w:pPr>
          </w:p>
          <w:p w:rsidR="00133602" w:rsidRPr="00B43A34" w:rsidRDefault="00133602" w:rsidP="00B43A34">
            <w:pPr>
              <w:pStyle w:val="a4"/>
              <w:rPr>
                <w:sz w:val="28"/>
                <w:szCs w:val="28"/>
              </w:rPr>
            </w:pPr>
          </w:p>
          <w:p w:rsidR="00133602" w:rsidRPr="00B43A34" w:rsidRDefault="00133602" w:rsidP="00B43A34">
            <w:pPr>
              <w:pStyle w:val="a4"/>
              <w:rPr>
                <w:sz w:val="28"/>
                <w:szCs w:val="28"/>
              </w:rPr>
            </w:pPr>
          </w:p>
          <w:p w:rsidR="00133602" w:rsidRPr="00B43A34" w:rsidRDefault="00133602" w:rsidP="00B43A34">
            <w:pPr>
              <w:pStyle w:val="a4"/>
              <w:rPr>
                <w:sz w:val="28"/>
                <w:szCs w:val="28"/>
              </w:rPr>
            </w:pPr>
          </w:p>
          <w:p w:rsidR="00133602" w:rsidRPr="00B43A34" w:rsidRDefault="00133602" w:rsidP="00B43A34">
            <w:pPr>
              <w:pStyle w:val="a4"/>
              <w:rPr>
                <w:sz w:val="28"/>
                <w:szCs w:val="28"/>
              </w:rPr>
            </w:pPr>
          </w:p>
          <w:p w:rsidR="00133602" w:rsidRPr="00B43A34" w:rsidRDefault="00133602" w:rsidP="00B43A34">
            <w:pPr>
              <w:pStyle w:val="a4"/>
              <w:rPr>
                <w:sz w:val="28"/>
                <w:szCs w:val="28"/>
              </w:rPr>
            </w:pPr>
          </w:p>
          <w:p w:rsidR="00133602" w:rsidRPr="00B43A34" w:rsidRDefault="00133602" w:rsidP="00B43A34">
            <w:pPr>
              <w:pStyle w:val="a4"/>
              <w:rPr>
                <w:sz w:val="28"/>
                <w:szCs w:val="28"/>
              </w:rPr>
            </w:pPr>
          </w:p>
          <w:p w:rsidR="00133602" w:rsidRPr="00B43A34" w:rsidRDefault="007532C8" w:rsidP="00B43A34">
            <w:pPr>
              <w:pStyle w:val="a4"/>
              <w:rPr>
                <w:sz w:val="28"/>
                <w:szCs w:val="28"/>
              </w:rPr>
            </w:pPr>
            <w:r>
              <w:rPr>
                <w:sz w:val="28"/>
                <w:szCs w:val="28"/>
              </w:rPr>
              <w:t>№ 28</w:t>
            </w:r>
            <w:r w:rsidR="00133602" w:rsidRPr="00B43A34">
              <w:rPr>
                <w:sz w:val="28"/>
                <w:szCs w:val="28"/>
              </w:rPr>
              <w:t xml:space="preserve"> от </w:t>
            </w:r>
            <w:r>
              <w:rPr>
                <w:sz w:val="28"/>
                <w:szCs w:val="28"/>
              </w:rPr>
              <w:t>29</w:t>
            </w:r>
            <w:r w:rsidR="001369C6">
              <w:rPr>
                <w:sz w:val="28"/>
                <w:szCs w:val="28"/>
              </w:rPr>
              <w:t>.12</w:t>
            </w:r>
            <w:r w:rsidR="00133602" w:rsidRPr="00B43A34">
              <w:rPr>
                <w:sz w:val="28"/>
                <w:szCs w:val="28"/>
              </w:rPr>
              <w:t>.2017 года</w:t>
            </w:r>
            <w:r>
              <w:rPr>
                <w:sz w:val="28"/>
                <w:szCs w:val="28"/>
              </w:rPr>
              <w:t xml:space="preserve"> </w:t>
            </w:r>
          </w:p>
          <w:p w:rsidR="00133602" w:rsidRPr="00B43A34" w:rsidRDefault="00133602" w:rsidP="00B43A34">
            <w:pPr>
              <w:pStyle w:val="a4"/>
              <w:rPr>
                <w:sz w:val="28"/>
                <w:szCs w:val="28"/>
              </w:rPr>
            </w:pPr>
          </w:p>
          <w:p w:rsidR="00133602" w:rsidRPr="00B43A34" w:rsidRDefault="00133602" w:rsidP="00B43A34">
            <w:pPr>
              <w:pStyle w:val="a4"/>
              <w:rPr>
                <w:sz w:val="28"/>
                <w:szCs w:val="28"/>
              </w:rPr>
            </w:pPr>
            <w:r w:rsidRPr="00B43A34">
              <w:rPr>
                <w:sz w:val="28"/>
                <w:szCs w:val="28"/>
              </w:rPr>
              <w:t xml:space="preserve">с. Ижма </w:t>
            </w:r>
          </w:p>
          <w:p w:rsidR="00B43A34" w:rsidRPr="00B43A34" w:rsidRDefault="00B43A34" w:rsidP="00B43A34">
            <w:pPr>
              <w:pStyle w:val="a4"/>
              <w:rPr>
                <w:sz w:val="28"/>
                <w:szCs w:val="28"/>
              </w:rPr>
            </w:pPr>
          </w:p>
          <w:p w:rsidR="00B43A34" w:rsidRPr="00B43A34" w:rsidRDefault="00B43A34" w:rsidP="00B43A34">
            <w:pPr>
              <w:pStyle w:val="a4"/>
              <w:rPr>
                <w:sz w:val="28"/>
                <w:szCs w:val="28"/>
              </w:rPr>
            </w:pPr>
          </w:p>
          <w:p w:rsidR="00B43A34" w:rsidRPr="00B43A34" w:rsidRDefault="00B43A34" w:rsidP="00B43A34">
            <w:pPr>
              <w:pStyle w:val="a4"/>
              <w:rPr>
                <w:sz w:val="28"/>
                <w:szCs w:val="28"/>
              </w:rPr>
            </w:pPr>
          </w:p>
          <w:p w:rsidR="00B43A34" w:rsidRPr="00B43A34" w:rsidRDefault="00B43A34" w:rsidP="00B43A34">
            <w:pPr>
              <w:pStyle w:val="a4"/>
              <w:rPr>
                <w:sz w:val="28"/>
                <w:szCs w:val="28"/>
              </w:rPr>
            </w:pPr>
          </w:p>
          <w:p w:rsidR="00B43A34" w:rsidRPr="00B43A34" w:rsidRDefault="00B43A34" w:rsidP="00B43A34">
            <w:pPr>
              <w:pStyle w:val="a4"/>
              <w:rPr>
                <w:sz w:val="28"/>
                <w:szCs w:val="28"/>
              </w:rPr>
            </w:pPr>
          </w:p>
          <w:p w:rsidR="00B43A34" w:rsidRPr="00B43A34" w:rsidRDefault="00B43A34" w:rsidP="00B43A34">
            <w:pPr>
              <w:pStyle w:val="a4"/>
              <w:rPr>
                <w:sz w:val="28"/>
                <w:szCs w:val="28"/>
              </w:rPr>
            </w:pPr>
          </w:p>
          <w:p w:rsidR="00B43A34" w:rsidRPr="00B43A34" w:rsidRDefault="00B43A34" w:rsidP="00B43A34">
            <w:pPr>
              <w:pStyle w:val="a4"/>
              <w:rPr>
                <w:sz w:val="28"/>
                <w:szCs w:val="28"/>
              </w:rPr>
            </w:pPr>
          </w:p>
        </w:tc>
      </w:tr>
    </w:tbl>
    <w:p w:rsidR="00133602" w:rsidRPr="00B43A34" w:rsidRDefault="00133602" w:rsidP="00B43A34">
      <w:pPr>
        <w:spacing w:after="0"/>
        <w:rPr>
          <w:rFonts w:ascii="Times New Roman" w:hAnsi="Times New Roman"/>
          <w:sz w:val="28"/>
          <w:szCs w:val="28"/>
        </w:rPr>
      </w:pPr>
    </w:p>
    <w:p w:rsidR="00133602" w:rsidRPr="00B43A34" w:rsidRDefault="00133602" w:rsidP="00B43A34">
      <w:pPr>
        <w:spacing w:after="0"/>
        <w:rPr>
          <w:rFonts w:ascii="Times New Roman" w:hAnsi="Times New Roman"/>
          <w:sz w:val="28"/>
          <w:szCs w:val="28"/>
        </w:rPr>
      </w:pPr>
    </w:p>
    <w:p w:rsidR="00133602" w:rsidRPr="00B43A34" w:rsidRDefault="00133602" w:rsidP="00B43A34">
      <w:pPr>
        <w:spacing w:after="0"/>
        <w:rPr>
          <w:rFonts w:ascii="Times New Roman" w:hAnsi="Times New Roman"/>
          <w:sz w:val="28"/>
          <w:szCs w:val="28"/>
        </w:rPr>
      </w:pPr>
    </w:p>
    <w:p w:rsidR="00133602" w:rsidRPr="00B43A34" w:rsidRDefault="00133602" w:rsidP="00B43A34">
      <w:pPr>
        <w:spacing w:after="0"/>
        <w:rPr>
          <w:rFonts w:ascii="Times New Roman" w:eastAsia="Times New Roman" w:hAnsi="Times New Roman"/>
          <w:sz w:val="28"/>
          <w:szCs w:val="28"/>
          <w:lang w:eastAsia="ru-RU"/>
        </w:rPr>
      </w:pPr>
    </w:p>
    <w:p w:rsidR="00133602" w:rsidRPr="00B43A34" w:rsidRDefault="00133602" w:rsidP="00B43A34">
      <w:pPr>
        <w:spacing w:after="0"/>
        <w:rPr>
          <w:rFonts w:ascii="Times New Roman" w:hAnsi="Times New Roman"/>
          <w:sz w:val="28"/>
          <w:szCs w:val="28"/>
        </w:rPr>
      </w:pPr>
    </w:p>
    <w:p w:rsidR="00133602" w:rsidRPr="00B43A34" w:rsidRDefault="00133602" w:rsidP="00B43A34">
      <w:pPr>
        <w:spacing w:after="0"/>
        <w:rPr>
          <w:rFonts w:ascii="Times New Roman" w:hAnsi="Times New Roman"/>
          <w:sz w:val="28"/>
          <w:szCs w:val="28"/>
        </w:rPr>
      </w:pPr>
    </w:p>
    <w:p w:rsidR="00133602" w:rsidRPr="00B43A34" w:rsidRDefault="00133602" w:rsidP="00B43A34">
      <w:pPr>
        <w:spacing w:after="0"/>
        <w:rPr>
          <w:rFonts w:ascii="Times New Roman" w:hAnsi="Times New Roman"/>
          <w:sz w:val="28"/>
          <w:szCs w:val="28"/>
        </w:rPr>
      </w:pPr>
    </w:p>
    <w:p w:rsidR="00133602" w:rsidRPr="00B43A34" w:rsidRDefault="00133602" w:rsidP="00B43A34">
      <w:pPr>
        <w:spacing w:after="0"/>
        <w:rPr>
          <w:rFonts w:ascii="Times New Roman" w:hAnsi="Times New Roman"/>
          <w:sz w:val="28"/>
          <w:szCs w:val="28"/>
        </w:rPr>
      </w:pPr>
    </w:p>
    <w:p w:rsidR="00133602" w:rsidRPr="00B43A34" w:rsidRDefault="00133602" w:rsidP="00B43A34">
      <w:pPr>
        <w:spacing w:after="0"/>
        <w:rPr>
          <w:rFonts w:ascii="Times New Roman" w:hAnsi="Times New Roman"/>
          <w:sz w:val="28"/>
          <w:szCs w:val="28"/>
        </w:rPr>
      </w:pPr>
    </w:p>
    <w:p w:rsidR="00133602" w:rsidRPr="00B43A34" w:rsidRDefault="00133602" w:rsidP="00B43A34">
      <w:pPr>
        <w:spacing w:after="0"/>
        <w:rPr>
          <w:rFonts w:ascii="Times New Roman" w:hAnsi="Times New Roman"/>
          <w:sz w:val="28"/>
          <w:szCs w:val="28"/>
        </w:rPr>
      </w:pPr>
    </w:p>
    <w:p w:rsidR="00133602" w:rsidRPr="00B43A34" w:rsidRDefault="00133602" w:rsidP="00B43A34">
      <w:pPr>
        <w:spacing w:after="0"/>
        <w:rPr>
          <w:rFonts w:ascii="Times New Roman" w:hAnsi="Times New Roman"/>
          <w:sz w:val="28"/>
          <w:szCs w:val="28"/>
        </w:rPr>
      </w:pPr>
    </w:p>
    <w:p w:rsidR="00133602" w:rsidRPr="00B43A34" w:rsidRDefault="005141F2" w:rsidP="00B43A34">
      <w:pPr>
        <w:spacing w:after="0"/>
        <w:rPr>
          <w:rFonts w:ascii="Times New Roman" w:hAnsi="Times New Roman"/>
          <w:sz w:val="28"/>
          <w:szCs w:val="28"/>
        </w:rPr>
      </w:pPr>
      <w:r>
        <w:rPr>
          <w:rFonts w:ascii="Times New Roman" w:hAnsi="Times New Roman"/>
          <w:noProof/>
          <w:sz w:val="28"/>
          <w:szCs w:val="28"/>
          <w:lang w:eastAsia="ru-RU"/>
        </w:rPr>
        <w:drawing>
          <wp:anchor distT="0" distB="0" distL="114300" distR="114300" simplePos="0" relativeHeight="251635712" behindDoc="1" locked="0" layoutInCell="1" allowOverlap="1">
            <wp:simplePos x="0" y="0"/>
            <wp:positionH relativeFrom="column">
              <wp:posOffset>-370205</wp:posOffset>
            </wp:positionH>
            <wp:positionV relativeFrom="paragraph">
              <wp:posOffset>261620</wp:posOffset>
            </wp:positionV>
            <wp:extent cx="889000" cy="1111250"/>
            <wp:effectExtent l="19050" t="0" r="6350" b="0"/>
            <wp:wrapTight wrapText="bothSides">
              <wp:wrapPolygon edited="0">
                <wp:start x="-463" y="0"/>
                <wp:lineTo x="-463" y="21106"/>
                <wp:lineTo x="21754" y="21106"/>
                <wp:lineTo x="21754" y="0"/>
                <wp:lineTo x="-463" y="0"/>
              </wp:wrapPolygon>
            </wp:wrapTight>
            <wp:docPr id="239" name="Рисунок 45"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 descr="Герб"/>
                    <pic:cNvPicPr>
                      <a:picLocks noChangeAspect="1" noChangeArrowheads="1"/>
                    </pic:cNvPicPr>
                  </pic:nvPicPr>
                  <pic:blipFill>
                    <a:blip r:embed="rId8" cstate="print"/>
                    <a:srcRect/>
                    <a:stretch>
                      <a:fillRect/>
                    </a:stretch>
                  </pic:blipFill>
                  <pic:spPr bwMode="auto">
                    <a:xfrm>
                      <a:off x="0" y="0"/>
                      <a:ext cx="889000" cy="1111250"/>
                    </a:xfrm>
                    <a:prstGeom prst="rect">
                      <a:avLst/>
                    </a:prstGeom>
                    <a:noFill/>
                    <a:ln w="9525">
                      <a:noFill/>
                      <a:miter lim="800000"/>
                      <a:headEnd/>
                      <a:tailEnd/>
                    </a:ln>
                  </pic:spPr>
                </pic:pic>
              </a:graphicData>
            </a:graphic>
          </wp:anchor>
        </w:drawing>
      </w:r>
    </w:p>
    <w:p w:rsidR="00133602" w:rsidRPr="00B43A34" w:rsidRDefault="00133602" w:rsidP="00B43A34">
      <w:pPr>
        <w:spacing w:after="0"/>
        <w:rPr>
          <w:rFonts w:ascii="Times New Roman" w:hAnsi="Times New Roman"/>
          <w:sz w:val="28"/>
          <w:szCs w:val="28"/>
        </w:rPr>
      </w:pPr>
    </w:p>
    <w:p w:rsidR="00133602" w:rsidRPr="00B43A34" w:rsidRDefault="00133602" w:rsidP="00B43A34">
      <w:pPr>
        <w:spacing w:after="0"/>
        <w:rPr>
          <w:rFonts w:ascii="Times New Roman" w:hAnsi="Times New Roman"/>
          <w:sz w:val="28"/>
          <w:szCs w:val="28"/>
        </w:rPr>
      </w:pPr>
    </w:p>
    <w:p w:rsidR="00133602" w:rsidRPr="00B43A34" w:rsidRDefault="00133602" w:rsidP="00B43A34">
      <w:pPr>
        <w:spacing w:after="0"/>
        <w:rPr>
          <w:rFonts w:ascii="Times New Roman" w:hAnsi="Times New Roman"/>
          <w:sz w:val="28"/>
          <w:szCs w:val="28"/>
        </w:rPr>
      </w:pPr>
    </w:p>
    <w:p w:rsidR="00133602" w:rsidRPr="00B43A34" w:rsidRDefault="00133602" w:rsidP="00B43A34">
      <w:pPr>
        <w:spacing w:after="0"/>
        <w:rPr>
          <w:rFonts w:ascii="Times New Roman" w:hAnsi="Times New Roman"/>
          <w:sz w:val="28"/>
          <w:szCs w:val="28"/>
        </w:rPr>
      </w:pPr>
    </w:p>
    <w:p w:rsidR="00133602" w:rsidRPr="00B43A34" w:rsidRDefault="00133602" w:rsidP="00B43A34">
      <w:pPr>
        <w:spacing w:after="0"/>
        <w:rPr>
          <w:rFonts w:ascii="Times New Roman" w:hAnsi="Times New Roman"/>
          <w:sz w:val="28"/>
          <w:szCs w:val="28"/>
        </w:rPr>
      </w:pPr>
    </w:p>
    <w:p w:rsidR="00133602" w:rsidRPr="00B43A34" w:rsidRDefault="00133602" w:rsidP="00B43A34">
      <w:pPr>
        <w:spacing w:after="0"/>
        <w:rPr>
          <w:rFonts w:ascii="Times New Roman" w:hAnsi="Times New Roman"/>
          <w:sz w:val="28"/>
          <w:szCs w:val="28"/>
        </w:rPr>
      </w:pPr>
    </w:p>
    <w:p w:rsidR="00133602" w:rsidRPr="00B43A34" w:rsidRDefault="00133602" w:rsidP="00B43A34">
      <w:pPr>
        <w:spacing w:after="0"/>
        <w:rPr>
          <w:rFonts w:ascii="Times New Roman" w:hAnsi="Times New Roman"/>
          <w:sz w:val="28"/>
          <w:szCs w:val="28"/>
        </w:rPr>
      </w:pPr>
    </w:p>
    <w:p w:rsidR="00133602" w:rsidRPr="00B43A34" w:rsidRDefault="00133602" w:rsidP="00B43A34">
      <w:pPr>
        <w:spacing w:after="0"/>
        <w:rPr>
          <w:rFonts w:ascii="Times New Roman" w:hAnsi="Times New Roman"/>
          <w:sz w:val="28"/>
          <w:szCs w:val="28"/>
        </w:rPr>
      </w:pPr>
    </w:p>
    <w:p w:rsidR="00133602" w:rsidRPr="00B43A34" w:rsidRDefault="00133602" w:rsidP="00B43A34">
      <w:pPr>
        <w:spacing w:after="0"/>
        <w:rPr>
          <w:rFonts w:ascii="Times New Roman" w:hAnsi="Times New Roman"/>
          <w:sz w:val="28"/>
          <w:szCs w:val="28"/>
        </w:rPr>
      </w:pPr>
    </w:p>
    <w:p w:rsidR="00133602" w:rsidRPr="00B43A34" w:rsidRDefault="00133602" w:rsidP="00B43A34">
      <w:pPr>
        <w:spacing w:after="0"/>
        <w:rPr>
          <w:rFonts w:ascii="Times New Roman" w:hAnsi="Times New Roman"/>
          <w:sz w:val="28"/>
          <w:szCs w:val="28"/>
        </w:rPr>
      </w:pPr>
    </w:p>
    <w:p w:rsidR="00133602" w:rsidRPr="00B43A34" w:rsidRDefault="00133602" w:rsidP="00B43A34">
      <w:pPr>
        <w:spacing w:after="0"/>
        <w:rPr>
          <w:rFonts w:ascii="Times New Roman" w:hAnsi="Times New Roman"/>
          <w:sz w:val="28"/>
          <w:szCs w:val="28"/>
        </w:rPr>
      </w:pPr>
    </w:p>
    <w:p w:rsidR="00133602" w:rsidRPr="00B43A34" w:rsidRDefault="00133602" w:rsidP="00B43A34">
      <w:pPr>
        <w:spacing w:after="0"/>
        <w:rPr>
          <w:rFonts w:ascii="Times New Roman" w:hAnsi="Times New Roman"/>
          <w:sz w:val="28"/>
          <w:szCs w:val="28"/>
        </w:rPr>
      </w:pPr>
    </w:p>
    <w:p w:rsidR="009E4C26" w:rsidRPr="00B43A34" w:rsidRDefault="009E4C26" w:rsidP="00B43A34">
      <w:pPr>
        <w:spacing w:after="0"/>
        <w:rPr>
          <w:rFonts w:ascii="Times New Roman" w:hAnsi="Times New Roman"/>
          <w:sz w:val="28"/>
          <w:szCs w:val="28"/>
        </w:rPr>
      </w:pPr>
    </w:p>
    <w:p w:rsidR="00133602" w:rsidRPr="00B43A34" w:rsidRDefault="00133602" w:rsidP="00B43A34">
      <w:pPr>
        <w:spacing w:after="0"/>
        <w:rPr>
          <w:rFonts w:ascii="Times New Roman" w:hAnsi="Times New Roman"/>
          <w:sz w:val="28"/>
          <w:szCs w:val="28"/>
        </w:rPr>
      </w:pPr>
    </w:p>
    <w:p w:rsidR="00133602" w:rsidRPr="00B43A34" w:rsidRDefault="00133602" w:rsidP="00B43A34">
      <w:pPr>
        <w:spacing w:after="0"/>
        <w:rPr>
          <w:rFonts w:ascii="Times New Roman" w:hAnsi="Times New Roman"/>
          <w:sz w:val="28"/>
          <w:szCs w:val="28"/>
        </w:rPr>
      </w:pPr>
    </w:p>
    <w:p w:rsidR="00133602" w:rsidRPr="00B43A34" w:rsidRDefault="00133602" w:rsidP="00B43A34">
      <w:pPr>
        <w:spacing w:after="0"/>
        <w:rPr>
          <w:rFonts w:ascii="Times New Roman" w:hAnsi="Times New Roman"/>
          <w:sz w:val="28"/>
          <w:szCs w:val="28"/>
        </w:rPr>
      </w:pPr>
    </w:p>
    <w:p w:rsidR="00133602" w:rsidRPr="00B43A34" w:rsidRDefault="00133602" w:rsidP="00B43A34">
      <w:pPr>
        <w:spacing w:after="0"/>
        <w:rPr>
          <w:rFonts w:ascii="Times New Roman" w:hAnsi="Times New Roman"/>
          <w:sz w:val="28"/>
          <w:szCs w:val="28"/>
        </w:rPr>
      </w:pPr>
    </w:p>
    <w:p w:rsidR="00840CA7" w:rsidRPr="00B43A34" w:rsidRDefault="00840CA7" w:rsidP="00B43A34">
      <w:pPr>
        <w:spacing w:after="0" w:line="240" w:lineRule="auto"/>
        <w:jc w:val="both"/>
        <w:rPr>
          <w:rFonts w:ascii="Times New Roman" w:eastAsia="Times New Roman" w:hAnsi="Times New Roman"/>
          <w:sz w:val="28"/>
          <w:szCs w:val="28"/>
          <w:lang w:eastAsia="ru-RU"/>
        </w:rPr>
      </w:pPr>
    </w:p>
    <w:p w:rsidR="00967D9E" w:rsidRPr="00B43A34" w:rsidRDefault="00967D9E" w:rsidP="00B43A34">
      <w:pPr>
        <w:spacing w:after="0"/>
        <w:jc w:val="center"/>
        <w:rPr>
          <w:rFonts w:ascii="Times New Roman" w:hAnsi="Times New Roman"/>
          <w:sz w:val="28"/>
          <w:szCs w:val="28"/>
        </w:rPr>
      </w:pPr>
      <w:bookmarkStart w:id="0" w:name="Par853"/>
      <w:bookmarkEnd w:id="0"/>
    </w:p>
    <w:p w:rsidR="00B43A34" w:rsidRPr="00B43A34" w:rsidRDefault="00B43A34" w:rsidP="00B43A34">
      <w:pPr>
        <w:pStyle w:val="ConsPlusNormal"/>
        <w:ind w:firstLine="0"/>
        <w:jc w:val="right"/>
        <w:outlineLvl w:val="0"/>
        <w:rPr>
          <w:rFonts w:ascii="Times New Roman" w:hAnsi="Times New Roman" w:cs="Times New Roman"/>
          <w:sz w:val="28"/>
          <w:szCs w:val="28"/>
        </w:rPr>
      </w:pPr>
    </w:p>
    <w:p w:rsidR="00B43A34" w:rsidRPr="00B43A34" w:rsidRDefault="00B43A34" w:rsidP="00B43A34">
      <w:pPr>
        <w:pStyle w:val="ConsPlusNormal"/>
        <w:jc w:val="right"/>
        <w:outlineLvl w:val="0"/>
        <w:rPr>
          <w:rFonts w:ascii="Times New Roman" w:hAnsi="Times New Roman" w:cs="Times New Roman"/>
          <w:sz w:val="28"/>
          <w:szCs w:val="28"/>
        </w:rPr>
      </w:pPr>
    </w:p>
    <w:p w:rsidR="001369C6" w:rsidRDefault="00FE2FEF" w:rsidP="00F726A1">
      <w:pPr>
        <w:spacing w:after="0"/>
        <w:jc w:val="center"/>
        <w:rPr>
          <w:rFonts w:ascii="Times New Roman" w:hAnsi="Times New Roman"/>
          <w:sz w:val="28"/>
          <w:szCs w:val="28"/>
        </w:rPr>
      </w:pPr>
      <w:r w:rsidRPr="00F726A1">
        <w:rPr>
          <w:rFonts w:ascii="Times New Roman" w:hAnsi="Times New Roman"/>
          <w:sz w:val="28"/>
          <w:szCs w:val="28"/>
        </w:rPr>
        <w:t xml:space="preserve">  </w:t>
      </w:r>
    </w:p>
    <w:p w:rsidR="001369C6" w:rsidRDefault="001369C6" w:rsidP="00F726A1">
      <w:pPr>
        <w:spacing w:after="0"/>
        <w:jc w:val="center"/>
        <w:rPr>
          <w:rFonts w:ascii="Times New Roman" w:hAnsi="Times New Roman"/>
          <w:sz w:val="28"/>
          <w:szCs w:val="28"/>
        </w:rPr>
      </w:pPr>
    </w:p>
    <w:p w:rsidR="001369C6" w:rsidRDefault="001369C6" w:rsidP="00F726A1">
      <w:pPr>
        <w:spacing w:after="0"/>
        <w:jc w:val="center"/>
        <w:rPr>
          <w:rFonts w:ascii="Times New Roman" w:hAnsi="Times New Roman"/>
          <w:sz w:val="28"/>
          <w:szCs w:val="28"/>
        </w:rPr>
      </w:pPr>
    </w:p>
    <w:p w:rsidR="001369C6" w:rsidRDefault="001369C6" w:rsidP="00F726A1">
      <w:pPr>
        <w:spacing w:after="0"/>
        <w:jc w:val="center"/>
        <w:rPr>
          <w:rFonts w:ascii="Times New Roman" w:hAnsi="Times New Roman"/>
          <w:sz w:val="28"/>
          <w:szCs w:val="28"/>
        </w:rPr>
      </w:pPr>
    </w:p>
    <w:p w:rsidR="001369C6" w:rsidRDefault="001369C6" w:rsidP="00F726A1">
      <w:pPr>
        <w:spacing w:after="0"/>
        <w:jc w:val="center"/>
        <w:rPr>
          <w:rFonts w:ascii="Times New Roman" w:hAnsi="Times New Roman"/>
          <w:sz w:val="28"/>
          <w:szCs w:val="28"/>
        </w:rPr>
      </w:pPr>
    </w:p>
    <w:p w:rsidR="001369C6" w:rsidRDefault="001369C6" w:rsidP="00F726A1">
      <w:pPr>
        <w:spacing w:after="0"/>
        <w:jc w:val="center"/>
        <w:rPr>
          <w:rFonts w:ascii="Times New Roman" w:hAnsi="Times New Roman"/>
          <w:sz w:val="28"/>
          <w:szCs w:val="28"/>
        </w:rPr>
      </w:pPr>
    </w:p>
    <w:p w:rsidR="005C094D" w:rsidRPr="005C094D" w:rsidRDefault="005C094D" w:rsidP="005C094D">
      <w:pPr>
        <w:widowControl w:val="0"/>
        <w:autoSpaceDE w:val="0"/>
        <w:autoSpaceDN w:val="0"/>
        <w:adjustRightInd w:val="0"/>
        <w:spacing w:after="0" w:line="240" w:lineRule="auto"/>
        <w:jc w:val="right"/>
        <w:outlineLvl w:val="0"/>
        <w:rPr>
          <w:rFonts w:ascii="Arial" w:eastAsiaTheme="minorEastAsia" w:hAnsi="Arial" w:cs="Arial"/>
          <w:sz w:val="24"/>
          <w:szCs w:val="24"/>
          <w:lang w:eastAsia="ru-RU"/>
        </w:rPr>
      </w:pPr>
    </w:p>
    <w:tbl>
      <w:tblPr>
        <w:tblW w:w="9552" w:type="dxa"/>
        <w:jc w:val="center"/>
        <w:tblInd w:w="240" w:type="dxa"/>
        <w:tblLayout w:type="fixed"/>
        <w:tblLook w:val="01E0"/>
      </w:tblPr>
      <w:tblGrid>
        <w:gridCol w:w="3734"/>
        <w:gridCol w:w="2393"/>
        <w:gridCol w:w="3425"/>
      </w:tblGrid>
      <w:tr w:rsidR="007532C8" w:rsidRPr="007532C8" w:rsidTr="007532C8">
        <w:trPr>
          <w:trHeight w:val="1181"/>
          <w:jc w:val="center"/>
        </w:trPr>
        <w:tc>
          <w:tcPr>
            <w:tcW w:w="3734" w:type="dxa"/>
          </w:tcPr>
          <w:p w:rsidR="007532C8" w:rsidRPr="007532C8" w:rsidRDefault="007532C8" w:rsidP="007532C8">
            <w:pPr>
              <w:spacing w:after="0" w:line="240" w:lineRule="auto"/>
              <w:jc w:val="center"/>
              <w:rPr>
                <w:rFonts w:ascii="Times New Roman" w:eastAsia="Times New Roman" w:hAnsi="Times New Roman"/>
                <w:b/>
                <w:bCs/>
                <w:sz w:val="20"/>
                <w:szCs w:val="20"/>
                <w:lang w:eastAsia="ru-RU"/>
              </w:rPr>
            </w:pPr>
          </w:p>
          <w:p w:rsidR="007532C8" w:rsidRPr="007532C8" w:rsidRDefault="007532C8" w:rsidP="007532C8">
            <w:pPr>
              <w:spacing w:after="0" w:line="240" w:lineRule="auto"/>
              <w:jc w:val="center"/>
              <w:rPr>
                <w:rFonts w:ascii="Times New Roman" w:eastAsia="Times New Roman" w:hAnsi="Times New Roman"/>
                <w:b/>
                <w:bCs/>
                <w:sz w:val="24"/>
                <w:szCs w:val="24"/>
                <w:lang w:eastAsia="ru-RU"/>
              </w:rPr>
            </w:pPr>
            <w:r w:rsidRPr="007532C8">
              <w:rPr>
                <w:rFonts w:ascii="Times New Roman" w:eastAsia="Times New Roman" w:hAnsi="Times New Roman"/>
                <w:b/>
                <w:bCs/>
                <w:sz w:val="24"/>
                <w:szCs w:val="24"/>
                <w:lang w:eastAsia="ru-RU"/>
              </w:rPr>
              <w:t xml:space="preserve">«Изьва» </w:t>
            </w:r>
          </w:p>
          <w:p w:rsidR="007532C8" w:rsidRPr="007532C8" w:rsidRDefault="007532C8" w:rsidP="007532C8">
            <w:pPr>
              <w:spacing w:after="0" w:line="240" w:lineRule="auto"/>
              <w:jc w:val="center"/>
              <w:rPr>
                <w:rFonts w:ascii="Times New Roman" w:eastAsia="Times New Roman" w:hAnsi="Times New Roman"/>
                <w:b/>
                <w:bCs/>
                <w:sz w:val="28"/>
                <w:szCs w:val="28"/>
                <w:lang w:eastAsia="ru-RU"/>
              </w:rPr>
            </w:pPr>
            <w:r w:rsidRPr="007532C8">
              <w:rPr>
                <w:rFonts w:ascii="Times New Roman" w:eastAsia="Times New Roman" w:hAnsi="Times New Roman"/>
                <w:b/>
                <w:bCs/>
                <w:sz w:val="24"/>
                <w:szCs w:val="24"/>
                <w:lang w:eastAsia="ru-RU"/>
              </w:rPr>
              <w:t>муниципальнöй районса администрация</w:t>
            </w:r>
          </w:p>
        </w:tc>
        <w:tc>
          <w:tcPr>
            <w:tcW w:w="2393" w:type="dxa"/>
          </w:tcPr>
          <w:p w:rsidR="007532C8" w:rsidRPr="007532C8" w:rsidRDefault="007532C8" w:rsidP="007532C8">
            <w:pPr>
              <w:spacing w:after="0" w:line="240" w:lineRule="auto"/>
              <w:jc w:val="center"/>
              <w:rPr>
                <w:rFonts w:ascii="Times New Roman" w:eastAsia="Times New Roman" w:hAnsi="Times New Roman"/>
                <w:b/>
                <w:bCs/>
                <w:sz w:val="28"/>
                <w:szCs w:val="28"/>
                <w:lang w:eastAsia="ru-RU"/>
              </w:rPr>
            </w:pPr>
            <w:r w:rsidRPr="007532C8">
              <w:rPr>
                <w:rFonts w:ascii="Times New Roman" w:eastAsia="Times New Roman" w:hAnsi="Times New Roman"/>
                <w:b/>
                <w:bCs/>
                <w:noProof/>
                <w:sz w:val="28"/>
                <w:szCs w:val="28"/>
                <w:lang w:eastAsia="ru-RU"/>
              </w:rPr>
              <w:drawing>
                <wp:inline distT="0" distB="0" distL="0" distR="0">
                  <wp:extent cx="523875" cy="642622"/>
                  <wp:effectExtent l="19050" t="0" r="9525" b="0"/>
                  <wp:docPr id="10"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9" cstate="print"/>
                          <a:srcRect/>
                          <a:stretch>
                            <a:fillRect/>
                          </a:stretch>
                        </pic:blipFill>
                        <pic:spPr bwMode="auto">
                          <a:xfrm>
                            <a:off x="0" y="0"/>
                            <a:ext cx="529047" cy="648966"/>
                          </a:xfrm>
                          <a:prstGeom prst="rect">
                            <a:avLst/>
                          </a:prstGeom>
                          <a:noFill/>
                          <a:ln w="9525">
                            <a:noFill/>
                            <a:miter lim="800000"/>
                            <a:headEnd/>
                            <a:tailEnd/>
                          </a:ln>
                        </pic:spPr>
                      </pic:pic>
                    </a:graphicData>
                  </a:graphic>
                </wp:inline>
              </w:drawing>
            </w:r>
          </w:p>
          <w:p w:rsidR="007532C8" w:rsidRPr="007532C8" w:rsidRDefault="007532C8" w:rsidP="007532C8">
            <w:pPr>
              <w:spacing w:after="0" w:line="240" w:lineRule="auto"/>
              <w:jc w:val="center"/>
              <w:rPr>
                <w:rFonts w:ascii="Times New Roman" w:eastAsia="Times New Roman" w:hAnsi="Times New Roman"/>
                <w:b/>
                <w:bCs/>
                <w:sz w:val="28"/>
                <w:szCs w:val="28"/>
                <w:lang w:eastAsia="ru-RU"/>
              </w:rPr>
            </w:pPr>
          </w:p>
        </w:tc>
        <w:tc>
          <w:tcPr>
            <w:tcW w:w="3425" w:type="dxa"/>
          </w:tcPr>
          <w:p w:rsidR="007532C8" w:rsidRPr="007532C8" w:rsidRDefault="007532C8" w:rsidP="007532C8">
            <w:pPr>
              <w:spacing w:after="0" w:line="240" w:lineRule="auto"/>
              <w:jc w:val="center"/>
              <w:rPr>
                <w:rFonts w:ascii="Times New Roman" w:eastAsia="Times New Roman" w:hAnsi="Times New Roman"/>
                <w:b/>
                <w:bCs/>
                <w:sz w:val="20"/>
                <w:szCs w:val="20"/>
                <w:lang w:eastAsia="ru-RU"/>
              </w:rPr>
            </w:pPr>
          </w:p>
          <w:p w:rsidR="007532C8" w:rsidRPr="007532C8" w:rsidRDefault="007532C8" w:rsidP="007532C8">
            <w:pPr>
              <w:spacing w:after="0" w:line="240" w:lineRule="auto"/>
              <w:jc w:val="center"/>
              <w:rPr>
                <w:rFonts w:ascii="Times New Roman" w:eastAsia="Times New Roman" w:hAnsi="Times New Roman"/>
                <w:b/>
                <w:bCs/>
                <w:sz w:val="24"/>
                <w:szCs w:val="24"/>
                <w:lang w:eastAsia="ru-RU"/>
              </w:rPr>
            </w:pPr>
            <w:r w:rsidRPr="007532C8">
              <w:rPr>
                <w:rFonts w:ascii="Times New Roman" w:eastAsia="Times New Roman" w:hAnsi="Times New Roman"/>
                <w:b/>
                <w:bCs/>
                <w:sz w:val="24"/>
                <w:szCs w:val="24"/>
                <w:lang w:eastAsia="ru-RU"/>
              </w:rPr>
              <w:t xml:space="preserve">Администрация муниципального района </w:t>
            </w:r>
          </w:p>
          <w:p w:rsidR="007532C8" w:rsidRPr="007532C8" w:rsidRDefault="007532C8" w:rsidP="007532C8">
            <w:pPr>
              <w:spacing w:after="0" w:line="240" w:lineRule="auto"/>
              <w:jc w:val="center"/>
              <w:rPr>
                <w:rFonts w:ascii="Times New Roman" w:eastAsia="Times New Roman" w:hAnsi="Times New Roman"/>
                <w:b/>
                <w:bCs/>
                <w:sz w:val="28"/>
                <w:szCs w:val="28"/>
                <w:lang w:eastAsia="ru-RU"/>
              </w:rPr>
            </w:pPr>
            <w:r w:rsidRPr="007532C8">
              <w:rPr>
                <w:rFonts w:ascii="Times New Roman" w:eastAsia="Times New Roman" w:hAnsi="Times New Roman"/>
                <w:b/>
                <w:bCs/>
                <w:sz w:val="24"/>
                <w:szCs w:val="24"/>
                <w:lang w:eastAsia="ru-RU"/>
              </w:rPr>
              <w:t>«Ижемский»</w:t>
            </w:r>
          </w:p>
        </w:tc>
      </w:tr>
    </w:tbl>
    <w:p w:rsidR="007532C8" w:rsidRPr="007532C8" w:rsidRDefault="007532C8" w:rsidP="007532C8">
      <w:pPr>
        <w:spacing w:after="0" w:line="240" w:lineRule="auto"/>
        <w:rPr>
          <w:rFonts w:ascii="Times New Roman" w:eastAsia="Times New Roman" w:hAnsi="Times New Roman"/>
          <w:sz w:val="20"/>
          <w:szCs w:val="20"/>
          <w:lang w:eastAsia="ru-RU"/>
        </w:rPr>
      </w:pPr>
    </w:p>
    <w:p w:rsidR="007532C8" w:rsidRPr="007532C8" w:rsidRDefault="007532C8" w:rsidP="007532C8">
      <w:pPr>
        <w:keepNext/>
        <w:spacing w:after="0" w:line="240" w:lineRule="auto"/>
        <w:jc w:val="center"/>
        <w:outlineLvl w:val="0"/>
        <w:rPr>
          <w:rFonts w:eastAsia="Times New Roman"/>
          <w:b/>
          <w:spacing w:val="120"/>
          <w:sz w:val="28"/>
          <w:szCs w:val="28"/>
          <w:lang w:eastAsia="ru-RU"/>
        </w:rPr>
      </w:pPr>
      <w:r w:rsidRPr="007532C8">
        <w:rPr>
          <w:rFonts w:eastAsia="Times New Roman"/>
          <w:b/>
          <w:spacing w:val="120"/>
          <w:sz w:val="28"/>
          <w:szCs w:val="28"/>
          <w:lang w:eastAsia="ru-RU"/>
        </w:rPr>
        <w:t xml:space="preserve">  </w:t>
      </w:r>
      <w:r w:rsidRPr="007532C8">
        <w:rPr>
          <w:rFonts w:ascii="SchoolBook" w:eastAsia="Times New Roman" w:hAnsi="SchoolBook"/>
          <w:b/>
          <w:spacing w:val="120"/>
          <w:sz w:val="28"/>
          <w:szCs w:val="28"/>
          <w:lang w:eastAsia="ru-RU"/>
        </w:rPr>
        <w:t>ШУÖМ</w:t>
      </w:r>
    </w:p>
    <w:p w:rsidR="007532C8" w:rsidRPr="007532C8" w:rsidRDefault="007532C8" w:rsidP="007532C8">
      <w:pPr>
        <w:keepNext/>
        <w:spacing w:after="0" w:line="240" w:lineRule="auto"/>
        <w:jc w:val="center"/>
        <w:outlineLvl w:val="0"/>
        <w:rPr>
          <w:rFonts w:eastAsia="Times New Roman"/>
          <w:b/>
          <w:spacing w:val="120"/>
          <w:sz w:val="28"/>
          <w:szCs w:val="28"/>
          <w:lang w:eastAsia="ru-RU"/>
        </w:rPr>
      </w:pPr>
    </w:p>
    <w:p w:rsidR="007532C8" w:rsidRPr="007532C8" w:rsidRDefault="007532C8" w:rsidP="007532C8">
      <w:pPr>
        <w:keepNext/>
        <w:spacing w:after="0" w:line="240" w:lineRule="auto"/>
        <w:jc w:val="center"/>
        <w:outlineLvl w:val="0"/>
        <w:rPr>
          <w:rFonts w:ascii="SchoolBook" w:eastAsia="Times New Roman" w:hAnsi="SchoolBook"/>
          <w:b/>
          <w:sz w:val="28"/>
          <w:szCs w:val="28"/>
          <w:lang w:eastAsia="ru-RU"/>
        </w:rPr>
      </w:pPr>
      <w:r w:rsidRPr="007532C8">
        <w:rPr>
          <w:rFonts w:eastAsia="Times New Roman"/>
          <w:b/>
          <w:sz w:val="28"/>
          <w:szCs w:val="28"/>
          <w:lang w:eastAsia="ru-RU"/>
        </w:rPr>
        <w:t xml:space="preserve">    </w:t>
      </w:r>
      <w:r w:rsidRPr="007532C8">
        <w:rPr>
          <w:rFonts w:ascii="SchoolBook" w:eastAsia="Times New Roman" w:hAnsi="SchoolBook"/>
          <w:b/>
          <w:sz w:val="28"/>
          <w:szCs w:val="28"/>
          <w:lang w:eastAsia="ru-RU"/>
        </w:rPr>
        <w:t>П О С Т А Н О В Л Е Н И Е</w:t>
      </w:r>
    </w:p>
    <w:p w:rsidR="007532C8" w:rsidRPr="007532C8" w:rsidRDefault="007532C8" w:rsidP="007532C8">
      <w:pPr>
        <w:keepNext/>
        <w:spacing w:after="0" w:line="240" w:lineRule="auto"/>
        <w:jc w:val="center"/>
        <w:outlineLvl w:val="0"/>
        <w:rPr>
          <w:rFonts w:ascii="SchoolBook" w:eastAsia="Times New Roman" w:hAnsi="SchoolBook"/>
          <w:sz w:val="26"/>
          <w:szCs w:val="26"/>
          <w:lang w:eastAsia="ru-RU"/>
        </w:rPr>
      </w:pPr>
    </w:p>
    <w:p w:rsidR="007532C8" w:rsidRPr="007532C8" w:rsidRDefault="007532C8" w:rsidP="007532C8">
      <w:pPr>
        <w:spacing w:after="0" w:line="240" w:lineRule="auto"/>
        <w:rPr>
          <w:rFonts w:ascii="Times New Roman" w:eastAsia="Times New Roman" w:hAnsi="Times New Roman"/>
          <w:sz w:val="28"/>
          <w:szCs w:val="28"/>
          <w:lang w:eastAsia="ru-RU"/>
        </w:rPr>
      </w:pPr>
      <w:r w:rsidRPr="007532C8">
        <w:rPr>
          <w:rFonts w:ascii="Times New Roman" w:eastAsia="Times New Roman" w:hAnsi="Times New Roman"/>
          <w:sz w:val="28"/>
          <w:szCs w:val="28"/>
          <w:lang w:eastAsia="ru-RU"/>
        </w:rPr>
        <w:t xml:space="preserve">от 25 декабря 2017 года                                                                               № 1112   </w:t>
      </w:r>
    </w:p>
    <w:p w:rsidR="007532C8" w:rsidRPr="007532C8" w:rsidRDefault="007532C8" w:rsidP="007532C8">
      <w:pPr>
        <w:spacing w:after="0" w:line="240" w:lineRule="auto"/>
        <w:rPr>
          <w:rFonts w:ascii="Times New Roman" w:eastAsia="Times New Roman" w:hAnsi="Times New Roman"/>
          <w:sz w:val="20"/>
          <w:szCs w:val="20"/>
          <w:lang w:eastAsia="ru-RU"/>
        </w:rPr>
      </w:pPr>
      <w:r w:rsidRPr="007532C8">
        <w:rPr>
          <w:rFonts w:ascii="Times New Roman" w:eastAsia="Times New Roman" w:hAnsi="Times New Roman"/>
          <w:sz w:val="20"/>
          <w:szCs w:val="20"/>
          <w:lang w:eastAsia="ru-RU"/>
        </w:rPr>
        <w:t>Республика Коми, Ижемский район, с. Ижма</w:t>
      </w:r>
    </w:p>
    <w:p w:rsidR="007532C8" w:rsidRPr="007532C8" w:rsidRDefault="007532C8" w:rsidP="007532C8">
      <w:pPr>
        <w:widowControl w:val="0"/>
        <w:autoSpaceDE w:val="0"/>
        <w:autoSpaceDN w:val="0"/>
        <w:spacing w:after="0" w:line="240" w:lineRule="auto"/>
        <w:rPr>
          <w:rFonts w:ascii="Tahoma" w:eastAsia="Times New Roman" w:hAnsi="Tahoma" w:cs="Tahoma"/>
          <w:sz w:val="20"/>
          <w:szCs w:val="20"/>
          <w:lang w:eastAsia="ru-RU"/>
        </w:rPr>
      </w:pPr>
    </w:p>
    <w:p w:rsidR="007532C8" w:rsidRPr="007532C8" w:rsidRDefault="007532C8" w:rsidP="007532C8">
      <w:pPr>
        <w:widowControl w:val="0"/>
        <w:autoSpaceDE w:val="0"/>
        <w:autoSpaceDN w:val="0"/>
        <w:spacing w:after="0" w:line="240" w:lineRule="auto"/>
        <w:rPr>
          <w:rFonts w:ascii="Tahoma" w:eastAsia="Times New Roman" w:hAnsi="Tahoma" w:cs="Tahoma"/>
          <w:sz w:val="20"/>
          <w:szCs w:val="20"/>
          <w:lang w:eastAsia="ru-RU"/>
        </w:rPr>
      </w:pPr>
    </w:p>
    <w:p w:rsidR="007532C8" w:rsidRPr="007532C8" w:rsidRDefault="007532C8" w:rsidP="007532C8">
      <w:pPr>
        <w:widowControl w:val="0"/>
        <w:autoSpaceDE w:val="0"/>
        <w:autoSpaceDN w:val="0"/>
        <w:spacing w:after="0" w:line="240" w:lineRule="auto"/>
        <w:jc w:val="center"/>
        <w:rPr>
          <w:rFonts w:ascii="Times New Roman" w:eastAsia="Times New Roman" w:hAnsi="Times New Roman"/>
          <w:sz w:val="28"/>
          <w:szCs w:val="28"/>
          <w:lang w:eastAsia="ru-RU"/>
        </w:rPr>
      </w:pPr>
      <w:r w:rsidRPr="007532C8">
        <w:rPr>
          <w:rFonts w:ascii="Times New Roman" w:eastAsia="Times New Roman" w:hAnsi="Times New Roman"/>
          <w:sz w:val="28"/>
          <w:szCs w:val="28"/>
          <w:lang w:eastAsia="ru-RU"/>
        </w:rPr>
        <w:t>О внесении изменений в постановление администрации муниципального района «Ижемский» от 28 декабря 2016 года № 864 «Об организации  деятельности по противодействию коррупции в муниципальном образовании муниципального района «Ижемский» и муниципальных образованиях сельских поселений, расположенных в границах муниципального образования  муниципального района «Ижемский»</w:t>
      </w:r>
    </w:p>
    <w:p w:rsidR="007532C8" w:rsidRPr="007532C8" w:rsidRDefault="007532C8" w:rsidP="007532C8">
      <w:pPr>
        <w:widowControl w:val="0"/>
        <w:autoSpaceDE w:val="0"/>
        <w:autoSpaceDN w:val="0"/>
        <w:spacing w:after="0" w:line="240" w:lineRule="auto"/>
        <w:rPr>
          <w:rFonts w:ascii="Times New Roman" w:eastAsia="Times New Roman" w:hAnsi="Times New Roman"/>
          <w:sz w:val="28"/>
          <w:szCs w:val="28"/>
          <w:lang w:eastAsia="ru-RU"/>
        </w:rPr>
      </w:pPr>
    </w:p>
    <w:p w:rsidR="007532C8" w:rsidRPr="007532C8" w:rsidRDefault="007532C8" w:rsidP="007532C8">
      <w:pPr>
        <w:widowControl w:val="0"/>
        <w:autoSpaceDE w:val="0"/>
        <w:autoSpaceDN w:val="0"/>
        <w:spacing w:after="0" w:line="240" w:lineRule="auto"/>
        <w:rPr>
          <w:rFonts w:ascii="Times New Roman" w:eastAsia="Times New Roman" w:hAnsi="Times New Roman"/>
          <w:sz w:val="28"/>
          <w:szCs w:val="28"/>
          <w:lang w:eastAsia="ru-RU"/>
        </w:rPr>
      </w:pPr>
    </w:p>
    <w:p w:rsidR="007532C8" w:rsidRPr="007532C8" w:rsidRDefault="007532C8" w:rsidP="007532C8">
      <w:pPr>
        <w:widowControl w:val="0"/>
        <w:autoSpaceDE w:val="0"/>
        <w:autoSpaceDN w:val="0"/>
        <w:spacing w:after="0" w:line="240" w:lineRule="auto"/>
        <w:jc w:val="both"/>
        <w:rPr>
          <w:rFonts w:ascii="Times New Roman" w:eastAsia="Times New Roman" w:hAnsi="Times New Roman"/>
          <w:sz w:val="28"/>
          <w:szCs w:val="28"/>
          <w:lang w:eastAsia="ru-RU"/>
        </w:rPr>
      </w:pPr>
      <w:r w:rsidRPr="007532C8">
        <w:rPr>
          <w:rFonts w:ascii="Times New Roman" w:eastAsia="Times New Roman" w:hAnsi="Times New Roman"/>
          <w:sz w:val="28"/>
          <w:szCs w:val="28"/>
          <w:lang w:eastAsia="ru-RU"/>
        </w:rPr>
        <w:tab/>
        <w:t>Руководствуясь Указом Президента Российской Федерации от 19 сентября 2017 года № 431 «О внесении изменений  в некоторые акты Президента Российской Федерации в целях усиления контроля за соблюдением законодательства  о противодействии коррупции»,</w:t>
      </w:r>
    </w:p>
    <w:p w:rsidR="007532C8" w:rsidRPr="007532C8" w:rsidRDefault="007532C8" w:rsidP="007532C8">
      <w:pPr>
        <w:widowControl w:val="0"/>
        <w:autoSpaceDE w:val="0"/>
        <w:autoSpaceDN w:val="0"/>
        <w:spacing w:after="0" w:line="240" w:lineRule="auto"/>
        <w:rPr>
          <w:rFonts w:ascii="Times New Roman" w:eastAsia="Times New Roman" w:hAnsi="Times New Roman"/>
          <w:sz w:val="28"/>
          <w:szCs w:val="28"/>
          <w:lang w:eastAsia="ru-RU"/>
        </w:rPr>
      </w:pPr>
    </w:p>
    <w:p w:rsidR="007532C8" w:rsidRPr="007532C8" w:rsidRDefault="007532C8" w:rsidP="007532C8">
      <w:pPr>
        <w:widowControl w:val="0"/>
        <w:autoSpaceDE w:val="0"/>
        <w:autoSpaceDN w:val="0"/>
        <w:spacing w:after="0" w:line="240" w:lineRule="auto"/>
        <w:rPr>
          <w:rFonts w:ascii="Times New Roman" w:eastAsia="Times New Roman" w:hAnsi="Times New Roman"/>
          <w:sz w:val="28"/>
          <w:szCs w:val="28"/>
          <w:lang w:eastAsia="ru-RU"/>
        </w:rPr>
      </w:pPr>
    </w:p>
    <w:p w:rsidR="007532C8" w:rsidRPr="007532C8" w:rsidRDefault="007532C8" w:rsidP="007532C8">
      <w:pPr>
        <w:widowControl w:val="0"/>
        <w:autoSpaceDE w:val="0"/>
        <w:autoSpaceDN w:val="0"/>
        <w:spacing w:after="0" w:line="240" w:lineRule="auto"/>
        <w:ind w:firstLine="540"/>
        <w:jc w:val="center"/>
        <w:rPr>
          <w:rFonts w:ascii="Times New Roman" w:eastAsia="Times New Roman" w:hAnsi="Times New Roman"/>
          <w:sz w:val="28"/>
          <w:szCs w:val="28"/>
          <w:lang w:eastAsia="ru-RU"/>
        </w:rPr>
      </w:pPr>
      <w:r w:rsidRPr="007532C8">
        <w:rPr>
          <w:rFonts w:ascii="Times New Roman" w:eastAsia="Times New Roman" w:hAnsi="Times New Roman"/>
          <w:sz w:val="28"/>
          <w:szCs w:val="28"/>
          <w:lang w:eastAsia="ru-RU"/>
        </w:rPr>
        <w:t>администрация муниципального района «Ижемский»</w:t>
      </w:r>
    </w:p>
    <w:p w:rsidR="007532C8" w:rsidRPr="007532C8" w:rsidRDefault="007532C8" w:rsidP="007532C8">
      <w:pPr>
        <w:widowControl w:val="0"/>
        <w:autoSpaceDE w:val="0"/>
        <w:autoSpaceDN w:val="0"/>
        <w:spacing w:after="0" w:line="240" w:lineRule="auto"/>
        <w:ind w:firstLine="540"/>
        <w:jc w:val="center"/>
        <w:rPr>
          <w:rFonts w:ascii="Times New Roman" w:eastAsia="Times New Roman" w:hAnsi="Times New Roman"/>
          <w:sz w:val="28"/>
          <w:szCs w:val="28"/>
          <w:lang w:eastAsia="ru-RU"/>
        </w:rPr>
      </w:pPr>
    </w:p>
    <w:p w:rsidR="007532C8" w:rsidRPr="007532C8" w:rsidRDefault="007532C8" w:rsidP="007532C8">
      <w:pPr>
        <w:widowControl w:val="0"/>
        <w:autoSpaceDE w:val="0"/>
        <w:autoSpaceDN w:val="0"/>
        <w:spacing w:after="0" w:line="240" w:lineRule="auto"/>
        <w:ind w:firstLine="540"/>
        <w:jc w:val="center"/>
        <w:rPr>
          <w:rFonts w:ascii="Times New Roman" w:eastAsia="Times New Roman" w:hAnsi="Times New Roman"/>
          <w:sz w:val="28"/>
          <w:szCs w:val="28"/>
          <w:lang w:eastAsia="ru-RU"/>
        </w:rPr>
      </w:pPr>
      <w:r w:rsidRPr="007532C8">
        <w:rPr>
          <w:rFonts w:ascii="Times New Roman" w:eastAsia="Times New Roman" w:hAnsi="Times New Roman"/>
          <w:sz w:val="28"/>
          <w:szCs w:val="28"/>
          <w:lang w:eastAsia="ru-RU"/>
        </w:rPr>
        <w:t>П О С Т А Н О В Л Я Е Т:</w:t>
      </w:r>
    </w:p>
    <w:p w:rsidR="007532C8" w:rsidRPr="007532C8" w:rsidRDefault="007532C8" w:rsidP="007532C8">
      <w:pPr>
        <w:widowControl w:val="0"/>
        <w:autoSpaceDE w:val="0"/>
        <w:autoSpaceDN w:val="0"/>
        <w:spacing w:after="0" w:line="240" w:lineRule="auto"/>
        <w:ind w:firstLine="540"/>
        <w:jc w:val="center"/>
        <w:rPr>
          <w:rFonts w:ascii="Times New Roman" w:eastAsia="Times New Roman" w:hAnsi="Times New Roman"/>
          <w:sz w:val="28"/>
          <w:szCs w:val="28"/>
          <w:lang w:eastAsia="ru-RU"/>
        </w:rPr>
      </w:pPr>
    </w:p>
    <w:p w:rsidR="007532C8" w:rsidRPr="007532C8" w:rsidRDefault="007532C8" w:rsidP="007532C8">
      <w:pPr>
        <w:widowControl w:val="0"/>
        <w:autoSpaceDE w:val="0"/>
        <w:autoSpaceDN w:val="0"/>
        <w:spacing w:after="0" w:line="360" w:lineRule="auto"/>
        <w:ind w:firstLine="540"/>
        <w:jc w:val="both"/>
        <w:rPr>
          <w:rFonts w:ascii="Times New Roman" w:eastAsia="Times New Roman" w:hAnsi="Times New Roman"/>
          <w:sz w:val="28"/>
          <w:szCs w:val="28"/>
          <w:lang w:eastAsia="ru-RU"/>
        </w:rPr>
      </w:pPr>
      <w:r w:rsidRPr="007532C8">
        <w:rPr>
          <w:rFonts w:ascii="Times New Roman" w:eastAsia="Times New Roman" w:hAnsi="Times New Roman"/>
          <w:sz w:val="28"/>
          <w:szCs w:val="28"/>
          <w:lang w:eastAsia="ru-RU"/>
        </w:rPr>
        <w:t>1. Внести в постановление администрации муниципального района «Ижемский» от 28 декабря 2016 года № 864 «Об организации  деятельности по противодействию коррупции в муниципальном образовании муниципального района «Ижемский» и муниципальных образованиях сельских поселений, расположенных в границах муниципального образования  муниципального района «Ижемский» (далее - Постановление) следующие изменения:</w:t>
      </w:r>
    </w:p>
    <w:p w:rsidR="007532C8" w:rsidRPr="007532C8" w:rsidRDefault="00DC2987" w:rsidP="007532C8">
      <w:pPr>
        <w:widowControl w:val="0"/>
        <w:autoSpaceDE w:val="0"/>
        <w:autoSpaceDN w:val="0"/>
        <w:spacing w:after="0" w:line="360" w:lineRule="auto"/>
        <w:ind w:firstLine="540"/>
        <w:jc w:val="both"/>
        <w:rPr>
          <w:rFonts w:ascii="Times New Roman" w:eastAsia="Times New Roman" w:hAnsi="Times New Roman"/>
          <w:sz w:val="28"/>
          <w:szCs w:val="28"/>
          <w:lang w:eastAsia="ru-RU"/>
        </w:rPr>
      </w:pPr>
      <w:hyperlink w:anchor="P1598" w:history="1">
        <w:r w:rsidR="007532C8" w:rsidRPr="007532C8">
          <w:rPr>
            <w:rFonts w:ascii="Times New Roman" w:eastAsia="Times New Roman" w:hAnsi="Times New Roman"/>
            <w:sz w:val="28"/>
            <w:szCs w:val="28"/>
            <w:lang w:eastAsia="ru-RU"/>
          </w:rPr>
          <w:t>Положение</w:t>
        </w:r>
      </w:hyperlink>
      <w:r w:rsidR="007532C8" w:rsidRPr="007532C8">
        <w:rPr>
          <w:rFonts w:ascii="Times New Roman" w:eastAsia="Times New Roman" w:hAnsi="Times New Roman"/>
          <w:sz w:val="28"/>
          <w:szCs w:val="28"/>
          <w:lang w:eastAsia="ru-RU"/>
        </w:rPr>
        <w:t xml:space="preserve"> о комиссиях по соблюдению требований к служебному поведению муниципальных служащих органов местного самоуправления </w:t>
      </w:r>
      <w:r w:rsidR="007532C8" w:rsidRPr="007532C8">
        <w:rPr>
          <w:rFonts w:ascii="Times New Roman" w:eastAsia="Times New Roman" w:hAnsi="Times New Roman"/>
          <w:sz w:val="28"/>
          <w:szCs w:val="28"/>
          <w:lang w:eastAsia="ru-RU"/>
        </w:rPr>
        <w:lastRenderedPageBreak/>
        <w:t>муниципального образования муниципального района «Ижемский», органов местного самоуправления муниципальных образований сельских поселений, расположенных в границах муниципального образования муниципального района «Ижемский» и урегулированию конфликта интересов (приложение №  14 к Постановлению) дополнить пунктом 22.1. следующего содержания:</w:t>
      </w:r>
    </w:p>
    <w:p w:rsidR="007532C8" w:rsidRPr="007532C8" w:rsidRDefault="007532C8" w:rsidP="007532C8">
      <w:pPr>
        <w:widowControl w:val="0"/>
        <w:autoSpaceDE w:val="0"/>
        <w:autoSpaceDN w:val="0"/>
        <w:spacing w:after="0" w:line="360" w:lineRule="auto"/>
        <w:ind w:firstLine="540"/>
        <w:jc w:val="both"/>
        <w:rPr>
          <w:rFonts w:ascii="Times New Roman" w:eastAsia="Times New Roman" w:hAnsi="Times New Roman"/>
          <w:sz w:val="28"/>
          <w:szCs w:val="28"/>
          <w:lang w:eastAsia="ru-RU"/>
        </w:rPr>
      </w:pPr>
      <w:r w:rsidRPr="007532C8">
        <w:rPr>
          <w:rFonts w:ascii="Times New Roman" w:eastAsia="Times New Roman" w:hAnsi="Times New Roman"/>
          <w:sz w:val="28"/>
          <w:szCs w:val="28"/>
          <w:lang w:eastAsia="ru-RU"/>
        </w:rPr>
        <w:t>«22.1. Мотивированные заключения, предусмотренные пунктами 18, 20 и 21 настоящего Положения, должны содержать:</w:t>
      </w:r>
    </w:p>
    <w:p w:rsidR="007532C8" w:rsidRPr="007532C8" w:rsidRDefault="007532C8" w:rsidP="007532C8">
      <w:pPr>
        <w:widowControl w:val="0"/>
        <w:autoSpaceDE w:val="0"/>
        <w:autoSpaceDN w:val="0"/>
        <w:spacing w:after="0" w:line="360" w:lineRule="auto"/>
        <w:ind w:firstLine="540"/>
        <w:jc w:val="both"/>
        <w:rPr>
          <w:rFonts w:ascii="Times New Roman" w:eastAsia="Times New Roman" w:hAnsi="Times New Roman"/>
          <w:sz w:val="28"/>
          <w:szCs w:val="28"/>
          <w:lang w:eastAsia="ru-RU"/>
        </w:rPr>
      </w:pPr>
      <w:r w:rsidRPr="007532C8">
        <w:rPr>
          <w:rFonts w:ascii="Times New Roman" w:eastAsia="Times New Roman" w:hAnsi="Times New Roman"/>
          <w:sz w:val="28"/>
          <w:szCs w:val="28"/>
          <w:lang w:eastAsia="ru-RU"/>
        </w:rPr>
        <w:t>а) информацию, изложенную в обращениях или уведомлениях, указанных в абзацах втором и четвертом подпункта «б» и подпункте «д» пункта 16 настоящего Положения;</w:t>
      </w:r>
    </w:p>
    <w:p w:rsidR="007532C8" w:rsidRPr="007532C8" w:rsidRDefault="007532C8" w:rsidP="007532C8">
      <w:pPr>
        <w:widowControl w:val="0"/>
        <w:autoSpaceDE w:val="0"/>
        <w:autoSpaceDN w:val="0"/>
        <w:spacing w:after="0" w:line="360" w:lineRule="auto"/>
        <w:ind w:firstLine="540"/>
        <w:jc w:val="both"/>
        <w:rPr>
          <w:rFonts w:ascii="Times New Roman" w:eastAsia="Times New Roman" w:hAnsi="Times New Roman"/>
          <w:sz w:val="28"/>
          <w:szCs w:val="28"/>
          <w:lang w:eastAsia="ru-RU"/>
        </w:rPr>
      </w:pPr>
      <w:r w:rsidRPr="007532C8">
        <w:rPr>
          <w:rFonts w:ascii="Times New Roman" w:eastAsia="Times New Roman" w:hAnsi="Times New Roman"/>
          <w:sz w:val="28"/>
          <w:szCs w:val="28"/>
          <w:lang w:eastAsia="ru-RU"/>
        </w:rPr>
        <w:t>б) информацию, полученную от государственных органов, органов местного самоуправления и заинтересованных организаций на основании запросов;</w:t>
      </w:r>
    </w:p>
    <w:p w:rsidR="007532C8" w:rsidRPr="007532C8" w:rsidRDefault="007532C8" w:rsidP="007532C8">
      <w:pPr>
        <w:widowControl w:val="0"/>
        <w:autoSpaceDE w:val="0"/>
        <w:autoSpaceDN w:val="0"/>
        <w:spacing w:after="0" w:line="360" w:lineRule="auto"/>
        <w:ind w:firstLine="540"/>
        <w:jc w:val="both"/>
        <w:rPr>
          <w:rFonts w:ascii="Times New Roman" w:eastAsia="Times New Roman" w:hAnsi="Times New Roman"/>
          <w:sz w:val="28"/>
          <w:szCs w:val="28"/>
          <w:lang w:eastAsia="ru-RU"/>
        </w:rPr>
      </w:pPr>
      <w:r w:rsidRPr="007532C8">
        <w:rPr>
          <w:rFonts w:ascii="Times New Roman" w:eastAsia="Times New Roman" w:hAnsi="Times New Roman"/>
          <w:sz w:val="28"/>
          <w:szCs w:val="28"/>
          <w:lang w:eastAsia="ru-RU"/>
        </w:rPr>
        <w:t>в) мотивированный вывод по результатам предварительного рассмотрения обращений и уведомлений, указанных в абзацах втором и четвертом подпункта «б» и подпункте «д» пункта 16 настоящего Положения, а также рекомендации для принятия одного из решений в соответствии с пунктами 31, 33, 35 настоящего Положения или иного решения.».</w:t>
      </w:r>
    </w:p>
    <w:p w:rsidR="007532C8" w:rsidRPr="007532C8" w:rsidRDefault="007532C8" w:rsidP="007532C8">
      <w:pPr>
        <w:widowControl w:val="0"/>
        <w:autoSpaceDE w:val="0"/>
        <w:autoSpaceDN w:val="0"/>
        <w:spacing w:after="0" w:line="360" w:lineRule="auto"/>
        <w:ind w:firstLine="540"/>
        <w:jc w:val="both"/>
        <w:rPr>
          <w:rFonts w:ascii="Times New Roman" w:eastAsia="Times New Roman" w:hAnsi="Times New Roman"/>
          <w:sz w:val="28"/>
          <w:szCs w:val="28"/>
          <w:lang w:eastAsia="ru-RU"/>
        </w:rPr>
      </w:pPr>
      <w:r w:rsidRPr="007532C8">
        <w:rPr>
          <w:rFonts w:ascii="Times New Roman" w:eastAsia="Times New Roman" w:hAnsi="Times New Roman"/>
          <w:sz w:val="28"/>
          <w:szCs w:val="28"/>
          <w:lang w:eastAsia="ru-RU"/>
        </w:rPr>
        <w:t>2. Настоящее постановление  вступает в силу со дня официального опубликования.</w:t>
      </w:r>
    </w:p>
    <w:p w:rsidR="007532C8" w:rsidRPr="007532C8" w:rsidRDefault="007532C8" w:rsidP="007532C8">
      <w:pPr>
        <w:widowControl w:val="0"/>
        <w:autoSpaceDE w:val="0"/>
        <w:autoSpaceDN w:val="0"/>
        <w:spacing w:after="0" w:line="240" w:lineRule="auto"/>
        <w:ind w:firstLine="540"/>
        <w:jc w:val="both"/>
        <w:rPr>
          <w:rFonts w:ascii="Times New Roman" w:eastAsia="Times New Roman" w:hAnsi="Times New Roman"/>
          <w:sz w:val="28"/>
          <w:szCs w:val="28"/>
          <w:lang w:eastAsia="ru-RU"/>
        </w:rPr>
      </w:pPr>
    </w:p>
    <w:p w:rsidR="007532C8" w:rsidRPr="007532C8" w:rsidRDefault="007532C8" w:rsidP="007532C8">
      <w:pPr>
        <w:widowControl w:val="0"/>
        <w:autoSpaceDE w:val="0"/>
        <w:autoSpaceDN w:val="0"/>
        <w:spacing w:after="0" w:line="240" w:lineRule="auto"/>
        <w:jc w:val="both"/>
        <w:rPr>
          <w:rFonts w:ascii="Times New Roman" w:eastAsia="Times New Roman" w:hAnsi="Times New Roman"/>
          <w:sz w:val="28"/>
          <w:szCs w:val="28"/>
          <w:lang w:eastAsia="ru-RU"/>
        </w:rPr>
      </w:pPr>
      <w:r w:rsidRPr="007532C8">
        <w:rPr>
          <w:rFonts w:ascii="Times New Roman" w:eastAsia="Times New Roman" w:hAnsi="Times New Roman"/>
          <w:sz w:val="28"/>
          <w:szCs w:val="28"/>
          <w:lang w:eastAsia="ru-RU"/>
        </w:rPr>
        <w:t>Руководитель администрации</w:t>
      </w:r>
    </w:p>
    <w:p w:rsidR="007532C8" w:rsidRPr="007532C8" w:rsidRDefault="007532C8" w:rsidP="007532C8">
      <w:pPr>
        <w:widowControl w:val="0"/>
        <w:autoSpaceDE w:val="0"/>
        <w:autoSpaceDN w:val="0"/>
        <w:spacing w:after="0" w:line="240" w:lineRule="auto"/>
        <w:jc w:val="both"/>
        <w:rPr>
          <w:rFonts w:ascii="Times New Roman" w:eastAsia="Times New Roman" w:hAnsi="Times New Roman"/>
          <w:sz w:val="28"/>
          <w:szCs w:val="28"/>
          <w:lang w:eastAsia="ru-RU"/>
        </w:rPr>
      </w:pPr>
      <w:r w:rsidRPr="007532C8">
        <w:rPr>
          <w:rFonts w:ascii="Times New Roman" w:eastAsia="Times New Roman" w:hAnsi="Times New Roman"/>
          <w:sz w:val="28"/>
          <w:szCs w:val="28"/>
          <w:lang w:eastAsia="ru-RU"/>
        </w:rPr>
        <w:t>муниципального района «Ижемский»                                         Л.И. Терентьева</w:t>
      </w:r>
    </w:p>
    <w:p w:rsidR="007532C8" w:rsidRPr="007532C8" w:rsidRDefault="007532C8" w:rsidP="007532C8">
      <w:pPr>
        <w:widowControl w:val="0"/>
        <w:autoSpaceDE w:val="0"/>
        <w:autoSpaceDN w:val="0"/>
        <w:spacing w:after="0" w:line="240" w:lineRule="auto"/>
        <w:jc w:val="both"/>
        <w:rPr>
          <w:rFonts w:ascii="Times New Roman" w:eastAsia="Times New Roman" w:hAnsi="Times New Roman"/>
          <w:sz w:val="28"/>
          <w:szCs w:val="28"/>
          <w:lang w:eastAsia="ru-RU"/>
        </w:rPr>
      </w:pPr>
    </w:p>
    <w:p w:rsidR="007532C8" w:rsidRPr="007532C8" w:rsidRDefault="007532C8" w:rsidP="007532C8">
      <w:pPr>
        <w:widowControl w:val="0"/>
        <w:autoSpaceDE w:val="0"/>
        <w:autoSpaceDN w:val="0"/>
        <w:spacing w:after="0" w:line="240" w:lineRule="auto"/>
        <w:rPr>
          <w:rFonts w:ascii="Times New Roman" w:eastAsia="Times New Roman" w:hAnsi="Times New Roman"/>
          <w:sz w:val="28"/>
          <w:szCs w:val="28"/>
          <w:lang w:eastAsia="ru-RU"/>
        </w:rPr>
      </w:pPr>
    </w:p>
    <w:p w:rsidR="007532C8" w:rsidRPr="007532C8" w:rsidRDefault="007532C8" w:rsidP="007532C8">
      <w:pPr>
        <w:widowControl w:val="0"/>
        <w:autoSpaceDE w:val="0"/>
        <w:autoSpaceDN w:val="0"/>
        <w:spacing w:after="0" w:line="240" w:lineRule="auto"/>
        <w:rPr>
          <w:rFonts w:ascii="Times New Roman" w:eastAsia="Times New Roman" w:hAnsi="Times New Roman"/>
          <w:sz w:val="28"/>
          <w:szCs w:val="28"/>
          <w:lang w:eastAsia="ru-RU"/>
        </w:rPr>
      </w:pPr>
    </w:p>
    <w:p w:rsidR="007532C8" w:rsidRPr="007532C8" w:rsidRDefault="007532C8" w:rsidP="007532C8">
      <w:pPr>
        <w:widowControl w:val="0"/>
        <w:autoSpaceDE w:val="0"/>
        <w:autoSpaceDN w:val="0"/>
        <w:spacing w:after="0" w:line="240" w:lineRule="auto"/>
        <w:rPr>
          <w:rFonts w:eastAsia="Times New Roman" w:cs="Calibri"/>
          <w:szCs w:val="20"/>
          <w:lang w:eastAsia="ru-RU"/>
        </w:rPr>
      </w:pPr>
    </w:p>
    <w:p w:rsidR="007532C8" w:rsidRPr="007532C8" w:rsidRDefault="007532C8" w:rsidP="007532C8">
      <w:pPr>
        <w:widowControl w:val="0"/>
        <w:autoSpaceDE w:val="0"/>
        <w:autoSpaceDN w:val="0"/>
        <w:spacing w:after="0" w:line="240" w:lineRule="auto"/>
        <w:rPr>
          <w:rFonts w:eastAsia="Times New Roman" w:cs="Calibri"/>
          <w:szCs w:val="20"/>
          <w:lang w:eastAsia="ru-RU"/>
        </w:rPr>
      </w:pPr>
    </w:p>
    <w:p w:rsidR="007532C8" w:rsidRPr="007532C8" w:rsidRDefault="007532C8" w:rsidP="007532C8">
      <w:pPr>
        <w:widowControl w:val="0"/>
        <w:autoSpaceDE w:val="0"/>
        <w:autoSpaceDN w:val="0"/>
        <w:spacing w:after="0" w:line="240" w:lineRule="auto"/>
        <w:rPr>
          <w:rFonts w:eastAsia="Times New Roman" w:cs="Calibri"/>
          <w:szCs w:val="20"/>
          <w:lang w:eastAsia="ru-RU"/>
        </w:rPr>
      </w:pPr>
    </w:p>
    <w:p w:rsidR="007532C8" w:rsidRPr="007532C8" w:rsidRDefault="007532C8" w:rsidP="007532C8">
      <w:pPr>
        <w:widowControl w:val="0"/>
        <w:autoSpaceDE w:val="0"/>
        <w:autoSpaceDN w:val="0"/>
        <w:spacing w:after="0" w:line="240" w:lineRule="auto"/>
        <w:rPr>
          <w:rFonts w:eastAsia="Times New Roman" w:cs="Calibri"/>
          <w:szCs w:val="20"/>
          <w:lang w:eastAsia="ru-RU"/>
        </w:rPr>
      </w:pPr>
      <w:bookmarkStart w:id="1" w:name="_GoBack"/>
      <w:bookmarkEnd w:id="1"/>
    </w:p>
    <w:p w:rsidR="007532C8" w:rsidRPr="007532C8" w:rsidRDefault="007532C8" w:rsidP="007532C8">
      <w:pPr>
        <w:widowControl w:val="0"/>
        <w:autoSpaceDE w:val="0"/>
        <w:autoSpaceDN w:val="0"/>
        <w:spacing w:after="0" w:line="240" w:lineRule="auto"/>
        <w:rPr>
          <w:rFonts w:eastAsia="Times New Roman" w:cs="Calibri"/>
          <w:szCs w:val="20"/>
          <w:lang w:eastAsia="ru-RU"/>
        </w:rPr>
      </w:pPr>
    </w:p>
    <w:p w:rsidR="007532C8" w:rsidRPr="007532C8" w:rsidRDefault="007532C8" w:rsidP="007532C8">
      <w:pPr>
        <w:widowControl w:val="0"/>
        <w:autoSpaceDE w:val="0"/>
        <w:autoSpaceDN w:val="0"/>
        <w:spacing w:after="0" w:line="240" w:lineRule="auto"/>
        <w:rPr>
          <w:rFonts w:eastAsia="Times New Roman" w:cs="Calibri"/>
          <w:szCs w:val="20"/>
          <w:lang w:eastAsia="ru-RU"/>
        </w:rPr>
      </w:pPr>
    </w:p>
    <w:p w:rsidR="007532C8" w:rsidRPr="007532C8" w:rsidRDefault="007532C8" w:rsidP="007532C8">
      <w:pPr>
        <w:widowControl w:val="0"/>
        <w:autoSpaceDE w:val="0"/>
        <w:autoSpaceDN w:val="0"/>
        <w:spacing w:after="0" w:line="240" w:lineRule="auto"/>
        <w:rPr>
          <w:rFonts w:eastAsia="Times New Roman" w:cs="Calibri"/>
          <w:szCs w:val="20"/>
          <w:lang w:eastAsia="ru-RU"/>
        </w:rPr>
      </w:pPr>
    </w:p>
    <w:p w:rsidR="007532C8" w:rsidRPr="007532C8" w:rsidRDefault="007532C8" w:rsidP="007532C8">
      <w:pPr>
        <w:spacing w:after="0" w:line="240" w:lineRule="auto"/>
        <w:rPr>
          <w:rFonts w:ascii="Times New Roman" w:eastAsia="Times New Roman" w:hAnsi="Times New Roman"/>
          <w:sz w:val="20"/>
          <w:szCs w:val="20"/>
          <w:lang w:eastAsia="ru-RU"/>
        </w:rPr>
      </w:pPr>
    </w:p>
    <w:p w:rsidR="00CA46DE" w:rsidRDefault="00CA46DE" w:rsidP="00F726A1">
      <w:pPr>
        <w:spacing w:after="0"/>
        <w:jc w:val="center"/>
        <w:rPr>
          <w:rFonts w:ascii="Times New Roman" w:hAnsi="Times New Roman"/>
          <w:i/>
          <w:sz w:val="28"/>
          <w:szCs w:val="28"/>
        </w:rPr>
      </w:pPr>
    </w:p>
    <w:p w:rsidR="007532C8" w:rsidRDefault="007532C8" w:rsidP="00F726A1">
      <w:pPr>
        <w:spacing w:after="0"/>
        <w:jc w:val="center"/>
        <w:rPr>
          <w:rFonts w:ascii="Times New Roman" w:hAnsi="Times New Roman"/>
          <w:i/>
          <w:sz w:val="28"/>
          <w:szCs w:val="28"/>
        </w:rPr>
      </w:pPr>
    </w:p>
    <w:p w:rsidR="007532C8" w:rsidRDefault="007532C8" w:rsidP="00F726A1">
      <w:pPr>
        <w:spacing w:after="0"/>
        <w:jc w:val="center"/>
        <w:rPr>
          <w:rFonts w:ascii="Times New Roman" w:hAnsi="Times New Roman"/>
          <w:i/>
          <w:sz w:val="28"/>
          <w:szCs w:val="28"/>
        </w:rPr>
      </w:pPr>
    </w:p>
    <w:tbl>
      <w:tblPr>
        <w:tblW w:w="9770" w:type="dxa"/>
        <w:tblLook w:val="01E0"/>
      </w:tblPr>
      <w:tblGrid>
        <w:gridCol w:w="3510"/>
        <w:gridCol w:w="2694"/>
        <w:gridCol w:w="3566"/>
      </w:tblGrid>
      <w:tr w:rsidR="007532C8" w:rsidRPr="007532C8" w:rsidTr="007532C8">
        <w:tc>
          <w:tcPr>
            <w:tcW w:w="3510" w:type="dxa"/>
          </w:tcPr>
          <w:p w:rsidR="007532C8" w:rsidRPr="007532C8" w:rsidRDefault="007532C8" w:rsidP="007532C8">
            <w:pPr>
              <w:spacing w:after="0" w:line="240" w:lineRule="auto"/>
              <w:rPr>
                <w:rFonts w:ascii="Times New Roman" w:eastAsia="Times New Roman" w:hAnsi="Times New Roman"/>
                <w:b/>
                <w:sz w:val="28"/>
                <w:szCs w:val="28"/>
              </w:rPr>
            </w:pPr>
          </w:p>
          <w:p w:rsidR="007532C8" w:rsidRPr="007532C8" w:rsidRDefault="007532C8" w:rsidP="007532C8">
            <w:pPr>
              <w:spacing w:after="0" w:line="240" w:lineRule="auto"/>
              <w:jc w:val="center"/>
              <w:rPr>
                <w:rFonts w:ascii="Times New Roman" w:eastAsia="Times New Roman" w:hAnsi="Times New Roman"/>
                <w:b/>
                <w:sz w:val="20"/>
                <w:szCs w:val="20"/>
              </w:rPr>
            </w:pPr>
          </w:p>
          <w:p w:rsidR="007532C8" w:rsidRPr="007532C8" w:rsidRDefault="007532C8" w:rsidP="007532C8">
            <w:pPr>
              <w:spacing w:after="0" w:line="240" w:lineRule="auto"/>
              <w:jc w:val="center"/>
              <w:rPr>
                <w:rFonts w:ascii="Times New Roman" w:eastAsia="Times New Roman" w:hAnsi="Times New Roman"/>
                <w:b/>
                <w:sz w:val="20"/>
                <w:szCs w:val="20"/>
              </w:rPr>
            </w:pPr>
            <w:r w:rsidRPr="007532C8">
              <w:rPr>
                <w:rFonts w:ascii="Times New Roman" w:eastAsia="Times New Roman" w:hAnsi="Times New Roman"/>
                <w:b/>
                <w:sz w:val="20"/>
                <w:szCs w:val="20"/>
              </w:rPr>
              <w:t>«Изьва»</w:t>
            </w:r>
          </w:p>
          <w:p w:rsidR="007532C8" w:rsidRPr="007532C8" w:rsidRDefault="007532C8" w:rsidP="007532C8">
            <w:pPr>
              <w:spacing w:after="0" w:line="240" w:lineRule="auto"/>
              <w:jc w:val="center"/>
              <w:rPr>
                <w:rFonts w:ascii="Times New Roman" w:eastAsia="Times New Roman" w:hAnsi="Times New Roman"/>
                <w:b/>
                <w:sz w:val="28"/>
                <w:szCs w:val="28"/>
              </w:rPr>
            </w:pPr>
            <w:r w:rsidRPr="007532C8">
              <w:rPr>
                <w:rFonts w:ascii="Times New Roman" w:eastAsia="Times New Roman" w:hAnsi="Times New Roman"/>
                <w:b/>
                <w:sz w:val="20"/>
                <w:szCs w:val="20"/>
              </w:rPr>
              <w:t>муниципальнöй районса  администрация</w:t>
            </w:r>
            <w:r w:rsidRPr="007532C8">
              <w:rPr>
                <w:rFonts w:ascii="Times New Roman" w:eastAsia="Times New Roman" w:hAnsi="Times New Roman"/>
                <w:b/>
                <w:sz w:val="28"/>
                <w:szCs w:val="28"/>
              </w:rPr>
              <w:t xml:space="preserve"> </w:t>
            </w:r>
          </w:p>
        </w:tc>
        <w:tc>
          <w:tcPr>
            <w:tcW w:w="2694" w:type="dxa"/>
          </w:tcPr>
          <w:p w:rsidR="007532C8" w:rsidRPr="007532C8" w:rsidRDefault="007532C8" w:rsidP="007532C8">
            <w:pPr>
              <w:spacing w:after="0" w:line="240" w:lineRule="auto"/>
              <w:ind w:hanging="344"/>
              <w:jc w:val="center"/>
              <w:rPr>
                <w:rFonts w:ascii="Times New Roman" w:eastAsia="Times New Roman" w:hAnsi="Times New Roman"/>
                <w:b/>
                <w:sz w:val="28"/>
                <w:szCs w:val="28"/>
              </w:rPr>
            </w:pPr>
          </w:p>
          <w:p w:rsidR="007532C8" w:rsidRPr="007532C8" w:rsidRDefault="007532C8" w:rsidP="007532C8">
            <w:pPr>
              <w:spacing w:after="0" w:line="240" w:lineRule="auto"/>
              <w:jc w:val="center"/>
              <w:rPr>
                <w:rFonts w:ascii="Times New Roman" w:eastAsia="Times New Roman" w:hAnsi="Times New Roman"/>
                <w:b/>
                <w:sz w:val="28"/>
                <w:szCs w:val="28"/>
              </w:rPr>
            </w:pPr>
            <w:r w:rsidRPr="007532C8">
              <w:rPr>
                <w:rFonts w:ascii="Times New Roman" w:eastAsia="Times New Roman" w:hAnsi="Times New Roman"/>
                <w:b/>
                <w:noProof/>
                <w:sz w:val="28"/>
                <w:szCs w:val="28"/>
                <w:lang w:eastAsia="ru-RU"/>
              </w:rPr>
              <w:drawing>
                <wp:inline distT="0" distB="0" distL="0" distR="0">
                  <wp:extent cx="657225" cy="771525"/>
                  <wp:effectExtent l="19050" t="0" r="9525" b="0"/>
                  <wp:docPr id="15"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10" cstate="print"/>
                          <a:srcRect/>
                          <a:stretch>
                            <a:fillRect/>
                          </a:stretch>
                        </pic:blipFill>
                        <pic:spPr bwMode="auto">
                          <a:xfrm>
                            <a:off x="0" y="0"/>
                            <a:ext cx="657225" cy="771525"/>
                          </a:xfrm>
                          <a:prstGeom prst="rect">
                            <a:avLst/>
                          </a:prstGeom>
                          <a:noFill/>
                          <a:ln w="9525">
                            <a:noFill/>
                            <a:miter lim="800000"/>
                            <a:headEnd/>
                            <a:tailEnd/>
                          </a:ln>
                        </pic:spPr>
                      </pic:pic>
                    </a:graphicData>
                  </a:graphic>
                </wp:inline>
              </w:drawing>
            </w:r>
          </w:p>
        </w:tc>
        <w:tc>
          <w:tcPr>
            <w:tcW w:w="3566" w:type="dxa"/>
          </w:tcPr>
          <w:p w:rsidR="007532C8" w:rsidRPr="007532C8" w:rsidRDefault="007532C8" w:rsidP="007532C8">
            <w:pPr>
              <w:spacing w:after="0" w:line="240" w:lineRule="auto"/>
              <w:rPr>
                <w:rFonts w:ascii="Times New Roman" w:eastAsia="Times New Roman" w:hAnsi="Times New Roman"/>
                <w:b/>
                <w:sz w:val="28"/>
                <w:szCs w:val="28"/>
              </w:rPr>
            </w:pPr>
          </w:p>
          <w:p w:rsidR="007532C8" w:rsidRPr="007532C8" w:rsidRDefault="007532C8" w:rsidP="007532C8">
            <w:pPr>
              <w:spacing w:after="0" w:line="240" w:lineRule="auto"/>
              <w:rPr>
                <w:rFonts w:ascii="Times New Roman" w:eastAsia="Times New Roman" w:hAnsi="Times New Roman"/>
                <w:b/>
                <w:sz w:val="28"/>
                <w:szCs w:val="28"/>
              </w:rPr>
            </w:pPr>
          </w:p>
          <w:p w:rsidR="007532C8" w:rsidRPr="007532C8" w:rsidRDefault="007532C8" w:rsidP="007532C8">
            <w:pPr>
              <w:spacing w:after="0" w:line="240" w:lineRule="auto"/>
              <w:jc w:val="center"/>
              <w:rPr>
                <w:rFonts w:ascii="Times New Roman" w:eastAsia="Times New Roman" w:hAnsi="Times New Roman"/>
                <w:b/>
                <w:sz w:val="20"/>
                <w:szCs w:val="20"/>
              </w:rPr>
            </w:pPr>
            <w:r w:rsidRPr="007532C8">
              <w:rPr>
                <w:rFonts w:ascii="Times New Roman" w:eastAsia="Times New Roman" w:hAnsi="Times New Roman"/>
                <w:b/>
                <w:sz w:val="20"/>
                <w:szCs w:val="20"/>
              </w:rPr>
              <w:t xml:space="preserve">Администрация </w:t>
            </w:r>
          </w:p>
          <w:p w:rsidR="007532C8" w:rsidRPr="007532C8" w:rsidRDefault="007532C8" w:rsidP="007532C8">
            <w:pPr>
              <w:spacing w:after="0" w:line="240" w:lineRule="auto"/>
              <w:jc w:val="center"/>
              <w:rPr>
                <w:rFonts w:ascii="Times New Roman" w:eastAsia="Times New Roman" w:hAnsi="Times New Roman"/>
                <w:b/>
                <w:sz w:val="28"/>
                <w:szCs w:val="28"/>
              </w:rPr>
            </w:pPr>
            <w:r w:rsidRPr="007532C8">
              <w:rPr>
                <w:rFonts w:ascii="Times New Roman" w:eastAsia="Times New Roman" w:hAnsi="Times New Roman"/>
                <w:b/>
                <w:sz w:val="20"/>
                <w:szCs w:val="20"/>
              </w:rPr>
              <w:t>муниципального района «Ижемский»</w:t>
            </w:r>
          </w:p>
        </w:tc>
      </w:tr>
    </w:tbl>
    <w:p w:rsidR="007532C8" w:rsidRPr="007532C8" w:rsidRDefault="007532C8" w:rsidP="007532C8">
      <w:pPr>
        <w:keepNext/>
        <w:keepLines/>
        <w:spacing w:after="0" w:line="240" w:lineRule="auto"/>
        <w:jc w:val="center"/>
        <w:outlineLvl w:val="0"/>
        <w:rPr>
          <w:rFonts w:ascii="Times New Roman" w:eastAsia="Times New Roman" w:hAnsi="Times New Roman"/>
          <w:b/>
          <w:bCs/>
          <w:color w:val="365F91"/>
          <w:spacing w:val="120"/>
          <w:sz w:val="28"/>
          <w:szCs w:val="28"/>
        </w:rPr>
      </w:pPr>
    </w:p>
    <w:p w:rsidR="007532C8" w:rsidRPr="007532C8" w:rsidRDefault="007532C8" w:rsidP="007532C8">
      <w:pPr>
        <w:keepNext/>
        <w:keepLines/>
        <w:spacing w:after="0" w:line="360" w:lineRule="auto"/>
        <w:jc w:val="center"/>
        <w:outlineLvl w:val="0"/>
        <w:rPr>
          <w:rFonts w:ascii="Times New Roman" w:eastAsia="Times New Roman" w:hAnsi="Times New Roman"/>
          <w:b/>
          <w:bCs/>
          <w:spacing w:val="120"/>
          <w:sz w:val="28"/>
          <w:szCs w:val="28"/>
        </w:rPr>
      </w:pPr>
      <w:r w:rsidRPr="007532C8">
        <w:rPr>
          <w:rFonts w:ascii="Times New Roman" w:eastAsia="Times New Roman" w:hAnsi="Times New Roman"/>
          <w:b/>
          <w:bCs/>
          <w:spacing w:val="120"/>
          <w:sz w:val="28"/>
          <w:szCs w:val="28"/>
        </w:rPr>
        <w:t>ШУÖМ</w:t>
      </w:r>
    </w:p>
    <w:p w:rsidR="007532C8" w:rsidRPr="007532C8" w:rsidRDefault="007532C8" w:rsidP="007532C8">
      <w:pPr>
        <w:keepNext/>
        <w:keepLines/>
        <w:spacing w:after="0" w:line="360" w:lineRule="auto"/>
        <w:jc w:val="center"/>
        <w:outlineLvl w:val="0"/>
        <w:rPr>
          <w:rFonts w:ascii="Times New Roman" w:eastAsia="Times New Roman" w:hAnsi="Times New Roman"/>
          <w:b/>
          <w:bCs/>
          <w:sz w:val="28"/>
          <w:szCs w:val="28"/>
        </w:rPr>
      </w:pPr>
      <w:r w:rsidRPr="007532C8">
        <w:rPr>
          <w:rFonts w:ascii="Times New Roman" w:eastAsia="Times New Roman" w:hAnsi="Times New Roman"/>
          <w:b/>
          <w:bCs/>
          <w:sz w:val="28"/>
          <w:szCs w:val="28"/>
        </w:rPr>
        <w:t>П О С Т А Н О В Л Е Н И Е</w:t>
      </w:r>
    </w:p>
    <w:p w:rsidR="007532C8" w:rsidRPr="007532C8" w:rsidRDefault="007532C8" w:rsidP="007532C8">
      <w:pPr>
        <w:keepNext/>
        <w:keepLines/>
        <w:spacing w:after="0" w:line="240" w:lineRule="auto"/>
        <w:jc w:val="right"/>
        <w:outlineLvl w:val="0"/>
        <w:rPr>
          <w:rFonts w:ascii="Times New Roman" w:eastAsia="Times New Roman" w:hAnsi="Times New Roman"/>
          <w:b/>
          <w:bCs/>
          <w:color w:val="365F91"/>
          <w:spacing w:val="120"/>
          <w:sz w:val="28"/>
          <w:szCs w:val="28"/>
        </w:rPr>
      </w:pPr>
      <w:r w:rsidRPr="007532C8">
        <w:rPr>
          <w:rFonts w:ascii="Times New Roman" w:eastAsia="Times New Roman" w:hAnsi="Times New Roman"/>
          <w:b/>
          <w:bCs/>
          <w:color w:val="365F91"/>
          <w:spacing w:val="120"/>
          <w:sz w:val="28"/>
          <w:szCs w:val="28"/>
        </w:rPr>
        <w:t xml:space="preserve">   </w:t>
      </w:r>
    </w:p>
    <w:p w:rsidR="007532C8" w:rsidRPr="007532C8" w:rsidRDefault="007532C8" w:rsidP="007532C8">
      <w:pPr>
        <w:spacing w:after="0" w:line="240" w:lineRule="auto"/>
        <w:rPr>
          <w:rFonts w:ascii="Times New Roman" w:eastAsia="Times New Roman" w:hAnsi="Times New Roman"/>
          <w:sz w:val="28"/>
          <w:szCs w:val="28"/>
        </w:rPr>
      </w:pPr>
    </w:p>
    <w:p w:rsidR="007532C8" w:rsidRPr="007532C8" w:rsidRDefault="007532C8" w:rsidP="007532C8">
      <w:pPr>
        <w:spacing w:after="0" w:line="240" w:lineRule="auto"/>
        <w:rPr>
          <w:rFonts w:ascii="Times New Roman" w:eastAsia="Times New Roman" w:hAnsi="Times New Roman"/>
          <w:sz w:val="28"/>
          <w:szCs w:val="28"/>
        </w:rPr>
      </w:pPr>
      <w:r w:rsidRPr="007532C8">
        <w:rPr>
          <w:rFonts w:ascii="Times New Roman" w:eastAsia="Times New Roman" w:hAnsi="Times New Roman"/>
          <w:sz w:val="28"/>
          <w:szCs w:val="28"/>
        </w:rPr>
        <w:t>от 29 декабря 2017 года                                                                                № 1120</w:t>
      </w:r>
    </w:p>
    <w:p w:rsidR="007532C8" w:rsidRPr="007532C8" w:rsidRDefault="007532C8" w:rsidP="007532C8">
      <w:pPr>
        <w:spacing w:after="0" w:line="240" w:lineRule="auto"/>
        <w:rPr>
          <w:rFonts w:ascii="Times New Roman" w:eastAsia="Times New Roman" w:hAnsi="Times New Roman"/>
          <w:sz w:val="20"/>
          <w:szCs w:val="20"/>
        </w:rPr>
      </w:pPr>
      <w:r w:rsidRPr="007532C8">
        <w:rPr>
          <w:rFonts w:ascii="Times New Roman" w:eastAsia="Times New Roman" w:hAnsi="Times New Roman"/>
          <w:sz w:val="20"/>
          <w:szCs w:val="20"/>
        </w:rPr>
        <w:t>Республика Коми, Ижемский район, с. Ижма</w:t>
      </w:r>
    </w:p>
    <w:p w:rsidR="007532C8" w:rsidRPr="007532C8" w:rsidRDefault="007532C8" w:rsidP="007532C8">
      <w:pPr>
        <w:spacing w:after="0" w:line="240" w:lineRule="auto"/>
        <w:rPr>
          <w:rFonts w:ascii="Times New Roman" w:eastAsia="Times New Roman" w:hAnsi="Times New Roman"/>
          <w:sz w:val="28"/>
          <w:szCs w:val="28"/>
        </w:rPr>
      </w:pPr>
    </w:p>
    <w:p w:rsidR="007532C8" w:rsidRPr="007532C8" w:rsidRDefault="007532C8" w:rsidP="007532C8">
      <w:pPr>
        <w:autoSpaceDE w:val="0"/>
        <w:autoSpaceDN w:val="0"/>
        <w:adjustRightInd w:val="0"/>
        <w:spacing w:after="0" w:line="240" w:lineRule="auto"/>
        <w:jc w:val="center"/>
        <w:rPr>
          <w:rFonts w:ascii="Times New Roman" w:eastAsia="Times New Roman" w:hAnsi="Times New Roman"/>
          <w:bCs/>
          <w:sz w:val="28"/>
          <w:szCs w:val="28"/>
        </w:rPr>
      </w:pPr>
      <w:r w:rsidRPr="007532C8">
        <w:rPr>
          <w:rFonts w:ascii="Times New Roman" w:eastAsia="Times New Roman" w:hAnsi="Times New Roman"/>
          <w:sz w:val="28"/>
          <w:szCs w:val="28"/>
        </w:rPr>
        <w:t xml:space="preserve">О внесении изменений в постановлении администрации муниципального района «Ижемский» от 29 июля 2016 года № 513 «Об утверждении административного регламента предоставления муниципальной услуги </w:t>
      </w:r>
      <w:r w:rsidRPr="007532C8">
        <w:rPr>
          <w:rFonts w:ascii="Times New Roman" w:eastAsia="Times New Roman" w:hAnsi="Times New Roman"/>
          <w:bCs/>
          <w:sz w:val="28"/>
          <w:szCs w:val="28"/>
        </w:rPr>
        <w:t>«</w:t>
      </w:r>
      <w:r w:rsidRPr="007532C8">
        <w:rPr>
          <w:rFonts w:ascii="Times New Roman" w:eastAsia="Times New Roman" w:hAnsi="Times New Roman"/>
          <w:sz w:val="28"/>
          <w:szCs w:val="28"/>
        </w:rPr>
        <w:t>Выдача специального разрешения на движение по автомобильным дорогам тяжеловесного и (или) крупногабаритного транспортного средства по маршрутам, проходящим по автомобильным дорогам местного значения в границах муниципального образования</w:t>
      </w:r>
      <w:r w:rsidRPr="007532C8">
        <w:rPr>
          <w:rFonts w:ascii="Times New Roman" w:eastAsia="Times New Roman" w:hAnsi="Times New Roman"/>
          <w:bCs/>
          <w:sz w:val="28"/>
          <w:szCs w:val="28"/>
        </w:rPr>
        <w:t xml:space="preserve"> муниципального района «Ижемский»</w:t>
      </w:r>
    </w:p>
    <w:p w:rsidR="007532C8" w:rsidRPr="007532C8" w:rsidRDefault="007532C8" w:rsidP="007532C8">
      <w:pPr>
        <w:spacing w:after="0" w:line="240" w:lineRule="auto"/>
        <w:jc w:val="center"/>
        <w:rPr>
          <w:rFonts w:ascii="Times New Roman" w:eastAsia="Times New Roman" w:hAnsi="Times New Roman"/>
          <w:sz w:val="26"/>
          <w:szCs w:val="26"/>
        </w:rPr>
      </w:pPr>
    </w:p>
    <w:p w:rsidR="007532C8" w:rsidRPr="007532C8" w:rsidRDefault="007532C8" w:rsidP="007532C8">
      <w:pPr>
        <w:suppressAutoHyphens/>
        <w:autoSpaceDE w:val="0"/>
        <w:spacing w:after="0" w:line="240" w:lineRule="auto"/>
        <w:ind w:firstLine="540"/>
        <w:jc w:val="both"/>
        <w:rPr>
          <w:rFonts w:ascii="Times New Roman" w:eastAsia="Times New Roman" w:hAnsi="Times New Roman"/>
          <w:sz w:val="28"/>
          <w:szCs w:val="28"/>
          <w:lang w:eastAsia="ar-SA"/>
        </w:rPr>
      </w:pPr>
      <w:r w:rsidRPr="007532C8">
        <w:rPr>
          <w:rFonts w:ascii="Times New Roman" w:eastAsia="Times New Roman" w:hAnsi="Times New Roman"/>
          <w:sz w:val="28"/>
          <w:szCs w:val="28"/>
          <w:lang w:eastAsia="ar-SA"/>
        </w:rPr>
        <w:t>Руководствуясь Федеральным законом от 27 июля 2010 года  № 210-ФЗ «Об организации предоставления государственных и муниципальных услуг», Уставом муниципального образования муниципального района «Ижемский»,</w:t>
      </w:r>
    </w:p>
    <w:p w:rsidR="007532C8" w:rsidRPr="007532C8" w:rsidRDefault="007532C8" w:rsidP="007532C8">
      <w:pPr>
        <w:suppressAutoHyphens/>
        <w:autoSpaceDE w:val="0"/>
        <w:spacing w:after="0" w:line="240" w:lineRule="auto"/>
        <w:ind w:firstLine="540"/>
        <w:jc w:val="both"/>
        <w:rPr>
          <w:rFonts w:ascii="Times New Roman" w:eastAsia="Times New Roman" w:hAnsi="Times New Roman"/>
          <w:sz w:val="28"/>
          <w:szCs w:val="28"/>
          <w:lang w:eastAsia="ar-SA"/>
        </w:rPr>
      </w:pPr>
    </w:p>
    <w:p w:rsidR="007532C8" w:rsidRPr="007532C8" w:rsidRDefault="007532C8" w:rsidP="007532C8">
      <w:pPr>
        <w:spacing w:after="0" w:line="240" w:lineRule="auto"/>
        <w:ind w:left="283"/>
        <w:jc w:val="center"/>
        <w:rPr>
          <w:rFonts w:ascii="Times New Roman" w:eastAsia="Times New Roman" w:hAnsi="Times New Roman"/>
          <w:sz w:val="28"/>
          <w:szCs w:val="28"/>
        </w:rPr>
      </w:pPr>
      <w:r w:rsidRPr="007532C8">
        <w:rPr>
          <w:rFonts w:ascii="Times New Roman" w:eastAsia="Times New Roman" w:hAnsi="Times New Roman"/>
          <w:sz w:val="28"/>
          <w:szCs w:val="28"/>
        </w:rPr>
        <w:t>администрация муниципального района «Ижемский»</w:t>
      </w:r>
    </w:p>
    <w:p w:rsidR="007532C8" w:rsidRPr="007532C8" w:rsidRDefault="007532C8" w:rsidP="007532C8">
      <w:pPr>
        <w:tabs>
          <w:tab w:val="center" w:pos="5244"/>
          <w:tab w:val="left" w:pos="6540"/>
        </w:tabs>
        <w:spacing w:after="0" w:line="240" w:lineRule="auto"/>
        <w:ind w:left="283"/>
        <w:rPr>
          <w:rFonts w:ascii="Times New Roman" w:eastAsia="Times New Roman" w:hAnsi="Times New Roman"/>
          <w:sz w:val="28"/>
          <w:szCs w:val="28"/>
        </w:rPr>
      </w:pPr>
      <w:r w:rsidRPr="007532C8">
        <w:rPr>
          <w:rFonts w:ascii="Times New Roman" w:eastAsia="Times New Roman" w:hAnsi="Times New Roman"/>
          <w:sz w:val="28"/>
          <w:szCs w:val="28"/>
        </w:rPr>
        <w:tab/>
      </w:r>
    </w:p>
    <w:p w:rsidR="007532C8" w:rsidRPr="007532C8" w:rsidRDefault="007532C8" w:rsidP="007532C8">
      <w:pPr>
        <w:tabs>
          <w:tab w:val="center" w:pos="5244"/>
          <w:tab w:val="left" w:pos="6540"/>
        </w:tabs>
        <w:spacing w:after="0" w:line="240" w:lineRule="auto"/>
        <w:ind w:left="283"/>
        <w:jc w:val="center"/>
        <w:rPr>
          <w:rFonts w:ascii="Times New Roman" w:eastAsia="Times New Roman" w:hAnsi="Times New Roman"/>
          <w:sz w:val="28"/>
          <w:szCs w:val="28"/>
        </w:rPr>
      </w:pPr>
      <w:r w:rsidRPr="007532C8">
        <w:rPr>
          <w:rFonts w:ascii="Times New Roman" w:eastAsia="Times New Roman" w:hAnsi="Times New Roman"/>
          <w:sz w:val="28"/>
          <w:szCs w:val="28"/>
        </w:rPr>
        <w:t>П О С Т А Н О В Л Я Е Т:</w:t>
      </w:r>
    </w:p>
    <w:p w:rsidR="007532C8" w:rsidRPr="007532C8" w:rsidRDefault="007532C8" w:rsidP="007532C8">
      <w:pPr>
        <w:tabs>
          <w:tab w:val="center" w:pos="5244"/>
          <w:tab w:val="left" w:pos="6540"/>
        </w:tabs>
        <w:spacing w:after="0" w:line="240" w:lineRule="auto"/>
        <w:ind w:left="283"/>
        <w:jc w:val="center"/>
        <w:rPr>
          <w:rFonts w:ascii="Times New Roman" w:eastAsia="Times New Roman" w:hAnsi="Times New Roman"/>
          <w:sz w:val="28"/>
          <w:szCs w:val="28"/>
        </w:rPr>
      </w:pPr>
    </w:p>
    <w:p w:rsidR="007532C8" w:rsidRPr="007532C8" w:rsidRDefault="007532C8" w:rsidP="006917E0">
      <w:pPr>
        <w:numPr>
          <w:ilvl w:val="0"/>
          <w:numId w:val="3"/>
        </w:numPr>
        <w:spacing w:after="0" w:line="240" w:lineRule="auto"/>
        <w:ind w:firstLine="426"/>
        <w:jc w:val="both"/>
        <w:rPr>
          <w:rFonts w:ascii="Times New Roman" w:eastAsia="Times New Roman" w:hAnsi="Times New Roman"/>
          <w:sz w:val="28"/>
          <w:szCs w:val="28"/>
        </w:rPr>
      </w:pPr>
      <w:r w:rsidRPr="007532C8">
        <w:rPr>
          <w:rFonts w:ascii="Times New Roman" w:eastAsia="Times New Roman" w:hAnsi="Times New Roman"/>
          <w:sz w:val="28"/>
          <w:szCs w:val="28"/>
        </w:rPr>
        <w:t>Внести в постановлении администрации муниципального района «Ижемский» от 29 июля 2017 года № 513 (далее – Постановление) следующие изменения:</w:t>
      </w:r>
    </w:p>
    <w:p w:rsidR="007532C8" w:rsidRPr="007532C8" w:rsidRDefault="007532C8" w:rsidP="007532C8">
      <w:pPr>
        <w:spacing w:after="0" w:line="240" w:lineRule="auto"/>
        <w:ind w:firstLine="567"/>
        <w:jc w:val="both"/>
        <w:rPr>
          <w:rFonts w:ascii="Times New Roman" w:eastAsia="Times New Roman" w:hAnsi="Times New Roman"/>
          <w:sz w:val="28"/>
          <w:szCs w:val="28"/>
        </w:rPr>
      </w:pPr>
      <w:r w:rsidRPr="007532C8">
        <w:rPr>
          <w:rFonts w:ascii="Times New Roman" w:eastAsia="Times New Roman" w:hAnsi="Times New Roman"/>
          <w:sz w:val="28"/>
          <w:szCs w:val="28"/>
        </w:rPr>
        <w:t>- в п. 2.8. Постановления дополнить следующим пунктом 5) копию платежного документа, подтверждающего оплату государственной пошлины за выдачу специального разрешения;</w:t>
      </w:r>
    </w:p>
    <w:p w:rsidR="007532C8" w:rsidRPr="007532C8" w:rsidRDefault="007532C8" w:rsidP="007532C8">
      <w:pPr>
        <w:spacing w:after="0" w:line="240" w:lineRule="auto"/>
        <w:ind w:firstLine="567"/>
        <w:jc w:val="both"/>
        <w:rPr>
          <w:rFonts w:ascii="Times New Roman" w:eastAsia="Times New Roman" w:hAnsi="Times New Roman"/>
          <w:sz w:val="28"/>
          <w:szCs w:val="28"/>
        </w:rPr>
      </w:pPr>
      <w:r w:rsidRPr="007532C8">
        <w:rPr>
          <w:rFonts w:ascii="Times New Roman" w:eastAsia="Times New Roman" w:hAnsi="Times New Roman"/>
          <w:sz w:val="28"/>
          <w:szCs w:val="28"/>
        </w:rPr>
        <w:t>- исключить подпункт 9 п. 2.13. Постановления;</w:t>
      </w:r>
    </w:p>
    <w:p w:rsidR="007532C8" w:rsidRPr="007532C8" w:rsidRDefault="007532C8" w:rsidP="007532C8">
      <w:pPr>
        <w:autoSpaceDE w:val="0"/>
        <w:autoSpaceDN w:val="0"/>
        <w:adjustRightInd w:val="0"/>
        <w:spacing w:after="0" w:line="240" w:lineRule="auto"/>
        <w:ind w:firstLine="540"/>
        <w:jc w:val="both"/>
        <w:rPr>
          <w:rFonts w:ascii="Times New Roman" w:eastAsia="Times New Roman" w:hAnsi="Times New Roman"/>
          <w:sz w:val="28"/>
          <w:szCs w:val="28"/>
        </w:rPr>
      </w:pPr>
      <w:r w:rsidRPr="007532C8">
        <w:rPr>
          <w:rFonts w:ascii="Times New Roman" w:eastAsia="Times New Roman" w:hAnsi="Times New Roman"/>
          <w:sz w:val="28"/>
          <w:szCs w:val="28"/>
        </w:rPr>
        <w:t>- подпункт 3.2.2 Постановления дополнить вторым абзацем следующего содержания:</w:t>
      </w:r>
    </w:p>
    <w:p w:rsidR="007532C8" w:rsidRPr="007532C8" w:rsidRDefault="007532C8" w:rsidP="007532C8">
      <w:pPr>
        <w:autoSpaceDE w:val="0"/>
        <w:autoSpaceDN w:val="0"/>
        <w:adjustRightInd w:val="0"/>
        <w:spacing w:after="0" w:line="240" w:lineRule="auto"/>
        <w:ind w:firstLine="540"/>
        <w:jc w:val="both"/>
        <w:rPr>
          <w:rFonts w:ascii="Times New Roman" w:eastAsia="Times New Roman" w:hAnsi="Times New Roman"/>
          <w:sz w:val="28"/>
          <w:szCs w:val="28"/>
        </w:rPr>
      </w:pPr>
      <w:r w:rsidRPr="007532C8">
        <w:rPr>
          <w:rFonts w:ascii="Times New Roman" w:eastAsia="Times New Roman" w:hAnsi="Times New Roman"/>
          <w:sz w:val="28"/>
          <w:szCs w:val="28"/>
        </w:rPr>
        <w:t xml:space="preserve">«Заявления по экстренному пропуску крупногабаритных и (или) тяжеловесных транспортных средств, направляемых для ликвидации последствий чрезвычайных ситуаций, а также специализированных транспортных средств телевизионных компаний (передвижных телевизионных станций, состоящих из основного и вспомогательного </w:t>
      </w:r>
      <w:r w:rsidRPr="007532C8">
        <w:rPr>
          <w:rFonts w:ascii="Times New Roman" w:eastAsia="Times New Roman" w:hAnsi="Times New Roman"/>
          <w:sz w:val="28"/>
          <w:szCs w:val="28"/>
        </w:rPr>
        <w:lastRenderedPageBreak/>
        <w:t>транспортного средства (ПТС), груз которых составляет оборудование, необходимое для проведения съемок, и мобильных энергетических комплексов (МЭК)), направляемых на проведение съемок и трансляций, рассматриваются уполномоченным органом в оперативном порядке                 в течение одного рабочего дня с возможностью предъявления копий платежных документов, подтверждающих оплату государственной пошлины за выдачу специального разрешения, платежей за возмещение вреда, причиняемого автомобильным дорогам тяжеловесным транспортным средством.»;</w:t>
      </w:r>
    </w:p>
    <w:p w:rsidR="007532C8" w:rsidRPr="007532C8" w:rsidRDefault="007532C8" w:rsidP="007532C8">
      <w:pPr>
        <w:spacing w:after="0" w:line="240" w:lineRule="auto"/>
        <w:ind w:firstLine="709"/>
        <w:jc w:val="both"/>
        <w:rPr>
          <w:rFonts w:ascii="Times New Roman" w:eastAsia="Times New Roman" w:hAnsi="Times New Roman"/>
          <w:sz w:val="28"/>
          <w:szCs w:val="28"/>
        </w:rPr>
      </w:pPr>
      <w:r w:rsidRPr="007532C8">
        <w:rPr>
          <w:rFonts w:ascii="Times New Roman" w:eastAsia="Times New Roman" w:hAnsi="Times New Roman"/>
          <w:sz w:val="28"/>
          <w:szCs w:val="28"/>
        </w:rPr>
        <w:t>-исключить п. 2.12 Постановления.</w:t>
      </w:r>
    </w:p>
    <w:p w:rsidR="007532C8" w:rsidRPr="007532C8" w:rsidRDefault="007532C8" w:rsidP="007532C8">
      <w:pPr>
        <w:spacing w:after="0" w:line="240" w:lineRule="auto"/>
        <w:ind w:firstLine="708"/>
        <w:jc w:val="both"/>
        <w:rPr>
          <w:rFonts w:ascii="Times New Roman" w:eastAsia="Times New Roman" w:hAnsi="Times New Roman"/>
          <w:sz w:val="28"/>
          <w:szCs w:val="28"/>
        </w:rPr>
      </w:pPr>
      <w:r w:rsidRPr="007532C8">
        <w:rPr>
          <w:rFonts w:ascii="Times New Roman" w:eastAsia="Times New Roman" w:hAnsi="Times New Roman"/>
          <w:sz w:val="28"/>
          <w:szCs w:val="28"/>
        </w:rPr>
        <w:t>2. Контроль  за  исполнением  настоящего  постановления  возложить  на заместителя руководителя администрации муниципального района «Ижемский» Ф.А. Попова.</w:t>
      </w:r>
    </w:p>
    <w:p w:rsidR="007532C8" w:rsidRPr="007532C8" w:rsidRDefault="007532C8" w:rsidP="007532C8">
      <w:pPr>
        <w:spacing w:after="0" w:line="240" w:lineRule="auto"/>
        <w:ind w:firstLine="708"/>
        <w:jc w:val="both"/>
        <w:rPr>
          <w:rFonts w:ascii="Times New Roman" w:eastAsia="Times New Roman" w:hAnsi="Times New Roman"/>
          <w:sz w:val="28"/>
          <w:szCs w:val="28"/>
        </w:rPr>
      </w:pPr>
      <w:r w:rsidRPr="007532C8">
        <w:rPr>
          <w:rFonts w:ascii="Times New Roman" w:eastAsia="Times New Roman" w:hAnsi="Times New Roman"/>
          <w:sz w:val="28"/>
          <w:szCs w:val="28"/>
        </w:rPr>
        <w:t>3. Настоящее постановление вступает в силу со дня официального опубликования.</w:t>
      </w:r>
    </w:p>
    <w:p w:rsidR="007532C8" w:rsidRPr="007532C8" w:rsidRDefault="007532C8" w:rsidP="007532C8">
      <w:pPr>
        <w:spacing w:after="0" w:line="240" w:lineRule="auto"/>
        <w:ind w:left="283"/>
        <w:jc w:val="both"/>
        <w:rPr>
          <w:rFonts w:ascii="Times New Roman" w:eastAsia="Times New Roman" w:hAnsi="Times New Roman"/>
          <w:sz w:val="28"/>
          <w:szCs w:val="28"/>
        </w:rPr>
      </w:pPr>
      <w:r w:rsidRPr="007532C8">
        <w:rPr>
          <w:rFonts w:ascii="Times New Roman" w:eastAsia="Times New Roman" w:hAnsi="Times New Roman"/>
          <w:sz w:val="28"/>
          <w:szCs w:val="28"/>
        </w:rPr>
        <w:tab/>
      </w:r>
    </w:p>
    <w:p w:rsidR="007532C8" w:rsidRPr="007532C8" w:rsidRDefault="007532C8" w:rsidP="007532C8">
      <w:pPr>
        <w:spacing w:after="0" w:line="240" w:lineRule="auto"/>
        <w:ind w:left="283"/>
        <w:jc w:val="both"/>
        <w:rPr>
          <w:rFonts w:ascii="Times New Roman" w:eastAsia="Times New Roman" w:hAnsi="Times New Roman"/>
          <w:sz w:val="28"/>
          <w:szCs w:val="28"/>
        </w:rPr>
      </w:pPr>
    </w:p>
    <w:p w:rsidR="007532C8" w:rsidRPr="007532C8" w:rsidRDefault="007532C8" w:rsidP="007532C8">
      <w:pPr>
        <w:spacing w:after="0" w:line="240" w:lineRule="auto"/>
        <w:ind w:left="283"/>
        <w:jc w:val="both"/>
        <w:rPr>
          <w:rFonts w:ascii="Times New Roman" w:eastAsia="Times New Roman" w:hAnsi="Times New Roman"/>
          <w:sz w:val="28"/>
          <w:szCs w:val="28"/>
        </w:rPr>
      </w:pPr>
    </w:p>
    <w:p w:rsidR="007532C8" w:rsidRPr="007532C8" w:rsidRDefault="007532C8" w:rsidP="007532C8">
      <w:pPr>
        <w:spacing w:after="0" w:line="240" w:lineRule="auto"/>
        <w:ind w:left="283"/>
        <w:jc w:val="both"/>
        <w:rPr>
          <w:rFonts w:ascii="Times New Roman" w:eastAsia="Times New Roman" w:hAnsi="Times New Roman"/>
          <w:sz w:val="28"/>
          <w:szCs w:val="28"/>
        </w:rPr>
      </w:pPr>
    </w:p>
    <w:p w:rsidR="007532C8" w:rsidRPr="007532C8" w:rsidRDefault="007532C8" w:rsidP="007532C8">
      <w:pPr>
        <w:spacing w:after="0" w:line="240" w:lineRule="auto"/>
        <w:ind w:left="283"/>
        <w:jc w:val="both"/>
        <w:rPr>
          <w:rFonts w:ascii="Times New Roman" w:eastAsia="Times New Roman" w:hAnsi="Times New Roman"/>
          <w:sz w:val="28"/>
          <w:szCs w:val="28"/>
        </w:rPr>
      </w:pPr>
    </w:p>
    <w:p w:rsidR="007532C8" w:rsidRPr="007532C8" w:rsidRDefault="007532C8" w:rsidP="007532C8">
      <w:pPr>
        <w:spacing w:after="0" w:line="240" w:lineRule="auto"/>
        <w:ind w:left="283"/>
        <w:jc w:val="both"/>
        <w:rPr>
          <w:rFonts w:ascii="Times New Roman" w:eastAsia="Times New Roman" w:hAnsi="Times New Roman"/>
          <w:sz w:val="28"/>
          <w:szCs w:val="28"/>
        </w:rPr>
      </w:pPr>
    </w:p>
    <w:p w:rsidR="007532C8" w:rsidRPr="007532C8" w:rsidRDefault="007532C8" w:rsidP="007532C8">
      <w:pPr>
        <w:spacing w:after="0" w:line="240" w:lineRule="auto"/>
        <w:jc w:val="both"/>
        <w:rPr>
          <w:rFonts w:ascii="Times New Roman" w:eastAsia="Times New Roman" w:hAnsi="Times New Roman"/>
          <w:sz w:val="28"/>
          <w:szCs w:val="28"/>
        </w:rPr>
      </w:pPr>
    </w:p>
    <w:p w:rsidR="007532C8" w:rsidRPr="007532C8" w:rsidRDefault="007532C8" w:rsidP="007532C8">
      <w:pPr>
        <w:spacing w:after="0" w:line="240" w:lineRule="auto"/>
        <w:rPr>
          <w:rFonts w:ascii="Times New Roman" w:eastAsia="Times New Roman" w:hAnsi="Times New Roman"/>
          <w:sz w:val="28"/>
          <w:szCs w:val="28"/>
        </w:rPr>
      </w:pPr>
      <w:r w:rsidRPr="007532C8">
        <w:rPr>
          <w:rFonts w:ascii="Times New Roman" w:eastAsia="Times New Roman" w:hAnsi="Times New Roman"/>
          <w:sz w:val="28"/>
          <w:szCs w:val="28"/>
        </w:rPr>
        <w:t xml:space="preserve">Руководитель администрации </w:t>
      </w:r>
    </w:p>
    <w:p w:rsidR="007532C8" w:rsidRPr="007532C8" w:rsidRDefault="007532C8" w:rsidP="007532C8">
      <w:pPr>
        <w:spacing w:after="0" w:line="240" w:lineRule="auto"/>
        <w:rPr>
          <w:rFonts w:ascii="Times New Roman" w:eastAsia="Times New Roman" w:hAnsi="Times New Roman"/>
          <w:sz w:val="26"/>
          <w:szCs w:val="26"/>
        </w:rPr>
      </w:pPr>
      <w:r w:rsidRPr="007532C8">
        <w:rPr>
          <w:rFonts w:ascii="Times New Roman" w:eastAsia="Times New Roman" w:hAnsi="Times New Roman"/>
          <w:sz w:val="28"/>
          <w:szCs w:val="28"/>
        </w:rPr>
        <w:t>муниципального района «Ижемский»                                         Л.И. Терентьева</w:t>
      </w:r>
    </w:p>
    <w:p w:rsidR="007532C8" w:rsidRPr="007532C8" w:rsidRDefault="007532C8" w:rsidP="007532C8">
      <w:pPr>
        <w:autoSpaceDE w:val="0"/>
        <w:autoSpaceDN w:val="0"/>
        <w:adjustRightInd w:val="0"/>
        <w:spacing w:after="0" w:line="240" w:lineRule="auto"/>
        <w:jc w:val="right"/>
        <w:rPr>
          <w:rFonts w:ascii="Times New Roman" w:eastAsia="Times New Roman" w:hAnsi="Times New Roman"/>
          <w:sz w:val="24"/>
          <w:szCs w:val="24"/>
          <w:lang w:eastAsia="ru-RU"/>
        </w:rPr>
      </w:pPr>
    </w:p>
    <w:p w:rsidR="007532C8" w:rsidRPr="007532C8" w:rsidRDefault="007532C8" w:rsidP="007532C8">
      <w:pPr>
        <w:autoSpaceDE w:val="0"/>
        <w:autoSpaceDN w:val="0"/>
        <w:adjustRightInd w:val="0"/>
        <w:spacing w:after="0" w:line="240" w:lineRule="auto"/>
        <w:jc w:val="right"/>
        <w:rPr>
          <w:rFonts w:ascii="Times New Roman" w:eastAsia="Times New Roman" w:hAnsi="Times New Roman"/>
          <w:sz w:val="24"/>
          <w:szCs w:val="24"/>
          <w:lang w:eastAsia="ru-RU"/>
        </w:rPr>
      </w:pPr>
    </w:p>
    <w:p w:rsidR="007532C8" w:rsidRPr="007532C8" w:rsidRDefault="007532C8" w:rsidP="007532C8">
      <w:pPr>
        <w:autoSpaceDE w:val="0"/>
        <w:autoSpaceDN w:val="0"/>
        <w:adjustRightInd w:val="0"/>
        <w:spacing w:after="0" w:line="240" w:lineRule="auto"/>
        <w:jc w:val="right"/>
        <w:rPr>
          <w:rFonts w:ascii="Times New Roman" w:eastAsia="Times New Roman" w:hAnsi="Times New Roman"/>
          <w:sz w:val="24"/>
          <w:szCs w:val="24"/>
          <w:lang w:eastAsia="ru-RU"/>
        </w:rPr>
      </w:pPr>
    </w:p>
    <w:p w:rsidR="007532C8" w:rsidRPr="007532C8" w:rsidRDefault="007532C8" w:rsidP="007532C8">
      <w:pPr>
        <w:autoSpaceDE w:val="0"/>
        <w:autoSpaceDN w:val="0"/>
        <w:adjustRightInd w:val="0"/>
        <w:spacing w:after="0" w:line="240" w:lineRule="auto"/>
        <w:jc w:val="right"/>
        <w:rPr>
          <w:rFonts w:ascii="Times New Roman" w:eastAsia="Times New Roman" w:hAnsi="Times New Roman"/>
          <w:sz w:val="24"/>
          <w:szCs w:val="24"/>
          <w:lang w:eastAsia="ru-RU"/>
        </w:rPr>
      </w:pPr>
    </w:p>
    <w:p w:rsidR="007532C8" w:rsidRPr="007532C8" w:rsidRDefault="007532C8" w:rsidP="007532C8">
      <w:pPr>
        <w:autoSpaceDE w:val="0"/>
        <w:autoSpaceDN w:val="0"/>
        <w:adjustRightInd w:val="0"/>
        <w:spacing w:after="0" w:line="240" w:lineRule="auto"/>
        <w:jc w:val="right"/>
        <w:rPr>
          <w:rFonts w:ascii="Times New Roman" w:eastAsia="Times New Roman" w:hAnsi="Times New Roman"/>
          <w:sz w:val="24"/>
          <w:szCs w:val="24"/>
          <w:lang w:eastAsia="ru-RU"/>
        </w:rPr>
      </w:pPr>
    </w:p>
    <w:p w:rsidR="007532C8" w:rsidRPr="007532C8" w:rsidRDefault="007532C8" w:rsidP="007532C8">
      <w:pPr>
        <w:autoSpaceDE w:val="0"/>
        <w:autoSpaceDN w:val="0"/>
        <w:adjustRightInd w:val="0"/>
        <w:spacing w:after="0" w:line="240" w:lineRule="auto"/>
        <w:jc w:val="right"/>
        <w:rPr>
          <w:rFonts w:ascii="Times New Roman" w:eastAsia="Times New Roman" w:hAnsi="Times New Roman"/>
          <w:sz w:val="24"/>
          <w:szCs w:val="24"/>
          <w:lang w:eastAsia="ru-RU"/>
        </w:rPr>
      </w:pPr>
    </w:p>
    <w:p w:rsidR="007532C8" w:rsidRDefault="007532C8" w:rsidP="00F726A1">
      <w:pPr>
        <w:spacing w:after="0"/>
        <w:jc w:val="center"/>
        <w:rPr>
          <w:rFonts w:ascii="Times New Roman" w:hAnsi="Times New Roman"/>
          <w:i/>
          <w:sz w:val="28"/>
          <w:szCs w:val="28"/>
        </w:rPr>
      </w:pPr>
    </w:p>
    <w:p w:rsidR="007532C8" w:rsidRDefault="007532C8" w:rsidP="00F726A1">
      <w:pPr>
        <w:spacing w:after="0"/>
        <w:jc w:val="center"/>
        <w:rPr>
          <w:rFonts w:ascii="Times New Roman" w:hAnsi="Times New Roman"/>
          <w:i/>
          <w:sz w:val="28"/>
          <w:szCs w:val="28"/>
        </w:rPr>
      </w:pPr>
    </w:p>
    <w:p w:rsidR="007532C8" w:rsidRDefault="007532C8" w:rsidP="00F726A1">
      <w:pPr>
        <w:spacing w:after="0"/>
        <w:jc w:val="center"/>
        <w:rPr>
          <w:rFonts w:ascii="Times New Roman" w:hAnsi="Times New Roman"/>
          <w:i/>
          <w:sz w:val="28"/>
          <w:szCs w:val="28"/>
        </w:rPr>
      </w:pPr>
    </w:p>
    <w:p w:rsidR="007532C8" w:rsidRDefault="007532C8" w:rsidP="00F726A1">
      <w:pPr>
        <w:spacing w:after="0"/>
        <w:jc w:val="center"/>
        <w:rPr>
          <w:rFonts w:ascii="Times New Roman" w:hAnsi="Times New Roman"/>
          <w:i/>
          <w:sz w:val="28"/>
          <w:szCs w:val="28"/>
        </w:rPr>
      </w:pPr>
    </w:p>
    <w:p w:rsidR="007532C8" w:rsidRDefault="007532C8" w:rsidP="00F726A1">
      <w:pPr>
        <w:spacing w:after="0"/>
        <w:jc w:val="center"/>
        <w:rPr>
          <w:rFonts w:ascii="Times New Roman" w:hAnsi="Times New Roman"/>
          <w:i/>
          <w:sz w:val="28"/>
          <w:szCs w:val="28"/>
        </w:rPr>
      </w:pPr>
    </w:p>
    <w:p w:rsidR="007532C8" w:rsidRDefault="007532C8" w:rsidP="00F726A1">
      <w:pPr>
        <w:spacing w:after="0"/>
        <w:jc w:val="center"/>
        <w:rPr>
          <w:rFonts w:ascii="Times New Roman" w:hAnsi="Times New Roman"/>
          <w:i/>
          <w:sz w:val="28"/>
          <w:szCs w:val="28"/>
        </w:rPr>
      </w:pPr>
    </w:p>
    <w:p w:rsidR="007532C8" w:rsidRDefault="007532C8" w:rsidP="00F726A1">
      <w:pPr>
        <w:spacing w:after="0"/>
        <w:jc w:val="center"/>
        <w:rPr>
          <w:rFonts w:ascii="Times New Roman" w:hAnsi="Times New Roman"/>
          <w:i/>
          <w:sz w:val="28"/>
          <w:szCs w:val="28"/>
        </w:rPr>
      </w:pPr>
    </w:p>
    <w:p w:rsidR="007532C8" w:rsidRDefault="007532C8" w:rsidP="00F726A1">
      <w:pPr>
        <w:spacing w:after="0"/>
        <w:jc w:val="center"/>
        <w:rPr>
          <w:rFonts w:ascii="Times New Roman" w:hAnsi="Times New Roman"/>
          <w:i/>
          <w:sz w:val="28"/>
          <w:szCs w:val="28"/>
        </w:rPr>
      </w:pPr>
    </w:p>
    <w:p w:rsidR="007532C8" w:rsidRDefault="007532C8" w:rsidP="00F726A1">
      <w:pPr>
        <w:spacing w:after="0"/>
        <w:jc w:val="center"/>
        <w:rPr>
          <w:rFonts w:ascii="Times New Roman" w:hAnsi="Times New Roman"/>
          <w:i/>
          <w:sz w:val="28"/>
          <w:szCs w:val="28"/>
        </w:rPr>
      </w:pPr>
    </w:p>
    <w:p w:rsidR="007532C8" w:rsidRDefault="007532C8" w:rsidP="00F726A1">
      <w:pPr>
        <w:spacing w:after="0"/>
        <w:jc w:val="center"/>
        <w:rPr>
          <w:rFonts w:ascii="Times New Roman" w:hAnsi="Times New Roman"/>
          <w:i/>
          <w:sz w:val="28"/>
          <w:szCs w:val="28"/>
        </w:rPr>
      </w:pPr>
    </w:p>
    <w:p w:rsidR="007532C8" w:rsidRDefault="007532C8" w:rsidP="00F726A1">
      <w:pPr>
        <w:spacing w:after="0"/>
        <w:jc w:val="center"/>
        <w:rPr>
          <w:rFonts w:ascii="Times New Roman" w:hAnsi="Times New Roman"/>
          <w:i/>
          <w:sz w:val="28"/>
          <w:szCs w:val="28"/>
        </w:rPr>
      </w:pPr>
    </w:p>
    <w:p w:rsidR="007532C8" w:rsidRDefault="007532C8" w:rsidP="00F726A1">
      <w:pPr>
        <w:spacing w:after="0"/>
        <w:jc w:val="center"/>
        <w:rPr>
          <w:rFonts w:ascii="Times New Roman" w:hAnsi="Times New Roman"/>
          <w:i/>
          <w:sz w:val="28"/>
          <w:szCs w:val="28"/>
        </w:rPr>
      </w:pPr>
    </w:p>
    <w:p w:rsidR="007532C8" w:rsidRDefault="007532C8" w:rsidP="00F726A1">
      <w:pPr>
        <w:spacing w:after="0"/>
        <w:jc w:val="center"/>
        <w:rPr>
          <w:rFonts w:ascii="Times New Roman" w:hAnsi="Times New Roman"/>
          <w:i/>
          <w:sz w:val="28"/>
          <w:szCs w:val="28"/>
        </w:rPr>
      </w:pPr>
    </w:p>
    <w:p w:rsidR="007532C8" w:rsidRDefault="007532C8" w:rsidP="00F726A1">
      <w:pPr>
        <w:spacing w:after="0"/>
        <w:jc w:val="center"/>
        <w:rPr>
          <w:rFonts w:ascii="Times New Roman" w:hAnsi="Times New Roman"/>
          <w:i/>
          <w:sz w:val="28"/>
          <w:szCs w:val="28"/>
        </w:rPr>
      </w:pPr>
    </w:p>
    <w:p w:rsidR="007532C8" w:rsidRDefault="007532C8" w:rsidP="00F726A1">
      <w:pPr>
        <w:spacing w:after="0"/>
        <w:jc w:val="center"/>
        <w:rPr>
          <w:rFonts w:ascii="Times New Roman" w:hAnsi="Times New Roman"/>
          <w:i/>
          <w:sz w:val="28"/>
          <w:szCs w:val="28"/>
        </w:rPr>
      </w:pPr>
    </w:p>
    <w:tbl>
      <w:tblPr>
        <w:tblW w:w="9734" w:type="dxa"/>
        <w:tblInd w:w="108" w:type="dxa"/>
        <w:tblLayout w:type="fixed"/>
        <w:tblLook w:val="04A0"/>
      </w:tblPr>
      <w:tblGrid>
        <w:gridCol w:w="3544"/>
        <w:gridCol w:w="2410"/>
        <w:gridCol w:w="3780"/>
      </w:tblGrid>
      <w:tr w:rsidR="007532C8" w:rsidRPr="007532C8" w:rsidTr="007532C8">
        <w:trPr>
          <w:cantSplit/>
        </w:trPr>
        <w:tc>
          <w:tcPr>
            <w:tcW w:w="3544" w:type="dxa"/>
          </w:tcPr>
          <w:tbl>
            <w:tblPr>
              <w:tblW w:w="5308" w:type="dxa"/>
              <w:tblInd w:w="108" w:type="dxa"/>
              <w:tblLayout w:type="fixed"/>
              <w:tblLook w:val="04A0"/>
            </w:tblPr>
            <w:tblGrid>
              <w:gridCol w:w="3181"/>
              <w:gridCol w:w="688"/>
              <w:gridCol w:w="1439"/>
            </w:tblGrid>
            <w:tr w:rsidR="007532C8" w:rsidRPr="007532C8" w:rsidTr="007532C8">
              <w:trPr>
                <w:cantSplit/>
                <w:trHeight w:val="1169"/>
              </w:trPr>
              <w:tc>
                <w:tcPr>
                  <w:tcW w:w="3181" w:type="dxa"/>
                </w:tcPr>
                <w:p w:rsidR="007532C8" w:rsidRPr="007532C8" w:rsidRDefault="007532C8" w:rsidP="007532C8">
                  <w:pPr>
                    <w:spacing w:after="0" w:line="240" w:lineRule="auto"/>
                    <w:jc w:val="center"/>
                    <w:rPr>
                      <w:rFonts w:ascii="Times New Roman" w:hAnsi="Times New Roman"/>
                      <w:b/>
                      <w:bCs/>
                      <w:sz w:val="24"/>
                      <w:szCs w:val="24"/>
                    </w:rPr>
                  </w:pPr>
                  <w:r w:rsidRPr="007532C8">
                    <w:rPr>
                      <w:rFonts w:ascii="Times New Roman" w:hAnsi="Times New Roman"/>
                      <w:b/>
                      <w:bCs/>
                      <w:sz w:val="24"/>
                      <w:szCs w:val="24"/>
                    </w:rPr>
                    <w:t>«Изьва»</w:t>
                  </w:r>
                </w:p>
                <w:p w:rsidR="007532C8" w:rsidRPr="007532C8" w:rsidRDefault="007532C8" w:rsidP="007532C8">
                  <w:pPr>
                    <w:spacing w:after="0" w:line="240" w:lineRule="auto"/>
                    <w:jc w:val="center"/>
                    <w:rPr>
                      <w:rFonts w:ascii="Times New Roman" w:hAnsi="Times New Roman"/>
                      <w:b/>
                      <w:bCs/>
                      <w:sz w:val="24"/>
                      <w:szCs w:val="24"/>
                    </w:rPr>
                  </w:pPr>
                  <w:r w:rsidRPr="007532C8">
                    <w:rPr>
                      <w:rFonts w:ascii="Times New Roman" w:hAnsi="Times New Roman"/>
                      <w:b/>
                      <w:bCs/>
                      <w:sz w:val="24"/>
                      <w:szCs w:val="24"/>
                    </w:rPr>
                    <w:t>муниципальнöй районса</w:t>
                  </w:r>
                </w:p>
                <w:p w:rsidR="007532C8" w:rsidRPr="007532C8" w:rsidRDefault="007532C8" w:rsidP="007532C8">
                  <w:pPr>
                    <w:spacing w:after="0" w:line="240" w:lineRule="auto"/>
                    <w:jc w:val="center"/>
                    <w:rPr>
                      <w:rFonts w:ascii="Times New Roman" w:hAnsi="Times New Roman"/>
                      <w:b/>
                      <w:bCs/>
                      <w:sz w:val="24"/>
                      <w:szCs w:val="24"/>
                    </w:rPr>
                  </w:pPr>
                  <w:r w:rsidRPr="007532C8">
                    <w:rPr>
                      <w:rFonts w:ascii="Times New Roman" w:hAnsi="Times New Roman"/>
                      <w:b/>
                      <w:bCs/>
                      <w:sz w:val="24"/>
                      <w:szCs w:val="24"/>
                    </w:rPr>
                    <w:t>администрация</w:t>
                  </w:r>
                </w:p>
                <w:p w:rsidR="007532C8" w:rsidRPr="007532C8" w:rsidRDefault="007532C8" w:rsidP="007532C8">
                  <w:pPr>
                    <w:spacing w:after="0" w:line="240" w:lineRule="auto"/>
                    <w:rPr>
                      <w:rFonts w:ascii="Times New Roman" w:hAnsi="Times New Roman"/>
                      <w:sz w:val="24"/>
                      <w:szCs w:val="24"/>
                    </w:rPr>
                  </w:pPr>
                </w:p>
              </w:tc>
              <w:tc>
                <w:tcPr>
                  <w:tcW w:w="688" w:type="dxa"/>
                  <w:hideMark/>
                </w:tcPr>
                <w:p w:rsidR="007532C8" w:rsidRPr="007532C8" w:rsidRDefault="007532C8" w:rsidP="007532C8">
                  <w:pPr>
                    <w:spacing w:after="0" w:line="240" w:lineRule="auto"/>
                    <w:rPr>
                      <w:rFonts w:ascii="Times New Roman" w:hAnsi="Times New Roman"/>
                      <w:b/>
                      <w:bCs/>
                      <w:sz w:val="24"/>
                      <w:szCs w:val="24"/>
                    </w:rPr>
                  </w:pPr>
                </w:p>
              </w:tc>
              <w:tc>
                <w:tcPr>
                  <w:tcW w:w="1439" w:type="dxa"/>
                  <w:hideMark/>
                </w:tcPr>
                <w:p w:rsidR="007532C8" w:rsidRPr="007532C8" w:rsidRDefault="007532C8" w:rsidP="007532C8">
                  <w:pPr>
                    <w:spacing w:after="0" w:line="240" w:lineRule="auto"/>
                    <w:rPr>
                      <w:rFonts w:ascii="Times New Roman" w:hAnsi="Times New Roman"/>
                      <w:b/>
                      <w:bCs/>
                      <w:sz w:val="24"/>
                      <w:szCs w:val="24"/>
                    </w:rPr>
                  </w:pPr>
                </w:p>
              </w:tc>
            </w:tr>
          </w:tbl>
          <w:p w:rsidR="007532C8" w:rsidRPr="007532C8" w:rsidRDefault="007532C8" w:rsidP="007532C8">
            <w:pPr>
              <w:spacing w:after="0" w:line="240" w:lineRule="auto"/>
              <w:rPr>
                <w:rFonts w:ascii="Times New Roman" w:hAnsi="Times New Roman"/>
                <w:sz w:val="24"/>
                <w:szCs w:val="24"/>
              </w:rPr>
            </w:pPr>
          </w:p>
          <w:p w:rsidR="007532C8" w:rsidRPr="007532C8" w:rsidRDefault="007532C8" w:rsidP="007532C8">
            <w:pPr>
              <w:spacing w:after="0" w:line="240" w:lineRule="auto"/>
              <w:rPr>
                <w:rFonts w:ascii="Times New Roman" w:hAnsi="Times New Roman"/>
                <w:b/>
                <w:bCs/>
                <w:sz w:val="24"/>
                <w:szCs w:val="24"/>
              </w:rPr>
            </w:pPr>
          </w:p>
        </w:tc>
        <w:tc>
          <w:tcPr>
            <w:tcW w:w="2410" w:type="dxa"/>
          </w:tcPr>
          <w:p w:rsidR="007532C8" w:rsidRPr="007532C8" w:rsidRDefault="007532C8" w:rsidP="007532C8">
            <w:pPr>
              <w:spacing w:after="0" w:line="240" w:lineRule="auto"/>
              <w:ind w:left="158"/>
              <w:rPr>
                <w:rFonts w:ascii="Times New Roman" w:hAnsi="Times New Roman"/>
                <w:b/>
                <w:bCs/>
                <w:sz w:val="24"/>
                <w:szCs w:val="24"/>
              </w:rPr>
            </w:pPr>
            <w:r w:rsidRPr="007532C8">
              <w:rPr>
                <w:rFonts w:ascii="Times New Roman" w:hAnsi="Times New Roman"/>
                <w:b/>
                <w:bCs/>
                <w:sz w:val="24"/>
                <w:szCs w:val="24"/>
              </w:rPr>
              <w:t xml:space="preserve">       </w:t>
            </w:r>
            <w:r w:rsidRPr="007532C8">
              <w:rPr>
                <w:rFonts w:ascii="Times New Roman" w:hAnsi="Times New Roman"/>
                <w:b/>
                <w:noProof/>
                <w:sz w:val="24"/>
                <w:szCs w:val="24"/>
                <w:lang w:eastAsia="ru-RU"/>
              </w:rPr>
              <w:drawing>
                <wp:inline distT="0" distB="0" distL="0" distR="0">
                  <wp:extent cx="579120" cy="685800"/>
                  <wp:effectExtent l="19050" t="0" r="0" b="0"/>
                  <wp:docPr id="18" name="Рисунок 2" descr="Описание: Описание: 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Описание: герб1"/>
                          <pic:cNvPicPr>
                            <a:picLocks noChangeAspect="1" noChangeArrowheads="1"/>
                          </pic:cNvPicPr>
                        </pic:nvPicPr>
                        <pic:blipFill>
                          <a:blip r:embed="rId11" cstate="print"/>
                          <a:srcRect/>
                          <a:stretch>
                            <a:fillRect/>
                          </a:stretch>
                        </pic:blipFill>
                        <pic:spPr bwMode="auto">
                          <a:xfrm>
                            <a:off x="0" y="0"/>
                            <a:ext cx="579120" cy="685800"/>
                          </a:xfrm>
                          <a:prstGeom prst="rect">
                            <a:avLst/>
                          </a:prstGeom>
                          <a:noFill/>
                          <a:ln w="9525">
                            <a:noFill/>
                            <a:miter lim="800000"/>
                            <a:headEnd/>
                            <a:tailEnd/>
                          </a:ln>
                        </pic:spPr>
                      </pic:pic>
                    </a:graphicData>
                  </a:graphic>
                </wp:inline>
              </w:drawing>
            </w:r>
          </w:p>
        </w:tc>
        <w:tc>
          <w:tcPr>
            <w:tcW w:w="3780" w:type="dxa"/>
          </w:tcPr>
          <w:p w:rsidR="007532C8" w:rsidRPr="007532C8" w:rsidRDefault="007532C8" w:rsidP="007532C8">
            <w:pPr>
              <w:spacing w:after="0" w:line="240" w:lineRule="auto"/>
              <w:jc w:val="center"/>
              <w:rPr>
                <w:rFonts w:ascii="Times New Roman" w:hAnsi="Times New Roman"/>
                <w:b/>
                <w:bCs/>
                <w:sz w:val="24"/>
                <w:szCs w:val="24"/>
              </w:rPr>
            </w:pPr>
            <w:r w:rsidRPr="007532C8">
              <w:rPr>
                <w:rFonts w:ascii="Times New Roman" w:hAnsi="Times New Roman"/>
                <w:b/>
                <w:bCs/>
                <w:sz w:val="24"/>
                <w:szCs w:val="24"/>
              </w:rPr>
              <w:t>Администрация</w:t>
            </w:r>
          </w:p>
          <w:p w:rsidR="007532C8" w:rsidRPr="007532C8" w:rsidRDefault="007532C8" w:rsidP="007532C8">
            <w:pPr>
              <w:spacing w:after="0" w:line="240" w:lineRule="auto"/>
              <w:jc w:val="center"/>
              <w:rPr>
                <w:rFonts w:ascii="Times New Roman" w:hAnsi="Times New Roman"/>
                <w:b/>
                <w:bCs/>
                <w:sz w:val="24"/>
                <w:szCs w:val="24"/>
              </w:rPr>
            </w:pPr>
            <w:r w:rsidRPr="007532C8">
              <w:rPr>
                <w:rFonts w:ascii="Times New Roman" w:hAnsi="Times New Roman"/>
                <w:b/>
                <w:bCs/>
                <w:sz w:val="24"/>
                <w:szCs w:val="24"/>
              </w:rPr>
              <w:t>муниципального района</w:t>
            </w:r>
          </w:p>
          <w:p w:rsidR="007532C8" w:rsidRPr="007532C8" w:rsidRDefault="007532C8" w:rsidP="007532C8">
            <w:pPr>
              <w:spacing w:after="0" w:line="240" w:lineRule="auto"/>
              <w:jc w:val="center"/>
              <w:rPr>
                <w:rFonts w:ascii="Times New Roman" w:hAnsi="Times New Roman"/>
                <w:b/>
                <w:bCs/>
                <w:sz w:val="24"/>
                <w:szCs w:val="24"/>
              </w:rPr>
            </w:pPr>
            <w:r w:rsidRPr="007532C8">
              <w:rPr>
                <w:rFonts w:ascii="Times New Roman" w:hAnsi="Times New Roman"/>
                <w:b/>
                <w:bCs/>
                <w:sz w:val="24"/>
                <w:szCs w:val="24"/>
              </w:rPr>
              <w:t>«Ижемский»</w:t>
            </w:r>
          </w:p>
        </w:tc>
      </w:tr>
    </w:tbl>
    <w:p w:rsidR="007532C8" w:rsidRPr="007532C8" w:rsidRDefault="007532C8" w:rsidP="007532C8">
      <w:pPr>
        <w:keepNext/>
        <w:spacing w:after="0" w:line="240" w:lineRule="auto"/>
        <w:jc w:val="center"/>
        <w:outlineLvl w:val="0"/>
        <w:rPr>
          <w:rFonts w:ascii="Times New Roman" w:hAnsi="Times New Roman"/>
          <w:b/>
          <w:bCs/>
          <w:sz w:val="24"/>
          <w:szCs w:val="24"/>
        </w:rPr>
      </w:pPr>
      <w:r w:rsidRPr="007532C8">
        <w:rPr>
          <w:rFonts w:ascii="Times New Roman" w:hAnsi="Times New Roman"/>
          <w:b/>
          <w:bCs/>
          <w:sz w:val="24"/>
          <w:szCs w:val="24"/>
        </w:rPr>
        <w:t>Ш У Ö М</w:t>
      </w:r>
    </w:p>
    <w:p w:rsidR="007532C8" w:rsidRPr="007532C8" w:rsidRDefault="007532C8" w:rsidP="007532C8">
      <w:pPr>
        <w:keepNext/>
        <w:spacing w:after="0" w:line="240" w:lineRule="auto"/>
        <w:jc w:val="center"/>
        <w:outlineLvl w:val="0"/>
        <w:rPr>
          <w:rFonts w:ascii="Times New Roman" w:hAnsi="Times New Roman"/>
          <w:b/>
          <w:bCs/>
          <w:sz w:val="24"/>
          <w:szCs w:val="24"/>
        </w:rPr>
      </w:pPr>
    </w:p>
    <w:p w:rsidR="007532C8" w:rsidRPr="007532C8" w:rsidRDefault="007532C8" w:rsidP="007532C8">
      <w:pPr>
        <w:spacing w:after="0" w:line="240" w:lineRule="auto"/>
        <w:jc w:val="center"/>
        <w:rPr>
          <w:rFonts w:ascii="Times New Roman" w:hAnsi="Times New Roman"/>
          <w:b/>
          <w:bCs/>
          <w:sz w:val="24"/>
          <w:szCs w:val="24"/>
        </w:rPr>
      </w:pPr>
      <w:r w:rsidRPr="007532C8">
        <w:rPr>
          <w:rFonts w:ascii="Times New Roman" w:hAnsi="Times New Roman"/>
          <w:b/>
          <w:bCs/>
          <w:sz w:val="24"/>
          <w:szCs w:val="24"/>
        </w:rPr>
        <w:t>П О С Т А Н О В Л Е Н И Е</w:t>
      </w:r>
    </w:p>
    <w:p w:rsidR="007532C8" w:rsidRPr="007532C8" w:rsidRDefault="007532C8" w:rsidP="007532C8">
      <w:pPr>
        <w:spacing w:after="0" w:line="240" w:lineRule="auto"/>
        <w:jc w:val="right"/>
        <w:rPr>
          <w:rFonts w:ascii="Times New Roman" w:hAnsi="Times New Roman"/>
          <w:b/>
          <w:bCs/>
          <w:sz w:val="24"/>
          <w:szCs w:val="24"/>
        </w:rPr>
      </w:pPr>
    </w:p>
    <w:p w:rsidR="007532C8" w:rsidRPr="007532C8" w:rsidRDefault="007532C8" w:rsidP="007532C8">
      <w:pPr>
        <w:spacing w:after="0" w:line="240" w:lineRule="auto"/>
        <w:rPr>
          <w:rFonts w:ascii="Times New Roman" w:hAnsi="Times New Roman"/>
          <w:sz w:val="28"/>
          <w:szCs w:val="28"/>
        </w:rPr>
      </w:pPr>
      <w:r w:rsidRPr="007532C8">
        <w:rPr>
          <w:rFonts w:ascii="Times New Roman" w:hAnsi="Times New Roman"/>
          <w:sz w:val="28"/>
          <w:szCs w:val="28"/>
        </w:rPr>
        <w:t xml:space="preserve">от  29 декабря  2017  года </w:t>
      </w:r>
      <w:r w:rsidRPr="007532C8">
        <w:rPr>
          <w:rFonts w:ascii="Times New Roman" w:hAnsi="Times New Roman"/>
          <w:sz w:val="28"/>
          <w:szCs w:val="28"/>
        </w:rPr>
        <w:tab/>
        <w:t xml:space="preserve">                              </w:t>
      </w:r>
      <w:r w:rsidR="00910D12">
        <w:rPr>
          <w:rFonts w:ascii="Times New Roman" w:hAnsi="Times New Roman"/>
          <w:sz w:val="28"/>
          <w:szCs w:val="28"/>
        </w:rPr>
        <w:t xml:space="preserve">                                        №1121                           </w:t>
      </w:r>
      <w:r w:rsidRPr="007532C8">
        <w:rPr>
          <w:rFonts w:ascii="Times New Roman" w:hAnsi="Times New Roman"/>
          <w:sz w:val="28"/>
          <w:szCs w:val="28"/>
        </w:rPr>
        <w:t>Республика Коми, Ижемский район, с. Ижма</w:t>
      </w:r>
      <w:r w:rsidRPr="007532C8">
        <w:rPr>
          <w:rFonts w:ascii="Times New Roman" w:hAnsi="Times New Roman"/>
          <w:sz w:val="28"/>
          <w:szCs w:val="28"/>
        </w:rPr>
        <w:tab/>
        <w:t xml:space="preserve">     </w:t>
      </w:r>
    </w:p>
    <w:p w:rsidR="007532C8" w:rsidRPr="007532C8" w:rsidRDefault="007532C8" w:rsidP="007532C8">
      <w:pPr>
        <w:autoSpaceDN w:val="0"/>
        <w:spacing w:after="0" w:line="240" w:lineRule="auto"/>
        <w:rPr>
          <w:rFonts w:ascii="Times New Roman" w:hAnsi="Times New Roman"/>
          <w:sz w:val="28"/>
          <w:szCs w:val="28"/>
        </w:rPr>
      </w:pPr>
    </w:p>
    <w:p w:rsidR="007532C8" w:rsidRPr="007532C8" w:rsidRDefault="007532C8" w:rsidP="007532C8">
      <w:pPr>
        <w:autoSpaceDN w:val="0"/>
        <w:spacing w:after="0" w:line="240" w:lineRule="auto"/>
        <w:rPr>
          <w:rFonts w:ascii="Times New Roman" w:hAnsi="Times New Roman"/>
          <w:sz w:val="28"/>
          <w:szCs w:val="28"/>
        </w:rPr>
      </w:pPr>
      <w:r w:rsidRPr="007532C8">
        <w:rPr>
          <w:rFonts w:ascii="Times New Roman" w:hAnsi="Times New Roman"/>
          <w:sz w:val="28"/>
          <w:szCs w:val="28"/>
        </w:rPr>
        <w:t xml:space="preserve">    </w:t>
      </w:r>
      <w:r w:rsidRPr="007532C8">
        <w:rPr>
          <w:rFonts w:ascii="Times New Roman" w:hAnsi="Times New Roman"/>
          <w:sz w:val="28"/>
          <w:szCs w:val="28"/>
        </w:rPr>
        <w:tab/>
      </w:r>
      <w:r w:rsidRPr="007532C8">
        <w:rPr>
          <w:rFonts w:ascii="Times New Roman" w:hAnsi="Times New Roman"/>
          <w:sz w:val="28"/>
          <w:szCs w:val="28"/>
        </w:rPr>
        <w:tab/>
      </w:r>
      <w:r w:rsidRPr="007532C8">
        <w:rPr>
          <w:rFonts w:ascii="Times New Roman" w:hAnsi="Times New Roman"/>
          <w:sz w:val="28"/>
          <w:szCs w:val="28"/>
        </w:rPr>
        <w:tab/>
      </w:r>
      <w:r w:rsidRPr="007532C8">
        <w:rPr>
          <w:rFonts w:ascii="Times New Roman" w:hAnsi="Times New Roman"/>
          <w:sz w:val="28"/>
          <w:szCs w:val="28"/>
        </w:rPr>
        <w:tab/>
        <w:t xml:space="preserve">                         </w:t>
      </w:r>
    </w:p>
    <w:p w:rsidR="007532C8" w:rsidRPr="007532C8" w:rsidRDefault="007532C8" w:rsidP="007532C8">
      <w:pPr>
        <w:spacing w:after="0" w:line="240" w:lineRule="auto"/>
        <w:jc w:val="center"/>
        <w:rPr>
          <w:rFonts w:ascii="Times New Roman" w:hAnsi="Times New Roman"/>
          <w:sz w:val="28"/>
          <w:szCs w:val="28"/>
        </w:rPr>
      </w:pPr>
      <w:r w:rsidRPr="007532C8">
        <w:rPr>
          <w:rFonts w:ascii="Times New Roman" w:hAnsi="Times New Roman"/>
          <w:sz w:val="28"/>
          <w:szCs w:val="28"/>
        </w:rPr>
        <w:t xml:space="preserve">О внесении изменений в постановление администрации муниципального района </w:t>
      </w:r>
    </w:p>
    <w:p w:rsidR="007532C8" w:rsidRPr="007532C8" w:rsidRDefault="007532C8" w:rsidP="007532C8">
      <w:pPr>
        <w:spacing w:after="0" w:line="240" w:lineRule="auto"/>
        <w:jc w:val="center"/>
        <w:rPr>
          <w:rFonts w:ascii="Times New Roman" w:hAnsi="Times New Roman"/>
          <w:sz w:val="28"/>
          <w:szCs w:val="28"/>
        </w:rPr>
      </w:pPr>
      <w:r w:rsidRPr="007532C8">
        <w:rPr>
          <w:rFonts w:ascii="Times New Roman" w:hAnsi="Times New Roman"/>
          <w:sz w:val="28"/>
          <w:szCs w:val="28"/>
        </w:rPr>
        <w:t xml:space="preserve">«Ижемский» от 26 декабря 2014 года № 1229 «Об утверждении муниципальной </w:t>
      </w:r>
    </w:p>
    <w:p w:rsidR="007532C8" w:rsidRPr="007532C8" w:rsidRDefault="007532C8" w:rsidP="007532C8">
      <w:pPr>
        <w:spacing w:after="0" w:line="240" w:lineRule="auto"/>
        <w:jc w:val="center"/>
        <w:rPr>
          <w:rFonts w:ascii="Times New Roman" w:hAnsi="Times New Roman"/>
          <w:sz w:val="28"/>
          <w:szCs w:val="28"/>
        </w:rPr>
      </w:pPr>
      <w:r w:rsidRPr="007532C8">
        <w:rPr>
          <w:rFonts w:ascii="Times New Roman" w:hAnsi="Times New Roman"/>
          <w:sz w:val="28"/>
          <w:szCs w:val="28"/>
        </w:rPr>
        <w:t xml:space="preserve">программы муниципального образования муниципального района «Ижемский» </w:t>
      </w:r>
    </w:p>
    <w:p w:rsidR="007532C8" w:rsidRPr="007532C8" w:rsidRDefault="007532C8" w:rsidP="007532C8">
      <w:pPr>
        <w:spacing w:after="0" w:line="240" w:lineRule="auto"/>
        <w:jc w:val="center"/>
        <w:rPr>
          <w:rFonts w:ascii="Times New Roman" w:hAnsi="Times New Roman"/>
          <w:sz w:val="28"/>
          <w:szCs w:val="28"/>
        </w:rPr>
      </w:pPr>
      <w:r w:rsidRPr="007532C8">
        <w:rPr>
          <w:rFonts w:ascii="Times New Roman" w:hAnsi="Times New Roman"/>
          <w:sz w:val="28"/>
          <w:szCs w:val="28"/>
        </w:rPr>
        <w:t>«Развитие и сохранение культуры»</w:t>
      </w:r>
    </w:p>
    <w:p w:rsidR="007532C8" w:rsidRPr="007532C8" w:rsidRDefault="007532C8" w:rsidP="007532C8">
      <w:pPr>
        <w:widowControl w:val="0"/>
        <w:autoSpaceDE w:val="0"/>
        <w:autoSpaceDN w:val="0"/>
        <w:adjustRightInd w:val="0"/>
        <w:spacing w:after="0" w:line="240" w:lineRule="auto"/>
        <w:ind w:firstLine="709"/>
        <w:jc w:val="both"/>
        <w:rPr>
          <w:rFonts w:ascii="Times New Roman" w:hAnsi="Times New Roman"/>
          <w:sz w:val="28"/>
          <w:szCs w:val="28"/>
        </w:rPr>
      </w:pPr>
      <w:bookmarkStart w:id="2" w:name="Par1"/>
      <w:bookmarkEnd w:id="2"/>
    </w:p>
    <w:p w:rsidR="007532C8" w:rsidRPr="007532C8" w:rsidRDefault="007532C8" w:rsidP="007532C8">
      <w:pPr>
        <w:widowControl w:val="0"/>
        <w:autoSpaceDE w:val="0"/>
        <w:autoSpaceDN w:val="0"/>
        <w:adjustRightInd w:val="0"/>
        <w:spacing w:after="0" w:line="240" w:lineRule="auto"/>
        <w:ind w:firstLine="709"/>
        <w:jc w:val="both"/>
        <w:rPr>
          <w:rFonts w:ascii="Times New Roman" w:hAnsi="Times New Roman"/>
          <w:sz w:val="28"/>
          <w:szCs w:val="28"/>
        </w:rPr>
      </w:pPr>
    </w:p>
    <w:p w:rsidR="007532C8" w:rsidRPr="007532C8" w:rsidRDefault="007532C8" w:rsidP="007532C8">
      <w:pPr>
        <w:widowControl w:val="0"/>
        <w:autoSpaceDE w:val="0"/>
        <w:autoSpaceDN w:val="0"/>
        <w:adjustRightInd w:val="0"/>
        <w:spacing w:after="0" w:line="240" w:lineRule="auto"/>
        <w:ind w:firstLine="709"/>
        <w:jc w:val="both"/>
        <w:rPr>
          <w:rFonts w:ascii="Times New Roman" w:hAnsi="Times New Roman"/>
          <w:sz w:val="28"/>
          <w:szCs w:val="28"/>
        </w:rPr>
      </w:pPr>
      <w:r w:rsidRPr="007532C8">
        <w:rPr>
          <w:rFonts w:ascii="Times New Roman" w:hAnsi="Times New Roman"/>
          <w:sz w:val="28"/>
          <w:szCs w:val="28"/>
        </w:rPr>
        <w:t>Руководствуясь распоряжением Правительства Республики Коми от 27 мая 2013 года № 194-р «О комплексе работ, направленных на совершенствование системы стратегического планирования в Республике Коми» (вместе с «Основными положениями по реализации проекта «Внедрение унифицированной процедуры стратегического управления развитием муниципальных образований» в Республике Коми»), постановлением администрации муниципального района «Ижемский» от 31 января 2014 года № 61 «О муниципальных программах муниципального образования муниципального района «Ижемский», постановлением администрации муниципального района «Ижемский» от 08 апреля 2014 года № 287 «Об утверждении перечня муниципальных программ муниципального района «Ижемский»,</w:t>
      </w:r>
    </w:p>
    <w:p w:rsidR="007532C8" w:rsidRPr="007532C8" w:rsidRDefault="007532C8" w:rsidP="007532C8">
      <w:pPr>
        <w:widowControl w:val="0"/>
        <w:autoSpaceDE w:val="0"/>
        <w:autoSpaceDN w:val="0"/>
        <w:adjustRightInd w:val="0"/>
        <w:spacing w:after="0" w:line="240" w:lineRule="auto"/>
        <w:jc w:val="center"/>
        <w:rPr>
          <w:rFonts w:ascii="Times New Roman" w:hAnsi="Times New Roman"/>
          <w:sz w:val="28"/>
          <w:szCs w:val="28"/>
        </w:rPr>
      </w:pPr>
    </w:p>
    <w:p w:rsidR="007532C8" w:rsidRPr="007532C8" w:rsidRDefault="007532C8" w:rsidP="007532C8">
      <w:pPr>
        <w:widowControl w:val="0"/>
        <w:autoSpaceDE w:val="0"/>
        <w:autoSpaceDN w:val="0"/>
        <w:adjustRightInd w:val="0"/>
        <w:spacing w:after="0" w:line="240" w:lineRule="auto"/>
        <w:jc w:val="center"/>
        <w:rPr>
          <w:rFonts w:ascii="Times New Roman" w:hAnsi="Times New Roman"/>
          <w:sz w:val="28"/>
          <w:szCs w:val="28"/>
        </w:rPr>
      </w:pPr>
      <w:r w:rsidRPr="007532C8">
        <w:rPr>
          <w:rFonts w:ascii="Times New Roman" w:hAnsi="Times New Roman"/>
          <w:sz w:val="28"/>
          <w:szCs w:val="28"/>
        </w:rPr>
        <w:t xml:space="preserve">администрация муниципального района «Ижемский» </w:t>
      </w:r>
    </w:p>
    <w:p w:rsidR="007532C8" w:rsidRPr="007532C8" w:rsidRDefault="007532C8" w:rsidP="007532C8">
      <w:pPr>
        <w:widowControl w:val="0"/>
        <w:autoSpaceDE w:val="0"/>
        <w:autoSpaceDN w:val="0"/>
        <w:adjustRightInd w:val="0"/>
        <w:spacing w:after="0" w:line="240" w:lineRule="auto"/>
        <w:jc w:val="center"/>
        <w:rPr>
          <w:rFonts w:ascii="Times New Roman" w:hAnsi="Times New Roman"/>
          <w:caps/>
          <w:sz w:val="28"/>
          <w:szCs w:val="28"/>
        </w:rPr>
      </w:pPr>
    </w:p>
    <w:p w:rsidR="007532C8" w:rsidRPr="00BE1D36" w:rsidRDefault="007532C8" w:rsidP="007532C8">
      <w:pPr>
        <w:widowControl w:val="0"/>
        <w:autoSpaceDE w:val="0"/>
        <w:autoSpaceDN w:val="0"/>
        <w:adjustRightInd w:val="0"/>
        <w:spacing w:after="0" w:line="240" w:lineRule="auto"/>
        <w:jc w:val="center"/>
        <w:rPr>
          <w:rFonts w:ascii="Times New Roman" w:hAnsi="Times New Roman"/>
          <w:caps/>
        </w:rPr>
      </w:pPr>
      <w:r w:rsidRPr="00BE1D36">
        <w:rPr>
          <w:rFonts w:ascii="Times New Roman" w:hAnsi="Times New Roman"/>
          <w:caps/>
        </w:rPr>
        <w:t>п о с т а н о в л я е т:</w:t>
      </w:r>
    </w:p>
    <w:p w:rsidR="007532C8" w:rsidRPr="00BE1D36" w:rsidRDefault="007532C8" w:rsidP="007532C8">
      <w:pPr>
        <w:widowControl w:val="0"/>
        <w:autoSpaceDE w:val="0"/>
        <w:autoSpaceDN w:val="0"/>
        <w:adjustRightInd w:val="0"/>
        <w:spacing w:after="0" w:line="240" w:lineRule="auto"/>
        <w:jc w:val="center"/>
        <w:rPr>
          <w:rFonts w:ascii="Times New Roman" w:hAnsi="Times New Roman"/>
          <w:caps/>
        </w:rPr>
      </w:pPr>
    </w:p>
    <w:p w:rsidR="007532C8" w:rsidRPr="00BE1D36" w:rsidRDefault="007532C8" w:rsidP="006917E0">
      <w:pPr>
        <w:numPr>
          <w:ilvl w:val="0"/>
          <w:numId w:val="4"/>
        </w:numPr>
        <w:spacing w:after="0" w:line="240" w:lineRule="auto"/>
        <w:ind w:firstLine="709"/>
        <w:contextualSpacing/>
        <w:jc w:val="both"/>
        <w:rPr>
          <w:rFonts w:ascii="Times New Roman" w:hAnsi="Times New Roman"/>
        </w:rPr>
      </w:pPr>
      <w:r w:rsidRPr="00BE1D36">
        <w:rPr>
          <w:rFonts w:ascii="Times New Roman" w:hAnsi="Times New Roman"/>
        </w:rPr>
        <w:t>Внести в приложение к постановлению администрации муниципального района «Ижемский» от 26 декабря 2014 года № 1229 «Об утверждении  муниципальной программы муниципального образования муниципального района «Ижемский» «Развитие и сохранение культуры» (далее – Программа)</w:t>
      </w:r>
      <w:r w:rsidRPr="00BE1D36">
        <w:rPr>
          <w:b/>
        </w:rPr>
        <w:t xml:space="preserve"> </w:t>
      </w:r>
      <w:r w:rsidRPr="00BE1D36">
        <w:rPr>
          <w:rFonts w:ascii="Times New Roman" w:hAnsi="Times New Roman"/>
        </w:rPr>
        <w:t>следующие изменения:</w:t>
      </w:r>
    </w:p>
    <w:p w:rsidR="007532C8" w:rsidRPr="00BE1D36" w:rsidRDefault="007532C8" w:rsidP="006917E0">
      <w:pPr>
        <w:numPr>
          <w:ilvl w:val="0"/>
          <w:numId w:val="6"/>
        </w:numPr>
        <w:spacing w:after="0" w:line="240" w:lineRule="auto"/>
        <w:ind w:firstLine="709"/>
        <w:contextualSpacing/>
        <w:jc w:val="both"/>
        <w:rPr>
          <w:rFonts w:ascii="Times New Roman" w:hAnsi="Times New Roman"/>
        </w:rPr>
      </w:pPr>
      <w:r w:rsidRPr="00BE1D36">
        <w:rPr>
          <w:rFonts w:ascii="Times New Roman" w:hAnsi="Times New Roman"/>
        </w:rPr>
        <w:t>позицию «Объемы финансирования программы» паспорта Программы изложить в следующей редакции:</w:t>
      </w:r>
    </w:p>
    <w:p w:rsidR="007532C8" w:rsidRPr="007532C8" w:rsidRDefault="007532C8" w:rsidP="007532C8">
      <w:pPr>
        <w:spacing w:after="0" w:line="240" w:lineRule="auto"/>
        <w:jc w:val="both"/>
        <w:rPr>
          <w:rFonts w:ascii="Times New Roman" w:hAnsi="Times New Roman"/>
          <w:sz w:val="28"/>
          <w:szCs w:val="28"/>
        </w:rPr>
      </w:pPr>
      <w:r w:rsidRPr="007532C8">
        <w:rPr>
          <w:rFonts w:ascii="Times New Roman" w:hAnsi="Times New Roman"/>
          <w:sz w:val="28"/>
          <w:szCs w:val="28"/>
        </w:rPr>
        <w:lastRenderedPageBreak/>
        <w:t>«</w:t>
      </w:r>
    </w:p>
    <w:tbl>
      <w:tblPr>
        <w:tblW w:w="5776" w:type="pct"/>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57"/>
        <w:gridCol w:w="2269"/>
        <w:gridCol w:w="1135"/>
        <w:gridCol w:w="993"/>
        <w:gridCol w:w="1135"/>
        <w:gridCol w:w="1132"/>
        <w:gridCol w:w="1135"/>
        <w:gridCol w:w="851"/>
        <w:gridCol w:w="851"/>
      </w:tblGrid>
      <w:tr w:rsidR="007532C8" w:rsidRPr="007532C8" w:rsidTr="00EB0918">
        <w:trPr>
          <w:trHeight w:val="252"/>
        </w:trPr>
        <w:tc>
          <w:tcPr>
            <w:tcW w:w="704" w:type="pct"/>
            <w:vMerge w:val="restart"/>
            <w:shd w:val="clear" w:color="auto" w:fill="auto"/>
            <w:vAlign w:val="center"/>
          </w:tcPr>
          <w:p w:rsidR="007532C8" w:rsidRPr="007532C8" w:rsidRDefault="007532C8" w:rsidP="00EB0918">
            <w:pPr>
              <w:autoSpaceDE w:val="0"/>
              <w:autoSpaceDN w:val="0"/>
              <w:adjustRightInd w:val="0"/>
              <w:spacing w:after="0" w:line="240" w:lineRule="auto"/>
              <w:rPr>
                <w:rFonts w:ascii="Times New Roman" w:hAnsi="Times New Roman"/>
                <w:sz w:val="28"/>
                <w:szCs w:val="28"/>
                <w:lang w:eastAsia="ru-RU"/>
              </w:rPr>
            </w:pPr>
            <w:r w:rsidRPr="007532C8">
              <w:rPr>
                <w:rFonts w:ascii="Times New Roman" w:hAnsi="Times New Roman"/>
                <w:sz w:val="28"/>
                <w:szCs w:val="28"/>
                <w:lang w:eastAsia="ru-RU"/>
              </w:rPr>
              <w:t xml:space="preserve">Объемы финансирования  </w:t>
            </w:r>
          </w:p>
          <w:p w:rsidR="007532C8" w:rsidRPr="007532C8" w:rsidRDefault="007532C8" w:rsidP="00EB0918">
            <w:pPr>
              <w:autoSpaceDE w:val="0"/>
              <w:autoSpaceDN w:val="0"/>
              <w:adjustRightInd w:val="0"/>
              <w:spacing w:after="0" w:line="240" w:lineRule="auto"/>
              <w:rPr>
                <w:rFonts w:ascii="Times New Roman" w:hAnsi="Times New Roman"/>
                <w:sz w:val="28"/>
                <w:szCs w:val="28"/>
                <w:lang w:eastAsia="ru-RU"/>
              </w:rPr>
            </w:pPr>
            <w:r w:rsidRPr="007532C8">
              <w:rPr>
                <w:rFonts w:ascii="Times New Roman" w:hAnsi="Times New Roman"/>
                <w:sz w:val="28"/>
                <w:szCs w:val="28"/>
                <w:lang w:eastAsia="ru-RU"/>
              </w:rPr>
              <w:t>программы</w:t>
            </w:r>
          </w:p>
          <w:p w:rsidR="007532C8" w:rsidRPr="007532C8" w:rsidRDefault="007532C8" w:rsidP="00EB0918">
            <w:pPr>
              <w:autoSpaceDE w:val="0"/>
              <w:autoSpaceDN w:val="0"/>
              <w:adjustRightInd w:val="0"/>
              <w:spacing w:after="0" w:line="240" w:lineRule="auto"/>
              <w:rPr>
                <w:rFonts w:ascii="Times New Roman" w:hAnsi="Times New Roman"/>
                <w:sz w:val="28"/>
                <w:szCs w:val="28"/>
                <w:lang w:eastAsia="ru-RU"/>
              </w:rPr>
            </w:pPr>
          </w:p>
        </w:tc>
        <w:tc>
          <w:tcPr>
            <w:tcW w:w="4296" w:type="pct"/>
            <w:gridSpan w:val="8"/>
            <w:shd w:val="clear" w:color="auto" w:fill="auto"/>
            <w:vAlign w:val="center"/>
          </w:tcPr>
          <w:p w:rsidR="007532C8" w:rsidRPr="007532C8" w:rsidRDefault="007532C8" w:rsidP="00EB0918">
            <w:pPr>
              <w:autoSpaceDE w:val="0"/>
              <w:autoSpaceDN w:val="0"/>
              <w:adjustRightInd w:val="0"/>
              <w:spacing w:after="0" w:line="240" w:lineRule="auto"/>
              <w:rPr>
                <w:rFonts w:ascii="Times New Roman" w:hAnsi="Times New Roman"/>
                <w:sz w:val="28"/>
                <w:szCs w:val="28"/>
                <w:lang w:eastAsia="ru-RU"/>
              </w:rPr>
            </w:pPr>
            <w:r w:rsidRPr="007532C8">
              <w:rPr>
                <w:rFonts w:ascii="Times New Roman" w:hAnsi="Times New Roman"/>
                <w:sz w:val="28"/>
                <w:szCs w:val="28"/>
                <w:lang w:eastAsia="ru-RU"/>
              </w:rPr>
              <w:t>Общий объем финансирования Программы на 2015-2019 годы предусматривается в размере 433 251,7 тыс. рублей, в том числе по источникам финансирования и годам реализации:</w:t>
            </w:r>
          </w:p>
        </w:tc>
      </w:tr>
      <w:tr w:rsidR="00EB0918" w:rsidRPr="007532C8" w:rsidTr="00EB0918">
        <w:trPr>
          <w:trHeight w:val="264"/>
        </w:trPr>
        <w:tc>
          <w:tcPr>
            <w:tcW w:w="704" w:type="pct"/>
            <w:vMerge/>
            <w:shd w:val="clear" w:color="auto" w:fill="auto"/>
            <w:vAlign w:val="center"/>
          </w:tcPr>
          <w:p w:rsidR="007532C8" w:rsidRPr="007532C8" w:rsidRDefault="007532C8" w:rsidP="00EB0918">
            <w:pPr>
              <w:autoSpaceDE w:val="0"/>
              <w:autoSpaceDN w:val="0"/>
              <w:adjustRightInd w:val="0"/>
              <w:spacing w:after="0" w:line="240" w:lineRule="auto"/>
              <w:ind w:left="1134"/>
              <w:rPr>
                <w:rFonts w:ascii="Times New Roman" w:hAnsi="Times New Roman"/>
                <w:sz w:val="28"/>
                <w:szCs w:val="28"/>
                <w:lang w:eastAsia="ru-RU"/>
              </w:rPr>
            </w:pPr>
          </w:p>
        </w:tc>
        <w:tc>
          <w:tcPr>
            <w:tcW w:w="1026" w:type="pct"/>
            <w:vMerge w:val="restart"/>
            <w:shd w:val="clear" w:color="auto" w:fill="auto"/>
            <w:vAlign w:val="center"/>
          </w:tcPr>
          <w:p w:rsidR="007532C8" w:rsidRPr="007532C8" w:rsidRDefault="007532C8" w:rsidP="00EB0918">
            <w:pPr>
              <w:autoSpaceDE w:val="0"/>
              <w:autoSpaceDN w:val="0"/>
              <w:adjustRightInd w:val="0"/>
              <w:spacing w:after="0" w:line="240" w:lineRule="auto"/>
              <w:ind w:right="-109"/>
              <w:rPr>
                <w:rFonts w:ascii="Times New Roman" w:hAnsi="Times New Roman"/>
                <w:sz w:val="28"/>
                <w:szCs w:val="28"/>
                <w:lang w:eastAsia="ru-RU"/>
              </w:rPr>
            </w:pPr>
            <w:r w:rsidRPr="007532C8">
              <w:rPr>
                <w:rFonts w:ascii="Times New Roman" w:hAnsi="Times New Roman"/>
                <w:sz w:val="28"/>
                <w:szCs w:val="28"/>
                <w:lang w:eastAsia="ru-RU"/>
              </w:rPr>
              <w:t>источни</w:t>
            </w:r>
            <w:r w:rsidRPr="007532C8">
              <w:rPr>
                <w:rFonts w:ascii="Times New Roman" w:hAnsi="Times New Roman"/>
                <w:sz w:val="28"/>
                <w:szCs w:val="28"/>
                <w:lang w:eastAsia="ru-RU"/>
              </w:rPr>
              <w:softHyphen/>
              <w:t>к фи</w:t>
            </w:r>
            <w:r w:rsidRPr="007532C8">
              <w:rPr>
                <w:rFonts w:ascii="Times New Roman" w:hAnsi="Times New Roman"/>
                <w:sz w:val="28"/>
                <w:szCs w:val="28"/>
                <w:lang w:eastAsia="ru-RU"/>
              </w:rPr>
              <w:softHyphen/>
              <w:t>нан</w:t>
            </w:r>
            <w:r w:rsidRPr="007532C8">
              <w:rPr>
                <w:rFonts w:ascii="Times New Roman" w:hAnsi="Times New Roman"/>
                <w:sz w:val="28"/>
                <w:szCs w:val="28"/>
                <w:lang w:eastAsia="ru-RU"/>
              </w:rPr>
              <w:softHyphen/>
              <w:t>сирования</w:t>
            </w:r>
          </w:p>
        </w:tc>
        <w:tc>
          <w:tcPr>
            <w:tcW w:w="513" w:type="pct"/>
            <w:shd w:val="clear" w:color="auto" w:fill="auto"/>
            <w:vAlign w:val="center"/>
          </w:tcPr>
          <w:p w:rsidR="007532C8" w:rsidRPr="007532C8" w:rsidRDefault="007532C8" w:rsidP="00EB0918">
            <w:pPr>
              <w:autoSpaceDE w:val="0"/>
              <w:autoSpaceDN w:val="0"/>
              <w:adjustRightInd w:val="0"/>
              <w:spacing w:after="0" w:line="240" w:lineRule="auto"/>
              <w:rPr>
                <w:rFonts w:ascii="Times New Roman" w:hAnsi="Times New Roman"/>
                <w:sz w:val="28"/>
                <w:szCs w:val="28"/>
                <w:lang w:eastAsia="ru-RU"/>
              </w:rPr>
            </w:pPr>
            <w:r w:rsidRPr="007532C8">
              <w:rPr>
                <w:rFonts w:ascii="Times New Roman" w:hAnsi="Times New Roman"/>
                <w:sz w:val="28"/>
                <w:szCs w:val="28"/>
                <w:lang w:eastAsia="ru-RU"/>
              </w:rPr>
              <w:t>Всего</w:t>
            </w:r>
          </w:p>
        </w:tc>
        <w:tc>
          <w:tcPr>
            <w:tcW w:w="449" w:type="pct"/>
            <w:shd w:val="clear" w:color="auto" w:fill="auto"/>
            <w:vAlign w:val="center"/>
          </w:tcPr>
          <w:p w:rsidR="007532C8" w:rsidRPr="007532C8" w:rsidRDefault="007532C8" w:rsidP="00EB0918">
            <w:pPr>
              <w:autoSpaceDE w:val="0"/>
              <w:autoSpaceDN w:val="0"/>
              <w:adjustRightInd w:val="0"/>
              <w:spacing w:after="0" w:line="240" w:lineRule="auto"/>
              <w:rPr>
                <w:rFonts w:ascii="Times New Roman" w:hAnsi="Times New Roman"/>
                <w:sz w:val="28"/>
                <w:szCs w:val="28"/>
                <w:lang w:eastAsia="ru-RU"/>
              </w:rPr>
            </w:pPr>
            <w:r w:rsidRPr="007532C8">
              <w:rPr>
                <w:rFonts w:ascii="Times New Roman" w:hAnsi="Times New Roman"/>
                <w:sz w:val="28"/>
                <w:szCs w:val="28"/>
                <w:lang w:eastAsia="ru-RU"/>
              </w:rPr>
              <w:t>2015г.</w:t>
            </w:r>
          </w:p>
        </w:tc>
        <w:tc>
          <w:tcPr>
            <w:tcW w:w="513" w:type="pct"/>
            <w:shd w:val="clear" w:color="auto" w:fill="auto"/>
            <w:vAlign w:val="center"/>
          </w:tcPr>
          <w:p w:rsidR="007532C8" w:rsidRPr="007532C8" w:rsidRDefault="007532C8" w:rsidP="00EB0918">
            <w:pPr>
              <w:autoSpaceDE w:val="0"/>
              <w:autoSpaceDN w:val="0"/>
              <w:adjustRightInd w:val="0"/>
              <w:spacing w:after="0" w:line="240" w:lineRule="auto"/>
              <w:rPr>
                <w:rFonts w:ascii="Times New Roman" w:hAnsi="Times New Roman"/>
                <w:sz w:val="28"/>
                <w:szCs w:val="28"/>
                <w:lang w:eastAsia="ru-RU"/>
              </w:rPr>
            </w:pPr>
            <w:r w:rsidRPr="007532C8">
              <w:rPr>
                <w:rFonts w:ascii="Times New Roman" w:hAnsi="Times New Roman"/>
                <w:sz w:val="28"/>
                <w:szCs w:val="28"/>
                <w:lang w:eastAsia="ru-RU"/>
              </w:rPr>
              <w:t>2016г.</w:t>
            </w:r>
          </w:p>
        </w:tc>
        <w:tc>
          <w:tcPr>
            <w:tcW w:w="512" w:type="pct"/>
            <w:shd w:val="clear" w:color="auto" w:fill="auto"/>
            <w:vAlign w:val="center"/>
          </w:tcPr>
          <w:p w:rsidR="007532C8" w:rsidRPr="007532C8" w:rsidRDefault="007532C8" w:rsidP="00EB0918">
            <w:pPr>
              <w:autoSpaceDE w:val="0"/>
              <w:autoSpaceDN w:val="0"/>
              <w:adjustRightInd w:val="0"/>
              <w:spacing w:after="0" w:line="240" w:lineRule="auto"/>
              <w:rPr>
                <w:rFonts w:ascii="Times New Roman" w:hAnsi="Times New Roman"/>
                <w:sz w:val="28"/>
                <w:szCs w:val="28"/>
                <w:lang w:eastAsia="ru-RU"/>
              </w:rPr>
            </w:pPr>
            <w:r w:rsidRPr="007532C8">
              <w:rPr>
                <w:rFonts w:ascii="Times New Roman" w:hAnsi="Times New Roman"/>
                <w:sz w:val="28"/>
                <w:szCs w:val="28"/>
                <w:lang w:eastAsia="ru-RU"/>
              </w:rPr>
              <w:t>2017г.</w:t>
            </w:r>
          </w:p>
        </w:tc>
        <w:tc>
          <w:tcPr>
            <w:tcW w:w="513" w:type="pct"/>
            <w:vAlign w:val="center"/>
          </w:tcPr>
          <w:p w:rsidR="007532C8" w:rsidRPr="007532C8" w:rsidRDefault="007532C8" w:rsidP="00EB0918">
            <w:pPr>
              <w:autoSpaceDE w:val="0"/>
              <w:autoSpaceDN w:val="0"/>
              <w:adjustRightInd w:val="0"/>
              <w:spacing w:after="0" w:line="240" w:lineRule="auto"/>
              <w:ind w:left="-58" w:right="-108"/>
              <w:rPr>
                <w:rFonts w:ascii="Times New Roman" w:hAnsi="Times New Roman"/>
                <w:sz w:val="28"/>
                <w:szCs w:val="28"/>
                <w:lang w:eastAsia="ru-RU"/>
              </w:rPr>
            </w:pPr>
            <w:r w:rsidRPr="007532C8">
              <w:rPr>
                <w:rFonts w:ascii="Times New Roman" w:hAnsi="Times New Roman"/>
                <w:sz w:val="28"/>
                <w:szCs w:val="28"/>
                <w:lang w:eastAsia="ru-RU"/>
              </w:rPr>
              <w:t>2018г.</w:t>
            </w:r>
          </w:p>
        </w:tc>
        <w:tc>
          <w:tcPr>
            <w:tcW w:w="385" w:type="pct"/>
            <w:vAlign w:val="center"/>
          </w:tcPr>
          <w:p w:rsidR="007532C8" w:rsidRPr="007532C8" w:rsidRDefault="007532C8" w:rsidP="00EB0918">
            <w:pPr>
              <w:autoSpaceDE w:val="0"/>
              <w:autoSpaceDN w:val="0"/>
              <w:adjustRightInd w:val="0"/>
              <w:spacing w:after="0" w:line="240" w:lineRule="auto"/>
              <w:ind w:left="-108" w:right="-108"/>
              <w:rPr>
                <w:rFonts w:ascii="Times New Roman" w:hAnsi="Times New Roman"/>
                <w:sz w:val="28"/>
                <w:szCs w:val="28"/>
                <w:lang w:eastAsia="ru-RU"/>
              </w:rPr>
            </w:pPr>
            <w:r w:rsidRPr="007532C8">
              <w:rPr>
                <w:rFonts w:ascii="Times New Roman" w:hAnsi="Times New Roman"/>
                <w:sz w:val="28"/>
                <w:szCs w:val="28"/>
                <w:lang w:eastAsia="ru-RU"/>
              </w:rPr>
              <w:t>2019г.</w:t>
            </w:r>
          </w:p>
        </w:tc>
        <w:tc>
          <w:tcPr>
            <w:tcW w:w="385" w:type="pct"/>
            <w:vAlign w:val="center"/>
          </w:tcPr>
          <w:p w:rsidR="007532C8" w:rsidRPr="007532C8" w:rsidRDefault="007532C8" w:rsidP="00EB0918">
            <w:pPr>
              <w:autoSpaceDE w:val="0"/>
              <w:autoSpaceDN w:val="0"/>
              <w:adjustRightInd w:val="0"/>
              <w:spacing w:after="0" w:line="240" w:lineRule="auto"/>
              <w:ind w:left="-108" w:right="-154"/>
              <w:rPr>
                <w:rFonts w:ascii="Times New Roman" w:hAnsi="Times New Roman"/>
                <w:sz w:val="28"/>
                <w:szCs w:val="28"/>
                <w:lang w:eastAsia="ru-RU"/>
              </w:rPr>
            </w:pPr>
            <w:r w:rsidRPr="007532C8">
              <w:rPr>
                <w:rFonts w:ascii="Times New Roman" w:hAnsi="Times New Roman"/>
                <w:sz w:val="28"/>
                <w:szCs w:val="28"/>
                <w:lang w:eastAsia="ru-RU"/>
              </w:rPr>
              <w:t>2020г.</w:t>
            </w:r>
          </w:p>
        </w:tc>
      </w:tr>
      <w:tr w:rsidR="00EB0918" w:rsidRPr="007532C8" w:rsidTr="00EB0918">
        <w:trPr>
          <w:trHeight w:val="264"/>
        </w:trPr>
        <w:tc>
          <w:tcPr>
            <w:tcW w:w="704" w:type="pct"/>
            <w:vMerge/>
            <w:shd w:val="clear" w:color="auto" w:fill="auto"/>
            <w:vAlign w:val="center"/>
          </w:tcPr>
          <w:p w:rsidR="007532C8" w:rsidRPr="007532C8" w:rsidRDefault="007532C8" w:rsidP="00EB0918">
            <w:pPr>
              <w:autoSpaceDE w:val="0"/>
              <w:autoSpaceDN w:val="0"/>
              <w:adjustRightInd w:val="0"/>
              <w:spacing w:after="0" w:line="240" w:lineRule="auto"/>
              <w:ind w:left="1134"/>
              <w:rPr>
                <w:rFonts w:ascii="Times New Roman" w:hAnsi="Times New Roman"/>
                <w:sz w:val="28"/>
                <w:szCs w:val="28"/>
                <w:lang w:eastAsia="ru-RU"/>
              </w:rPr>
            </w:pPr>
          </w:p>
        </w:tc>
        <w:tc>
          <w:tcPr>
            <w:tcW w:w="1026" w:type="pct"/>
            <w:vMerge/>
            <w:shd w:val="clear" w:color="auto" w:fill="auto"/>
            <w:vAlign w:val="center"/>
          </w:tcPr>
          <w:p w:rsidR="007532C8" w:rsidRPr="007532C8" w:rsidRDefault="007532C8" w:rsidP="00EB0918">
            <w:pPr>
              <w:autoSpaceDE w:val="0"/>
              <w:autoSpaceDN w:val="0"/>
              <w:adjustRightInd w:val="0"/>
              <w:spacing w:after="0" w:line="240" w:lineRule="auto"/>
              <w:rPr>
                <w:rFonts w:ascii="Times New Roman" w:hAnsi="Times New Roman"/>
                <w:sz w:val="28"/>
                <w:szCs w:val="28"/>
                <w:lang w:eastAsia="ru-RU"/>
              </w:rPr>
            </w:pPr>
          </w:p>
        </w:tc>
        <w:tc>
          <w:tcPr>
            <w:tcW w:w="513" w:type="pct"/>
            <w:shd w:val="clear" w:color="auto" w:fill="auto"/>
            <w:vAlign w:val="center"/>
          </w:tcPr>
          <w:p w:rsidR="007532C8" w:rsidRPr="007532C8" w:rsidRDefault="007532C8" w:rsidP="00EB0918">
            <w:pPr>
              <w:autoSpaceDE w:val="0"/>
              <w:autoSpaceDN w:val="0"/>
              <w:adjustRightInd w:val="0"/>
              <w:spacing w:after="0" w:line="240" w:lineRule="auto"/>
              <w:ind w:left="-107" w:right="-109"/>
              <w:rPr>
                <w:rFonts w:ascii="Times New Roman" w:hAnsi="Times New Roman"/>
                <w:sz w:val="28"/>
                <w:szCs w:val="28"/>
                <w:highlight w:val="yellow"/>
                <w:lang w:eastAsia="ru-RU"/>
              </w:rPr>
            </w:pPr>
            <w:r w:rsidRPr="007532C8">
              <w:rPr>
                <w:rFonts w:ascii="Times New Roman" w:hAnsi="Times New Roman"/>
                <w:sz w:val="28"/>
                <w:szCs w:val="28"/>
                <w:lang w:eastAsia="ru-RU"/>
              </w:rPr>
              <w:t>434139,0</w:t>
            </w:r>
          </w:p>
        </w:tc>
        <w:tc>
          <w:tcPr>
            <w:tcW w:w="449" w:type="pct"/>
            <w:shd w:val="clear" w:color="auto" w:fill="auto"/>
            <w:vAlign w:val="center"/>
          </w:tcPr>
          <w:p w:rsidR="007532C8" w:rsidRPr="007532C8" w:rsidRDefault="007532C8" w:rsidP="00EB0918">
            <w:pPr>
              <w:autoSpaceDE w:val="0"/>
              <w:autoSpaceDN w:val="0"/>
              <w:adjustRightInd w:val="0"/>
              <w:spacing w:after="0" w:line="240" w:lineRule="auto"/>
              <w:ind w:left="-107" w:right="-109"/>
              <w:rPr>
                <w:rFonts w:ascii="Times New Roman" w:hAnsi="Times New Roman"/>
                <w:sz w:val="28"/>
                <w:szCs w:val="28"/>
                <w:lang w:eastAsia="ru-RU"/>
              </w:rPr>
            </w:pPr>
            <w:r w:rsidRPr="007532C8">
              <w:rPr>
                <w:rFonts w:ascii="Times New Roman" w:hAnsi="Times New Roman"/>
                <w:sz w:val="28"/>
                <w:szCs w:val="28"/>
                <w:lang w:eastAsia="ru-RU"/>
              </w:rPr>
              <w:t>90 895,1</w:t>
            </w:r>
          </w:p>
        </w:tc>
        <w:tc>
          <w:tcPr>
            <w:tcW w:w="513" w:type="pct"/>
            <w:shd w:val="clear" w:color="auto" w:fill="auto"/>
            <w:vAlign w:val="center"/>
          </w:tcPr>
          <w:p w:rsidR="007532C8" w:rsidRPr="007532C8" w:rsidRDefault="007532C8" w:rsidP="00EB0918">
            <w:pPr>
              <w:autoSpaceDE w:val="0"/>
              <w:autoSpaceDN w:val="0"/>
              <w:adjustRightInd w:val="0"/>
              <w:spacing w:after="0" w:line="240" w:lineRule="auto"/>
              <w:ind w:left="-107" w:right="-109"/>
              <w:rPr>
                <w:rFonts w:ascii="Times New Roman" w:hAnsi="Times New Roman"/>
                <w:sz w:val="28"/>
                <w:szCs w:val="28"/>
                <w:lang w:eastAsia="ru-RU"/>
              </w:rPr>
            </w:pPr>
            <w:r w:rsidRPr="007532C8">
              <w:rPr>
                <w:rFonts w:ascii="Times New Roman" w:hAnsi="Times New Roman"/>
                <w:sz w:val="28"/>
                <w:szCs w:val="28"/>
                <w:lang w:eastAsia="ru-RU"/>
              </w:rPr>
              <w:t>95 335,7</w:t>
            </w:r>
          </w:p>
        </w:tc>
        <w:tc>
          <w:tcPr>
            <w:tcW w:w="512" w:type="pct"/>
            <w:shd w:val="clear" w:color="auto" w:fill="auto"/>
            <w:vAlign w:val="center"/>
          </w:tcPr>
          <w:p w:rsidR="007532C8" w:rsidRPr="007532C8" w:rsidRDefault="007532C8" w:rsidP="00EB0918">
            <w:pPr>
              <w:autoSpaceDE w:val="0"/>
              <w:autoSpaceDN w:val="0"/>
              <w:adjustRightInd w:val="0"/>
              <w:spacing w:after="0" w:line="240" w:lineRule="auto"/>
              <w:ind w:left="-107" w:right="-158"/>
              <w:rPr>
                <w:rFonts w:ascii="Times New Roman" w:hAnsi="Times New Roman"/>
                <w:sz w:val="28"/>
                <w:szCs w:val="28"/>
                <w:lang w:eastAsia="ru-RU"/>
              </w:rPr>
            </w:pPr>
            <w:r w:rsidRPr="007532C8">
              <w:rPr>
                <w:rFonts w:ascii="Times New Roman" w:hAnsi="Times New Roman"/>
                <w:sz w:val="28"/>
                <w:szCs w:val="28"/>
                <w:lang w:eastAsia="ru-RU"/>
              </w:rPr>
              <w:t>111568,2</w:t>
            </w:r>
          </w:p>
        </w:tc>
        <w:tc>
          <w:tcPr>
            <w:tcW w:w="513" w:type="pct"/>
            <w:vAlign w:val="center"/>
          </w:tcPr>
          <w:p w:rsidR="007532C8" w:rsidRPr="007532C8" w:rsidRDefault="007532C8" w:rsidP="00EB0918">
            <w:pPr>
              <w:autoSpaceDE w:val="0"/>
              <w:autoSpaceDN w:val="0"/>
              <w:adjustRightInd w:val="0"/>
              <w:spacing w:after="0" w:line="240" w:lineRule="auto"/>
              <w:ind w:left="-58" w:right="-108"/>
              <w:rPr>
                <w:rFonts w:ascii="Times New Roman" w:hAnsi="Times New Roman"/>
                <w:sz w:val="28"/>
                <w:szCs w:val="28"/>
                <w:lang w:eastAsia="ru-RU"/>
              </w:rPr>
            </w:pPr>
            <w:r w:rsidRPr="007532C8">
              <w:rPr>
                <w:rFonts w:ascii="Times New Roman" w:hAnsi="Times New Roman"/>
                <w:sz w:val="28"/>
                <w:szCs w:val="28"/>
                <w:lang w:eastAsia="ru-RU"/>
              </w:rPr>
              <w:t>67 230,0</w:t>
            </w:r>
          </w:p>
        </w:tc>
        <w:tc>
          <w:tcPr>
            <w:tcW w:w="385" w:type="pct"/>
            <w:vAlign w:val="center"/>
          </w:tcPr>
          <w:p w:rsidR="007532C8" w:rsidRPr="007532C8" w:rsidRDefault="007532C8" w:rsidP="00EB0918">
            <w:pPr>
              <w:autoSpaceDE w:val="0"/>
              <w:autoSpaceDN w:val="0"/>
              <w:adjustRightInd w:val="0"/>
              <w:spacing w:after="0" w:line="240" w:lineRule="auto"/>
              <w:ind w:left="-108" w:right="-108"/>
              <w:rPr>
                <w:rFonts w:ascii="Times New Roman" w:hAnsi="Times New Roman"/>
                <w:sz w:val="28"/>
                <w:szCs w:val="28"/>
                <w:lang w:eastAsia="ru-RU"/>
              </w:rPr>
            </w:pPr>
            <w:r w:rsidRPr="007532C8">
              <w:rPr>
                <w:rFonts w:ascii="Times New Roman" w:hAnsi="Times New Roman"/>
                <w:sz w:val="28"/>
                <w:szCs w:val="28"/>
                <w:lang w:eastAsia="ru-RU"/>
              </w:rPr>
              <w:t>69 110,0</w:t>
            </w:r>
          </w:p>
        </w:tc>
        <w:tc>
          <w:tcPr>
            <w:tcW w:w="385" w:type="pct"/>
            <w:vAlign w:val="center"/>
          </w:tcPr>
          <w:p w:rsidR="007532C8" w:rsidRPr="007532C8" w:rsidRDefault="007532C8" w:rsidP="00EB0918">
            <w:pPr>
              <w:autoSpaceDE w:val="0"/>
              <w:autoSpaceDN w:val="0"/>
              <w:adjustRightInd w:val="0"/>
              <w:spacing w:after="0" w:line="240" w:lineRule="auto"/>
              <w:ind w:left="-108" w:right="-154"/>
              <w:rPr>
                <w:rFonts w:ascii="Times New Roman" w:hAnsi="Times New Roman"/>
                <w:sz w:val="28"/>
                <w:szCs w:val="28"/>
                <w:lang w:eastAsia="ru-RU"/>
              </w:rPr>
            </w:pPr>
            <w:r w:rsidRPr="007532C8">
              <w:rPr>
                <w:rFonts w:ascii="Times New Roman" w:hAnsi="Times New Roman"/>
                <w:sz w:val="28"/>
                <w:szCs w:val="28"/>
                <w:lang w:eastAsia="ru-RU"/>
              </w:rPr>
              <w:t>0,0</w:t>
            </w:r>
          </w:p>
        </w:tc>
      </w:tr>
      <w:tr w:rsidR="00EB0918" w:rsidRPr="007532C8" w:rsidTr="00EB0918">
        <w:trPr>
          <w:trHeight w:val="454"/>
        </w:trPr>
        <w:tc>
          <w:tcPr>
            <w:tcW w:w="704" w:type="pct"/>
            <w:vMerge/>
            <w:shd w:val="clear" w:color="auto" w:fill="auto"/>
            <w:vAlign w:val="center"/>
          </w:tcPr>
          <w:p w:rsidR="007532C8" w:rsidRPr="007532C8" w:rsidRDefault="007532C8" w:rsidP="00EB0918">
            <w:pPr>
              <w:autoSpaceDE w:val="0"/>
              <w:autoSpaceDN w:val="0"/>
              <w:adjustRightInd w:val="0"/>
              <w:spacing w:after="0" w:line="240" w:lineRule="auto"/>
              <w:ind w:left="1134"/>
              <w:rPr>
                <w:rFonts w:ascii="Times New Roman" w:hAnsi="Times New Roman"/>
                <w:sz w:val="28"/>
                <w:szCs w:val="28"/>
                <w:lang w:eastAsia="ru-RU"/>
              </w:rPr>
            </w:pPr>
          </w:p>
        </w:tc>
        <w:tc>
          <w:tcPr>
            <w:tcW w:w="1026" w:type="pct"/>
            <w:shd w:val="clear" w:color="auto" w:fill="auto"/>
            <w:vAlign w:val="center"/>
          </w:tcPr>
          <w:p w:rsidR="007532C8" w:rsidRPr="007532C8" w:rsidRDefault="007532C8" w:rsidP="00EB0918">
            <w:pPr>
              <w:autoSpaceDE w:val="0"/>
              <w:autoSpaceDN w:val="0"/>
              <w:adjustRightInd w:val="0"/>
              <w:spacing w:after="0" w:line="240" w:lineRule="auto"/>
              <w:ind w:right="-109"/>
              <w:rPr>
                <w:rFonts w:ascii="Times New Roman" w:hAnsi="Times New Roman"/>
                <w:sz w:val="28"/>
                <w:szCs w:val="28"/>
                <w:lang w:eastAsia="ru-RU"/>
              </w:rPr>
            </w:pPr>
            <w:r w:rsidRPr="007532C8">
              <w:rPr>
                <w:rFonts w:ascii="Times New Roman" w:hAnsi="Times New Roman"/>
                <w:sz w:val="28"/>
                <w:szCs w:val="28"/>
                <w:lang w:eastAsia="ru-RU"/>
              </w:rPr>
              <w:t>Республиканский бюджет РК</w:t>
            </w:r>
          </w:p>
        </w:tc>
        <w:tc>
          <w:tcPr>
            <w:tcW w:w="513" w:type="pct"/>
            <w:shd w:val="clear" w:color="auto" w:fill="auto"/>
            <w:vAlign w:val="center"/>
          </w:tcPr>
          <w:p w:rsidR="007532C8" w:rsidRPr="007532C8" w:rsidRDefault="007532C8" w:rsidP="00EB0918">
            <w:pPr>
              <w:autoSpaceDE w:val="0"/>
              <w:autoSpaceDN w:val="0"/>
              <w:adjustRightInd w:val="0"/>
              <w:spacing w:line="240" w:lineRule="auto"/>
              <w:ind w:left="-108" w:right="-108"/>
              <w:rPr>
                <w:rFonts w:ascii="Times New Roman" w:hAnsi="Times New Roman"/>
                <w:sz w:val="28"/>
                <w:szCs w:val="28"/>
                <w:highlight w:val="yellow"/>
                <w:lang w:eastAsia="ru-RU"/>
              </w:rPr>
            </w:pPr>
            <w:r w:rsidRPr="007532C8">
              <w:rPr>
                <w:rFonts w:ascii="Times New Roman" w:hAnsi="Times New Roman"/>
                <w:sz w:val="28"/>
                <w:szCs w:val="28"/>
                <w:lang w:eastAsia="ru-RU"/>
              </w:rPr>
              <w:t>16 997,7</w:t>
            </w:r>
          </w:p>
        </w:tc>
        <w:tc>
          <w:tcPr>
            <w:tcW w:w="449" w:type="pct"/>
            <w:shd w:val="clear" w:color="auto" w:fill="auto"/>
            <w:vAlign w:val="center"/>
          </w:tcPr>
          <w:p w:rsidR="007532C8" w:rsidRPr="007532C8" w:rsidRDefault="007532C8" w:rsidP="00EB0918">
            <w:pPr>
              <w:autoSpaceDE w:val="0"/>
              <w:autoSpaceDN w:val="0"/>
              <w:adjustRightInd w:val="0"/>
              <w:spacing w:line="240" w:lineRule="auto"/>
              <w:rPr>
                <w:rFonts w:ascii="Times New Roman" w:hAnsi="Times New Roman"/>
                <w:sz w:val="28"/>
                <w:szCs w:val="28"/>
                <w:lang w:eastAsia="ru-RU"/>
              </w:rPr>
            </w:pPr>
            <w:r w:rsidRPr="007532C8">
              <w:rPr>
                <w:rFonts w:ascii="Times New Roman" w:hAnsi="Times New Roman"/>
                <w:sz w:val="28"/>
                <w:szCs w:val="28"/>
                <w:lang w:eastAsia="ru-RU"/>
              </w:rPr>
              <w:t>1567,1</w:t>
            </w:r>
          </w:p>
        </w:tc>
        <w:tc>
          <w:tcPr>
            <w:tcW w:w="513" w:type="pct"/>
            <w:shd w:val="clear" w:color="auto" w:fill="auto"/>
            <w:vAlign w:val="center"/>
          </w:tcPr>
          <w:p w:rsidR="007532C8" w:rsidRPr="007532C8" w:rsidRDefault="007532C8" w:rsidP="00EB0918">
            <w:pPr>
              <w:autoSpaceDE w:val="0"/>
              <w:autoSpaceDN w:val="0"/>
              <w:adjustRightInd w:val="0"/>
              <w:spacing w:line="240" w:lineRule="auto"/>
              <w:rPr>
                <w:rFonts w:ascii="Times New Roman" w:hAnsi="Times New Roman"/>
                <w:sz w:val="28"/>
                <w:szCs w:val="28"/>
                <w:lang w:eastAsia="ru-RU"/>
              </w:rPr>
            </w:pPr>
            <w:r w:rsidRPr="007532C8">
              <w:rPr>
                <w:rFonts w:ascii="Times New Roman" w:hAnsi="Times New Roman"/>
                <w:sz w:val="28"/>
                <w:szCs w:val="28"/>
                <w:lang w:eastAsia="ru-RU"/>
              </w:rPr>
              <w:t>796,7</w:t>
            </w:r>
          </w:p>
        </w:tc>
        <w:tc>
          <w:tcPr>
            <w:tcW w:w="512" w:type="pct"/>
            <w:shd w:val="clear" w:color="auto" w:fill="auto"/>
            <w:vAlign w:val="center"/>
          </w:tcPr>
          <w:p w:rsidR="007532C8" w:rsidRPr="007532C8" w:rsidRDefault="007532C8" w:rsidP="00EB0918">
            <w:pPr>
              <w:autoSpaceDE w:val="0"/>
              <w:autoSpaceDN w:val="0"/>
              <w:adjustRightInd w:val="0"/>
              <w:spacing w:line="240" w:lineRule="auto"/>
              <w:rPr>
                <w:rFonts w:ascii="Times New Roman" w:hAnsi="Times New Roman"/>
                <w:sz w:val="28"/>
                <w:szCs w:val="28"/>
                <w:lang w:eastAsia="ru-RU"/>
              </w:rPr>
            </w:pPr>
            <w:r w:rsidRPr="007532C8">
              <w:rPr>
                <w:rFonts w:ascii="Times New Roman" w:hAnsi="Times New Roman"/>
                <w:sz w:val="28"/>
                <w:szCs w:val="28"/>
                <w:lang w:eastAsia="ru-RU"/>
              </w:rPr>
              <w:t>14633,9</w:t>
            </w:r>
          </w:p>
        </w:tc>
        <w:tc>
          <w:tcPr>
            <w:tcW w:w="513" w:type="pct"/>
            <w:vAlign w:val="center"/>
          </w:tcPr>
          <w:p w:rsidR="007532C8" w:rsidRPr="007532C8" w:rsidRDefault="007532C8" w:rsidP="00EB0918">
            <w:pPr>
              <w:autoSpaceDE w:val="0"/>
              <w:autoSpaceDN w:val="0"/>
              <w:adjustRightInd w:val="0"/>
              <w:spacing w:line="240" w:lineRule="auto"/>
              <w:rPr>
                <w:rFonts w:ascii="Times New Roman" w:hAnsi="Times New Roman"/>
                <w:sz w:val="28"/>
                <w:szCs w:val="28"/>
                <w:lang w:eastAsia="ru-RU"/>
              </w:rPr>
            </w:pPr>
            <w:r w:rsidRPr="007532C8">
              <w:rPr>
                <w:rFonts w:ascii="Times New Roman" w:hAnsi="Times New Roman"/>
                <w:sz w:val="28"/>
                <w:szCs w:val="28"/>
                <w:lang w:eastAsia="ru-RU"/>
              </w:rPr>
              <w:t>0,0</w:t>
            </w:r>
          </w:p>
        </w:tc>
        <w:tc>
          <w:tcPr>
            <w:tcW w:w="385" w:type="pct"/>
            <w:vAlign w:val="center"/>
          </w:tcPr>
          <w:p w:rsidR="007532C8" w:rsidRPr="007532C8" w:rsidRDefault="007532C8" w:rsidP="00EB0918">
            <w:pPr>
              <w:autoSpaceDE w:val="0"/>
              <w:autoSpaceDN w:val="0"/>
              <w:adjustRightInd w:val="0"/>
              <w:spacing w:line="240" w:lineRule="auto"/>
              <w:rPr>
                <w:rFonts w:ascii="Times New Roman" w:hAnsi="Times New Roman"/>
                <w:sz w:val="28"/>
                <w:szCs w:val="28"/>
                <w:lang w:eastAsia="ru-RU"/>
              </w:rPr>
            </w:pPr>
            <w:r w:rsidRPr="007532C8">
              <w:rPr>
                <w:rFonts w:ascii="Times New Roman" w:hAnsi="Times New Roman"/>
                <w:sz w:val="28"/>
                <w:szCs w:val="28"/>
                <w:lang w:eastAsia="ru-RU"/>
              </w:rPr>
              <w:t>0,0</w:t>
            </w:r>
          </w:p>
        </w:tc>
        <w:tc>
          <w:tcPr>
            <w:tcW w:w="385" w:type="pct"/>
            <w:vAlign w:val="center"/>
          </w:tcPr>
          <w:p w:rsidR="007532C8" w:rsidRPr="007532C8" w:rsidRDefault="007532C8" w:rsidP="00EB0918">
            <w:pPr>
              <w:autoSpaceDE w:val="0"/>
              <w:autoSpaceDN w:val="0"/>
              <w:adjustRightInd w:val="0"/>
              <w:spacing w:line="240" w:lineRule="auto"/>
              <w:rPr>
                <w:rFonts w:ascii="Times New Roman" w:hAnsi="Times New Roman"/>
                <w:sz w:val="28"/>
                <w:szCs w:val="28"/>
                <w:lang w:eastAsia="ru-RU"/>
              </w:rPr>
            </w:pPr>
            <w:r w:rsidRPr="007532C8">
              <w:rPr>
                <w:rFonts w:ascii="Times New Roman" w:hAnsi="Times New Roman"/>
                <w:sz w:val="28"/>
                <w:szCs w:val="28"/>
                <w:lang w:eastAsia="ru-RU"/>
              </w:rPr>
              <w:t>0,0</w:t>
            </w:r>
          </w:p>
        </w:tc>
      </w:tr>
      <w:tr w:rsidR="00EB0918" w:rsidRPr="007532C8" w:rsidTr="00EB0918">
        <w:trPr>
          <w:trHeight w:val="492"/>
        </w:trPr>
        <w:tc>
          <w:tcPr>
            <w:tcW w:w="704" w:type="pct"/>
            <w:vMerge/>
            <w:shd w:val="clear" w:color="auto" w:fill="auto"/>
            <w:vAlign w:val="center"/>
          </w:tcPr>
          <w:p w:rsidR="007532C8" w:rsidRPr="007532C8" w:rsidRDefault="007532C8" w:rsidP="00EB0918">
            <w:pPr>
              <w:autoSpaceDE w:val="0"/>
              <w:autoSpaceDN w:val="0"/>
              <w:adjustRightInd w:val="0"/>
              <w:spacing w:after="0" w:line="240" w:lineRule="auto"/>
              <w:ind w:left="1134"/>
              <w:rPr>
                <w:rFonts w:ascii="Times New Roman" w:hAnsi="Times New Roman"/>
                <w:sz w:val="24"/>
                <w:szCs w:val="24"/>
                <w:lang w:eastAsia="ru-RU"/>
              </w:rPr>
            </w:pPr>
          </w:p>
        </w:tc>
        <w:tc>
          <w:tcPr>
            <w:tcW w:w="1026" w:type="pct"/>
            <w:shd w:val="clear" w:color="auto" w:fill="auto"/>
            <w:vAlign w:val="center"/>
          </w:tcPr>
          <w:p w:rsidR="007532C8" w:rsidRPr="007532C8" w:rsidRDefault="007532C8" w:rsidP="00EB0918">
            <w:pPr>
              <w:autoSpaceDE w:val="0"/>
              <w:autoSpaceDN w:val="0"/>
              <w:adjustRightInd w:val="0"/>
              <w:spacing w:after="0" w:line="240" w:lineRule="auto"/>
              <w:ind w:right="-109"/>
              <w:rPr>
                <w:rFonts w:ascii="Times New Roman" w:hAnsi="Times New Roman"/>
                <w:sz w:val="24"/>
                <w:szCs w:val="24"/>
                <w:lang w:eastAsia="ru-RU"/>
              </w:rPr>
            </w:pPr>
            <w:r w:rsidRPr="007532C8">
              <w:rPr>
                <w:rFonts w:ascii="Times New Roman" w:hAnsi="Times New Roman"/>
                <w:sz w:val="24"/>
                <w:szCs w:val="24"/>
                <w:lang w:eastAsia="ru-RU"/>
              </w:rPr>
              <w:t>Бюджет МО МР «Ижем</w:t>
            </w:r>
            <w:r w:rsidRPr="007532C8">
              <w:rPr>
                <w:rFonts w:ascii="Times New Roman" w:hAnsi="Times New Roman"/>
                <w:sz w:val="24"/>
                <w:szCs w:val="24"/>
                <w:lang w:eastAsia="ru-RU"/>
              </w:rPr>
              <w:softHyphen/>
              <w:t>ский»</w:t>
            </w:r>
          </w:p>
        </w:tc>
        <w:tc>
          <w:tcPr>
            <w:tcW w:w="513" w:type="pct"/>
            <w:shd w:val="clear" w:color="auto" w:fill="auto"/>
            <w:vAlign w:val="center"/>
          </w:tcPr>
          <w:p w:rsidR="007532C8" w:rsidRPr="007532C8" w:rsidRDefault="007532C8" w:rsidP="00EB0918">
            <w:pPr>
              <w:autoSpaceDE w:val="0"/>
              <w:autoSpaceDN w:val="0"/>
              <w:adjustRightInd w:val="0"/>
              <w:spacing w:line="240" w:lineRule="auto"/>
              <w:ind w:left="-108" w:right="-108"/>
              <w:rPr>
                <w:rFonts w:ascii="Times New Roman" w:hAnsi="Times New Roman"/>
                <w:sz w:val="24"/>
                <w:szCs w:val="24"/>
                <w:highlight w:val="yellow"/>
                <w:lang w:eastAsia="ru-RU"/>
              </w:rPr>
            </w:pPr>
            <w:r w:rsidRPr="007532C8">
              <w:rPr>
                <w:rFonts w:ascii="Times New Roman" w:hAnsi="Times New Roman"/>
                <w:sz w:val="24"/>
                <w:szCs w:val="24"/>
                <w:lang w:eastAsia="ru-RU"/>
              </w:rPr>
              <w:t>415540,5</w:t>
            </w:r>
          </w:p>
        </w:tc>
        <w:tc>
          <w:tcPr>
            <w:tcW w:w="449" w:type="pct"/>
            <w:shd w:val="clear" w:color="auto" w:fill="auto"/>
            <w:vAlign w:val="center"/>
          </w:tcPr>
          <w:p w:rsidR="007532C8" w:rsidRPr="007532C8" w:rsidRDefault="007532C8" w:rsidP="00EB0918">
            <w:pPr>
              <w:autoSpaceDE w:val="0"/>
              <w:autoSpaceDN w:val="0"/>
              <w:adjustRightInd w:val="0"/>
              <w:spacing w:line="240" w:lineRule="auto"/>
              <w:ind w:left="-108" w:right="-108"/>
              <w:rPr>
                <w:rFonts w:ascii="Times New Roman" w:hAnsi="Times New Roman"/>
                <w:sz w:val="24"/>
                <w:szCs w:val="24"/>
                <w:lang w:eastAsia="ru-RU"/>
              </w:rPr>
            </w:pPr>
            <w:r w:rsidRPr="007532C8">
              <w:rPr>
                <w:rFonts w:ascii="Times New Roman" w:hAnsi="Times New Roman"/>
                <w:sz w:val="24"/>
                <w:szCs w:val="24"/>
                <w:lang w:eastAsia="ru-RU"/>
              </w:rPr>
              <w:t>88 652,1</w:t>
            </w:r>
          </w:p>
        </w:tc>
        <w:tc>
          <w:tcPr>
            <w:tcW w:w="513" w:type="pct"/>
            <w:shd w:val="clear" w:color="auto" w:fill="auto"/>
            <w:vAlign w:val="center"/>
          </w:tcPr>
          <w:p w:rsidR="007532C8" w:rsidRPr="007532C8" w:rsidRDefault="007532C8" w:rsidP="00EB0918">
            <w:pPr>
              <w:autoSpaceDE w:val="0"/>
              <w:autoSpaceDN w:val="0"/>
              <w:adjustRightInd w:val="0"/>
              <w:spacing w:line="240" w:lineRule="auto"/>
              <w:ind w:left="-108" w:right="-108"/>
              <w:rPr>
                <w:rFonts w:ascii="Times New Roman" w:hAnsi="Times New Roman"/>
                <w:sz w:val="24"/>
                <w:szCs w:val="24"/>
                <w:lang w:eastAsia="ru-RU"/>
              </w:rPr>
            </w:pPr>
            <w:r w:rsidRPr="007532C8">
              <w:rPr>
                <w:rFonts w:ascii="Times New Roman" w:hAnsi="Times New Roman"/>
                <w:sz w:val="24"/>
                <w:szCs w:val="24"/>
                <w:lang w:eastAsia="ru-RU"/>
              </w:rPr>
              <w:t>94 111,7</w:t>
            </w:r>
          </w:p>
        </w:tc>
        <w:tc>
          <w:tcPr>
            <w:tcW w:w="512" w:type="pct"/>
            <w:shd w:val="clear" w:color="auto" w:fill="auto"/>
            <w:vAlign w:val="center"/>
          </w:tcPr>
          <w:p w:rsidR="007532C8" w:rsidRPr="007532C8" w:rsidRDefault="007532C8" w:rsidP="00EB0918">
            <w:pPr>
              <w:autoSpaceDE w:val="0"/>
              <w:autoSpaceDN w:val="0"/>
              <w:adjustRightInd w:val="0"/>
              <w:spacing w:line="240" w:lineRule="auto"/>
              <w:ind w:left="-108" w:right="-158"/>
              <w:rPr>
                <w:rFonts w:ascii="Times New Roman" w:hAnsi="Times New Roman"/>
                <w:sz w:val="24"/>
                <w:szCs w:val="24"/>
                <w:lang w:eastAsia="ru-RU"/>
              </w:rPr>
            </w:pPr>
            <w:r w:rsidRPr="007532C8">
              <w:rPr>
                <w:rFonts w:ascii="Times New Roman" w:hAnsi="Times New Roman"/>
                <w:sz w:val="24"/>
                <w:szCs w:val="24"/>
                <w:lang w:eastAsia="ru-RU"/>
              </w:rPr>
              <w:t>96 436,7</w:t>
            </w:r>
          </w:p>
        </w:tc>
        <w:tc>
          <w:tcPr>
            <w:tcW w:w="513" w:type="pct"/>
            <w:vAlign w:val="center"/>
          </w:tcPr>
          <w:p w:rsidR="007532C8" w:rsidRPr="007532C8" w:rsidRDefault="007532C8" w:rsidP="00EB0918">
            <w:pPr>
              <w:autoSpaceDE w:val="0"/>
              <w:autoSpaceDN w:val="0"/>
              <w:adjustRightInd w:val="0"/>
              <w:spacing w:line="240" w:lineRule="auto"/>
              <w:ind w:left="-58" w:right="-109"/>
              <w:rPr>
                <w:rFonts w:ascii="Times New Roman" w:hAnsi="Times New Roman"/>
                <w:sz w:val="24"/>
                <w:szCs w:val="24"/>
                <w:lang w:eastAsia="ru-RU"/>
              </w:rPr>
            </w:pPr>
            <w:r w:rsidRPr="007532C8">
              <w:rPr>
                <w:rFonts w:ascii="Times New Roman" w:hAnsi="Times New Roman"/>
                <w:sz w:val="24"/>
                <w:szCs w:val="24"/>
                <w:lang w:eastAsia="ru-RU"/>
              </w:rPr>
              <w:t>67 230,0</w:t>
            </w:r>
          </w:p>
        </w:tc>
        <w:tc>
          <w:tcPr>
            <w:tcW w:w="385" w:type="pct"/>
            <w:vAlign w:val="center"/>
          </w:tcPr>
          <w:p w:rsidR="007532C8" w:rsidRPr="007532C8" w:rsidRDefault="007532C8" w:rsidP="00EB0918">
            <w:pPr>
              <w:autoSpaceDE w:val="0"/>
              <w:autoSpaceDN w:val="0"/>
              <w:adjustRightInd w:val="0"/>
              <w:spacing w:line="240" w:lineRule="auto"/>
              <w:ind w:left="-108" w:right="-108"/>
              <w:rPr>
                <w:rFonts w:ascii="Times New Roman" w:hAnsi="Times New Roman"/>
                <w:sz w:val="24"/>
                <w:szCs w:val="24"/>
                <w:lang w:eastAsia="ru-RU"/>
              </w:rPr>
            </w:pPr>
            <w:r w:rsidRPr="007532C8">
              <w:rPr>
                <w:rFonts w:ascii="Times New Roman" w:hAnsi="Times New Roman"/>
                <w:sz w:val="24"/>
                <w:szCs w:val="24"/>
                <w:lang w:eastAsia="ru-RU"/>
              </w:rPr>
              <w:t>69 110,0</w:t>
            </w:r>
          </w:p>
        </w:tc>
        <w:tc>
          <w:tcPr>
            <w:tcW w:w="385" w:type="pct"/>
            <w:vAlign w:val="center"/>
          </w:tcPr>
          <w:p w:rsidR="007532C8" w:rsidRPr="007532C8" w:rsidRDefault="007532C8" w:rsidP="00EB0918">
            <w:pPr>
              <w:autoSpaceDE w:val="0"/>
              <w:autoSpaceDN w:val="0"/>
              <w:adjustRightInd w:val="0"/>
              <w:spacing w:line="240" w:lineRule="auto"/>
              <w:ind w:left="-108"/>
              <w:rPr>
                <w:rFonts w:ascii="Times New Roman" w:hAnsi="Times New Roman"/>
                <w:sz w:val="24"/>
                <w:szCs w:val="24"/>
                <w:lang w:eastAsia="ru-RU"/>
              </w:rPr>
            </w:pPr>
            <w:r w:rsidRPr="007532C8">
              <w:rPr>
                <w:rFonts w:ascii="Times New Roman" w:hAnsi="Times New Roman"/>
                <w:sz w:val="24"/>
                <w:szCs w:val="24"/>
                <w:lang w:eastAsia="ru-RU"/>
              </w:rPr>
              <w:t>0,0</w:t>
            </w:r>
          </w:p>
        </w:tc>
      </w:tr>
      <w:tr w:rsidR="00EB0918" w:rsidRPr="007532C8" w:rsidTr="00EB0918">
        <w:trPr>
          <w:trHeight w:val="228"/>
        </w:trPr>
        <w:tc>
          <w:tcPr>
            <w:tcW w:w="704" w:type="pct"/>
            <w:vMerge/>
            <w:shd w:val="clear" w:color="auto" w:fill="auto"/>
            <w:vAlign w:val="center"/>
          </w:tcPr>
          <w:p w:rsidR="007532C8" w:rsidRPr="007532C8" w:rsidRDefault="007532C8" w:rsidP="00EB0918">
            <w:pPr>
              <w:autoSpaceDE w:val="0"/>
              <w:autoSpaceDN w:val="0"/>
              <w:adjustRightInd w:val="0"/>
              <w:spacing w:after="0" w:line="240" w:lineRule="auto"/>
              <w:ind w:left="1134"/>
              <w:rPr>
                <w:rFonts w:ascii="Times New Roman" w:hAnsi="Times New Roman"/>
                <w:sz w:val="24"/>
                <w:szCs w:val="24"/>
                <w:lang w:eastAsia="ru-RU"/>
              </w:rPr>
            </w:pPr>
          </w:p>
        </w:tc>
        <w:tc>
          <w:tcPr>
            <w:tcW w:w="1026" w:type="pct"/>
            <w:shd w:val="clear" w:color="auto" w:fill="auto"/>
            <w:vAlign w:val="center"/>
          </w:tcPr>
          <w:p w:rsidR="007532C8" w:rsidRPr="007532C8" w:rsidRDefault="007532C8" w:rsidP="00EB0918">
            <w:pPr>
              <w:autoSpaceDE w:val="0"/>
              <w:autoSpaceDN w:val="0"/>
              <w:adjustRightInd w:val="0"/>
              <w:spacing w:after="0" w:line="240" w:lineRule="auto"/>
              <w:ind w:right="-109"/>
              <w:rPr>
                <w:rFonts w:ascii="Times New Roman" w:hAnsi="Times New Roman"/>
                <w:sz w:val="24"/>
                <w:szCs w:val="24"/>
                <w:lang w:eastAsia="ru-RU"/>
              </w:rPr>
            </w:pPr>
            <w:r w:rsidRPr="007532C8">
              <w:rPr>
                <w:rFonts w:ascii="Times New Roman" w:hAnsi="Times New Roman"/>
                <w:sz w:val="24"/>
                <w:szCs w:val="24"/>
                <w:lang w:eastAsia="ru-RU"/>
              </w:rPr>
              <w:t>Федераль</w:t>
            </w:r>
            <w:r w:rsidRPr="007532C8">
              <w:rPr>
                <w:rFonts w:ascii="Times New Roman" w:hAnsi="Times New Roman"/>
                <w:sz w:val="24"/>
                <w:szCs w:val="24"/>
                <w:lang w:eastAsia="ru-RU"/>
              </w:rPr>
              <w:softHyphen/>
              <w:t>ный бюд</w:t>
            </w:r>
            <w:r w:rsidRPr="007532C8">
              <w:rPr>
                <w:rFonts w:ascii="Times New Roman" w:hAnsi="Times New Roman"/>
                <w:sz w:val="24"/>
                <w:szCs w:val="24"/>
                <w:lang w:eastAsia="ru-RU"/>
              </w:rPr>
              <w:softHyphen/>
              <w:t>жет</w:t>
            </w:r>
          </w:p>
        </w:tc>
        <w:tc>
          <w:tcPr>
            <w:tcW w:w="513" w:type="pct"/>
            <w:shd w:val="clear" w:color="auto" w:fill="auto"/>
            <w:vAlign w:val="center"/>
          </w:tcPr>
          <w:p w:rsidR="007532C8" w:rsidRPr="007532C8" w:rsidRDefault="007532C8" w:rsidP="00EB0918">
            <w:pPr>
              <w:autoSpaceDE w:val="0"/>
              <w:autoSpaceDN w:val="0"/>
              <w:adjustRightInd w:val="0"/>
              <w:spacing w:line="240" w:lineRule="auto"/>
              <w:rPr>
                <w:rFonts w:ascii="Times New Roman" w:hAnsi="Times New Roman"/>
                <w:sz w:val="24"/>
                <w:szCs w:val="24"/>
                <w:highlight w:val="yellow"/>
                <w:lang w:eastAsia="ru-RU"/>
              </w:rPr>
            </w:pPr>
            <w:r w:rsidRPr="007532C8">
              <w:rPr>
                <w:rFonts w:ascii="Times New Roman" w:hAnsi="Times New Roman"/>
                <w:sz w:val="24"/>
                <w:szCs w:val="24"/>
                <w:lang w:eastAsia="ru-RU"/>
              </w:rPr>
              <w:t>900,8</w:t>
            </w:r>
          </w:p>
        </w:tc>
        <w:tc>
          <w:tcPr>
            <w:tcW w:w="449" w:type="pct"/>
            <w:shd w:val="clear" w:color="auto" w:fill="auto"/>
            <w:vAlign w:val="center"/>
          </w:tcPr>
          <w:p w:rsidR="007532C8" w:rsidRPr="007532C8" w:rsidRDefault="007532C8" w:rsidP="00EB0918">
            <w:pPr>
              <w:autoSpaceDE w:val="0"/>
              <w:autoSpaceDN w:val="0"/>
              <w:adjustRightInd w:val="0"/>
              <w:spacing w:line="240" w:lineRule="auto"/>
              <w:rPr>
                <w:rFonts w:ascii="Times New Roman" w:hAnsi="Times New Roman"/>
                <w:sz w:val="24"/>
                <w:szCs w:val="24"/>
                <w:lang w:eastAsia="ru-RU"/>
              </w:rPr>
            </w:pPr>
            <w:r w:rsidRPr="007532C8">
              <w:rPr>
                <w:rFonts w:ascii="Times New Roman" w:hAnsi="Times New Roman"/>
                <w:sz w:val="24"/>
                <w:szCs w:val="24"/>
                <w:lang w:eastAsia="ru-RU"/>
              </w:rPr>
              <w:t>275,9</w:t>
            </w:r>
          </w:p>
        </w:tc>
        <w:tc>
          <w:tcPr>
            <w:tcW w:w="513" w:type="pct"/>
            <w:shd w:val="clear" w:color="auto" w:fill="auto"/>
            <w:vAlign w:val="center"/>
          </w:tcPr>
          <w:p w:rsidR="007532C8" w:rsidRPr="007532C8" w:rsidRDefault="007532C8" w:rsidP="00EB0918">
            <w:pPr>
              <w:autoSpaceDE w:val="0"/>
              <w:autoSpaceDN w:val="0"/>
              <w:adjustRightInd w:val="0"/>
              <w:spacing w:line="240" w:lineRule="auto"/>
              <w:rPr>
                <w:rFonts w:ascii="Times New Roman" w:hAnsi="Times New Roman"/>
                <w:sz w:val="24"/>
                <w:szCs w:val="24"/>
                <w:lang w:eastAsia="ru-RU"/>
              </w:rPr>
            </w:pPr>
            <w:r w:rsidRPr="007532C8">
              <w:rPr>
                <w:rFonts w:ascii="Times New Roman" w:hAnsi="Times New Roman"/>
                <w:sz w:val="24"/>
                <w:szCs w:val="24"/>
                <w:lang w:eastAsia="ru-RU"/>
              </w:rPr>
              <w:t>127,3</w:t>
            </w:r>
          </w:p>
        </w:tc>
        <w:tc>
          <w:tcPr>
            <w:tcW w:w="512" w:type="pct"/>
            <w:shd w:val="clear" w:color="auto" w:fill="auto"/>
            <w:vAlign w:val="center"/>
          </w:tcPr>
          <w:p w:rsidR="007532C8" w:rsidRPr="007532C8" w:rsidRDefault="007532C8" w:rsidP="00EB0918">
            <w:pPr>
              <w:autoSpaceDE w:val="0"/>
              <w:autoSpaceDN w:val="0"/>
              <w:adjustRightInd w:val="0"/>
              <w:spacing w:line="240" w:lineRule="auto"/>
              <w:rPr>
                <w:rFonts w:ascii="Times New Roman" w:hAnsi="Times New Roman"/>
                <w:sz w:val="24"/>
                <w:szCs w:val="24"/>
                <w:lang w:eastAsia="ru-RU"/>
              </w:rPr>
            </w:pPr>
            <w:r w:rsidRPr="007532C8">
              <w:rPr>
                <w:rFonts w:ascii="Times New Roman" w:hAnsi="Times New Roman"/>
                <w:sz w:val="24"/>
                <w:szCs w:val="24"/>
                <w:lang w:eastAsia="ru-RU"/>
              </w:rPr>
              <w:t>497,6</w:t>
            </w:r>
          </w:p>
        </w:tc>
        <w:tc>
          <w:tcPr>
            <w:tcW w:w="513" w:type="pct"/>
            <w:vAlign w:val="center"/>
          </w:tcPr>
          <w:p w:rsidR="007532C8" w:rsidRPr="007532C8" w:rsidRDefault="007532C8" w:rsidP="00EB0918">
            <w:pPr>
              <w:autoSpaceDE w:val="0"/>
              <w:autoSpaceDN w:val="0"/>
              <w:adjustRightInd w:val="0"/>
              <w:spacing w:line="240" w:lineRule="auto"/>
              <w:rPr>
                <w:rFonts w:ascii="Times New Roman" w:hAnsi="Times New Roman"/>
                <w:sz w:val="24"/>
                <w:szCs w:val="24"/>
                <w:lang w:eastAsia="ru-RU"/>
              </w:rPr>
            </w:pPr>
            <w:r w:rsidRPr="007532C8">
              <w:rPr>
                <w:rFonts w:ascii="Times New Roman" w:hAnsi="Times New Roman"/>
                <w:sz w:val="24"/>
                <w:szCs w:val="24"/>
                <w:lang w:eastAsia="ru-RU"/>
              </w:rPr>
              <w:t>0,0</w:t>
            </w:r>
          </w:p>
        </w:tc>
        <w:tc>
          <w:tcPr>
            <w:tcW w:w="385" w:type="pct"/>
            <w:vAlign w:val="center"/>
          </w:tcPr>
          <w:p w:rsidR="007532C8" w:rsidRPr="007532C8" w:rsidRDefault="007532C8" w:rsidP="00EB0918">
            <w:pPr>
              <w:autoSpaceDE w:val="0"/>
              <w:autoSpaceDN w:val="0"/>
              <w:adjustRightInd w:val="0"/>
              <w:spacing w:line="240" w:lineRule="auto"/>
              <w:rPr>
                <w:rFonts w:ascii="Times New Roman" w:hAnsi="Times New Roman"/>
                <w:sz w:val="24"/>
                <w:szCs w:val="24"/>
                <w:lang w:eastAsia="ru-RU"/>
              </w:rPr>
            </w:pPr>
            <w:r w:rsidRPr="007532C8">
              <w:rPr>
                <w:rFonts w:ascii="Times New Roman" w:hAnsi="Times New Roman"/>
                <w:sz w:val="24"/>
                <w:szCs w:val="24"/>
                <w:lang w:eastAsia="ru-RU"/>
              </w:rPr>
              <w:t>0,0</w:t>
            </w:r>
          </w:p>
        </w:tc>
        <w:tc>
          <w:tcPr>
            <w:tcW w:w="385" w:type="pct"/>
            <w:vAlign w:val="center"/>
          </w:tcPr>
          <w:p w:rsidR="007532C8" w:rsidRPr="007532C8" w:rsidRDefault="007532C8" w:rsidP="00EB0918">
            <w:pPr>
              <w:autoSpaceDE w:val="0"/>
              <w:autoSpaceDN w:val="0"/>
              <w:adjustRightInd w:val="0"/>
              <w:spacing w:line="240" w:lineRule="auto"/>
              <w:rPr>
                <w:rFonts w:ascii="Times New Roman" w:hAnsi="Times New Roman"/>
                <w:sz w:val="24"/>
                <w:szCs w:val="24"/>
                <w:lang w:eastAsia="ru-RU"/>
              </w:rPr>
            </w:pPr>
            <w:r w:rsidRPr="007532C8">
              <w:rPr>
                <w:rFonts w:ascii="Times New Roman" w:hAnsi="Times New Roman"/>
                <w:sz w:val="24"/>
                <w:szCs w:val="24"/>
                <w:lang w:eastAsia="ru-RU"/>
              </w:rPr>
              <w:t>0,0</w:t>
            </w:r>
          </w:p>
        </w:tc>
      </w:tr>
      <w:tr w:rsidR="00EB0918" w:rsidRPr="007532C8" w:rsidTr="00EB0918">
        <w:trPr>
          <w:trHeight w:val="221"/>
        </w:trPr>
        <w:tc>
          <w:tcPr>
            <w:tcW w:w="704" w:type="pct"/>
            <w:vMerge/>
            <w:shd w:val="clear" w:color="auto" w:fill="auto"/>
            <w:vAlign w:val="center"/>
          </w:tcPr>
          <w:p w:rsidR="007532C8" w:rsidRPr="007532C8" w:rsidRDefault="007532C8" w:rsidP="00EB0918">
            <w:pPr>
              <w:autoSpaceDE w:val="0"/>
              <w:autoSpaceDN w:val="0"/>
              <w:adjustRightInd w:val="0"/>
              <w:spacing w:after="0" w:line="240" w:lineRule="auto"/>
              <w:ind w:left="1134"/>
              <w:rPr>
                <w:rFonts w:ascii="Times New Roman" w:hAnsi="Times New Roman"/>
                <w:sz w:val="24"/>
                <w:szCs w:val="24"/>
                <w:lang w:eastAsia="ru-RU"/>
              </w:rPr>
            </w:pPr>
          </w:p>
        </w:tc>
        <w:tc>
          <w:tcPr>
            <w:tcW w:w="1026" w:type="pct"/>
            <w:shd w:val="clear" w:color="auto" w:fill="auto"/>
            <w:vAlign w:val="center"/>
          </w:tcPr>
          <w:p w:rsidR="007532C8" w:rsidRPr="007532C8" w:rsidRDefault="007532C8" w:rsidP="00EB0918">
            <w:pPr>
              <w:autoSpaceDE w:val="0"/>
              <w:autoSpaceDN w:val="0"/>
              <w:adjustRightInd w:val="0"/>
              <w:spacing w:after="0" w:line="240" w:lineRule="auto"/>
              <w:ind w:right="-109"/>
              <w:rPr>
                <w:rFonts w:ascii="Times New Roman" w:hAnsi="Times New Roman"/>
                <w:sz w:val="24"/>
                <w:szCs w:val="24"/>
                <w:lang w:eastAsia="ru-RU"/>
              </w:rPr>
            </w:pPr>
            <w:r w:rsidRPr="007532C8">
              <w:rPr>
                <w:rFonts w:ascii="Times New Roman" w:hAnsi="Times New Roman"/>
                <w:sz w:val="24"/>
                <w:szCs w:val="24"/>
                <w:lang w:eastAsia="ru-RU"/>
              </w:rPr>
              <w:t>Внебюджет</w:t>
            </w:r>
            <w:r w:rsidRPr="007532C8">
              <w:rPr>
                <w:rFonts w:ascii="Times New Roman" w:hAnsi="Times New Roman"/>
                <w:sz w:val="24"/>
                <w:szCs w:val="24"/>
                <w:lang w:eastAsia="ru-RU"/>
              </w:rPr>
              <w:softHyphen/>
              <w:t>ные источники</w:t>
            </w:r>
          </w:p>
        </w:tc>
        <w:tc>
          <w:tcPr>
            <w:tcW w:w="513" w:type="pct"/>
            <w:shd w:val="clear" w:color="auto" w:fill="auto"/>
            <w:vAlign w:val="center"/>
          </w:tcPr>
          <w:p w:rsidR="007532C8" w:rsidRPr="007532C8" w:rsidRDefault="007532C8" w:rsidP="00EB0918">
            <w:pPr>
              <w:autoSpaceDE w:val="0"/>
              <w:autoSpaceDN w:val="0"/>
              <w:adjustRightInd w:val="0"/>
              <w:spacing w:line="240" w:lineRule="auto"/>
              <w:rPr>
                <w:rFonts w:ascii="Times New Roman" w:hAnsi="Times New Roman"/>
                <w:sz w:val="24"/>
                <w:szCs w:val="24"/>
                <w:highlight w:val="yellow"/>
                <w:lang w:eastAsia="ru-RU"/>
              </w:rPr>
            </w:pPr>
            <w:r w:rsidRPr="007532C8">
              <w:rPr>
                <w:rFonts w:ascii="Times New Roman" w:hAnsi="Times New Roman"/>
                <w:sz w:val="24"/>
                <w:szCs w:val="24"/>
                <w:lang w:eastAsia="ru-RU"/>
              </w:rPr>
              <w:t>700,0</w:t>
            </w:r>
          </w:p>
        </w:tc>
        <w:tc>
          <w:tcPr>
            <w:tcW w:w="449" w:type="pct"/>
            <w:shd w:val="clear" w:color="auto" w:fill="auto"/>
            <w:vAlign w:val="center"/>
          </w:tcPr>
          <w:p w:rsidR="007532C8" w:rsidRPr="007532C8" w:rsidRDefault="007532C8" w:rsidP="00EB0918">
            <w:pPr>
              <w:autoSpaceDE w:val="0"/>
              <w:autoSpaceDN w:val="0"/>
              <w:adjustRightInd w:val="0"/>
              <w:spacing w:line="240" w:lineRule="auto"/>
              <w:rPr>
                <w:rFonts w:ascii="Times New Roman" w:hAnsi="Times New Roman"/>
                <w:sz w:val="24"/>
                <w:szCs w:val="24"/>
                <w:lang w:eastAsia="ru-RU"/>
              </w:rPr>
            </w:pPr>
            <w:r w:rsidRPr="007532C8">
              <w:rPr>
                <w:rFonts w:ascii="Times New Roman" w:hAnsi="Times New Roman"/>
                <w:sz w:val="24"/>
                <w:szCs w:val="24"/>
                <w:lang w:eastAsia="ru-RU"/>
              </w:rPr>
              <w:t>400,0</w:t>
            </w:r>
          </w:p>
        </w:tc>
        <w:tc>
          <w:tcPr>
            <w:tcW w:w="513" w:type="pct"/>
            <w:shd w:val="clear" w:color="auto" w:fill="auto"/>
            <w:vAlign w:val="center"/>
          </w:tcPr>
          <w:p w:rsidR="007532C8" w:rsidRPr="007532C8" w:rsidRDefault="007532C8" w:rsidP="00EB0918">
            <w:pPr>
              <w:autoSpaceDE w:val="0"/>
              <w:autoSpaceDN w:val="0"/>
              <w:adjustRightInd w:val="0"/>
              <w:spacing w:line="240" w:lineRule="auto"/>
              <w:rPr>
                <w:rFonts w:ascii="Times New Roman" w:hAnsi="Times New Roman"/>
                <w:sz w:val="24"/>
                <w:szCs w:val="24"/>
                <w:lang w:eastAsia="ru-RU"/>
              </w:rPr>
            </w:pPr>
            <w:r w:rsidRPr="007532C8">
              <w:rPr>
                <w:rFonts w:ascii="Times New Roman" w:hAnsi="Times New Roman"/>
                <w:sz w:val="24"/>
                <w:szCs w:val="24"/>
                <w:lang w:eastAsia="ru-RU"/>
              </w:rPr>
              <w:t>300,0</w:t>
            </w:r>
          </w:p>
        </w:tc>
        <w:tc>
          <w:tcPr>
            <w:tcW w:w="512" w:type="pct"/>
            <w:shd w:val="clear" w:color="auto" w:fill="auto"/>
            <w:vAlign w:val="center"/>
          </w:tcPr>
          <w:p w:rsidR="007532C8" w:rsidRPr="007532C8" w:rsidRDefault="007532C8" w:rsidP="00EB0918">
            <w:pPr>
              <w:autoSpaceDE w:val="0"/>
              <w:autoSpaceDN w:val="0"/>
              <w:adjustRightInd w:val="0"/>
              <w:spacing w:line="240" w:lineRule="auto"/>
              <w:rPr>
                <w:rFonts w:ascii="Times New Roman" w:hAnsi="Times New Roman"/>
                <w:sz w:val="24"/>
                <w:szCs w:val="24"/>
                <w:lang w:eastAsia="ru-RU"/>
              </w:rPr>
            </w:pPr>
            <w:r w:rsidRPr="007532C8">
              <w:rPr>
                <w:rFonts w:ascii="Times New Roman" w:hAnsi="Times New Roman"/>
                <w:sz w:val="24"/>
                <w:szCs w:val="24"/>
                <w:lang w:eastAsia="ru-RU"/>
              </w:rPr>
              <w:t>0,0</w:t>
            </w:r>
          </w:p>
        </w:tc>
        <w:tc>
          <w:tcPr>
            <w:tcW w:w="513" w:type="pct"/>
            <w:vAlign w:val="center"/>
          </w:tcPr>
          <w:p w:rsidR="007532C8" w:rsidRPr="007532C8" w:rsidRDefault="007532C8" w:rsidP="00EB0918">
            <w:pPr>
              <w:autoSpaceDE w:val="0"/>
              <w:autoSpaceDN w:val="0"/>
              <w:adjustRightInd w:val="0"/>
              <w:spacing w:line="240" w:lineRule="auto"/>
              <w:rPr>
                <w:rFonts w:ascii="Times New Roman" w:hAnsi="Times New Roman"/>
                <w:sz w:val="24"/>
                <w:szCs w:val="24"/>
                <w:lang w:eastAsia="ru-RU"/>
              </w:rPr>
            </w:pPr>
            <w:r w:rsidRPr="007532C8">
              <w:rPr>
                <w:rFonts w:ascii="Times New Roman" w:hAnsi="Times New Roman"/>
                <w:sz w:val="24"/>
                <w:szCs w:val="24"/>
                <w:lang w:eastAsia="ru-RU"/>
              </w:rPr>
              <w:t>0,0</w:t>
            </w:r>
          </w:p>
        </w:tc>
        <w:tc>
          <w:tcPr>
            <w:tcW w:w="385" w:type="pct"/>
            <w:vAlign w:val="center"/>
          </w:tcPr>
          <w:p w:rsidR="007532C8" w:rsidRPr="007532C8" w:rsidRDefault="007532C8" w:rsidP="00EB0918">
            <w:pPr>
              <w:autoSpaceDE w:val="0"/>
              <w:autoSpaceDN w:val="0"/>
              <w:adjustRightInd w:val="0"/>
              <w:spacing w:line="240" w:lineRule="auto"/>
              <w:rPr>
                <w:rFonts w:ascii="Times New Roman" w:hAnsi="Times New Roman"/>
                <w:sz w:val="24"/>
                <w:szCs w:val="24"/>
                <w:lang w:eastAsia="ru-RU"/>
              </w:rPr>
            </w:pPr>
            <w:r w:rsidRPr="007532C8">
              <w:rPr>
                <w:rFonts w:ascii="Times New Roman" w:hAnsi="Times New Roman"/>
                <w:sz w:val="24"/>
                <w:szCs w:val="24"/>
                <w:lang w:eastAsia="ru-RU"/>
              </w:rPr>
              <w:t>0,0</w:t>
            </w:r>
          </w:p>
        </w:tc>
        <w:tc>
          <w:tcPr>
            <w:tcW w:w="385" w:type="pct"/>
            <w:vAlign w:val="center"/>
          </w:tcPr>
          <w:p w:rsidR="007532C8" w:rsidRPr="007532C8" w:rsidRDefault="007532C8" w:rsidP="00EB0918">
            <w:pPr>
              <w:autoSpaceDE w:val="0"/>
              <w:autoSpaceDN w:val="0"/>
              <w:adjustRightInd w:val="0"/>
              <w:spacing w:line="240" w:lineRule="auto"/>
              <w:rPr>
                <w:rFonts w:ascii="Times New Roman" w:hAnsi="Times New Roman"/>
                <w:sz w:val="24"/>
                <w:szCs w:val="24"/>
                <w:lang w:eastAsia="ru-RU"/>
              </w:rPr>
            </w:pPr>
            <w:r w:rsidRPr="007532C8">
              <w:rPr>
                <w:rFonts w:ascii="Times New Roman" w:hAnsi="Times New Roman"/>
                <w:sz w:val="24"/>
                <w:szCs w:val="24"/>
                <w:lang w:eastAsia="ru-RU"/>
              </w:rPr>
              <w:t>0,0</w:t>
            </w:r>
          </w:p>
        </w:tc>
      </w:tr>
    </w:tbl>
    <w:p w:rsidR="007532C8" w:rsidRPr="007532C8" w:rsidRDefault="007532C8" w:rsidP="007532C8">
      <w:pPr>
        <w:spacing w:after="0" w:line="240" w:lineRule="auto"/>
        <w:ind w:firstLine="709"/>
        <w:contextualSpacing/>
        <w:jc w:val="right"/>
        <w:rPr>
          <w:rFonts w:ascii="Times New Roman" w:hAnsi="Times New Roman"/>
          <w:sz w:val="24"/>
          <w:szCs w:val="24"/>
        </w:rPr>
      </w:pPr>
      <w:r w:rsidRPr="007532C8">
        <w:rPr>
          <w:rFonts w:ascii="Times New Roman" w:hAnsi="Times New Roman"/>
          <w:sz w:val="24"/>
          <w:szCs w:val="24"/>
        </w:rPr>
        <w:t>»;</w:t>
      </w:r>
    </w:p>
    <w:p w:rsidR="007532C8" w:rsidRPr="007532C8" w:rsidRDefault="007532C8" w:rsidP="006917E0">
      <w:pPr>
        <w:numPr>
          <w:ilvl w:val="0"/>
          <w:numId w:val="6"/>
        </w:numPr>
        <w:spacing w:after="0" w:line="240" w:lineRule="auto"/>
        <w:ind w:firstLine="709"/>
        <w:contextualSpacing/>
        <w:jc w:val="both"/>
        <w:rPr>
          <w:rFonts w:ascii="Times New Roman" w:hAnsi="Times New Roman"/>
          <w:sz w:val="24"/>
          <w:szCs w:val="24"/>
        </w:rPr>
      </w:pPr>
      <w:r w:rsidRPr="007532C8">
        <w:rPr>
          <w:rFonts w:ascii="Times New Roman" w:hAnsi="Times New Roman"/>
          <w:sz w:val="24"/>
          <w:szCs w:val="24"/>
        </w:rPr>
        <w:t>раздел 8 Ресурсное обеспечение Программы изложить в следующей редакции:</w:t>
      </w:r>
    </w:p>
    <w:p w:rsidR="007532C8" w:rsidRPr="007532C8" w:rsidRDefault="007532C8" w:rsidP="007532C8">
      <w:pPr>
        <w:widowControl w:val="0"/>
        <w:autoSpaceDE w:val="0"/>
        <w:autoSpaceDN w:val="0"/>
        <w:adjustRightInd w:val="0"/>
        <w:spacing w:after="0" w:line="240" w:lineRule="auto"/>
        <w:ind w:firstLine="709"/>
        <w:jc w:val="both"/>
        <w:rPr>
          <w:rFonts w:ascii="Times New Roman" w:hAnsi="Times New Roman"/>
          <w:sz w:val="24"/>
          <w:szCs w:val="24"/>
        </w:rPr>
      </w:pPr>
      <w:r w:rsidRPr="007532C8">
        <w:rPr>
          <w:rFonts w:ascii="Times New Roman" w:hAnsi="Times New Roman"/>
          <w:sz w:val="24"/>
          <w:szCs w:val="24"/>
        </w:rPr>
        <w:t>«Общий объем финансирования Программы на 2015-2019 годы предусматривается в раз</w:t>
      </w:r>
      <w:r w:rsidRPr="007532C8">
        <w:rPr>
          <w:rFonts w:ascii="Times New Roman" w:hAnsi="Times New Roman"/>
          <w:sz w:val="24"/>
          <w:szCs w:val="24"/>
        </w:rPr>
        <w:softHyphen/>
        <w:t>мере 434 139,0 тыс. рублей, в том числе:</w:t>
      </w:r>
    </w:p>
    <w:p w:rsidR="007532C8" w:rsidRPr="007532C8" w:rsidRDefault="007532C8" w:rsidP="007532C8">
      <w:pPr>
        <w:autoSpaceDE w:val="0"/>
        <w:autoSpaceDN w:val="0"/>
        <w:adjustRightInd w:val="0"/>
        <w:spacing w:after="0" w:line="240" w:lineRule="auto"/>
        <w:ind w:firstLine="709"/>
        <w:jc w:val="both"/>
        <w:rPr>
          <w:rFonts w:ascii="Times New Roman" w:hAnsi="Times New Roman"/>
          <w:sz w:val="24"/>
          <w:szCs w:val="24"/>
          <w:lang w:eastAsia="ru-RU"/>
        </w:rPr>
      </w:pPr>
      <w:r w:rsidRPr="007532C8">
        <w:rPr>
          <w:rFonts w:ascii="Times New Roman" w:hAnsi="Times New Roman"/>
          <w:sz w:val="24"/>
          <w:szCs w:val="24"/>
          <w:lang w:eastAsia="ru-RU"/>
        </w:rPr>
        <w:t>за счет средств бюджета муниципального образования муниципального района «Ижемский» –  415 540,5  тыс. руб</w:t>
      </w:r>
      <w:r w:rsidRPr="007532C8">
        <w:rPr>
          <w:rFonts w:ascii="Times New Roman" w:hAnsi="Times New Roman"/>
          <w:sz w:val="24"/>
          <w:szCs w:val="24"/>
          <w:lang w:eastAsia="ru-RU"/>
        </w:rPr>
        <w:softHyphen/>
        <w:t>лей;</w:t>
      </w:r>
    </w:p>
    <w:p w:rsidR="007532C8" w:rsidRPr="007532C8" w:rsidRDefault="007532C8" w:rsidP="007532C8">
      <w:pPr>
        <w:autoSpaceDE w:val="0"/>
        <w:autoSpaceDN w:val="0"/>
        <w:adjustRightInd w:val="0"/>
        <w:spacing w:after="0" w:line="240" w:lineRule="auto"/>
        <w:ind w:firstLine="709"/>
        <w:jc w:val="both"/>
        <w:rPr>
          <w:rFonts w:ascii="Times New Roman" w:hAnsi="Times New Roman"/>
          <w:sz w:val="24"/>
          <w:szCs w:val="24"/>
          <w:lang w:eastAsia="ru-RU"/>
        </w:rPr>
      </w:pPr>
      <w:r w:rsidRPr="007532C8">
        <w:rPr>
          <w:rFonts w:ascii="Times New Roman" w:hAnsi="Times New Roman"/>
          <w:sz w:val="24"/>
          <w:szCs w:val="24"/>
          <w:lang w:eastAsia="ru-RU"/>
        </w:rPr>
        <w:t>за счет средств республиканского бюджета Республики Коми –  16 997,7 тыс. рублей;</w:t>
      </w:r>
    </w:p>
    <w:p w:rsidR="007532C8" w:rsidRPr="007532C8" w:rsidRDefault="007532C8" w:rsidP="007532C8">
      <w:pPr>
        <w:autoSpaceDE w:val="0"/>
        <w:autoSpaceDN w:val="0"/>
        <w:adjustRightInd w:val="0"/>
        <w:spacing w:after="0" w:line="240" w:lineRule="auto"/>
        <w:ind w:firstLine="709"/>
        <w:jc w:val="both"/>
        <w:rPr>
          <w:rFonts w:ascii="Times New Roman" w:hAnsi="Times New Roman"/>
          <w:sz w:val="24"/>
          <w:szCs w:val="24"/>
          <w:lang w:eastAsia="ru-RU"/>
        </w:rPr>
      </w:pPr>
      <w:r w:rsidRPr="007532C8">
        <w:rPr>
          <w:rFonts w:ascii="Times New Roman" w:hAnsi="Times New Roman"/>
          <w:sz w:val="24"/>
          <w:szCs w:val="24"/>
          <w:lang w:eastAsia="ru-RU"/>
        </w:rPr>
        <w:t>за счет средств федерального бюджета – 900,8 тыс. рублей;</w:t>
      </w:r>
    </w:p>
    <w:p w:rsidR="007532C8" w:rsidRPr="007532C8" w:rsidRDefault="007532C8" w:rsidP="007532C8">
      <w:pPr>
        <w:autoSpaceDE w:val="0"/>
        <w:autoSpaceDN w:val="0"/>
        <w:adjustRightInd w:val="0"/>
        <w:spacing w:after="0" w:line="240" w:lineRule="auto"/>
        <w:ind w:firstLine="709"/>
        <w:jc w:val="both"/>
        <w:rPr>
          <w:rFonts w:ascii="Times New Roman" w:hAnsi="Times New Roman"/>
          <w:sz w:val="24"/>
          <w:szCs w:val="24"/>
          <w:lang w:eastAsia="ru-RU"/>
        </w:rPr>
      </w:pPr>
      <w:r w:rsidRPr="007532C8">
        <w:rPr>
          <w:rFonts w:ascii="Times New Roman" w:hAnsi="Times New Roman"/>
          <w:sz w:val="24"/>
          <w:szCs w:val="24"/>
          <w:lang w:eastAsia="ru-RU"/>
        </w:rPr>
        <w:t>за счет средств от приносящей доход деятельности – 700,0 тыс. рублей.</w:t>
      </w:r>
    </w:p>
    <w:p w:rsidR="007532C8" w:rsidRPr="007532C8" w:rsidRDefault="007532C8" w:rsidP="007532C8">
      <w:pPr>
        <w:autoSpaceDE w:val="0"/>
        <w:autoSpaceDN w:val="0"/>
        <w:adjustRightInd w:val="0"/>
        <w:spacing w:after="0" w:line="240" w:lineRule="auto"/>
        <w:ind w:firstLine="709"/>
        <w:jc w:val="both"/>
        <w:rPr>
          <w:rFonts w:ascii="Times New Roman" w:hAnsi="Times New Roman"/>
          <w:sz w:val="24"/>
          <w:szCs w:val="24"/>
          <w:lang w:eastAsia="ru-RU"/>
        </w:rPr>
      </w:pPr>
      <w:r w:rsidRPr="007532C8">
        <w:rPr>
          <w:rFonts w:ascii="Times New Roman" w:hAnsi="Times New Roman"/>
          <w:sz w:val="24"/>
          <w:szCs w:val="24"/>
          <w:lang w:eastAsia="ru-RU"/>
        </w:rPr>
        <w:t>Прогнозный объем финансирования Программы по годам составляет:</w:t>
      </w:r>
    </w:p>
    <w:p w:rsidR="007532C8" w:rsidRPr="007532C8" w:rsidRDefault="007532C8" w:rsidP="007532C8">
      <w:pPr>
        <w:autoSpaceDE w:val="0"/>
        <w:autoSpaceDN w:val="0"/>
        <w:adjustRightInd w:val="0"/>
        <w:spacing w:after="0" w:line="240" w:lineRule="auto"/>
        <w:ind w:firstLine="709"/>
        <w:jc w:val="both"/>
        <w:rPr>
          <w:ins w:id="3" w:author="Чернова Ирина Ивановна" w:date="2014-09-15T14:58:00Z"/>
          <w:rFonts w:ascii="Times New Roman" w:hAnsi="Times New Roman"/>
          <w:sz w:val="24"/>
          <w:szCs w:val="24"/>
          <w:lang w:eastAsia="ru-RU"/>
        </w:rPr>
      </w:pPr>
      <w:ins w:id="4" w:author="Чернова Ирина Ивановна" w:date="2014-09-15T14:58:00Z">
        <w:r w:rsidRPr="007532C8">
          <w:rPr>
            <w:rFonts w:ascii="Times New Roman" w:hAnsi="Times New Roman"/>
            <w:sz w:val="24"/>
            <w:szCs w:val="24"/>
            <w:lang w:eastAsia="ru-RU"/>
          </w:rPr>
          <w:t xml:space="preserve">за счет средств бюджета муниципального образования </w:t>
        </w:r>
      </w:ins>
      <w:r w:rsidRPr="007532C8">
        <w:rPr>
          <w:rFonts w:ascii="Times New Roman" w:hAnsi="Times New Roman"/>
          <w:sz w:val="24"/>
          <w:szCs w:val="24"/>
          <w:lang w:eastAsia="ru-RU"/>
        </w:rPr>
        <w:t>муниципального района «Ижемский»:</w:t>
      </w:r>
    </w:p>
    <w:p w:rsidR="007532C8" w:rsidRPr="007532C8" w:rsidRDefault="007532C8" w:rsidP="007532C8">
      <w:pPr>
        <w:autoSpaceDE w:val="0"/>
        <w:autoSpaceDN w:val="0"/>
        <w:adjustRightInd w:val="0"/>
        <w:spacing w:after="0" w:line="240" w:lineRule="auto"/>
        <w:ind w:firstLine="709"/>
        <w:jc w:val="both"/>
        <w:rPr>
          <w:rFonts w:ascii="Times New Roman" w:hAnsi="Times New Roman"/>
          <w:sz w:val="24"/>
          <w:szCs w:val="24"/>
          <w:lang w:eastAsia="ru-RU"/>
        </w:rPr>
      </w:pPr>
      <w:smartTag w:uri="urn:schemas-microsoft-com:office:smarttags" w:element="metricconverter">
        <w:smartTagPr>
          <w:attr w:name="ProductID" w:val="2015 г"/>
        </w:smartTagPr>
        <w:r w:rsidRPr="007532C8">
          <w:rPr>
            <w:rFonts w:ascii="Times New Roman" w:hAnsi="Times New Roman"/>
            <w:sz w:val="24"/>
            <w:szCs w:val="24"/>
            <w:lang w:eastAsia="ru-RU"/>
          </w:rPr>
          <w:t>2015 г</w:t>
        </w:r>
      </w:smartTag>
      <w:r w:rsidRPr="007532C8">
        <w:rPr>
          <w:rFonts w:ascii="Times New Roman" w:hAnsi="Times New Roman"/>
          <w:sz w:val="24"/>
          <w:szCs w:val="24"/>
          <w:lang w:eastAsia="ru-RU"/>
        </w:rPr>
        <w:t>. –   88 652,1   тыс. рублей;</w:t>
      </w:r>
    </w:p>
    <w:p w:rsidR="007532C8" w:rsidRPr="007532C8" w:rsidRDefault="007532C8" w:rsidP="007532C8">
      <w:pPr>
        <w:autoSpaceDE w:val="0"/>
        <w:autoSpaceDN w:val="0"/>
        <w:adjustRightInd w:val="0"/>
        <w:spacing w:after="0" w:line="240" w:lineRule="auto"/>
        <w:ind w:firstLine="709"/>
        <w:jc w:val="both"/>
        <w:rPr>
          <w:rFonts w:ascii="Times New Roman" w:hAnsi="Times New Roman"/>
          <w:sz w:val="24"/>
          <w:szCs w:val="24"/>
          <w:lang w:eastAsia="ru-RU"/>
        </w:rPr>
      </w:pPr>
      <w:smartTag w:uri="urn:schemas-microsoft-com:office:smarttags" w:element="metricconverter">
        <w:smartTagPr>
          <w:attr w:name="ProductID" w:val="2016 г"/>
        </w:smartTagPr>
        <w:r w:rsidRPr="007532C8">
          <w:rPr>
            <w:rFonts w:ascii="Times New Roman" w:hAnsi="Times New Roman"/>
            <w:sz w:val="24"/>
            <w:szCs w:val="24"/>
            <w:lang w:eastAsia="ru-RU"/>
          </w:rPr>
          <w:t>2016 г</w:t>
        </w:r>
      </w:smartTag>
      <w:r w:rsidRPr="007532C8">
        <w:rPr>
          <w:rFonts w:ascii="Times New Roman" w:hAnsi="Times New Roman"/>
          <w:sz w:val="24"/>
          <w:szCs w:val="24"/>
          <w:lang w:eastAsia="ru-RU"/>
        </w:rPr>
        <w:t>. –   94 111,7   тыс. рублей;</w:t>
      </w:r>
    </w:p>
    <w:p w:rsidR="007532C8" w:rsidRPr="007532C8" w:rsidRDefault="007532C8" w:rsidP="007532C8">
      <w:pPr>
        <w:autoSpaceDE w:val="0"/>
        <w:autoSpaceDN w:val="0"/>
        <w:adjustRightInd w:val="0"/>
        <w:spacing w:after="0" w:line="240" w:lineRule="auto"/>
        <w:ind w:firstLine="709"/>
        <w:jc w:val="both"/>
        <w:rPr>
          <w:rFonts w:ascii="Times New Roman" w:hAnsi="Times New Roman"/>
          <w:sz w:val="24"/>
          <w:szCs w:val="24"/>
          <w:lang w:eastAsia="ru-RU"/>
        </w:rPr>
      </w:pPr>
      <w:smartTag w:uri="urn:schemas-microsoft-com:office:smarttags" w:element="metricconverter">
        <w:smartTagPr>
          <w:attr w:name="ProductID" w:val="2017 г"/>
        </w:smartTagPr>
        <w:r w:rsidRPr="007532C8">
          <w:rPr>
            <w:rFonts w:ascii="Times New Roman" w:hAnsi="Times New Roman"/>
            <w:sz w:val="24"/>
            <w:szCs w:val="24"/>
            <w:lang w:eastAsia="ru-RU"/>
          </w:rPr>
          <w:t>2017 г</w:t>
        </w:r>
      </w:smartTag>
      <w:r w:rsidRPr="007532C8">
        <w:rPr>
          <w:rFonts w:ascii="Times New Roman" w:hAnsi="Times New Roman"/>
          <w:sz w:val="24"/>
          <w:szCs w:val="24"/>
          <w:lang w:eastAsia="ru-RU"/>
        </w:rPr>
        <w:t>. –   96 436,7   тыс. рублей;</w:t>
      </w:r>
    </w:p>
    <w:p w:rsidR="007532C8" w:rsidRPr="007532C8" w:rsidRDefault="007532C8" w:rsidP="007532C8">
      <w:pPr>
        <w:autoSpaceDE w:val="0"/>
        <w:autoSpaceDN w:val="0"/>
        <w:adjustRightInd w:val="0"/>
        <w:spacing w:after="0" w:line="240" w:lineRule="auto"/>
        <w:ind w:firstLine="709"/>
        <w:jc w:val="both"/>
        <w:rPr>
          <w:rFonts w:ascii="Times New Roman" w:hAnsi="Times New Roman"/>
          <w:sz w:val="24"/>
          <w:szCs w:val="24"/>
          <w:lang w:eastAsia="ru-RU"/>
        </w:rPr>
      </w:pPr>
      <w:r w:rsidRPr="007532C8">
        <w:rPr>
          <w:rFonts w:ascii="Times New Roman" w:hAnsi="Times New Roman"/>
          <w:sz w:val="24"/>
          <w:szCs w:val="24"/>
          <w:lang w:eastAsia="ru-RU"/>
        </w:rPr>
        <w:t>2018 г. –   67 230,0   тыс. рублей;</w:t>
      </w:r>
    </w:p>
    <w:p w:rsidR="007532C8" w:rsidRPr="007532C8" w:rsidRDefault="007532C8" w:rsidP="007532C8">
      <w:pPr>
        <w:autoSpaceDE w:val="0"/>
        <w:autoSpaceDN w:val="0"/>
        <w:adjustRightInd w:val="0"/>
        <w:spacing w:after="0" w:line="240" w:lineRule="auto"/>
        <w:ind w:firstLine="709"/>
        <w:jc w:val="both"/>
        <w:rPr>
          <w:rFonts w:ascii="Times New Roman" w:hAnsi="Times New Roman"/>
          <w:sz w:val="24"/>
          <w:szCs w:val="24"/>
          <w:lang w:eastAsia="ru-RU"/>
        </w:rPr>
      </w:pPr>
      <w:r w:rsidRPr="007532C8">
        <w:rPr>
          <w:rFonts w:ascii="Times New Roman" w:hAnsi="Times New Roman"/>
          <w:sz w:val="24"/>
          <w:szCs w:val="24"/>
          <w:lang w:eastAsia="ru-RU"/>
        </w:rPr>
        <w:t>2019 г. –   69 110,0   тыс. рублей;</w:t>
      </w:r>
    </w:p>
    <w:p w:rsidR="007532C8" w:rsidRPr="007532C8" w:rsidRDefault="007532C8" w:rsidP="007532C8">
      <w:pPr>
        <w:autoSpaceDE w:val="0"/>
        <w:autoSpaceDN w:val="0"/>
        <w:adjustRightInd w:val="0"/>
        <w:spacing w:after="0" w:line="240" w:lineRule="auto"/>
        <w:ind w:firstLine="709"/>
        <w:jc w:val="both"/>
        <w:rPr>
          <w:rFonts w:ascii="Times New Roman" w:hAnsi="Times New Roman"/>
          <w:sz w:val="24"/>
          <w:szCs w:val="24"/>
          <w:lang w:eastAsia="ru-RU"/>
        </w:rPr>
      </w:pPr>
      <w:r w:rsidRPr="007532C8">
        <w:rPr>
          <w:rFonts w:ascii="Times New Roman" w:hAnsi="Times New Roman"/>
          <w:sz w:val="24"/>
          <w:szCs w:val="24"/>
          <w:lang w:eastAsia="ru-RU"/>
        </w:rPr>
        <w:t>2020 г. –            0,0   тыс. рублей;</w:t>
      </w:r>
    </w:p>
    <w:p w:rsidR="007532C8" w:rsidRPr="007532C8" w:rsidRDefault="007532C8" w:rsidP="007532C8">
      <w:pPr>
        <w:autoSpaceDE w:val="0"/>
        <w:autoSpaceDN w:val="0"/>
        <w:adjustRightInd w:val="0"/>
        <w:spacing w:after="0" w:line="240" w:lineRule="auto"/>
        <w:ind w:firstLine="709"/>
        <w:jc w:val="both"/>
        <w:rPr>
          <w:ins w:id="5" w:author="Чернова Ирина Ивановна" w:date="2014-09-15T14:58:00Z"/>
          <w:rFonts w:ascii="Times New Roman" w:hAnsi="Times New Roman"/>
          <w:sz w:val="24"/>
          <w:szCs w:val="24"/>
          <w:lang w:eastAsia="ru-RU"/>
        </w:rPr>
      </w:pPr>
      <w:ins w:id="6" w:author="Чернова Ирина Ивановна" w:date="2014-09-15T14:58:00Z">
        <w:r w:rsidRPr="007532C8">
          <w:rPr>
            <w:rFonts w:ascii="Times New Roman" w:hAnsi="Times New Roman"/>
            <w:sz w:val="24"/>
            <w:szCs w:val="24"/>
            <w:lang w:eastAsia="ru-RU"/>
          </w:rPr>
          <w:t>за счет средств республиканского бюджета Республики Коми:</w:t>
        </w:r>
      </w:ins>
    </w:p>
    <w:p w:rsidR="007532C8" w:rsidRPr="007532C8" w:rsidRDefault="007532C8" w:rsidP="007532C8">
      <w:pPr>
        <w:autoSpaceDE w:val="0"/>
        <w:autoSpaceDN w:val="0"/>
        <w:adjustRightInd w:val="0"/>
        <w:spacing w:after="0" w:line="240" w:lineRule="auto"/>
        <w:ind w:firstLine="709"/>
        <w:jc w:val="both"/>
        <w:rPr>
          <w:rFonts w:ascii="Times New Roman" w:hAnsi="Times New Roman"/>
          <w:sz w:val="24"/>
          <w:szCs w:val="24"/>
          <w:lang w:eastAsia="ru-RU"/>
        </w:rPr>
      </w:pPr>
      <w:smartTag w:uri="urn:schemas-microsoft-com:office:smarttags" w:element="metricconverter">
        <w:smartTagPr>
          <w:attr w:name="ProductID" w:val="2015 г"/>
        </w:smartTagPr>
        <w:r w:rsidRPr="007532C8">
          <w:rPr>
            <w:rFonts w:ascii="Times New Roman" w:hAnsi="Times New Roman"/>
            <w:sz w:val="24"/>
            <w:szCs w:val="24"/>
            <w:lang w:eastAsia="ru-RU"/>
          </w:rPr>
          <w:t>2015 г</w:t>
        </w:r>
      </w:smartTag>
      <w:r w:rsidRPr="007532C8">
        <w:rPr>
          <w:rFonts w:ascii="Times New Roman" w:hAnsi="Times New Roman"/>
          <w:sz w:val="24"/>
          <w:szCs w:val="24"/>
          <w:lang w:eastAsia="ru-RU"/>
        </w:rPr>
        <w:t>. –     1 567,1  тыс. рублей;</w:t>
      </w:r>
    </w:p>
    <w:p w:rsidR="007532C8" w:rsidRPr="007532C8" w:rsidRDefault="007532C8" w:rsidP="007532C8">
      <w:pPr>
        <w:autoSpaceDE w:val="0"/>
        <w:autoSpaceDN w:val="0"/>
        <w:adjustRightInd w:val="0"/>
        <w:spacing w:after="0" w:line="240" w:lineRule="auto"/>
        <w:ind w:firstLine="709"/>
        <w:jc w:val="both"/>
        <w:rPr>
          <w:rFonts w:ascii="Times New Roman" w:hAnsi="Times New Roman"/>
          <w:sz w:val="24"/>
          <w:szCs w:val="24"/>
          <w:lang w:eastAsia="ru-RU"/>
        </w:rPr>
      </w:pPr>
      <w:smartTag w:uri="urn:schemas-microsoft-com:office:smarttags" w:element="metricconverter">
        <w:smartTagPr>
          <w:attr w:name="ProductID" w:val="2016 г"/>
        </w:smartTagPr>
        <w:r w:rsidRPr="007532C8">
          <w:rPr>
            <w:rFonts w:ascii="Times New Roman" w:hAnsi="Times New Roman"/>
            <w:sz w:val="24"/>
            <w:szCs w:val="24"/>
            <w:lang w:eastAsia="ru-RU"/>
          </w:rPr>
          <w:t>2016 г</w:t>
        </w:r>
      </w:smartTag>
      <w:r w:rsidRPr="007532C8">
        <w:rPr>
          <w:rFonts w:ascii="Times New Roman" w:hAnsi="Times New Roman"/>
          <w:sz w:val="24"/>
          <w:szCs w:val="24"/>
          <w:lang w:eastAsia="ru-RU"/>
        </w:rPr>
        <w:t>. –        796,7   тыс. рублей;</w:t>
      </w:r>
    </w:p>
    <w:p w:rsidR="007532C8" w:rsidRPr="007532C8" w:rsidRDefault="007532C8" w:rsidP="007532C8">
      <w:pPr>
        <w:autoSpaceDE w:val="0"/>
        <w:autoSpaceDN w:val="0"/>
        <w:adjustRightInd w:val="0"/>
        <w:spacing w:after="0" w:line="240" w:lineRule="auto"/>
        <w:ind w:firstLine="709"/>
        <w:jc w:val="both"/>
        <w:rPr>
          <w:rFonts w:ascii="Times New Roman" w:hAnsi="Times New Roman"/>
          <w:sz w:val="24"/>
          <w:szCs w:val="24"/>
          <w:lang w:eastAsia="ru-RU"/>
        </w:rPr>
      </w:pPr>
      <w:smartTag w:uri="urn:schemas-microsoft-com:office:smarttags" w:element="metricconverter">
        <w:smartTagPr>
          <w:attr w:name="ProductID" w:val="2017 г"/>
        </w:smartTagPr>
        <w:r w:rsidRPr="007532C8">
          <w:rPr>
            <w:rFonts w:ascii="Times New Roman" w:hAnsi="Times New Roman"/>
            <w:sz w:val="24"/>
            <w:szCs w:val="24"/>
            <w:lang w:eastAsia="ru-RU"/>
          </w:rPr>
          <w:t>2017 г</w:t>
        </w:r>
      </w:smartTag>
      <w:r w:rsidRPr="007532C8">
        <w:rPr>
          <w:rFonts w:ascii="Times New Roman" w:hAnsi="Times New Roman"/>
          <w:sz w:val="24"/>
          <w:szCs w:val="24"/>
          <w:lang w:eastAsia="ru-RU"/>
        </w:rPr>
        <w:t>. –   14 633,9   тыс. рублей;</w:t>
      </w:r>
    </w:p>
    <w:p w:rsidR="007532C8" w:rsidRPr="007532C8" w:rsidRDefault="007532C8" w:rsidP="007532C8">
      <w:pPr>
        <w:autoSpaceDE w:val="0"/>
        <w:autoSpaceDN w:val="0"/>
        <w:adjustRightInd w:val="0"/>
        <w:spacing w:after="0" w:line="240" w:lineRule="auto"/>
        <w:ind w:firstLine="709"/>
        <w:jc w:val="both"/>
        <w:rPr>
          <w:rFonts w:ascii="Times New Roman" w:hAnsi="Times New Roman"/>
          <w:sz w:val="24"/>
          <w:szCs w:val="24"/>
          <w:lang w:eastAsia="ru-RU"/>
        </w:rPr>
      </w:pPr>
      <w:r w:rsidRPr="007532C8">
        <w:rPr>
          <w:rFonts w:ascii="Times New Roman" w:hAnsi="Times New Roman"/>
          <w:sz w:val="24"/>
          <w:szCs w:val="24"/>
          <w:lang w:eastAsia="ru-RU"/>
        </w:rPr>
        <w:t>2018 г. –           0,0   тыс. рублей;</w:t>
      </w:r>
    </w:p>
    <w:p w:rsidR="007532C8" w:rsidRPr="007532C8" w:rsidRDefault="007532C8" w:rsidP="007532C8">
      <w:pPr>
        <w:autoSpaceDE w:val="0"/>
        <w:autoSpaceDN w:val="0"/>
        <w:adjustRightInd w:val="0"/>
        <w:spacing w:after="0" w:line="240" w:lineRule="auto"/>
        <w:ind w:firstLine="709"/>
        <w:jc w:val="both"/>
        <w:rPr>
          <w:rFonts w:ascii="Times New Roman" w:hAnsi="Times New Roman"/>
          <w:sz w:val="24"/>
          <w:szCs w:val="24"/>
          <w:lang w:eastAsia="ru-RU"/>
        </w:rPr>
      </w:pPr>
      <w:r w:rsidRPr="007532C8">
        <w:rPr>
          <w:rFonts w:ascii="Times New Roman" w:hAnsi="Times New Roman"/>
          <w:sz w:val="24"/>
          <w:szCs w:val="24"/>
          <w:lang w:eastAsia="ru-RU"/>
        </w:rPr>
        <w:t>2019 г. –           0,0   тыс. рублей;</w:t>
      </w:r>
    </w:p>
    <w:p w:rsidR="007532C8" w:rsidRPr="007532C8" w:rsidRDefault="007532C8" w:rsidP="007532C8">
      <w:pPr>
        <w:autoSpaceDE w:val="0"/>
        <w:autoSpaceDN w:val="0"/>
        <w:adjustRightInd w:val="0"/>
        <w:spacing w:after="0" w:line="240" w:lineRule="auto"/>
        <w:ind w:firstLine="709"/>
        <w:jc w:val="both"/>
        <w:rPr>
          <w:rFonts w:ascii="Times New Roman" w:hAnsi="Times New Roman"/>
          <w:sz w:val="24"/>
          <w:szCs w:val="24"/>
          <w:lang w:eastAsia="ru-RU"/>
        </w:rPr>
      </w:pPr>
      <w:r w:rsidRPr="007532C8">
        <w:rPr>
          <w:rFonts w:ascii="Times New Roman" w:hAnsi="Times New Roman"/>
          <w:sz w:val="24"/>
          <w:szCs w:val="24"/>
          <w:lang w:eastAsia="ru-RU"/>
        </w:rPr>
        <w:t>2020 г. –           0,0   тыс. рублей;</w:t>
      </w:r>
    </w:p>
    <w:p w:rsidR="007532C8" w:rsidRPr="007532C8" w:rsidRDefault="007532C8" w:rsidP="007532C8">
      <w:pPr>
        <w:autoSpaceDE w:val="0"/>
        <w:autoSpaceDN w:val="0"/>
        <w:adjustRightInd w:val="0"/>
        <w:spacing w:after="0" w:line="240" w:lineRule="auto"/>
        <w:ind w:firstLine="709"/>
        <w:jc w:val="both"/>
        <w:rPr>
          <w:ins w:id="7" w:author="Чернова Ирина Ивановна" w:date="2014-09-15T14:58:00Z"/>
          <w:rFonts w:ascii="Times New Roman" w:hAnsi="Times New Roman"/>
          <w:sz w:val="24"/>
          <w:szCs w:val="24"/>
          <w:lang w:eastAsia="ru-RU"/>
        </w:rPr>
      </w:pPr>
      <w:ins w:id="8" w:author="Чернова Ирина Ивановна" w:date="2014-09-15T14:58:00Z">
        <w:r w:rsidRPr="007532C8">
          <w:rPr>
            <w:rFonts w:ascii="Times New Roman" w:hAnsi="Times New Roman"/>
            <w:sz w:val="24"/>
            <w:szCs w:val="24"/>
            <w:lang w:eastAsia="ru-RU"/>
          </w:rPr>
          <w:t>за счет средств федерального бюджета:</w:t>
        </w:r>
      </w:ins>
    </w:p>
    <w:p w:rsidR="007532C8" w:rsidRPr="007532C8" w:rsidRDefault="007532C8" w:rsidP="007532C8">
      <w:pPr>
        <w:autoSpaceDE w:val="0"/>
        <w:autoSpaceDN w:val="0"/>
        <w:adjustRightInd w:val="0"/>
        <w:spacing w:after="0" w:line="240" w:lineRule="auto"/>
        <w:ind w:firstLine="709"/>
        <w:jc w:val="both"/>
        <w:rPr>
          <w:rFonts w:ascii="Times New Roman" w:hAnsi="Times New Roman"/>
          <w:sz w:val="24"/>
          <w:szCs w:val="24"/>
          <w:lang w:eastAsia="ru-RU"/>
        </w:rPr>
      </w:pPr>
      <w:smartTag w:uri="urn:schemas-microsoft-com:office:smarttags" w:element="metricconverter">
        <w:smartTagPr>
          <w:attr w:name="ProductID" w:val="2015 г"/>
        </w:smartTagPr>
        <w:r w:rsidRPr="007532C8">
          <w:rPr>
            <w:rFonts w:ascii="Times New Roman" w:hAnsi="Times New Roman"/>
            <w:sz w:val="24"/>
            <w:szCs w:val="24"/>
            <w:lang w:eastAsia="ru-RU"/>
          </w:rPr>
          <w:t>2015 г</w:t>
        </w:r>
      </w:smartTag>
      <w:r w:rsidRPr="007532C8">
        <w:rPr>
          <w:rFonts w:ascii="Times New Roman" w:hAnsi="Times New Roman"/>
          <w:sz w:val="24"/>
          <w:szCs w:val="24"/>
          <w:lang w:eastAsia="ru-RU"/>
        </w:rPr>
        <w:t>. –       275,9   тыс. рублей;</w:t>
      </w:r>
    </w:p>
    <w:p w:rsidR="007532C8" w:rsidRPr="007532C8" w:rsidRDefault="007532C8" w:rsidP="007532C8">
      <w:pPr>
        <w:autoSpaceDE w:val="0"/>
        <w:autoSpaceDN w:val="0"/>
        <w:adjustRightInd w:val="0"/>
        <w:spacing w:after="0" w:line="240" w:lineRule="auto"/>
        <w:ind w:firstLine="709"/>
        <w:jc w:val="both"/>
        <w:rPr>
          <w:rFonts w:ascii="Times New Roman" w:hAnsi="Times New Roman"/>
          <w:sz w:val="24"/>
          <w:szCs w:val="24"/>
          <w:lang w:eastAsia="ru-RU"/>
        </w:rPr>
      </w:pPr>
      <w:smartTag w:uri="urn:schemas-microsoft-com:office:smarttags" w:element="metricconverter">
        <w:smartTagPr>
          <w:attr w:name="ProductID" w:val="2016 г"/>
        </w:smartTagPr>
        <w:r w:rsidRPr="007532C8">
          <w:rPr>
            <w:rFonts w:ascii="Times New Roman" w:hAnsi="Times New Roman"/>
            <w:sz w:val="24"/>
            <w:szCs w:val="24"/>
            <w:lang w:eastAsia="ru-RU"/>
          </w:rPr>
          <w:t>2016 г</w:t>
        </w:r>
      </w:smartTag>
      <w:r w:rsidRPr="007532C8">
        <w:rPr>
          <w:rFonts w:ascii="Times New Roman" w:hAnsi="Times New Roman"/>
          <w:sz w:val="24"/>
          <w:szCs w:val="24"/>
          <w:lang w:eastAsia="ru-RU"/>
        </w:rPr>
        <w:t>. –       127,3   тыс. рублей;</w:t>
      </w:r>
    </w:p>
    <w:p w:rsidR="007532C8" w:rsidRPr="007532C8" w:rsidRDefault="007532C8" w:rsidP="007532C8">
      <w:pPr>
        <w:autoSpaceDE w:val="0"/>
        <w:autoSpaceDN w:val="0"/>
        <w:adjustRightInd w:val="0"/>
        <w:spacing w:after="0" w:line="240" w:lineRule="auto"/>
        <w:ind w:firstLine="709"/>
        <w:jc w:val="both"/>
        <w:rPr>
          <w:rFonts w:ascii="Times New Roman" w:hAnsi="Times New Roman"/>
          <w:sz w:val="24"/>
          <w:szCs w:val="24"/>
          <w:lang w:eastAsia="ru-RU"/>
        </w:rPr>
      </w:pPr>
      <w:smartTag w:uri="urn:schemas-microsoft-com:office:smarttags" w:element="metricconverter">
        <w:smartTagPr>
          <w:attr w:name="ProductID" w:val="2017 г"/>
        </w:smartTagPr>
        <w:r w:rsidRPr="007532C8">
          <w:rPr>
            <w:rFonts w:ascii="Times New Roman" w:hAnsi="Times New Roman"/>
            <w:sz w:val="24"/>
            <w:szCs w:val="24"/>
            <w:lang w:eastAsia="ru-RU"/>
          </w:rPr>
          <w:t>2017 г</w:t>
        </w:r>
      </w:smartTag>
      <w:r w:rsidRPr="007532C8">
        <w:rPr>
          <w:rFonts w:ascii="Times New Roman" w:hAnsi="Times New Roman"/>
          <w:sz w:val="24"/>
          <w:szCs w:val="24"/>
          <w:lang w:eastAsia="ru-RU"/>
        </w:rPr>
        <w:t>. –       497,6   тыс. рублей;</w:t>
      </w:r>
    </w:p>
    <w:p w:rsidR="007532C8" w:rsidRPr="007532C8" w:rsidRDefault="007532C8" w:rsidP="007532C8">
      <w:pPr>
        <w:autoSpaceDE w:val="0"/>
        <w:autoSpaceDN w:val="0"/>
        <w:adjustRightInd w:val="0"/>
        <w:spacing w:after="0" w:line="240" w:lineRule="auto"/>
        <w:ind w:firstLine="709"/>
        <w:jc w:val="both"/>
        <w:rPr>
          <w:rFonts w:ascii="Times New Roman" w:hAnsi="Times New Roman"/>
          <w:sz w:val="24"/>
          <w:szCs w:val="24"/>
          <w:lang w:eastAsia="ru-RU"/>
        </w:rPr>
      </w:pPr>
      <w:r w:rsidRPr="007532C8">
        <w:rPr>
          <w:rFonts w:ascii="Times New Roman" w:hAnsi="Times New Roman"/>
          <w:sz w:val="24"/>
          <w:szCs w:val="24"/>
          <w:lang w:eastAsia="ru-RU"/>
        </w:rPr>
        <w:t>2018 г. –           0,0   тыс. рублей;</w:t>
      </w:r>
    </w:p>
    <w:p w:rsidR="007532C8" w:rsidRPr="007532C8" w:rsidRDefault="007532C8" w:rsidP="007532C8">
      <w:pPr>
        <w:autoSpaceDE w:val="0"/>
        <w:autoSpaceDN w:val="0"/>
        <w:adjustRightInd w:val="0"/>
        <w:spacing w:after="0" w:line="240" w:lineRule="auto"/>
        <w:ind w:firstLine="709"/>
        <w:jc w:val="both"/>
        <w:rPr>
          <w:rFonts w:ascii="Times New Roman" w:hAnsi="Times New Roman"/>
          <w:sz w:val="24"/>
          <w:szCs w:val="24"/>
          <w:lang w:eastAsia="ru-RU"/>
        </w:rPr>
      </w:pPr>
      <w:r w:rsidRPr="007532C8">
        <w:rPr>
          <w:rFonts w:ascii="Times New Roman" w:hAnsi="Times New Roman"/>
          <w:sz w:val="24"/>
          <w:szCs w:val="24"/>
          <w:lang w:eastAsia="ru-RU"/>
        </w:rPr>
        <w:t>2019 г. –           0,0   тыс. рублей;</w:t>
      </w:r>
    </w:p>
    <w:p w:rsidR="007532C8" w:rsidRPr="007532C8" w:rsidRDefault="007532C8" w:rsidP="007532C8">
      <w:pPr>
        <w:autoSpaceDE w:val="0"/>
        <w:autoSpaceDN w:val="0"/>
        <w:adjustRightInd w:val="0"/>
        <w:spacing w:after="0" w:line="240" w:lineRule="auto"/>
        <w:ind w:firstLine="709"/>
        <w:jc w:val="both"/>
        <w:rPr>
          <w:rFonts w:ascii="Times New Roman" w:hAnsi="Times New Roman"/>
          <w:sz w:val="24"/>
          <w:szCs w:val="24"/>
          <w:lang w:eastAsia="ru-RU"/>
        </w:rPr>
      </w:pPr>
      <w:r w:rsidRPr="007532C8">
        <w:rPr>
          <w:rFonts w:ascii="Times New Roman" w:hAnsi="Times New Roman"/>
          <w:sz w:val="24"/>
          <w:szCs w:val="24"/>
          <w:lang w:eastAsia="ru-RU"/>
        </w:rPr>
        <w:t>2020 г. –           0,0   тыс. рублей;</w:t>
      </w:r>
    </w:p>
    <w:p w:rsidR="007532C8" w:rsidRPr="007532C8" w:rsidRDefault="007532C8" w:rsidP="007532C8">
      <w:pPr>
        <w:autoSpaceDE w:val="0"/>
        <w:autoSpaceDN w:val="0"/>
        <w:adjustRightInd w:val="0"/>
        <w:spacing w:after="0" w:line="240" w:lineRule="auto"/>
        <w:ind w:firstLine="709"/>
        <w:jc w:val="both"/>
        <w:rPr>
          <w:ins w:id="9" w:author="Чернова Ирина Ивановна" w:date="2014-09-15T14:58:00Z"/>
          <w:rFonts w:ascii="Times New Roman" w:hAnsi="Times New Roman"/>
          <w:sz w:val="24"/>
          <w:szCs w:val="24"/>
          <w:lang w:eastAsia="ru-RU"/>
        </w:rPr>
      </w:pPr>
      <w:ins w:id="10" w:author="Чернова Ирина Ивановна" w:date="2014-09-15T14:58:00Z">
        <w:r w:rsidRPr="007532C8">
          <w:rPr>
            <w:rFonts w:ascii="Times New Roman" w:hAnsi="Times New Roman"/>
            <w:sz w:val="24"/>
            <w:szCs w:val="24"/>
            <w:lang w:eastAsia="ru-RU"/>
          </w:rPr>
          <w:t>за счет средств от приносящей доход деятельности:</w:t>
        </w:r>
      </w:ins>
    </w:p>
    <w:p w:rsidR="007532C8" w:rsidRPr="007532C8" w:rsidRDefault="007532C8" w:rsidP="007532C8">
      <w:pPr>
        <w:autoSpaceDE w:val="0"/>
        <w:autoSpaceDN w:val="0"/>
        <w:adjustRightInd w:val="0"/>
        <w:spacing w:after="0" w:line="240" w:lineRule="auto"/>
        <w:ind w:firstLine="709"/>
        <w:jc w:val="both"/>
        <w:rPr>
          <w:rFonts w:ascii="Times New Roman" w:hAnsi="Times New Roman"/>
          <w:sz w:val="24"/>
          <w:szCs w:val="24"/>
          <w:lang w:eastAsia="ru-RU"/>
        </w:rPr>
      </w:pPr>
      <w:smartTag w:uri="urn:schemas-microsoft-com:office:smarttags" w:element="metricconverter">
        <w:smartTagPr>
          <w:attr w:name="ProductID" w:val="2015 г"/>
        </w:smartTagPr>
        <w:r w:rsidRPr="007532C8">
          <w:rPr>
            <w:rFonts w:ascii="Times New Roman" w:hAnsi="Times New Roman"/>
            <w:sz w:val="24"/>
            <w:szCs w:val="24"/>
            <w:lang w:eastAsia="ru-RU"/>
          </w:rPr>
          <w:t>2015 г</w:t>
        </w:r>
      </w:smartTag>
      <w:r w:rsidRPr="007532C8">
        <w:rPr>
          <w:rFonts w:ascii="Times New Roman" w:hAnsi="Times New Roman"/>
          <w:sz w:val="24"/>
          <w:szCs w:val="24"/>
          <w:lang w:eastAsia="ru-RU"/>
        </w:rPr>
        <w:t>. –       400,0   тыс. рублей;</w:t>
      </w:r>
    </w:p>
    <w:p w:rsidR="007532C8" w:rsidRPr="007532C8" w:rsidRDefault="007532C8" w:rsidP="007532C8">
      <w:pPr>
        <w:autoSpaceDE w:val="0"/>
        <w:autoSpaceDN w:val="0"/>
        <w:adjustRightInd w:val="0"/>
        <w:spacing w:after="0" w:line="240" w:lineRule="auto"/>
        <w:ind w:firstLine="709"/>
        <w:jc w:val="both"/>
        <w:rPr>
          <w:rFonts w:ascii="Times New Roman" w:hAnsi="Times New Roman"/>
          <w:sz w:val="24"/>
          <w:szCs w:val="24"/>
          <w:lang w:eastAsia="ru-RU"/>
        </w:rPr>
      </w:pPr>
      <w:smartTag w:uri="urn:schemas-microsoft-com:office:smarttags" w:element="metricconverter">
        <w:smartTagPr>
          <w:attr w:name="ProductID" w:val="2016 г"/>
        </w:smartTagPr>
        <w:r w:rsidRPr="007532C8">
          <w:rPr>
            <w:rFonts w:ascii="Times New Roman" w:hAnsi="Times New Roman"/>
            <w:sz w:val="24"/>
            <w:szCs w:val="24"/>
            <w:lang w:eastAsia="ru-RU"/>
          </w:rPr>
          <w:lastRenderedPageBreak/>
          <w:t>2016 г</w:t>
        </w:r>
      </w:smartTag>
      <w:r w:rsidRPr="007532C8">
        <w:rPr>
          <w:rFonts w:ascii="Times New Roman" w:hAnsi="Times New Roman"/>
          <w:sz w:val="24"/>
          <w:szCs w:val="24"/>
          <w:lang w:eastAsia="ru-RU"/>
        </w:rPr>
        <w:t>. –       300,0   тыс. рублей;</w:t>
      </w:r>
    </w:p>
    <w:p w:rsidR="007532C8" w:rsidRPr="007532C8" w:rsidRDefault="007532C8" w:rsidP="007532C8">
      <w:pPr>
        <w:autoSpaceDE w:val="0"/>
        <w:autoSpaceDN w:val="0"/>
        <w:adjustRightInd w:val="0"/>
        <w:spacing w:after="0" w:line="240" w:lineRule="auto"/>
        <w:ind w:firstLine="709"/>
        <w:jc w:val="both"/>
        <w:rPr>
          <w:rFonts w:ascii="Times New Roman" w:hAnsi="Times New Roman"/>
          <w:sz w:val="24"/>
          <w:szCs w:val="24"/>
          <w:lang w:eastAsia="ru-RU"/>
        </w:rPr>
      </w:pPr>
      <w:smartTag w:uri="urn:schemas-microsoft-com:office:smarttags" w:element="metricconverter">
        <w:smartTagPr>
          <w:attr w:name="ProductID" w:val="2017 г"/>
        </w:smartTagPr>
        <w:r w:rsidRPr="007532C8">
          <w:rPr>
            <w:rFonts w:ascii="Times New Roman" w:hAnsi="Times New Roman"/>
            <w:sz w:val="24"/>
            <w:szCs w:val="24"/>
            <w:lang w:eastAsia="ru-RU"/>
          </w:rPr>
          <w:t>2017 г</w:t>
        </w:r>
      </w:smartTag>
      <w:r w:rsidRPr="007532C8">
        <w:rPr>
          <w:rFonts w:ascii="Times New Roman" w:hAnsi="Times New Roman"/>
          <w:sz w:val="24"/>
          <w:szCs w:val="24"/>
          <w:lang w:eastAsia="ru-RU"/>
        </w:rPr>
        <w:t>. –           0,0   тыс. рублей;</w:t>
      </w:r>
    </w:p>
    <w:p w:rsidR="007532C8" w:rsidRPr="007532C8" w:rsidRDefault="007532C8" w:rsidP="007532C8">
      <w:pPr>
        <w:autoSpaceDE w:val="0"/>
        <w:autoSpaceDN w:val="0"/>
        <w:adjustRightInd w:val="0"/>
        <w:spacing w:after="0" w:line="240" w:lineRule="auto"/>
        <w:ind w:firstLine="709"/>
        <w:jc w:val="both"/>
        <w:rPr>
          <w:rFonts w:ascii="Times New Roman" w:hAnsi="Times New Roman"/>
          <w:sz w:val="24"/>
          <w:szCs w:val="24"/>
          <w:lang w:eastAsia="ru-RU"/>
        </w:rPr>
      </w:pPr>
      <w:r w:rsidRPr="007532C8">
        <w:rPr>
          <w:rFonts w:ascii="Times New Roman" w:hAnsi="Times New Roman"/>
          <w:sz w:val="24"/>
          <w:szCs w:val="24"/>
          <w:lang w:eastAsia="ru-RU"/>
        </w:rPr>
        <w:t>2018 г. –           0,0   тыс. рублей;</w:t>
      </w:r>
    </w:p>
    <w:p w:rsidR="007532C8" w:rsidRPr="007532C8" w:rsidRDefault="007532C8" w:rsidP="007532C8">
      <w:pPr>
        <w:autoSpaceDE w:val="0"/>
        <w:autoSpaceDN w:val="0"/>
        <w:adjustRightInd w:val="0"/>
        <w:spacing w:after="0" w:line="240" w:lineRule="auto"/>
        <w:ind w:firstLine="709"/>
        <w:jc w:val="both"/>
        <w:rPr>
          <w:rFonts w:ascii="Times New Roman" w:hAnsi="Times New Roman"/>
          <w:sz w:val="24"/>
          <w:szCs w:val="24"/>
          <w:lang w:eastAsia="ru-RU"/>
        </w:rPr>
      </w:pPr>
      <w:r w:rsidRPr="007532C8">
        <w:rPr>
          <w:rFonts w:ascii="Times New Roman" w:hAnsi="Times New Roman"/>
          <w:sz w:val="24"/>
          <w:szCs w:val="24"/>
          <w:lang w:eastAsia="ru-RU"/>
        </w:rPr>
        <w:t>2019 г. –           0,0   тыс. рублей;</w:t>
      </w:r>
    </w:p>
    <w:p w:rsidR="007532C8" w:rsidRPr="007532C8" w:rsidRDefault="007532C8" w:rsidP="006917E0">
      <w:pPr>
        <w:numPr>
          <w:ilvl w:val="0"/>
          <w:numId w:val="7"/>
        </w:numPr>
        <w:autoSpaceDE w:val="0"/>
        <w:autoSpaceDN w:val="0"/>
        <w:adjustRightInd w:val="0"/>
        <w:spacing w:after="0" w:line="240" w:lineRule="auto"/>
        <w:jc w:val="both"/>
        <w:rPr>
          <w:rFonts w:ascii="Times New Roman" w:hAnsi="Times New Roman"/>
          <w:sz w:val="24"/>
          <w:szCs w:val="24"/>
          <w:lang w:eastAsia="ru-RU"/>
        </w:rPr>
      </w:pPr>
      <w:r w:rsidRPr="007532C8">
        <w:rPr>
          <w:rFonts w:ascii="Times New Roman" w:hAnsi="Times New Roman"/>
          <w:sz w:val="24"/>
          <w:szCs w:val="24"/>
          <w:lang w:eastAsia="ru-RU"/>
        </w:rPr>
        <w:t xml:space="preserve"> г. –           0,0   тыс. рублей;</w:t>
      </w:r>
    </w:p>
    <w:p w:rsidR="007532C8" w:rsidRPr="007532C8" w:rsidRDefault="007532C8" w:rsidP="007532C8">
      <w:pPr>
        <w:autoSpaceDE w:val="0"/>
        <w:autoSpaceDN w:val="0"/>
        <w:adjustRightInd w:val="0"/>
        <w:spacing w:after="0" w:line="240" w:lineRule="auto"/>
        <w:ind w:firstLine="709"/>
        <w:jc w:val="both"/>
        <w:rPr>
          <w:rFonts w:ascii="Times New Roman" w:hAnsi="Times New Roman"/>
          <w:sz w:val="24"/>
          <w:szCs w:val="24"/>
          <w:lang w:eastAsia="ru-RU"/>
        </w:rPr>
      </w:pPr>
      <w:r w:rsidRPr="007532C8">
        <w:rPr>
          <w:rFonts w:ascii="Times New Roman" w:hAnsi="Times New Roman"/>
          <w:sz w:val="24"/>
          <w:szCs w:val="24"/>
          <w:lang w:eastAsia="ru-RU"/>
        </w:rPr>
        <w:t>Ресурсное обеспечение Программы на 2015-2019 гг. по источникам финансирова</w:t>
      </w:r>
      <w:r w:rsidRPr="007532C8">
        <w:rPr>
          <w:rFonts w:ascii="Times New Roman" w:hAnsi="Times New Roman"/>
          <w:sz w:val="24"/>
          <w:szCs w:val="24"/>
          <w:lang w:eastAsia="ru-RU"/>
        </w:rPr>
        <w:softHyphen/>
        <w:t xml:space="preserve">ния представлено в </w:t>
      </w:r>
      <w:hyperlink w:anchor="Par3168" w:tooltip="Ссылка на текущий документ" w:history="1">
        <w:r w:rsidRPr="007532C8">
          <w:rPr>
            <w:rFonts w:ascii="Times New Roman" w:hAnsi="Times New Roman"/>
            <w:color w:val="000000"/>
            <w:sz w:val="24"/>
            <w:szCs w:val="24"/>
            <w:lang w:eastAsia="ru-RU"/>
          </w:rPr>
          <w:t>таблицах</w:t>
        </w:r>
        <w:r w:rsidRPr="007532C8">
          <w:rPr>
            <w:rFonts w:ascii="Times New Roman" w:hAnsi="Times New Roman"/>
            <w:color w:val="0000FF"/>
            <w:sz w:val="24"/>
            <w:szCs w:val="24"/>
            <w:lang w:eastAsia="ru-RU"/>
          </w:rPr>
          <w:t xml:space="preserve"> </w:t>
        </w:r>
      </w:hyperlink>
      <w:r w:rsidRPr="007532C8">
        <w:rPr>
          <w:rFonts w:ascii="Times New Roman" w:hAnsi="Times New Roman"/>
          <w:sz w:val="24"/>
          <w:szCs w:val="24"/>
          <w:lang w:eastAsia="ru-RU"/>
        </w:rPr>
        <w:t xml:space="preserve">5 и </w:t>
      </w:r>
      <w:hyperlink w:anchor="Par3442" w:tooltip="Ссылка на текущий документ" w:history="1">
        <w:r w:rsidRPr="007532C8">
          <w:rPr>
            <w:rFonts w:ascii="Times New Roman" w:hAnsi="Times New Roman"/>
            <w:color w:val="000000"/>
            <w:sz w:val="24"/>
            <w:szCs w:val="24"/>
            <w:lang w:eastAsia="ru-RU"/>
          </w:rPr>
          <w:t>6</w:t>
        </w:r>
      </w:hyperlink>
      <w:r w:rsidRPr="007532C8">
        <w:rPr>
          <w:rFonts w:ascii="Times New Roman" w:hAnsi="Times New Roman"/>
          <w:sz w:val="24"/>
          <w:szCs w:val="24"/>
          <w:lang w:eastAsia="ru-RU"/>
        </w:rPr>
        <w:t xml:space="preserve"> приложения к Программе.</w:t>
      </w:r>
    </w:p>
    <w:p w:rsidR="007532C8" w:rsidRPr="007532C8" w:rsidRDefault="00DC2987" w:rsidP="007532C8">
      <w:pPr>
        <w:autoSpaceDE w:val="0"/>
        <w:autoSpaceDN w:val="0"/>
        <w:adjustRightInd w:val="0"/>
        <w:spacing w:after="0" w:line="240" w:lineRule="auto"/>
        <w:ind w:firstLine="709"/>
        <w:jc w:val="both"/>
        <w:rPr>
          <w:rFonts w:ascii="Times New Roman" w:hAnsi="Times New Roman" w:cs="Arial"/>
          <w:sz w:val="24"/>
          <w:szCs w:val="24"/>
          <w:lang w:eastAsia="ru-RU"/>
        </w:rPr>
      </w:pPr>
      <w:hyperlink w:anchor="Par4284" w:tooltip="Ссылка на текущий документ" w:history="1">
        <w:r w:rsidR="007532C8" w:rsidRPr="007532C8">
          <w:rPr>
            <w:rFonts w:ascii="Times New Roman" w:hAnsi="Times New Roman" w:cs="Arial"/>
            <w:color w:val="000000"/>
            <w:sz w:val="24"/>
            <w:szCs w:val="24"/>
            <w:lang w:eastAsia="ru-RU"/>
          </w:rPr>
          <w:t>Прогноз</w:t>
        </w:r>
      </w:hyperlink>
      <w:r w:rsidR="007532C8" w:rsidRPr="007532C8">
        <w:rPr>
          <w:rFonts w:ascii="Times New Roman" w:hAnsi="Times New Roman" w:cs="Arial"/>
          <w:sz w:val="24"/>
          <w:szCs w:val="24"/>
          <w:lang w:eastAsia="ru-RU"/>
        </w:rPr>
        <w:t xml:space="preserve"> сводных показателей муниципальных заданий на оказание муниципальных ус</w:t>
      </w:r>
      <w:r w:rsidR="007532C8" w:rsidRPr="007532C8">
        <w:rPr>
          <w:rFonts w:ascii="Times New Roman" w:hAnsi="Times New Roman" w:cs="Arial"/>
          <w:sz w:val="24"/>
          <w:szCs w:val="24"/>
          <w:lang w:eastAsia="ru-RU"/>
        </w:rPr>
        <w:softHyphen/>
        <w:t>луг (работ) муниципальной программы представлен в таблице 4 приложения к Про</w:t>
      </w:r>
      <w:r w:rsidR="007532C8" w:rsidRPr="007532C8">
        <w:rPr>
          <w:rFonts w:ascii="Times New Roman" w:hAnsi="Times New Roman" w:cs="Arial"/>
          <w:sz w:val="24"/>
          <w:szCs w:val="24"/>
          <w:lang w:eastAsia="ru-RU"/>
        </w:rPr>
        <w:softHyphen/>
        <w:t>грамме.».</w:t>
      </w:r>
    </w:p>
    <w:p w:rsidR="007532C8" w:rsidRPr="007532C8" w:rsidRDefault="007532C8" w:rsidP="006917E0">
      <w:pPr>
        <w:numPr>
          <w:ilvl w:val="0"/>
          <w:numId w:val="6"/>
        </w:numPr>
        <w:spacing w:after="0" w:line="240" w:lineRule="auto"/>
        <w:ind w:firstLine="709"/>
        <w:contextualSpacing/>
        <w:jc w:val="both"/>
        <w:rPr>
          <w:rFonts w:ascii="Times New Roman" w:hAnsi="Times New Roman"/>
          <w:sz w:val="24"/>
          <w:szCs w:val="24"/>
        </w:rPr>
      </w:pPr>
      <w:r w:rsidRPr="007532C8">
        <w:rPr>
          <w:rFonts w:ascii="Times New Roman" w:hAnsi="Times New Roman"/>
          <w:sz w:val="24"/>
          <w:szCs w:val="24"/>
        </w:rPr>
        <w:t>таблицы 4, 5 и 6 приложения Программы изложить в редакции, согласно приложению к настоящему постановлению.</w:t>
      </w:r>
    </w:p>
    <w:p w:rsidR="007532C8" w:rsidRPr="007532C8" w:rsidRDefault="007532C8" w:rsidP="006917E0">
      <w:pPr>
        <w:numPr>
          <w:ilvl w:val="3"/>
          <w:numId w:val="5"/>
        </w:numPr>
        <w:spacing w:after="0" w:line="240" w:lineRule="auto"/>
        <w:ind w:firstLine="709"/>
        <w:contextualSpacing/>
        <w:jc w:val="both"/>
        <w:rPr>
          <w:rFonts w:ascii="Times New Roman" w:hAnsi="Times New Roman"/>
          <w:sz w:val="24"/>
          <w:szCs w:val="24"/>
        </w:rPr>
      </w:pPr>
      <w:r w:rsidRPr="007532C8">
        <w:rPr>
          <w:rFonts w:ascii="Times New Roman" w:hAnsi="Times New Roman"/>
          <w:sz w:val="24"/>
          <w:szCs w:val="24"/>
        </w:rPr>
        <w:t>Настоящее постановление вступает в силу со дня официального опубликования (обнародования).</w:t>
      </w:r>
    </w:p>
    <w:p w:rsidR="007532C8" w:rsidRPr="007532C8" w:rsidRDefault="007532C8" w:rsidP="007532C8">
      <w:pPr>
        <w:widowControl w:val="0"/>
        <w:autoSpaceDE w:val="0"/>
        <w:autoSpaceDN w:val="0"/>
        <w:adjustRightInd w:val="0"/>
        <w:spacing w:after="0" w:line="240" w:lineRule="auto"/>
        <w:rPr>
          <w:rFonts w:ascii="Times New Roman" w:hAnsi="Times New Roman"/>
          <w:sz w:val="24"/>
          <w:szCs w:val="24"/>
        </w:rPr>
      </w:pPr>
    </w:p>
    <w:p w:rsidR="007532C8" w:rsidRPr="007532C8" w:rsidRDefault="007532C8" w:rsidP="007532C8">
      <w:pPr>
        <w:widowControl w:val="0"/>
        <w:autoSpaceDE w:val="0"/>
        <w:autoSpaceDN w:val="0"/>
        <w:adjustRightInd w:val="0"/>
        <w:spacing w:after="0" w:line="240" w:lineRule="auto"/>
        <w:rPr>
          <w:rFonts w:ascii="Times New Roman" w:hAnsi="Times New Roman"/>
          <w:sz w:val="24"/>
          <w:szCs w:val="24"/>
        </w:rPr>
      </w:pPr>
    </w:p>
    <w:p w:rsidR="007532C8" w:rsidRPr="007532C8" w:rsidRDefault="007532C8" w:rsidP="007532C8">
      <w:pPr>
        <w:widowControl w:val="0"/>
        <w:autoSpaceDE w:val="0"/>
        <w:autoSpaceDN w:val="0"/>
        <w:adjustRightInd w:val="0"/>
        <w:spacing w:after="0" w:line="240" w:lineRule="auto"/>
        <w:rPr>
          <w:rFonts w:ascii="Times New Roman" w:hAnsi="Times New Roman"/>
          <w:sz w:val="24"/>
          <w:szCs w:val="24"/>
        </w:rPr>
      </w:pPr>
    </w:p>
    <w:p w:rsidR="007532C8" w:rsidRPr="007532C8" w:rsidRDefault="007532C8" w:rsidP="007532C8">
      <w:pPr>
        <w:widowControl w:val="0"/>
        <w:autoSpaceDE w:val="0"/>
        <w:autoSpaceDN w:val="0"/>
        <w:adjustRightInd w:val="0"/>
        <w:spacing w:after="0" w:line="240" w:lineRule="auto"/>
        <w:rPr>
          <w:rFonts w:ascii="Times New Roman" w:hAnsi="Times New Roman"/>
          <w:sz w:val="24"/>
          <w:szCs w:val="24"/>
        </w:rPr>
      </w:pPr>
      <w:r w:rsidRPr="007532C8">
        <w:rPr>
          <w:rFonts w:ascii="Times New Roman" w:hAnsi="Times New Roman"/>
          <w:sz w:val="24"/>
          <w:szCs w:val="24"/>
        </w:rPr>
        <w:t>Руководитель администрации</w:t>
      </w:r>
    </w:p>
    <w:p w:rsidR="007532C8" w:rsidRPr="007532C8" w:rsidRDefault="007532C8" w:rsidP="007532C8">
      <w:pPr>
        <w:widowControl w:val="0"/>
        <w:autoSpaceDE w:val="0"/>
        <w:autoSpaceDN w:val="0"/>
        <w:adjustRightInd w:val="0"/>
        <w:spacing w:after="0" w:line="240" w:lineRule="auto"/>
        <w:rPr>
          <w:sz w:val="24"/>
          <w:szCs w:val="24"/>
        </w:rPr>
      </w:pPr>
      <w:r w:rsidRPr="007532C8">
        <w:rPr>
          <w:rFonts w:ascii="Times New Roman" w:hAnsi="Times New Roman"/>
          <w:sz w:val="24"/>
          <w:szCs w:val="24"/>
        </w:rPr>
        <w:t>муниципального района «Ижемский»                                                               Л.И. Терентьева</w:t>
      </w:r>
    </w:p>
    <w:p w:rsidR="007532C8" w:rsidRPr="007532C8" w:rsidRDefault="007532C8" w:rsidP="007532C8">
      <w:pPr>
        <w:spacing w:after="0" w:line="240" w:lineRule="auto"/>
        <w:ind w:left="5041"/>
        <w:jc w:val="right"/>
        <w:rPr>
          <w:rFonts w:ascii="Times New Roman" w:hAnsi="Times New Roman"/>
          <w:sz w:val="24"/>
          <w:szCs w:val="24"/>
        </w:rPr>
      </w:pPr>
    </w:p>
    <w:p w:rsidR="00BE1D36" w:rsidRDefault="007532C8" w:rsidP="007532C8">
      <w:pPr>
        <w:spacing w:after="0" w:line="240" w:lineRule="auto"/>
        <w:rPr>
          <w:rFonts w:ascii="Times New Roman" w:hAnsi="Times New Roman"/>
          <w:sz w:val="24"/>
          <w:szCs w:val="24"/>
        </w:rPr>
        <w:sectPr w:rsidR="00BE1D36" w:rsidSect="007532C8">
          <w:pgSz w:w="11905" w:h="16838"/>
          <w:pgMar w:top="1134" w:right="848" w:bottom="1134" w:left="1701" w:header="720" w:footer="720" w:gutter="0"/>
          <w:cols w:space="720"/>
          <w:noEndnote/>
        </w:sectPr>
      </w:pPr>
      <w:r w:rsidRPr="007532C8">
        <w:rPr>
          <w:rFonts w:ascii="Times New Roman" w:hAnsi="Times New Roman"/>
          <w:sz w:val="24"/>
          <w:szCs w:val="24"/>
        </w:rPr>
        <w:br w:type="page"/>
      </w:r>
    </w:p>
    <w:p w:rsidR="007532C8" w:rsidRPr="007532C8" w:rsidRDefault="007532C8" w:rsidP="007532C8">
      <w:pPr>
        <w:spacing w:after="0" w:line="240" w:lineRule="auto"/>
        <w:jc w:val="right"/>
        <w:rPr>
          <w:rFonts w:ascii="Times New Roman" w:hAnsi="Times New Roman"/>
          <w:sz w:val="24"/>
          <w:szCs w:val="24"/>
        </w:rPr>
      </w:pPr>
      <w:bookmarkStart w:id="11" w:name="Par1248"/>
      <w:bookmarkStart w:id="12" w:name="Par1328"/>
      <w:bookmarkStart w:id="13" w:name="Par1626"/>
      <w:bookmarkStart w:id="14" w:name="Par1841"/>
      <w:bookmarkStart w:id="15" w:name="Par2550"/>
      <w:bookmarkStart w:id="16" w:name="Par2023"/>
      <w:bookmarkEnd w:id="11"/>
      <w:bookmarkEnd w:id="12"/>
      <w:bookmarkEnd w:id="13"/>
      <w:bookmarkEnd w:id="14"/>
      <w:bookmarkEnd w:id="15"/>
      <w:bookmarkEnd w:id="16"/>
      <w:r w:rsidRPr="007532C8">
        <w:rPr>
          <w:rFonts w:ascii="Times New Roman" w:hAnsi="Times New Roman"/>
          <w:sz w:val="24"/>
          <w:szCs w:val="24"/>
        </w:rPr>
        <w:lastRenderedPageBreak/>
        <w:t xml:space="preserve">Приложение </w:t>
      </w:r>
    </w:p>
    <w:p w:rsidR="007532C8" w:rsidRPr="007532C8" w:rsidRDefault="007532C8" w:rsidP="007532C8">
      <w:pPr>
        <w:widowControl w:val="0"/>
        <w:suppressAutoHyphens/>
        <w:autoSpaceDE w:val="0"/>
        <w:autoSpaceDN w:val="0"/>
        <w:adjustRightInd w:val="0"/>
        <w:spacing w:after="0" w:line="240" w:lineRule="auto"/>
        <w:ind w:left="1134"/>
        <w:jc w:val="right"/>
        <w:rPr>
          <w:rFonts w:ascii="Times New Roman" w:hAnsi="Times New Roman"/>
          <w:sz w:val="24"/>
          <w:szCs w:val="24"/>
        </w:rPr>
      </w:pPr>
      <w:r w:rsidRPr="007532C8">
        <w:rPr>
          <w:rFonts w:ascii="Times New Roman" w:hAnsi="Times New Roman"/>
          <w:sz w:val="24"/>
          <w:szCs w:val="24"/>
        </w:rPr>
        <w:t xml:space="preserve">к постановлению администрации </w:t>
      </w:r>
    </w:p>
    <w:p w:rsidR="007532C8" w:rsidRPr="007532C8" w:rsidRDefault="007532C8" w:rsidP="007532C8">
      <w:pPr>
        <w:widowControl w:val="0"/>
        <w:suppressAutoHyphens/>
        <w:autoSpaceDE w:val="0"/>
        <w:autoSpaceDN w:val="0"/>
        <w:adjustRightInd w:val="0"/>
        <w:spacing w:after="0" w:line="240" w:lineRule="auto"/>
        <w:ind w:left="1134"/>
        <w:jc w:val="right"/>
        <w:rPr>
          <w:rFonts w:ascii="Times New Roman" w:hAnsi="Times New Roman"/>
          <w:sz w:val="24"/>
          <w:szCs w:val="24"/>
        </w:rPr>
      </w:pPr>
      <w:r w:rsidRPr="007532C8">
        <w:rPr>
          <w:rFonts w:ascii="Times New Roman" w:hAnsi="Times New Roman"/>
          <w:sz w:val="24"/>
          <w:szCs w:val="24"/>
        </w:rPr>
        <w:t>муниципального района «Ижемский»</w:t>
      </w:r>
    </w:p>
    <w:p w:rsidR="007532C8" w:rsidRPr="007532C8" w:rsidRDefault="007532C8" w:rsidP="007532C8">
      <w:pPr>
        <w:widowControl w:val="0"/>
        <w:suppressAutoHyphens/>
        <w:autoSpaceDE w:val="0"/>
        <w:autoSpaceDN w:val="0"/>
        <w:adjustRightInd w:val="0"/>
        <w:spacing w:after="0" w:line="240" w:lineRule="auto"/>
        <w:ind w:left="1134"/>
        <w:jc w:val="right"/>
        <w:rPr>
          <w:rFonts w:ascii="Times New Roman" w:hAnsi="Times New Roman"/>
          <w:sz w:val="24"/>
          <w:szCs w:val="24"/>
        </w:rPr>
      </w:pPr>
      <w:r w:rsidRPr="007532C8">
        <w:rPr>
          <w:rFonts w:ascii="Times New Roman" w:hAnsi="Times New Roman"/>
          <w:sz w:val="24"/>
          <w:szCs w:val="24"/>
        </w:rPr>
        <w:t xml:space="preserve"> от 29 декабря 2017 года № 1121  </w:t>
      </w:r>
    </w:p>
    <w:p w:rsidR="007532C8" w:rsidRPr="007532C8" w:rsidRDefault="007532C8" w:rsidP="007532C8">
      <w:pPr>
        <w:widowControl w:val="0"/>
        <w:suppressAutoHyphens/>
        <w:autoSpaceDE w:val="0"/>
        <w:autoSpaceDN w:val="0"/>
        <w:adjustRightInd w:val="0"/>
        <w:spacing w:after="0" w:line="240" w:lineRule="auto"/>
        <w:ind w:left="1134"/>
        <w:jc w:val="right"/>
        <w:rPr>
          <w:rFonts w:ascii="Times New Roman" w:hAnsi="Times New Roman"/>
          <w:sz w:val="24"/>
          <w:szCs w:val="24"/>
        </w:rPr>
      </w:pPr>
      <w:r w:rsidRPr="007532C8">
        <w:rPr>
          <w:rFonts w:ascii="Times New Roman" w:hAnsi="Times New Roman"/>
          <w:sz w:val="24"/>
          <w:szCs w:val="24"/>
        </w:rPr>
        <w:t>«Таблица 4</w:t>
      </w:r>
    </w:p>
    <w:p w:rsidR="007532C8" w:rsidRPr="007532C8" w:rsidRDefault="007532C8" w:rsidP="007532C8">
      <w:pPr>
        <w:widowControl w:val="0"/>
        <w:autoSpaceDE w:val="0"/>
        <w:autoSpaceDN w:val="0"/>
        <w:adjustRightInd w:val="0"/>
        <w:spacing w:after="0" w:line="240" w:lineRule="auto"/>
        <w:ind w:left="1134"/>
        <w:jc w:val="center"/>
        <w:rPr>
          <w:rFonts w:ascii="Times New Roman" w:hAnsi="Times New Roman"/>
          <w:sz w:val="24"/>
          <w:szCs w:val="24"/>
        </w:rPr>
      </w:pPr>
      <w:bookmarkStart w:id="17" w:name="Par2592"/>
      <w:bookmarkEnd w:id="17"/>
      <w:r w:rsidRPr="007532C8">
        <w:rPr>
          <w:rFonts w:ascii="Times New Roman" w:hAnsi="Times New Roman"/>
          <w:sz w:val="24"/>
          <w:szCs w:val="24"/>
        </w:rPr>
        <w:t>Прогноз</w:t>
      </w:r>
    </w:p>
    <w:p w:rsidR="007532C8" w:rsidRPr="007532C8" w:rsidRDefault="007532C8" w:rsidP="007532C8">
      <w:pPr>
        <w:widowControl w:val="0"/>
        <w:autoSpaceDE w:val="0"/>
        <w:autoSpaceDN w:val="0"/>
        <w:adjustRightInd w:val="0"/>
        <w:spacing w:after="0" w:line="240" w:lineRule="auto"/>
        <w:ind w:left="1134"/>
        <w:jc w:val="center"/>
        <w:rPr>
          <w:rFonts w:ascii="Times New Roman" w:hAnsi="Times New Roman"/>
          <w:sz w:val="24"/>
          <w:szCs w:val="24"/>
        </w:rPr>
      </w:pPr>
      <w:r w:rsidRPr="007532C8">
        <w:rPr>
          <w:rFonts w:ascii="Times New Roman" w:hAnsi="Times New Roman"/>
          <w:sz w:val="24"/>
          <w:szCs w:val="24"/>
        </w:rPr>
        <w:t>сводных показателей муниципальных заданий на оказание муниципальных услуг (работ)</w:t>
      </w:r>
    </w:p>
    <w:p w:rsidR="007532C8" w:rsidRPr="007532C8" w:rsidRDefault="007532C8" w:rsidP="007532C8">
      <w:pPr>
        <w:widowControl w:val="0"/>
        <w:autoSpaceDE w:val="0"/>
        <w:autoSpaceDN w:val="0"/>
        <w:adjustRightInd w:val="0"/>
        <w:spacing w:after="0" w:line="240" w:lineRule="auto"/>
        <w:ind w:left="1134"/>
        <w:jc w:val="center"/>
        <w:rPr>
          <w:rFonts w:ascii="Times New Roman" w:hAnsi="Times New Roman"/>
          <w:sz w:val="24"/>
          <w:szCs w:val="24"/>
        </w:rPr>
      </w:pPr>
      <w:r w:rsidRPr="007532C8">
        <w:rPr>
          <w:rFonts w:ascii="Times New Roman" w:hAnsi="Times New Roman"/>
          <w:sz w:val="24"/>
          <w:szCs w:val="24"/>
        </w:rPr>
        <w:t xml:space="preserve"> муниципальными учреждениями муниципального района «Ижемский» </w:t>
      </w:r>
    </w:p>
    <w:p w:rsidR="007532C8" w:rsidRPr="007532C8" w:rsidRDefault="007532C8" w:rsidP="007532C8">
      <w:pPr>
        <w:widowControl w:val="0"/>
        <w:autoSpaceDE w:val="0"/>
        <w:autoSpaceDN w:val="0"/>
        <w:adjustRightInd w:val="0"/>
        <w:spacing w:after="0" w:line="240" w:lineRule="auto"/>
        <w:ind w:left="1134"/>
        <w:jc w:val="center"/>
        <w:rPr>
          <w:rFonts w:ascii="Times New Roman" w:hAnsi="Times New Roman"/>
          <w:sz w:val="24"/>
          <w:szCs w:val="24"/>
        </w:rPr>
      </w:pPr>
      <w:r w:rsidRPr="007532C8">
        <w:rPr>
          <w:rFonts w:ascii="Times New Roman" w:hAnsi="Times New Roman"/>
          <w:sz w:val="24"/>
          <w:szCs w:val="24"/>
        </w:rPr>
        <w:t>по муниципальной программе «Развитие и сохранение культуры»</w:t>
      </w: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77"/>
        <w:gridCol w:w="1550"/>
        <w:gridCol w:w="1413"/>
        <w:gridCol w:w="992"/>
        <w:gridCol w:w="850"/>
        <w:gridCol w:w="1134"/>
        <w:gridCol w:w="993"/>
        <w:gridCol w:w="992"/>
        <w:gridCol w:w="1139"/>
        <w:gridCol w:w="14"/>
        <w:gridCol w:w="1145"/>
        <w:gridCol w:w="1139"/>
        <w:gridCol w:w="987"/>
        <w:gridCol w:w="142"/>
        <w:gridCol w:w="992"/>
      </w:tblGrid>
      <w:tr w:rsidR="007532C8" w:rsidRPr="007532C8" w:rsidTr="00EB0918">
        <w:trPr>
          <w:trHeight w:val="770"/>
        </w:trPr>
        <w:tc>
          <w:tcPr>
            <w:tcW w:w="2077" w:type="dxa"/>
            <w:vMerge w:val="restart"/>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Наименование подпро</w:t>
            </w:r>
            <w:r w:rsidRPr="007532C8">
              <w:rPr>
                <w:rFonts w:ascii="Times New Roman" w:hAnsi="Times New Roman"/>
              </w:rPr>
              <w:softHyphen/>
              <w:t>граммы, услуги (ра</w:t>
            </w:r>
            <w:r w:rsidRPr="007532C8">
              <w:rPr>
                <w:rFonts w:ascii="Times New Roman" w:hAnsi="Times New Roman"/>
              </w:rPr>
              <w:softHyphen/>
              <w:t>боты),</w:t>
            </w:r>
          </w:p>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показателя объ</w:t>
            </w:r>
            <w:r w:rsidRPr="007532C8">
              <w:rPr>
                <w:rFonts w:ascii="Times New Roman" w:hAnsi="Times New Roman"/>
              </w:rPr>
              <w:softHyphen/>
              <w:t>ема услуги</w:t>
            </w:r>
          </w:p>
        </w:tc>
        <w:tc>
          <w:tcPr>
            <w:tcW w:w="1550" w:type="dxa"/>
            <w:vMerge w:val="restart"/>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Показатель объема услуги</w:t>
            </w:r>
          </w:p>
        </w:tc>
        <w:tc>
          <w:tcPr>
            <w:tcW w:w="1413" w:type="dxa"/>
            <w:vMerge w:val="restart"/>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Ед. из</w:t>
            </w:r>
            <w:r w:rsidRPr="007532C8">
              <w:rPr>
                <w:rFonts w:ascii="Times New Roman" w:hAnsi="Times New Roman"/>
              </w:rPr>
              <w:softHyphen/>
              <w:t>мере</w:t>
            </w:r>
            <w:r w:rsidRPr="007532C8">
              <w:rPr>
                <w:rFonts w:ascii="Times New Roman" w:hAnsi="Times New Roman"/>
              </w:rPr>
              <w:softHyphen/>
              <w:t>ния</w:t>
            </w:r>
          </w:p>
        </w:tc>
        <w:tc>
          <w:tcPr>
            <w:tcW w:w="4961" w:type="dxa"/>
            <w:gridSpan w:val="5"/>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Значение показателя объема</w:t>
            </w:r>
          </w:p>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ус</w:t>
            </w:r>
            <w:r w:rsidRPr="007532C8">
              <w:rPr>
                <w:rFonts w:ascii="Times New Roman" w:hAnsi="Times New Roman"/>
              </w:rPr>
              <w:softHyphen/>
              <w:t>луги</w:t>
            </w:r>
          </w:p>
        </w:tc>
        <w:tc>
          <w:tcPr>
            <w:tcW w:w="5558" w:type="dxa"/>
            <w:gridSpan w:val="7"/>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Расходы бюджета муниципального района «Ижемский» на оказание муниципальной услуги (работы), тыс. руб.</w:t>
            </w:r>
          </w:p>
        </w:tc>
      </w:tr>
      <w:tr w:rsidR="007532C8" w:rsidRPr="007532C8" w:rsidTr="00EB0918">
        <w:tc>
          <w:tcPr>
            <w:tcW w:w="2077" w:type="dxa"/>
            <w:vMerge/>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p>
        </w:tc>
        <w:tc>
          <w:tcPr>
            <w:tcW w:w="1550" w:type="dxa"/>
            <w:vMerge/>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p>
        </w:tc>
        <w:tc>
          <w:tcPr>
            <w:tcW w:w="1413" w:type="dxa"/>
            <w:vMerge/>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p>
        </w:tc>
        <w:tc>
          <w:tcPr>
            <w:tcW w:w="992"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2015</w:t>
            </w:r>
          </w:p>
        </w:tc>
        <w:tc>
          <w:tcPr>
            <w:tcW w:w="850"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2016</w:t>
            </w:r>
          </w:p>
        </w:tc>
        <w:tc>
          <w:tcPr>
            <w:tcW w:w="1134"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2017</w:t>
            </w:r>
          </w:p>
        </w:tc>
        <w:tc>
          <w:tcPr>
            <w:tcW w:w="993"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2018</w:t>
            </w:r>
          </w:p>
        </w:tc>
        <w:tc>
          <w:tcPr>
            <w:tcW w:w="992"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2019</w:t>
            </w:r>
          </w:p>
        </w:tc>
        <w:tc>
          <w:tcPr>
            <w:tcW w:w="1139"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2015</w:t>
            </w:r>
          </w:p>
        </w:tc>
        <w:tc>
          <w:tcPr>
            <w:tcW w:w="1159" w:type="dxa"/>
            <w:gridSpan w:val="2"/>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2016</w:t>
            </w:r>
          </w:p>
        </w:tc>
        <w:tc>
          <w:tcPr>
            <w:tcW w:w="1139"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2017</w:t>
            </w:r>
          </w:p>
        </w:tc>
        <w:tc>
          <w:tcPr>
            <w:tcW w:w="987"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2018</w:t>
            </w:r>
          </w:p>
        </w:tc>
        <w:tc>
          <w:tcPr>
            <w:tcW w:w="1134" w:type="dxa"/>
            <w:gridSpan w:val="2"/>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2019</w:t>
            </w:r>
          </w:p>
        </w:tc>
      </w:tr>
      <w:tr w:rsidR="007532C8" w:rsidRPr="007532C8" w:rsidTr="00EB0918">
        <w:tc>
          <w:tcPr>
            <w:tcW w:w="2077"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1</w:t>
            </w:r>
          </w:p>
        </w:tc>
        <w:tc>
          <w:tcPr>
            <w:tcW w:w="1550"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2</w:t>
            </w:r>
          </w:p>
        </w:tc>
        <w:tc>
          <w:tcPr>
            <w:tcW w:w="1413"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3</w:t>
            </w:r>
          </w:p>
        </w:tc>
        <w:tc>
          <w:tcPr>
            <w:tcW w:w="992"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4</w:t>
            </w:r>
          </w:p>
        </w:tc>
        <w:tc>
          <w:tcPr>
            <w:tcW w:w="850"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5</w:t>
            </w:r>
          </w:p>
        </w:tc>
        <w:tc>
          <w:tcPr>
            <w:tcW w:w="1134"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6</w:t>
            </w:r>
          </w:p>
        </w:tc>
        <w:tc>
          <w:tcPr>
            <w:tcW w:w="993"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7</w:t>
            </w:r>
          </w:p>
        </w:tc>
        <w:tc>
          <w:tcPr>
            <w:tcW w:w="992"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8</w:t>
            </w:r>
          </w:p>
        </w:tc>
        <w:tc>
          <w:tcPr>
            <w:tcW w:w="1139"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9</w:t>
            </w:r>
          </w:p>
        </w:tc>
        <w:tc>
          <w:tcPr>
            <w:tcW w:w="1159" w:type="dxa"/>
            <w:gridSpan w:val="2"/>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10</w:t>
            </w:r>
          </w:p>
        </w:tc>
        <w:tc>
          <w:tcPr>
            <w:tcW w:w="1139"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11</w:t>
            </w:r>
          </w:p>
        </w:tc>
        <w:tc>
          <w:tcPr>
            <w:tcW w:w="987"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12</w:t>
            </w:r>
          </w:p>
        </w:tc>
        <w:tc>
          <w:tcPr>
            <w:tcW w:w="1134" w:type="dxa"/>
            <w:gridSpan w:val="2"/>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13</w:t>
            </w:r>
          </w:p>
        </w:tc>
      </w:tr>
      <w:tr w:rsidR="007532C8" w:rsidRPr="007532C8" w:rsidTr="00EB0918">
        <w:tc>
          <w:tcPr>
            <w:tcW w:w="15559" w:type="dxa"/>
            <w:gridSpan w:val="15"/>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Задача 1. «Обеспечение доступности объектов сферы культуры, сохранение и актуализация культурного наследия».</w:t>
            </w:r>
          </w:p>
        </w:tc>
      </w:tr>
      <w:tr w:rsidR="007532C8" w:rsidRPr="007532C8" w:rsidTr="00EB0918">
        <w:tc>
          <w:tcPr>
            <w:tcW w:w="15559" w:type="dxa"/>
            <w:gridSpan w:val="15"/>
            <w:vAlign w:val="center"/>
          </w:tcPr>
          <w:p w:rsidR="007532C8" w:rsidRPr="007532C8" w:rsidRDefault="007532C8" w:rsidP="00EB0918">
            <w:pPr>
              <w:widowControl w:val="0"/>
              <w:tabs>
                <w:tab w:val="left" w:pos="14220"/>
                <w:tab w:val="left" w:pos="15680"/>
              </w:tabs>
              <w:autoSpaceDE w:val="0"/>
              <w:autoSpaceDN w:val="0"/>
              <w:adjustRightInd w:val="0"/>
              <w:spacing w:after="0" w:line="240" w:lineRule="auto"/>
              <w:jc w:val="center"/>
              <w:rPr>
                <w:rFonts w:ascii="Times New Roman" w:hAnsi="Times New Roman"/>
              </w:rPr>
            </w:pPr>
            <w:r w:rsidRPr="007532C8">
              <w:rPr>
                <w:rFonts w:ascii="Times New Roman" w:hAnsi="Times New Roman"/>
              </w:rPr>
              <w:t>Оказание  муниципальных услуг (выполнение работ) библиотеками</w:t>
            </w:r>
          </w:p>
        </w:tc>
      </w:tr>
      <w:tr w:rsidR="007532C8" w:rsidRPr="007532C8" w:rsidTr="00EB0918">
        <w:tc>
          <w:tcPr>
            <w:tcW w:w="2077"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Библиотечное, библиографиче</w:t>
            </w:r>
            <w:r w:rsidRPr="007532C8">
              <w:rPr>
                <w:rFonts w:ascii="Times New Roman" w:hAnsi="Times New Roman"/>
              </w:rPr>
              <w:softHyphen/>
              <w:t>ское и информационное обслу</w:t>
            </w:r>
            <w:r w:rsidRPr="007532C8">
              <w:rPr>
                <w:rFonts w:ascii="Times New Roman" w:hAnsi="Times New Roman"/>
              </w:rPr>
              <w:softHyphen/>
              <w:t>живание пользова</w:t>
            </w:r>
            <w:r w:rsidRPr="007532C8">
              <w:rPr>
                <w:rFonts w:ascii="Times New Roman" w:hAnsi="Times New Roman"/>
              </w:rPr>
              <w:softHyphen/>
              <w:t>телей библио</w:t>
            </w:r>
            <w:r w:rsidRPr="007532C8">
              <w:rPr>
                <w:rFonts w:ascii="Times New Roman" w:hAnsi="Times New Roman"/>
              </w:rPr>
              <w:softHyphen/>
              <w:t>тек</w:t>
            </w:r>
          </w:p>
        </w:tc>
        <w:tc>
          <w:tcPr>
            <w:tcW w:w="1550"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413"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992"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850"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34"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993"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992"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39"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8 289,4</w:t>
            </w:r>
          </w:p>
        </w:tc>
        <w:tc>
          <w:tcPr>
            <w:tcW w:w="1159" w:type="dxa"/>
            <w:gridSpan w:val="2"/>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14 719,4</w:t>
            </w:r>
          </w:p>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p>
        </w:tc>
        <w:tc>
          <w:tcPr>
            <w:tcW w:w="1139"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8 111,8</w:t>
            </w:r>
          </w:p>
        </w:tc>
        <w:tc>
          <w:tcPr>
            <w:tcW w:w="987"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5 114,7</w:t>
            </w:r>
          </w:p>
        </w:tc>
        <w:tc>
          <w:tcPr>
            <w:tcW w:w="1134" w:type="dxa"/>
            <w:gridSpan w:val="2"/>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5 114,7</w:t>
            </w:r>
          </w:p>
        </w:tc>
      </w:tr>
      <w:tr w:rsidR="007532C8" w:rsidRPr="007532C8" w:rsidTr="00EB0918">
        <w:tc>
          <w:tcPr>
            <w:tcW w:w="2077"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p>
        </w:tc>
        <w:tc>
          <w:tcPr>
            <w:tcW w:w="1550"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Количество</w:t>
            </w:r>
          </w:p>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посещений</w:t>
            </w:r>
          </w:p>
        </w:tc>
        <w:tc>
          <w:tcPr>
            <w:tcW w:w="1413"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шт.</w:t>
            </w:r>
          </w:p>
        </w:tc>
        <w:tc>
          <w:tcPr>
            <w:tcW w:w="992"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117157</w:t>
            </w:r>
          </w:p>
        </w:tc>
        <w:tc>
          <w:tcPr>
            <w:tcW w:w="850"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117400</w:t>
            </w:r>
          </w:p>
        </w:tc>
        <w:tc>
          <w:tcPr>
            <w:tcW w:w="1134"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117500</w:t>
            </w:r>
          </w:p>
        </w:tc>
        <w:tc>
          <w:tcPr>
            <w:tcW w:w="993"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118000</w:t>
            </w:r>
          </w:p>
        </w:tc>
        <w:tc>
          <w:tcPr>
            <w:tcW w:w="992"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118050</w:t>
            </w:r>
          </w:p>
        </w:tc>
        <w:tc>
          <w:tcPr>
            <w:tcW w:w="1139"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59" w:type="dxa"/>
            <w:gridSpan w:val="2"/>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39"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987"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34" w:type="dxa"/>
            <w:gridSpan w:val="2"/>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r>
      <w:tr w:rsidR="007532C8" w:rsidRPr="007532C8" w:rsidTr="00EB0918">
        <w:tc>
          <w:tcPr>
            <w:tcW w:w="2077"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Формирование, учет и обеспече</w:t>
            </w:r>
            <w:r w:rsidRPr="007532C8">
              <w:rPr>
                <w:rFonts w:ascii="Times New Roman" w:hAnsi="Times New Roman"/>
              </w:rPr>
              <w:softHyphen/>
              <w:t>ние физического сохранения и безопасности фондов библиотек</w:t>
            </w:r>
          </w:p>
        </w:tc>
        <w:tc>
          <w:tcPr>
            <w:tcW w:w="1550"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413"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992"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850"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34"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993"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992"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39"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8 289,3</w:t>
            </w:r>
          </w:p>
        </w:tc>
        <w:tc>
          <w:tcPr>
            <w:tcW w:w="1159" w:type="dxa"/>
            <w:gridSpan w:val="2"/>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1 859,9</w:t>
            </w:r>
          </w:p>
        </w:tc>
        <w:tc>
          <w:tcPr>
            <w:tcW w:w="1139"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7 889,0</w:t>
            </w:r>
          </w:p>
        </w:tc>
        <w:tc>
          <w:tcPr>
            <w:tcW w:w="987"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5 114,7</w:t>
            </w:r>
          </w:p>
        </w:tc>
        <w:tc>
          <w:tcPr>
            <w:tcW w:w="1134" w:type="dxa"/>
            <w:gridSpan w:val="2"/>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5 114,7</w:t>
            </w:r>
          </w:p>
        </w:tc>
      </w:tr>
      <w:tr w:rsidR="007532C8" w:rsidRPr="007532C8" w:rsidTr="00EB0918">
        <w:tc>
          <w:tcPr>
            <w:tcW w:w="2077"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p>
        </w:tc>
        <w:tc>
          <w:tcPr>
            <w:tcW w:w="1550"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Количество</w:t>
            </w:r>
          </w:p>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документов</w:t>
            </w:r>
          </w:p>
        </w:tc>
        <w:tc>
          <w:tcPr>
            <w:tcW w:w="1413"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шт.</w:t>
            </w:r>
          </w:p>
        </w:tc>
        <w:tc>
          <w:tcPr>
            <w:tcW w:w="992"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7760</w:t>
            </w:r>
          </w:p>
        </w:tc>
        <w:tc>
          <w:tcPr>
            <w:tcW w:w="850"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7770</w:t>
            </w:r>
          </w:p>
        </w:tc>
        <w:tc>
          <w:tcPr>
            <w:tcW w:w="1134"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7790</w:t>
            </w:r>
          </w:p>
        </w:tc>
        <w:tc>
          <w:tcPr>
            <w:tcW w:w="993"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7820</w:t>
            </w:r>
          </w:p>
        </w:tc>
        <w:tc>
          <w:tcPr>
            <w:tcW w:w="992"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7830</w:t>
            </w:r>
          </w:p>
        </w:tc>
        <w:tc>
          <w:tcPr>
            <w:tcW w:w="1139"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59" w:type="dxa"/>
            <w:gridSpan w:val="2"/>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39"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987"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34" w:type="dxa"/>
            <w:gridSpan w:val="2"/>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r>
      <w:tr w:rsidR="007532C8" w:rsidRPr="007532C8" w:rsidTr="00EB0918">
        <w:tc>
          <w:tcPr>
            <w:tcW w:w="14425" w:type="dxa"/>
            <w:gridSpan w:val="13"/>
            <w:vAlign w:val="center"/>
          </w:tcPr>
          <w:p w:rsidR="007532C8" w:rsidRPr="007532C8" w:rsidRDefault="007532C8" w:rsidP="00EB0918">
            <w:pPr>
              <w:widowControl w:val="0"/>
              <w:tabs>
                <w:tab w:val="left" w:pos="2700"/>
              </w:tabs>
              <w:autoSpaceDE w:val="0"/>
              <w:autoSpaceDN w:val="0"/>
              <w:adjustRightInd w:val="0"/>
              <w:spacing w:after="0" w:line="240" w:lineRule="auto"/>
              <w:jc w:val="center"/>
              <w:rPr>
                <w:rFonts w:ascii="Times New Roman" w:hAnsi="Times New Roman"/>
                <w:bCs/>
                <w:color w:val="000000"/>
                <w:lang w:eastAsia="ru-RU"/>
              </w:rPr>
            </w:pPr>
            <w:r w:rsidRPr="007532C8">
              <w:rPr>
                <w:rFonts w:ascii="Times New Roman" w:hAnsi="Times New Roman"/>
                <w:bCs/>
                <w:color w:val="000000"/>
                <w:lang w:eastAsia="ru-RU"/>
              </w:rPr>
              <w:t>Оказание муниципальных  услуг (выполнение работ) музеями</w:t>
            </w:r>
          </w:p>
        </w:tc>
        <w:tc>
          <w:tcPr>
            <w:tcW w:w="1134" w:type="dxa"/>
            <w:gridSpan w:val="2"/>
            <w:vAlign w:val="center"/>
          </w:tcPr>
          <w:p w:rsidR="007532C8" w:rsidRPr="007532C8" w:rsidRDefault="007532C8" w:rsidP="00EB0918">
            <w:pPr>
              <w:widowControl w:val="0"/>
              <w:tabs>
                <w:tab w:val="left" w:pos="2700"/>
              </w:tabs>
              <w:autoSpaceDE w:val="0"/>
              <w:autoSpaceDN w:val="0"/>
              <w:adjustRightInd w:val="0"/>
              <w:spacing w:after="0" w:line="240" w:lineRule="auto"/>
              <w:jc w:val="center"/>
              <w:rPr>
                <w:rFonts w:ascii="Times New Roman" w:hAnsi="Times New Roman"/>
                <w:bCs/>
                <w:color w:val="000000"/>
                <w:lang w:eastAsia="ru-RU"/>
              </w:rPr>
            </w:pPr>
          </w:p>
        </w:tc>
      </w:tr>
      <w:tr w:rsidR="007532C8" w:rsidRPr="007532C8" w:rsidTr="00EB0918">
        <w:tc>
          <w:tcPr>
            <w:tcW w:w="2077" w:type="dxa"/>
            <w:vAlign w:val="center"/>
          </w:tcPr>
          <w:p w:rsidR="007532C8" w:rsidRPr="007532C8" w:rsidRDefault="007532C8" w:rsidP="00EB0918">
            <w:pPr>
              <w:widowControl w:val="0"/>
              <w:autoSpaceDE w:val="0"/>
              <w:autoSpaceDN w:val="0"/>
              <w:adjustRightInd w:val="0"/>
              <w:spacing w:after="0" w:line="240" w:lineRule="auto"/>
              <w:ind w:right="-108"/>
              <w:jc w:val="center"/>
              <w:rPr>
                <w:rFonts w:ascii="Times New Roman" w:hAnsi="Times New Roman"/>
              </w:rPr>
            </w:pPr>
            <w:r w:rsidRPr="007532C8">
              <w:rPr>
                <w:rFonts w:ascii="Times New Roman" w:hAnsi="Times New Roman"/>
              </w:rPr>
              <w:t xml:space="preserve">Публичный показ </w:t>
            </w:r>
            <w:r w:rsidRPr="007532C8">
              <w:rPr>
                <w:rFonts w:ascii="Times New Roman" w:hAnsi="Times New Roman"/>
              </w:rPr>
              <w:lastRenderedPageBreak/>
              <w:t>музейных предметов, музейных коллекций</w:t>
            </w:r>
          </w:p>
        </w:tc>
        <w:tc>
          <w:tcPr>
            <w:tcW w:w="1550"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lastRenderedPageBreak/>
              <w:t>х</w:t>
            </w:r>
          </w:p>
        </w:tc>
        <w:tc>
          <w:tcPr>
            <w:tcW w:w="1413"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992"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850"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34"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993"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992"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39"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0,0</w:t>
            </w:r>
          </w:p>
        </w:tc>
        <w:tc>
          <w:tcPr>
            <w:tcW w:w="1159" w:type="dxa"/>
            <w:gridSpan w:val="2"/>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1 332,8</w:t>
            </w:r>
          </w:p>
        </w:tc>
        <w:tc>
          <w:tcPr>
            <w:tcW w:w="1139"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979,9</w:t>
            </w:r>
          </w:p>
        </w:tc>
        <w:tc>
          <w:tcPr>
            <w:tcW w:w="987"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421,0</w:t>
            </w:r>
          </w:p>
        </w:tc>
        <w:tc>
          <w:tcPr>
            <w:tcW w:w="1134" w:type="dxa"/>
            <w:gridSpan w:val="2"/>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421,0</w:t>
            </w:r>
          </w:p>
        </w:tc>
      </w:tr>
      <w:tr w:rsidR="007532C8" w:rsidRPr="007532C8" w:rsidTr="00EB0918">
        <w:tc>
          <w:tcPr>
            <w:tcW w:w="2077"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p>
        </w:tc>
        <w:tc>
          <w:tcPr>
            <w:tcW w:w="1550"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Число</w:t>
            </w:r>
          </w:p>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посетителей</w:t>
            </w:r>
          </w:p>
        </w:tc>
        <w:tc>
          <w:tcPr>
            <w:tcW w:w="1413"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Чел.</w:t>
            </w:r>
          </w:p>
        </w:tc>
        <w:tc>
          <w:tcPr>
            <w:tcW w:w="992"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0</w:t>
            </w:r>
          </w:p>
        </w:tc>
        <w:tc>
          <w:tcPr>
            <w:tcW w:w="850"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2450</w:t>
            </w:r>
          </w:p>
        </w:tc>
        <w:tc>
          <w:tcPr>
            <w:tcW w:w="1134"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2500</w:t>
            </w:r>
          </w:p>
        </w:tc>
        <w:tc>
          <w:tcPr>
            <w:tcW w:w="993"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2550</w:t>
            </w:r>
          </w:p>
        </w:tc>
        <w:tc>
          <w:tcPr>
            <w:tcW w:w="992"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2600</w:t>
            </w:r>
          </w:p>
        </w:tc>
        <w:tc>
          <w:tcPr>
            <w:tcW w:w="1139"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59" w:type="dxa"/>
            <w:gridSpan w:val="2"/>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39"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987"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34" w:type="dxa"/>
            <w:gridSpan w:val="2"/>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r>
      <w:tr w:rsidR="007532C8" w:rsidRPr="007532C8" w:rsidTr="00EB0918">
        <w:tc>
          <w:tcPr>
            <w:tcW w:w="2077"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Формирование, учет, изучение, обеспечение физического сохра</w:t>
            </w:r>
            <w:r w:rsidRPr="007532C8">
              <w:rPr>
                <w:rFonts w:ascii="Times New Roman" w:hAnsi="Times New Roman"/>
              </w:rPr>
              <w:softHyphen/>
              <w:t>нения и безопасности музейных предметов, музейных коллекций</w:t>
            </w:r>
          </w:p>
        </w:tc>
        <w:tc>
          <w:tcPr>
            <w:tcW w:w="1550"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413"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992"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850"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34"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993"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992"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39"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0,0</w:t>
            </w:r>
          </w:p>
        </w:tc>
        <w:tc>
          <w:tcPr>
            <w:tcW w:w="1159" w:type="dxa"/>
            <w:gridSpan w:val="2"/>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903,5</w:t>
            </w:r>
          </w:p>
        </w:tc>
        <w:tc>
          <w:tcPr>
            <w:tcW w:w="1139"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1013,3</w:t>
            </w:r>
          </w:p>
        </w:tc>
        <w:tc>
          <w:tcPr>
            <w:tcW w:w="987"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421,0</w:t>
            </w:r>
          </w:p>
        </w:tc>
        <w:tc>
          <w:tcPr>
            <w:tcW w:w="1134" w:type="dxa"/>
            <w:gridSpan w:val="2"/>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421,0</w:t>
            </w:r>
          </w:p>
        </w:tc>
      </w:tr>
      <w:tr w:rsidR="007532C8" w:rsidRPr="007532C8" w:rsidTr="00EB0918">
        <w:tc>
          <w:tcPr>
            <w:tcW w:w="2077"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p>
        </w:tc>
        <w:tc>
          <w:tcPr>
            <w:tcW w:w="1550"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Количество</w:t>
            </w:r>
          </w:p>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предметов</w:t>
            </w:r>
          </w:p>
        </w:tc>
        <w:tc>
          <w:tcPr>
            <w:tcW w:w="1413"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шт.</w:t>
            </w:r>
          </w:p>
        </w:tc>
        <w:tc>
          <w:tcPr>
            <w:tcW w:w="992"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0</w:t>
            </w:r>
          </w:p>
        </w:tc>
        <w:tc>
          <w:tcPr>
            <w:tcW w:w="850"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15000</w:t>
            </w:r>
          </w:p>
        </w:tc>
        <w:tc>
          <w:tcPr>
            <w:tcW w:w="1134"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15500</w:t>
            </w:r>
          </w:p>
        </w:tc>
        <w:tc>
          <w:tcPr>
            <w:tcW w:w="993"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16000</w:t>
            </w:r>
          </w:p>
        </w:tc>
        <w:tc>
          <w:tcPr>
            <w:tcW w:w="992"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16500</w:t>
            </w:r>
          </w:p>
        </w:tc>
        <w:tc>
          <w:tcPr>
            <w:tcW w:w="1139"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59" w:type="dxa"/>
            <w:gridSpan w:val="2"/>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39"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987"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34" w:type="dxa"/>
            <w:gridSpan w:val="2"/>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r>
      <w:tr w:rsidR="007532C8" w:rsidRPr="007532C8" w:rsidTr="00EB0918">
        <w:tc>
          <w:tcPr>
            <w:tcW w:w="2077"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Создание экспозиций (выставок) музеев, организация выездных выставок</w:t>
            </w:r>
          </w:p>
        </w:tc>
        <w:tc>
          <w:tcPr>
            <w:tcW w:w="1550"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413"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992"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850"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34"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993"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992"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39"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0,0</w:t>
            </w:r>
          </w:p>
        </w:tc>
        <w:tc>
          <w:tcPr>
            <w:tcW w:w="1159" w:type="dxa"/>
            <w:gridSpan w:val="2"/>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690,9</w:t>
            </w:r>
          </w:p>
        </w:tc>
        <w:tc>
          <w:tcPr>
            <w:tcW w:w="1139"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1001,2</w:t>
            </w:r>
          </w:p>
        </w:tc>
        <w:tc>
          <w:tcPr>
            <w:tcW w:w="987"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421,0</w:t>
            </w:r>
          </w:p>
        </w:tc>
        <w:tc>
          <w:tcPr>
            <w:tcW w:w="1134" w:type="dxa"/>
            <w:gridSpan w:val="2"/>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421,0</w:t>
            </w:r>
          </w:p>
        </w:tc>
      </w:tr>
      <w:tr w:rsidR="007532C8" w:rsidRPr="007532C8" w:rsidTr="00EB0918">
        <w:tc>
          <w:tcPr>
            <w:tcW w:w="2077"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p>
        </w:tc>
        <w:tc>
          <w:tcPr>
            <w:tcW w:w="1550"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Количество экспозиций</w:t>
            </w:r>
          </w:p>
        </w:tc>
        <w:tc>
          <w:tcPr>
            <w:tcW w:w="1413"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шт.</w:t>
            </w:r>
          </w:p>
        </w:tc>
        <w:tc>
          <w:tcPr>
            <w:tcW w:w="992"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0</w:t>
            </w:r>
          </w:p>
        </w:tc>
        <w:tc>
          <w:tcPr>
            <w:tcW w:w="850"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16</w:t>
            </w:r>
          </w:p>
        </w:tc>
        <w:tc>
          <w:tcPr>
            <w:tcW w:w="1134"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16</w:t>
            </w:r>
          </w:p>
        </w:tc>
        <w:tc>
          <w:tcPr>
            <w:tcW w:w="993"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16</w:t>
            </w:r>
          </w:p>
        </w:tc>
        <w:tc>
          <w:tcPr>
            <w:tcW w:w="992"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16</w:t>
            </w:r>
          </w:p>
        </w:tc>
        <w:tc>
          <w:tcPr>
            <w:tcW w:w="1139"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59" w:type="dxa"/>
            <w:gridSpan w:val="2"/>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39"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987"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34" w:type="dxa"/>
            <w:gridSpan w:val="2"/>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r>
      <w:tr w:rsidR="007532C8" w:rsidRPr="007532C8" w:rsidTr="00EB0918">
        <w:tc>
          <w:tcPr>
            <w:tcW w:w="2077"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Услуга по публикации музейных предметов, музейных коллекций путем публичного по</w:t>
            </w:r>
            <w:r w:rsidRPr="007532C8">
              <w:rPr>
                <w:rFonts w:ascii="Times New Roman" w:hAnsi="Times New Roman"/>
              </w:rPr>
              <w:softHyphen/>
              <w:t>каза, воспроизведения в печатных изда</w:t>
            </w:r>
            <w:r w:rsidRPr="007532C8">
              <w:rPr>
                <w:rFonts w:ascii="Times New Roman" w:hAnsi="Times New Roman"/>
              </w:rPr>
              <w:softHyphen/>
              <w:t xml:space="preserve">ниях, на электронных и </w:t>
            </w:r>
            <w:r w:rsidRPr="007532C8">
              <w:rPr>
                <w:rFonts w:ascii="Times New Roman" w:hAnsi="Times New Roman"/>
              </w:rPr>
              <w:lastRenderedPageBreak/>
              <w:t>других видах носителей, в том числе виртуальном ре</w:t>
            </w:r>
            <w:r w:rsidRPr="007532C8">
              <w:rPr>
                <w:rFonts w:ascii="Times New Roman" w:hAnsi="Times New Roman"/>
              </w:rPr>
              <w:softHyphen/>
              <w:t>жиме</w:t>
            </w:r>
          </w:p>
        </w:tc>
        <w:tc>
          <w:tcPr>
            <w:tcW w:w="1550"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lastRenderedPageBreak/>
              <w:t>х</w:t>
            </w:r>
          </w:p>
        </w:tc>
        <w:tc>
          <w:tcPr>
            <w:tcW w:w="1413"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992"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850"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34"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993"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992"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39"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1 529,9</w:t>
            </w:r>
          </w:p>
        </w:tc>
        <w:tc>
          <w:tcPr>
            <w:tcW w:w="1159" w:type="dxa"/>
            <w:gridSpan w:val="2"/>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0,0</w:t>
            </w:r>
          </w:p>
        </w:tc>
        <w:tc>
          <w:tcPr>
            <w:tcW w:w="1139"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0,0</w:t>
            </w:r>
          </w:p>
        </w:tc>
        <w:tc>
          <w:tcPr>
            <w:tcW w:w="987"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0,0</w:t>
            </w:r>
          </w:p>
        </w:tc>
        <w:tc>
          <w:tcPr>
            <w:tcW w:w="1134" w:type="dxa"/>
            <w:gridSpan w:val="2"/>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0,0</w:t>
            </w:r>
          </w:p>
        </w:tc>
      </w:tr>
      <w:tr w:rsidR="007532C8" w:rsidRPr="007532C8" w:rsidTr="00EB0918">
        <w:tc>
          <w:tcPr>
            <w:tcW w:w="2077"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p>
        </w:tc>
        <w:tc>
          <w:tcPr>
            <w:tcW w:w="1550"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Количество</w:t>
            </w:r>
          </w:p>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посетителей</w:t>
            </w:r>
          </w:p>
        </w:tc>
        <w:tc>
          <w:tcPr>
            <w:tcW w:w="1413"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Тыс.чел.</w:t>
            </w:r>
          </w:p>
        </w:tc>
        <w:tc>
          <w:tcPr>
            <w:tcW w:w="992"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3,820</w:t>
            </w:r>
          </w:p>
        </w:tc>
        <w:tc>
          <w:tcPr>
            <w:tcW w:w="850"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0</w:t>
            </w:r>
          </w:p>
        </w:tc>
        <w:tc>
          <w:tcPr>
            <w:tcW w:w="1134"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0</w:t>
            </w:r>
          </w:p>
        </w:tc>
        <w:tc>
          <w:tcPr>
            <w:tcW w:w="993"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0</w:t>
            </w:r>
          </w:p>
        </w:tc>
        <w:tc>
          <w:tcPr>
            <w:tcW w:w="992"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0</w:t>
            </w:r>
          </w:p>
        </w:tc>
        <w:tc>
          <w:tcPr>
            <w:tcW w:w="1139"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59" w:type="dxa"/>
            <w:gridSpan w:val="2"/>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39"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987"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34" w:type="dxa"/>
            <w:gridSpan w:val="2"/>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r>
      <w:tr w:rsidR="007532C8" w:rsidRPr="007532C8" w:rsidTr="00EB0918">
        <w:tc>
          <w:tcPr>
            <w:tcW w:w="2077"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p>
        </w:tc>
        <w:tc>
          <w:tcPr>
            <w:tcW w:w="1550"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Количество</w:t>
            </w:r>
          </w:p>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выставок</w:t>
            </w:r>
          </w:p>
        </w:tc>
        <w:tc>
          <w:tcPr>
            <w:tcW w:w="1413"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Ед.</w:t>
            </w:r>
          </w:p>
        </w:tc>
        <w:tc>
          <w:tcPr>
            <w:tcW w:w="992"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16</w:t>
            </w:r>
          </w:p>
        </w:tc>
        <w:tc>
          <w:tcPr>
            <w:tcW w:w="850"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0</w:t>
            </w:r>
          </w:p>
        </w:tc>
        <w:tc>
          <w:tcPr>
            <w:tcW w:w="1134"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0</w:t>
            </w:r>
          </w:p>
        </w:tc>
        <w:tc>
          <w:tcPr>
            <w:tcW w:w="993"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0</w:t>
            </w:r>
          </w:p>
        </w:tc>
        <w:tc>
          <w:tcPr>
            <w:tcW w:w="992"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0</w:t>
            </w:r>
          </w:p>
        </w:tc>
        <w:tc>
          <w:tcPr>
            <w:tcW w:w="1139"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59" w:type="dxa"/>
            <w:gridSpan w:val="2"/>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39"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987"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34" w:type="dxa"/>
            <w:gridSpan w:val="2"/>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r>
      <w:tr w:rsidR="007532C8" w:rsidRPr="007532C8" w:rsidTr="00EB0918">
        <w:tc>
          <w:tcPr>
            <w:tcW w:w="2077"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p>
        </w:tc>
        <w:tc>
          <w:tcPr>
            <w:tcW w:w="1550"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Количество экспонирован</w:t>
            </w:r>
            <w:r w:rsidRPr="007532C8">
              <w:rPr>
                <w:rFonts w:ascii="Times New Roman" w:hAnsi="Times New Roman"/>
              </w:rPr>
              <w:softHyphen/>
              <w:t>ных музейных предметов за отчетный пе</w:t>
            </w:r>
            <w:r w:rsidRPr="007532C8">
              <w:rPr>
                <w:rFonts w:ascii="Times New Roman" w:hAnsi="Times New Roman"/>
              </w:rPr>
              <w:softHyphen/>
              <w:t>риод</w:t>
            </w:r>
          </w:p>
        </w:tc>
        <w:tc>
          <w:tcPr>
            <w:tcW w:w="1413"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Ед.</w:t>
            </w:r>
          </w:p>
        </w:tc>
        <w:tc>
          <w:tcPr>
            <w:tcW w:w="992"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1890</w:t>
            </w:r>
          </w:p>
        </w:tc>
        <w:tc>
          <w:tcPr>
            <w:tcW w:w="850"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0</w:t>
            </w:r>
          </w:p>
        </w:tc>
        <w:tc>
          <w:tcPr>
            <w:tcW w:w="1134"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0</w:t>
            </w:r>
          </w:p>
        </w:tc>
        <w:tc>
          <w:tcPr>
            <w:tcW w:w="993"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0</w:t>
            </w:r>
          </w:p>
        </w:tc>
        <w:tc>
          <w:tcPr>
            <w:tcW w:w="992"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0</w:t>
            </w:r>
          </w:p>
        </w:tc>
        <w:tc>
          <w:tcPr>
            <w:tcW w:w="1139"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59" w:type="dxa"/>
            <w:gridSpan w:val="2"/>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39"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987"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34" w:type="dxa"/>
            <w:gridSpan w:val="2"/>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r>
      <w:tr w:rsidR="007532C8" w:rsidRPr="007532C8" w:rsidTr="00EB0918">
        <w:tc>
          <w:tcPr>
            <w:tcW w:w="2077" w:type="dxa"/>
            <w:vAlign w:val="center"/>
          </w:tcPr>
          <w:p w:rsidR="007532C8" w:rsidRPr="007532C8" w:rsidRDefault="007532C8" w:rsidP="00EB0918">
            <w:pPr>
              <w:widowControl w:val="0"/>
              <w:autoSpaceDE w:val="0"/>
              <w:autoSpaceDN w:val="0"/>
              <w:adjustRightInd w:val="0"/>
              <w:spacing w:after="0" w:line="240" w:lineRule="auto"/>
              <w:ind w:right="-108"/>
              <w:jc w:val="center"/>
              <w:rPr>
                <w:rFonts w:ascii="Times New Roman" w:hAnsi="Times New Roman"/>
              </w:rPr>
            </w:pPr>
            <w:r w:rsidRPr="007532C8">
              <w:rPr>
                <w:rFonts w:ascii="Times New Roman" w:hAnsi="Times New Roman"/>
              </w:rPr>
              <w:t>Работа по формированию, учету, хранению, изучению и обеспече</w:t>
            </w:r>
            <w:r w:rsidRPr="007532C8">
              <w:rPr>
                <w:rFonts w:ascii="Times New Roman" w:hAnsi="Times New Roman"/>
              </w:rPr>
              <w:softHyphen/>
              <w:t>нию сохранности музейного фонда</w:t>
            </w:r>
          </w:p>
        </w:tc>
        <w:tc>
          <w:tcPr>
            <w:tcW w:w="1550"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413"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992"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850"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34"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993"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992"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39"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1 529,9</w:t>
            </w:r>
          </w:p>
        </w:tc>
        <w:tc>
          <w:tcPr>
            <w:tcW w:w="1159" w:type="dxa"/>
            <w:gridSpan w:val="2"/>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0,0</w:t>
            </w:r>
          </w:p>
        </w:tc>
        <w:tc>
          <w:tcPr>
            <w:tcW w:w="1139"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0,0</w:t>
            </w:r>
          </w:p>
        </w:tc>
        <w:tc>
          <w:tcPr>
            <w:tcW w:w="987"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0,0</w:t>
            </w:r>
          </w:p>
        </w:tc>
        <w:tc>
          <w:tcPr>
            <w:tcW w:w="1134" w:type="dxa"/>
            <w:gridSpan w:val="2"/>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0,0</w:t>
            </w:r>
          </w:p>
        </w:tc>
      </w:tr>
      <w:tr w:rsidR="007532C8" w:rsidRPr="007532C8" w:rsidTr="00EB0918">
        <w:tc>
          <w:tcPr>
            <w:tcW w:w="2077"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p>
        </w:tc>
        <w:tc>
          <w:tcPr>
            <w:tcW w:w="1550"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Объем фондов (основной и на</w:t>
            </w:r>
            <w:r w:rsidRPr="007532C8">
              <w:rPr>
                <w:rFonts w:ascii="Times New Roman" w:hAnsi="Times New Roman"/>
              </w:rPr>
              <w:softHyphen/>
              <w:t>учно-вспомога</w:t>
            </w:r>
            <w:r w:rsidRPr="007532C8">
              <w:rPr>
                <w:rFonts w:ascii="Times New Roman" w:hAnsi="Times New Roman"/>
              </w:rPr>
              <w:softHyphen/>
              <w:t>тельный)</w:t>
            </w:r>
          </w:p>
        </w:tc>
        <w:tc>
          <w:tcPr>
            <w:tcW w:w="1413"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Ед.</w:t>
            </w:r>
          </w:p>
        </w:tc>
        <w:tc>
          <w:tcPr>
            <w:tcW w:w="992"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13500</w:t>
            </w:r>
          </w:p>
        </w:tc>
        <w:tc>
          <w:tcPr>
            <w:tcW w:w="850"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0</w:t>
            </w:r>
          </w:p>
        </w:tc>
        <w:tc>
          <w:tcPr>
            <w:tcW w:w="1134"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0</w:t>
            </w:r>
          </w:p>
        </w:tc>
        <w:tc>
          <w:tcPr>
            <w:tcW w:w="993"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0</w:t>
            </w:r>
          </w:p>
        </w:tc>
        <w:tc>
          <w:tcPr>
            <w:tcW w:w="992"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0</w:t>
            </w:r>
          </w:p>
        </w:tc>
        <w:tc>
          <w:tcPr>
            <w:tcW w:w="1139"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59" w:type="dxa"/>
            <w:gridSpan w:val="2"/>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39"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987"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34" w:type="dxa"/>
            <w:gridSpan w:val="2"/>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r>
      <w:tr w:rsidR="007532C8" w:rsidRPr="007532C8" w:rsidTr="00EB0918">
        <w:tc>
          <w:tcPr>
            <w:tcW w:w="2077"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p>
        </w:tc>
        <w:tc>
          <w:tcPr>
            <w:tcW w:w="1550"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Количество музейных предметов, внесенных в электронный каталог</w:t>
            </w:r>
          </w:p>
        </w:tc>
        <w:tc>
          <w:tcPr>
            <w:tcW w:w="1413"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Ед.</w:t>
            </w:r>
          </w:p>
        </w:tc>
        <w:tc>
          <w:tcPr>
            <w:tcW w:w="992"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300</w:t>
            </w:r>
          </w:p>
        </w:tc>
        <w:tc>
          <w:tcPr>
            <w:tcW w:w="850"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360</w:t>
            </w:r>
          </w:p>
        </w:tc>
        <w:tc>
          <w:tcPr>
            <w:tcW w:w="1134"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400</w:t>
            </w:r>
          </w:p>
        </w:tc>
        <w:tc>
          <w:tcPr>
            <w:tcW w:w="993"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450</w:t>
            </w:r>
          </w:p>
        </w:tc>
        <w:tc>
          <w:tcPr>
            <w:tcW w:w="992"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500</w:t>
            </w:r>
          </w:p>
        </w:tc>
        <w:tc>
          <w:tcPr>
            <w:tcW w:w="1139"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59" w:type="dxa"/>
            <w:gridSpan w:val="2"/>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39"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987"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34" w:type="dxa"/>
            <w:gridSpan w:val="2"/>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r>
      <w:tr w:rsidR="007532C8" w:rsidRPr="007532C8" w:rsidTr="00EB0918">
        <w:tc>
          <w:tcPr>
            <w:tcW w:w="15559" w:type="dxa"/>
            <w:gridSpan w:val="15"/>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Задача 2. «</w:t>
            </w:r>
            <w:r w:rsidRPr="007532C8">
              <w:rPr>
                <w:rFonts w:ascii="Times New Roman" w:hAnsi="Times New Roman"/>
                <w:lang w:eastAsia="ru-RU"/>
              </w:rPr>
              <w:t>Формирование благоприятных условий реализации, воспроизводства и развития творческого потенциала населения Ижемского района»</w:t>
            </w:r>
          </w:p>
        </w:tc>
      </w:tr>
      <w:tr w:rsidR="007532C8" w:rsidRPr="007532C8" w:rsidTr="00EB0918">
        <w:tc>
          <w:tcPr>
            <w:tcW w:w="15559" w:type="dxa"/>
            <w:gridSpan w:val="15"/>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bCs/>
                <w:color w:val="000000"/>
                <w:lang w:eastAsia="ru-RU"/>
              </w:rPr>
            </w:pPr>
            <w:r w:rsidRPr="007532C8">
              <w:rPr>
                <w:rFonts w:ascii="Times New Roman" w:hAnsi="Times New Roman"/>
                <w:bCs/>
                <w:color w:val="000000"/>
                <w:lang w:eastAsia="ru-RU"/>
              </w:rPr>
              <w:t>Оказание муниципальных  услуг (выполнение работ) учреждениями культурно-досугового типа</w:t>
            </w:r>
          </w:p>
        </w:tc>
      </w:tr>
      <w:tr w:rsidR="007532C8" w:rsidRPr="007532C8" w:rsidTr="00EB0918">
        <w:tc>
          <w:tcPr>
            <w:tcW w:w="2077" w:type="dxa"/>
            <w:vAlign w:val="center"/>
          </w:tcPr>
          <w:p w:rsidR="007532C8" w:rsidRPr="007532C8" w:rsidRDefault="007532C8" w:rsidP="00EB0918">
            <w:pPr>
              <w:widowControl w:val="0"/>
              <w:autoSpaceDE w:val="0"/>
              <w:autoSpaceDN w:val="0"/>
              <w:adjustRightInd w:val="0"/>
              <w:spacing w:after="0" w:line="240" w:lineRule="auto"/>
              <w:ind w:right="-108"/>
              <w:jc w:val="center"/>
              <w:rPr>
                <w:rFonts w:ascii="Times New Roman" w:hAnsi="Times New Roman"/>
              </w:rPr>
            </w:pPr>
            <w:r w:rsidRPr="007532C8">
              <w:rPr>
                <w:rFonts w:ascii="Times New Roman" w:hAnsi="Times New Roman"/>
              </w:rPr>
              <w:lastRenderedPageBreak/>
              <w:t>Показ концертных (организация показа) и концертных программ (Платная)</w:t>
            </w:r>
          </w:p>
        </w:tc>
        <w:tc>
          <w:tcPr>
            <w:tcW w:w="1550"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413"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992"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850"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34"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993"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992"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39"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0,0</w:t>
            </w:r>
          </w:p>
        </w:tc>
        <w:tc>
          <w:tcPr>
            <w:tcW w:w="1159" w:type="dxa"/>
            <w:gridSpan w:val="2"/>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39 128,2</w:t>
            </w:r>
          </w:p>
        </w:tc>
        <w:tc>
          <w:tcPr>
            <w:tcW w:w="1139"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18911,0</w:t>
            </w:r>
          </w:p>
        </w:tc>
        <w:tc>
          <w:tcPr>
            <w:tcW w:w="1129" w:type="dxa"/>
            <w:gridSpan w:val="2"/>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13 706,8</w:t>
            </w:r>
          </w:p>
        </w:tc>
        <w:tc>
          <w:tcPr>
            <w:tcW w:w="992"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14 646,8</w:t>
            </w:r>
          </w:p>
        </w:tc>
      </w:tr>
      <w:tr w:rsidR="007532C8" w:rsidRPr="007532C8" w:rsidTr="00EB0918">
        <w:tc>
          <w:tcPr>
            <w:tcW w:w="2077"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p>
        </w:tc>
        <w:tc>
          <w:tcPr>
            <w:tcW w:w="1550"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Число зрителей</w:t>
            </w:r>
          </w:p>
        </w:tc>
        <w:tc>
          <w:tcPr>
            <w:tcW w:w="1413"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Чел.</w:t>
            </w:r>
          </w:p>
        </w:tc>
        <w:tc>
          <w:tcPr>
            <w:tcW w:w="992"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0</w:t>
            </w:r>
          </w:p>
        </w:tc>
        <w:tc>
          <w:tcPr>
            <w:tcW w:w="850"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52516</w:t>
            </w:r>
          </w:p>
        </w:tc>
        <w:tc>
          <w:tcPr>
            <w:tcW w:w="1134"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52600</w:t>
            </w:r>
          </w:p>
        </w:tc>
        <w:tc>
          <w:tcPr>
            <w:tcW w:w="993"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52700</w:t>
            </w:r>
          </w:p>
        </w:tc>
        <w:tc>
          <w:tcPr>
            <w:tcW w:w="992"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52700</w:t>
            </w:r>
          </w:p>
        </w:tc>
        <w:tc>
          <w:tcPr>
            <w:tcW w:w="1139"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59" w:type="dxa"/>
            <w:gridSpan w:val="2"/>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39"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29" w:type="dxa"/>
            <w:gridSpan w:val="2"/>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992"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p>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r>
      <w:tr w:rsidR="007532C8" w:rsidRPr="007532C8" w:rsidTr="00EB0918">
        <w:tc>
          <w:tcPr>
            <w:tcW w:w="2077" w:type="dxa"/>
            <w:vAlign w:val="center"/>
          </w:tcPr>
          <w:p w:rsidR="007532C8" w:rsidRPr="007532C8" w:rsidRDefault="007532C8" w:rsidP="00EB0918">
            <w:pPr>
              <w:widowControl w:val="0"/>
              <w:autoSpaceDE w:val="0"/>
              <w:autoSpaceDN w:val="0"/>
              <w:adjustRightInd w:val="0"/>
              <w:spacing w:after="0" w:line="240" w:lineRule="auto"/>
              <w:ind w:right="-108"/>
              <w:jc w:val="center"/>
              <w:rPr>
                <w:rFonts w:ascii="Times New Roman" w:hAnsi="Times New Roman"/>
              </w:rPr>
            </w:pPr>
            <w:r w:rsidRPr="007532C8">
              <w:rPr>
                <w:rFonts w:ascii="Times New Roman" w:hAnsi="Times New Roman"/>
              </w:rPr>
              <w:t>Организация деятельности клуб</w:t>
            </w:r>
            <w:r w:rsidRPr="007532C8">
              <w:rPr>
                <w:rFonts w:ascii="Times New Roman" w:hAnsi="Times New Roman"/>
              </w:rPr>
              <w:softHyphen/>
              <w:t>ных формирований и формирова</w:t>
            </w:r>
            <w:r w:rsidRPr="007532C8">
              <w:rPr>
                <w:rFonts w:ascii="Times New Roman" w:hAnsi="Times New Roman"/>
              </w:rPr>
              <w:softHyphen/>
              <w:t>ний самодеятельного народного творчества</w:t>
            </w:r>
          </w:p>
        </w:tc>
        <w:tc>
          <w:tcPr>
            <w:tcW w:w="1550"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413"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992"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850"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34"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993"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992"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39"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0,0</w:t>
            </w:r>
          </w:p>
        </w:tc>
        <w:tc>
          <w:tcPr>
            <w:tcW w:w="1159" w:type="dxa"/>
            <w:gridSpan w:val="2"/>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2 497,0</w:t>
            </w:r>
          </w:p>
        </w:tc>
        <w:tc>
          <w:tcPr>
            <w:tcW w:w="1139"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20553,1</w:t>
            </w:r>
          </w:p>
        </w:tc>
        <w:tc>
          <w:tcPr>
            <w:tcW w:w="1129" w:type="dxa"/>
            <w:gridSpan w:val="2"/>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13 706,8</w:t>
            </w:r>
          </w:p>
        </w:tc>
        <w:tc>
          <w:tcPr>
            <w:tcW w:w="992"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14 646,8</w:t>
            </w:r>
          </w:p>
        </w:tc>
      </w:tr>
      <w:tr w:rsidR="007532C8" w:rsidRPr="007532C8" w:rsidTr="00EB0918">
        <w:tc>
          <w:tcPr>
            <w:tcW w:w="2077"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p>
        </w:tc>
        <w:tc>
          <w:tcPr>
            <w:tcW w:w="1550"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Количество клубных фор</w:t>
            </w:r>
            <w:r w:rsidRPr="007532C8">
              <w:rPr>
                <w:rFonts w:ascii="Times New Roman" w:hAnsi="Times New Roman"/>
              </w:rPr>
              <w:softHyphen/>
              <w:t>мирований</w:t>
            </w:r>
          </w:p>
        </w:tc>
        <w:tc>
          <w:tcPr>
            <w:tcW w:w="1413"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шт.</w:t>
            </w:r>
          </w:p>
        </w:tc>
        <w:tc>
          <w:tcPr>
            <w:tcW w:w="992"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0</w:t>
            </w:r>
          </w:p>
        </w:tc>
        <w:tc>
          <w:tcPr>
            <w:tcW w:w="850"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269</w:t>
            </w:r>
          </w:p>
        </w:tc>
        <w:tc>
          <w:tcPr>
            <w:tcW w:w="1134"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269</w:t>
            </w:r>
          </w:p>
        </w:tc>
        <w:tc>
          <w:tcPr>
            <w:tcW w:w="993"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269</w:t>
            </w:r>
          </w:p>
        </w:tc>
        <w:tc>
          <w:tcPr>
            <w:tcW w:w="992"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269</w:t>
            </w:r>
          </w:p>
        </w:tc>
        <w:tc>
          <w:tcPr>
            <w:tcW w:w="1139"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59" w:type="dxa"/>
            <w:gridSpan w:val="2"/>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39"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29" w:type="dxa"/>
            <w:gridSpan w:val="2"/>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992"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r>
      <w:tr w:rsidR="007532C8" w:rsidRPr="007532C8" w:rsidTr="00EB0918">
        <w:tc>
          <w:tcPr>
            <w:tcW w:w="2077"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Услуга по развитию творческой деятельно</w:t>
            </w:r>
            <w:r w:rsidRPr="007532C8">
              <w:rPr>
                <w:rFonts w:ascii="Times New Roman" w:hAnsi="Times New Roman"/>
              </w:rPr>
              <w:softHyphen/>
              <w:t>сти и показу концер</w:t>
            </w:r>
            <w:r w:rsidRPr="007532C8">
              <w:rPr>
                <w:rFonts w:ascii="Times New Roman" w:hAnsi="Times New Roman"/>
              </w:rPr>
              <w:softHyphen/>
              <w:t>тов, концертных программ, про</w:t>
            </w:r>
            <w:r w:rsidRPr="007532C8">
              <w:rPr>
                <w:rFonts w:ascii="Times New Roman" w:hAnsi="Times New Roman"/>
              </w:rPr>
              <w:softHyphen/>
              <w:t>ведению киносеан</w:t>
            </w:r>
            <w:r w:rsidRPr="007532C8">
              <w:rPr>
                <w:rFonts w:ascii="Times New Roman" w:hAnsi="Times New Roman"/>
              </w:rPr>
              <w:softHyphen/>
              <w:t>сов и других мероприя</w:t>
            </w:r>
            <w:r w:rsidRPr="007532C8">
              <w:rPr>
                <w:rFonts w:ascii="Times New Roman" w:hAnsi="Times New Roman"/>
              </w:rPr>
              <w:softHyphen/>
              <w:t>тий</w:t>
            </w:r>
          </w:p>
        </w:tc>
        <w:tc>
          <w:tcPr>
            <w:tcW w:w="1550"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413"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992"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850"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34"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993"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992"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39"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20 124,3</w:t>
            </w:r>
          </w:p>
        </w:tc>
        <w:tc>
          <w:tcPr>
            <w:tcW w:w="1159" w:type="dxa"/>
            <w:gridSpan w:val="2"/>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0,0</w:t>
            </w:r>
          </w:p>
        </w:tc>
        <w:tc>
          <w:tcPr>
            <w:tcW w:w="1139"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0,0</w:t>
            </w:r>
          </w:p>
        </w:tc>
        <w:tc>
          <w:tcPr>
            <w:tcW w:w="1129" w:type="dxa"/>
            <w:gridSpan w:val="2"/>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0,0</w:t>
            </w:r>
          </w:p>
        </w:tc>
        <w:tc>
          <w:tcPr>
            <w:tcW w:w="992"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0,0</w:t>
            </w:r>
          </w:p>
        </w:tc>
      </w:tr>
      <w:tr w:rsidR="007532C8" w:rsidRPr="007532C8" w:rsidTr="00EB0918">
        <w:tc>
          <w:tcPr>
            <w:tcW w:w="2077"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p>
        </w:tc>
        <w:tc>
          <w:tcPr>
            <w:tcW w:w="1550"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Количество зрителей (посе</w:t>
            </w:r>
            <w:r w:rsidRPr="007532C8">
              <w:rPr>
                <w:rFonts w:ascii="Times New Roman" w:hAnsi="Times New Roman"/>
              </w:rPr>
              <w:softHyphen/>
              <w:t>тителей)</w:t>
            </w:r>
          </w:p>
        </w:tc>
        <w:tc>
          <w:tcPr>
            <w:tcW w:w="1413"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Чел.</w:t>
            </w:r>
          </w:p>
        </w:tc>
        <w:tc>
          <w:tcPr>
            <w:tcW w:w="992"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64683</w:t>
            </w:r>
          </w:p>
        </w:tc>
        <w:tc>
          <w:tcPr>
            <w:tcW w:w="850"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0</w:t>
            </w:r>
          </w:p>
        </w:tc>
        <w:tc>
          <w:tcPr>
            <w:tcW w:w="1134"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0</w:t>
            </w:r>
          </w:p>
        </w:tc>
        <w:tc>
          <w:tcPr>
            <w:tcW w:w="993"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0</w:t>
            </w:r>
          </w:p>
        </w:tc>
        <w:tc>
          <w:tcPr>
            <w:tcW w:w="992"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0</w:t>
            </w:r>
          </w:p>
        </w:tc>
        <w:tc>
          <w:tcPr>
            <w:tcW w:w="1139"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59" w:type="dxa"/>
            <w:gridSpan w:val="2"/>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39"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29" w:type="dxa"/>
            <w:gridSpan w:val="2"/>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992"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r>
      <w:tr w:rsidR="007532C8" w:rsidRPr="007532C8" w:rsidTr="00EB0918">
        <w:tc>
          <w:tcPr>
            <w:tcW w:w="2077"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p>
        </w:tc>
        <w:tc>
          <w:tcPr>
            <w:tcW w:w="1550"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Количество клубных фор</w:t>
            </w:r>
            <w:r w:rsidRPr="007532C8">
              <w:rPr>
                <w:rFonts w:ascii="Times New Roman" w:hAnsi="Times New Roman"/>
              </w:rPr>
              <w:softHyphen/>
              <w:t>мирований</w:t>
            </w:r>
          </w:p>
        </w:tc>
        <w:tc>
          <w:tcPr>
            <w:tcW w:w="1413"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Ед.</w:t>
            </w:r>
          </w:p>
        </w:tc>
        <w:tc>
          <w:tcPr>
            <w:tcW w:w="992"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275</w:t>
            </w:r>
          </w:p>
        </w:tc>
        <w:tc>
          <w:tcPr>
            <w:tcW w:w="850"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0</w:t>
            </w:r>
          </w:p>
        </w:tc>
        <w:tc>
          <w:tcPr>
            <w:tcW w:w="1134"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0</w:t>
            </w:r>
          </w:p>
        </w:tc>
        <w:tc>
          <w:tcPr>
            <w:tcW w:w="993"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0</w:t>
            </w:r>
          </w:p>
        </w:tc>
        <w:tc>
          <w:tcPr>
            <w:tcW w:w="992"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0</w:t>
            </w:r>
          </w:p>
        </w:tc>
        <w:tc>
          <w:tcPr>
            <w:tcW w:w="1139"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59" w:type="dxa"/>
            <w:gridSpan w:val="2"/>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39"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29" w:type="dxa"/>
            <w:gridSpan w:val="2"/>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992"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r>
      <w:tr w:rsidR="007532C8" w:rsidRPr="007532C8" w:rsidTr="00EB0918">
        <w:tc>
          <w:tcPr>
            <w:tcW w:w="2077" w:type="dxa"/>
            <w:vAlign w:val="center"/>
          </w:tcPr>
          <w:p w:rsidR="007532C8" w:rsidRPr="007532C8" w:rsidRDefault="007532C8" w:rsidP="00EB0918">
            <w:pPr>
              <w:widowControl w:val="0"/>
              <w:autoSpaceDE w:val="0"/>
              <w:autoSpaceDN w:val="0"/>
              <w:adjustRightInd w:val="0"/>
              <w:spacing w:after="0" w:line="240" w:lineRule="auto"/>
              <w:ind w:right="-108"/>
              <w:jc w:val="center"/>
              <w:rPr>
                <w:rFonts w:ascii="Times New Roman" w:hAnsi="Times New Roman"/>
              </w:rPr>
            </w:pPr>
            <w:r w:rsidRPr="007532C8">
              <w:rPr>
                <w:rFonts w:ascii="Times New Roman" w:hAnsi="Times New Roman"/>
              </w:rPr>
              <w:t>Работа по проведе</w:t>
            </w:r>
            <w:r w:rsidRPr="007532C8">
              <w:rPr>
                <w:rFonts w:ascii="Times New Roman" w:hAnsi="Times New Roman"/>
              </w:rPr>
              <w:softHyphen/>
              <w:t>нию фестива</w:t>
            </w:r>
            <w:r w:rsidRPr="007532C8">
              <w:rPr>
                <w:rFonts w:ascii="Times New Roman" w:hAnsi="Times New Roman"/>
              </w:rPr>
              <w:softHyphen/>
              <w:t xml:space="preserve">лей, выставок, смотров, </w:t>
            </w:r>
            <w:r w:rsidRPr="007532C8">
              <w:rPr>
                <w:rFonts w:ascii="Times New Roman" w:hAnsi="Times New Roman"/>
              </w:rPr>
              <w:lastRenderedPageBreak/>
              <w:t>конкур</w:t>
            </w:r>
            <w:r w:rsidRPr="007532C8">
              <w:rPr>
                <w:rFonts w:ascii="Times New Roman" w:hAnsi="Times New Roman"/>
              </w:rPr>
              <w:softHyphen/>
              <w:t>сов, куль</w:t>
            </w:r>
            <w:r w:rsidRPr="007532C8">
              <w:rPr>
                <w:rFonts w:ascii="Times New Roman" w:hAnsi="Times New Roman"/>
              </w:rPr>
              <w:softHyphen/>
              <w:t>турно-просвети</w:t>
            </w:r>
            <w:r w:rsidRPr="007532C8">
              <w:rPr>
                <w:rFonts w:ascii="Times New Roman" w:hAnsi="Times New Roman"/>
              </w:rPr>
              <w:softHyphen/>
              <w:t>тельских мероприя</w:t>
            </w:r>
            <w:r w:rsidRPr="007532C8">
              <w:rPr>
                <w:rFonts w:ascii="Times New Roman" w:hAnsi="Times New Roman"/>
              </w:rPr>
              <w:softHyphen/>
              <w:t>тий, творческих конкур</w:t>
            </w:r>
            <w:r w:rsidRPr="007532C8">
              <w:rPr>
                <w:rFonts w:ascii="Times New Roman" w:hAnsi="Times New Roman"/>
              </w:rPr>
              <w:softHyphen/>
              <w:t>сов, по со</w:t>
            </w:r>
            <w:r w:rsidRPr="007532C8">
              <w:rPr>
                <w:rFonts w:ascii="Times New Roman" w:hAnsi="Times New Roman"/>
              </w:rPr>
              <w:softHyphen/>
              <w:t>хранению нематери</w:t>
            </w:r>
            <w:r w:rsidRPr="007532C8">
              <w:rPr>
                <w:rFonts w:ascii="Times New Roman" w:hAnsi="Times New Roman"/>
              </w:rPr>
              <w:softHyphen/>
              <w:t>аль</w:t>
            </w:r>
            <w:r w:rsidRPr="007532C8">
              <w:rPr>
                <w:rFonts w:ascii="Times New Roman" w:hAnsi="Times New Roman"/>
              </w:rPr>
              <w:softHyphen/>
              <w:t>ного культурного наследия</w:t>
            </w:r>
          </w:p>
        </w:tc>
        <w:tc>
          <w:tcPr>
            <w:tcW w:w="1550"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lastRenderedPageBreak/>
              <w:t>х</w:t>
            </w:r>
          </w:p>
        </w:tc>
        <w:tc>
          <w:tcPr>
            <w:tcW w:w="1413"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992"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850"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34"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993"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992"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39"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20 124,3</w:t>
            </w:r>
          </w:p>
        </w:tc>
        <w:tc>
          <w:tcPr>
            <w:tcW w:w="1159" w:type="dxa"/>
            <w:gridSpan w:val="2"/>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0,0</w:t>
            </w:r>
          </w:p>
        </w:tc>
        <w:tc>
          <w:tcPr>
            <w:tcW w:w="1139"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0,0</w:t>
            </w:r>
          </w:p>
        </w:tc>
        <w:tc>
          <w:tcPr>
            <w:tcW w:w="1129" w:type="dxa"/>
            <w:gridSpan w:val="2"/>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0,0</w:t>
            </w:r>
          </w:p>
        </w:tc>
        <w:tc>
          <w:tcPr>
            <w:tcW w:w="992"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0,0</w:t>
            </w:r>
          </w:p>
        </w:tc>
      </w:tr>
      <w:tr w:rsidR="007532C8" w:rsidRPr="007532C8" w:rsidTr="00EB0918">
        <w:tc>
          <w:tcPr>
            <w:tcW w:w="2077"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p>
        </w:tc>
        <w:tc>
          <w:tcPr>
            <w:tcW w:w="1550"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Количество мероприятий</w:t>
            </w:r>
          </w:p>
        </w:tc>
        <w:tc>
          <w:tcPr>
            <w:tcW w:w="1413"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Ед.</w:t>
            </w:r>
          </w:p>
        </w:tc>
        <w:tc>
          <w:tcPr>
            <w:tcW w:w="992"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4258</w:t>
            </w:r>
          </w:p>
        </w:tc>
        <w:tc>
          <w:tcPr>
            <w:tcW w:w="850"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0</w:t>
            </w:r>
          </w:p>
        </w:tc>
        <w:tc>
          <w:tcPr>
            <w:tcW w:w="1134"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0</w:t>
            </w:r>
          </w:p>
        </w:tc>
        <w:tc>
          <w:tcPr>
            <w:tcW w:w="993"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0</w:t>
            </w:r>
          </w:p>
        </w:tc>
        <w:tc>
          <w:tcPr>
            <w:tcW w:w="992"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0</w:t>
            </w:r>
          </w:p>
        </w:tc>
        <w:tc>
          <w:tcPr>
            <w:tcW w:w="1139"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59" w:type="dxa"/>
            <w:gridSpan w:val="2"/>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39"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29" w:type="dxa"/>
            <w:gridSpan w:val="2"/>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992"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r>
      <w:tr w:rsidR="007532C8" w:rsidRPr="007532C8" w:rsidTr="00EB0918">
        <w:tc>
          <w:tcPr>
            <w:tcW w:w="2077"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p>
        </w:tc>
        <w:tc>
          <w:tcPr>
            <w:tcW w:w="1550"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Количество участников клубных фор</w:t>
            </w:r>
            <w:r w:rsidRPr="007532C8">
              <w:rPr>
                <w:rFonts w:ascii="Times New Roman" w:hAnsi="Times New Roman"/>
              </w:rPr>
              <w:softHyphen/>
              <w:t>мирований</w:t>
            </w:r>
          </w:p>
        </w:tc>
        <w:tc>
          <w:tcPr>
            <w:tcW w:w="1413"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Ед.</w:t>
            </w:r>
          </w:p>
        </w:tc>
        <w:tc>
          <w:tcPr>
            <w:tcW w:w="992"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2603</w:t>
            </w:r>
          </w:p>
        </w:tc>
        <w:tc>
          <w:tcPr>
            <w:tcW w:w="850"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0</w:t>
            </w:r>
          </w:p>
        </w:tc>
        <w:tc>
          <w:tcPr>
            <w:tcW w:w="1134"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0</w:t>
            </w:r>
          </w:p>
        </w:tc>
        <w:tc>
          <w:tcPr>
            <w:tcW w:w="993"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0</w:t>
            </w:r>
          </w:p>
        </w:tc>
        <w:tc>
          <w:tcPr>
            <w:tcW w:w="992"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0</w:t>
            </w:r>
          </w:p>
        </w:tc>
        <w:tc>
          <w:tcPr>
            <w:tcW w:w="1139"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59" w:type="dxa"/>
            <w:gridSpan w:val="2"/>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39"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29" w:type="dxa"/>
            <w:gridSpan w:val="2"/>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992"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r>
      <w:tr w:rsidR="007532C8" w:rsidRPr="007532C8" w:rsidTr="00EB0918">
        <w:tc>
          <w:tcPr>
            <w:tcW w:w="15559" w:type="dxa"/>
            <w:gridSpan w:val="15"/>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bCs/>
                <w:color w:val="000000"/>
                <w:lang w:eastAsia="ru-RU"/>
              </w:rPr>
            </w:pPr>
            <w:r w:rsidRPr="007532C8">
              <w:rPr>
                <w:rFonts w:ascii="Times New Roman" w:hAnsi="Times New Roman"/>
                <w:bCs/>
                <w:color w:val="000000"/>
                <w:lang w:eastAsia="ru-RU"/>
              </w:rPr>
              <w:t>Оказание муниципальных услуг (выполнение работ) муниципальными учреждениями дополнительного образования</w:t>
            </w:r>
          </w:p>
        </w:tc>
      </w:tr>
      <w:tr w:rsidR="007532C8" w:rsidRPr="007532C8" w:rsidTr="00EB0918">
        <w:tc>
          <w:tcPr>
            <w:tcW w:w="2077" w:type="dxa"/>
            <w:vAlign w:val="center"/>
          </w:tcPr>
          <w:p w:rsidR="007532C8" w:rsidRPr="007532C8" w:rsidRDefault="007532C8" w:rsidP="00EB0918">
            <w:pPr>
              <w:widowControl w:val="0"/>
              <w:autoSpaceDE w:val="0"/>
              <w:autoSpaceDN w:val="0"/>
              <w:adjustRightInd w:val="0"/>
              <w:spacing w:after="0" w:line="240" w:lineRule="auto"/>
              <w:ind w:right="-108"/>
              <w:jc w:val="center"/>
              <w:rPr>
                <w:rFonts w:ascii="Times New Roman" w:hAnsi="Times New Roman"/>
              </w:rPr>
            </w:pPr>
            <w:r w:rsidRPr="007532C8">
              <w:rPr>
                <w:rFonts w:ascii="Times New Roman" w:hAnsi="Times New Roman"/>
              </w:rPr>
              <w:t>Реализация допол</w:t>
            </w:r>
            <w:r w:rsidRPr="007532C8">
              <w:rPr>
                <w:rFonts w:ascii="Times New Roman" w:hAnsi="Times New Roman"/>
              </w:rPr>
              <w:softHyphen/>
              <w:t>нительных об</w:t>
            </w:r>
            <w:r w:rsidRPr="007532C8">
              <w:rPr>
                <w:rFonts w:ascii="Times New Roman" w:hAnsi="Times New Roman"/>
              </w:rPr>
              <w:softHyphen/>
              <w:t>щеоб</w:t>
            </w:r>
            <w:r w:rsidRPr="007532C8">
              <w:rPr>
                <w:rFonts w:ascii="Times New Roman" w:hAnsi="Times New Roman"/>
              </w:rPr>
              <w:softHyphen/>
              <w:t>разовательных об</w:t>
            </w:r>
            <w:r w:rsidRPr="007532C8">
              <w:rPr>
                <w:rFonts w:ascii="Times New Roman" w:hAnsi="Times New Roman"/>
              </w:rPr>
              <w:softHyphen/>
              <w:t>щеразви</w:t>
            </w:r>
            <w:r w:rsidRPr="007532C8">
              <w:rPr>
                <w:rFonts w:ascii="Times New Roman" w:hAnsi="Times New Roman"/>
              </w:rPr>
              <w:softHyphen/>
              <w:t>вающих программ</w:t>
            </w:r>
          </w:p>
        </w:tc>
        <w:tc>
          <w:tcPr>
            <w:tcW w:w="1550"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413"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992"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850"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34"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993"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992"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53" w:type="dxa"/>
            <w:gridSpan w:val="2"/>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0,0</w:t>
            </w:r>
          </w:p>
        </w:tc>
        <w:tc>
          <w:tcPr>
            <w:tcW w:w="1145"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1 595,5</w:t>
            </w:r>
          </w:p>
        </w:tc>
        <w:tc>
          <w:tcPr>
            <w:tcW w:w="1139"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4 176,6</w:t>
            </w:r>
          </w:p>
        </w:tc>
        <w:tc>
          <w:tcPr>
            <w:tcW w:w="987"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2 206,4</w:t>
            </w:r>
          </w:p>
        </w:tc>
        <w:tc>
          <w:tcPr>
            <w:tcW w:w="1134" w:type="dxa"/>
            <w:gridSpan w:val="2"/>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2 206,4</w:t>
            </w:r>
          </w:p>
        </w:tc>
      </w:tr>
      <w:tr w:rsidR="007532C8" w:rsidRPr="007532C8" w:rsidTr="00EB0918">
        <w:tc>
          <w:tcPr>
            <w:tcW w:w="2077"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p>
        </w:tc>
        <w:tc>
          <w:tcPr>
            <w:tcW w:w="1550"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Число</w:t>
            </w:r>
          </w:p>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обучающихся</w:t>
            </w:r>
          </w:p>
        </w:tc>
        <w:tc>
          <w:tcPr>
            <w:tcW w:w="1413"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Чел.</w:t>
            </w:r>
          </w:p>
        </w:tc>
        <w:tc>
          <w:tcPr>
            <w:tcW w:w="992"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0</w:t>
            </w:r>
          </w:p>
        </w:tc>
        <w:tc>
          <w:tcPr>
            <w:tcW w:w="850"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24</w:t>
            </w:r>
          </w:p>
        </w:tc>
        <w:tc>
          <w:tcPr>
            <w:tcW w:w="1134"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24</w:t>
            </w:r>
          </w:p>
        </w:tc>
        <w:tc>
          <w:tcPr>
            <w:tcW w:w="993"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24</w:t>
            </w:r>
          </w:p>
        </w:tc>
        <w:tc>
          <w:tcPr>
            <w:tcW w:w="992"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24</w:t>
            </w:r>
          </w:p>
        </w:tc>
        <w:tc>
          <w:tcPr>
            <w:tcW w:w="1153" w:type="dxa"/>
            <w:gridSpan w:val="2"/>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45"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39"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987"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34" w:type="dxa"/>
            <w:gridSpan w:val="2"/>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r>
      <w:tr w:rsidR="007532C8" w:rsidRPr="007532C8" w:rsidTr="00EB0918">
        <w:tc>
          <w:tcPr>
            <w:tcW w:w="2077" w:type="dxa"/>
            <w:vAlign w:val="center"/>
          </w:tcPr>
          <w:p w:rsidR="007532C8" w:rsidRPr="007532C8" w:rsidRDefault="007532C8" w:rsidP="00EB0918">
            <w:pPr>
              <w:widowControl w:val="0"/>
              <w:autoSpaceDE w:val="0"/>
              <w:autoSpaceDN w:val="0"/>
              <w:adjustRightInd w:val="0"/>
              <w:spacing w:after="0" w:line="240" w:lineRule="auto"/>
              <w:ind w:right="-108"/>
              <w:jc w:val="center"/>
              <w:rPr>
                <w:rFonts w:ascii="Times New Roman" w:hAnsi="Times New Roman"/>
              </w:rPr>
            </w:pPr>
            <w:r w:rsidRPr="007532C8">
              <w:rPr>
                <w:rFonts w:ascii="Times New Roman" w:hAnsi="Times New Roman"/>
              </w:rPr>
              <w:t>Реализация допол</w:t>
            </w:r>
            <w:r w:rsidRPr="007532C8">
              <w:rPr>
                <w:rFonts w:ascii="Times New Roman" w:hAnsi="Times New Roman"/>
              </w:rPr>
              <w:softHyphen/>
              <w:t>нительных пред</w:t>
            </w:r>
            <w:r w:rsidRPr="007532C8">
              <w:rPr>
                <w:rFonts w:ascii="Times New Roman" w:hAnsi="Times New Roman"/>
              </w:rPr>
              <w:softHyphen/>
              <w:t>профессиональных программ в области искусств</w:t>
            </w:r>
          </w:p>
        </w:tc>
        <w:tc>
          <w:tcPr>
            <w:tcW w:w="1550"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413"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992"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850"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34"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993"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992"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53" w:type="dxa"/>
            <w:gridSpan w:val="2"/>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0,0</w:t>
            </w:r>
          </w:p>
        </w:tc>
        <w:tc>
          <w:tcPr>
            <w:tcW w:w="1145"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1 196,7</w:t>
            </w:r>
          </w:p>
        </w:tc>
        <w:tc>
          <w:tcPr>
            <w:tcW w:w="1139"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3 177,0</w:t>
            </w:r>
          </w:p>
        </w:tc>
        <w:tc>
          <w:tcPr>
            <w:tcW w:w="987"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2 206,4</w:t>
            </w:r>
          </w:p>
        </w:tc>
        <w:tc>
          <w:tcPr>
            <w:tcW w:w="1134" w:type="dxa"/>
            <w:gridSpan w:val="2"/>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2 206,4</w:t>
            </w:r>
          </w:p>
        </w:tc>
      </w:tr>
      <w:tr w:rsidR="007532C8" w:rsidRPr="007532C8" w:rsidTr="00EB0918">
        <w:tc>
          <w:tcPr>
            <w:tcW w:w="2077"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p>
        </w:tc>
        <w:tc>
          <w:tcPr>
            <w:tcW w:w="1550"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Число</w:t>
            </w:r>
          </w:p>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обучающихся</w:t>
            </w:r>
          </w:p>
        </w:tc>
        <w:tc>
          <w:tcPr>
            <w:tcW w:w="1413"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Чел.</w:t>
            </w:r>
          </w:p>
        </w:tc>
        <w:tc>
          <w:tcPr>
            <w:tcW w:w="992"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0</w:t>
            </w:r>
          </w:p>
        </w:tc>
        <w:tc>
          <w:tcPr>
            <w:tcW w:w="850"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18</w:t>
            </w:r>
          </w:p>
        </w:tc>
        <w:tc>
          <w:tcPr>
            <w:tcW w:w="1134"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18</w:t>
            </w:r>
          </w:p>
        </w:tc>
        <w:tc>
          <w:tcPr>
            <w:tcW w:w="993"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18</w:t>
            </w:r>
          </w:p>
        </w:tc>
        <w:tc>
          <w:tcPr>
            <w:tcW w:w="992"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18</w:t>
            </w:r>
          </w:p>
        </w:tc>
        <w:tc>
          <w:tcPr>
            <w:tcW w:w="1153" w:type="dxa"/>
            <w:gridSpan w:val="2"/>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45"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39"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987"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34" w:type="dxa"/>
            <w:gridSpan w:val="2"/>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r>
      <w:tr w:rsidR="007532C8" w:rsidRPr="007532C8" w:rsidTr="00EB0918">
        <w:tc>
          <w:tcPr>
            <w:tcW w:w="2077"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Реализация допол</w:t>
            </w:r>
            <w:r w:rsidRPr="007532C8">
              <w:rPr>
                <w:rFonts w:ascii="Times New Roman" w:hAnsi="Times New Roman"/>
              </w:rPr>
              <w:softHyphen/>
              <w:t>нительных об</w:t>
            </w:r>
            <w:r w:rsidRPr="007532C8">
              <w:rPr>
                <w:rFonts w:ascii="Times New Roman" w:hAnsi="Times New Roman"/>
              </w:rPr>
              <w:softHyphen/>
              <w:t>ще</w:t>
            </w:r>
            <w:r w:rsidRPr="007532C8">
              <w:rPr>
                <w:rFonts w:ascii="Times New Roman" w:hAnsi="Times New Roman"/>
              </w:rPr>
              <w:softHyphen/>
              <w:t>образовательных предпрофес</w:t>
            </w:r>
            <w:r w:rsidRPr="007532C8">
              <w:rPr>
                <w:rFonts w:ascii="Times New Roman" w:hAnsi="Times New Roman"/>
              </w:rPr>
              <w:softHyphen/>
              <w:t>сио</w:t>
            </w:r>
            <w:r w:rsidRPr="007532C8">
              <w:rPr>
                <w:rFonts w:ascii="Times New Roman" w:hAnsi="Times New Roman"/>
              </w:rPr>
              <w:softHyphen/>
              <w:t>нальных программ в области искусств</w:t>
            </w:r>
          </w:p>
        </w:tc>
        <w:tc>
          <w:tcPr>
            <w:tcW w:w="1550"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413"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992"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850"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34"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993"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992"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53" w:type="dxa"/>
            <w:gridSpan w:val="2"/>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0,0</w:t>
            </w:r>
          </w:p>
        </w:tc>
        <w:tc>
          <w:tcPr>
            <w:tcW w:w="1145"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6 961,1</w:t>
            </w:r>
          </w:p>
        </w:tc>
        <w:tc>
          <w:tcPr>
            <w:tcW w:w="1139"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3 177,0</w:t>
            </w:r>
          </w:p>
        </w:tc>
        <w:tc>
          <w:tcPr>
            <w:tcW w:w="987"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2 206,4</w:t>
            </w:r>
          </w:p>
        </w:tc>
        <w:tc>
          <w:tcPr>
            <w:tcW w:w="1134" w:type="dxa"/>
            <w:gridSpan w:val="2"/>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2 206,4</w:t>
            </w:r>
          </w:p>
        </w:tc>
      </w:tr>
      <w:tr w:rsidR="007532C8" w:rsidRPr="007532C8" w:rsidTr="00EB0918">
        <w:tc>
          <w:tcPr>
            <w:tcW w:w="2077"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p>
        </w:tc>
        <w:tc>
          <w:tcPr>
            <w:tcW w:w="1550"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Число</w:t>
            </w:r>
          </w:p>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lastRenderedPageBreak/>
              <w:t>обучающихся</w:t>
            </w:r>
          </w:p>
        </w:tc>
        <w:tc>
          <w:tcPr>
            <w:tcW w:w="1413"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lastRenderedPageBreak/>
              <w:t>Чел.</w:t>
            </w:r>
          </w:p>
        </w:tc>
        <w:tc>
          <w:tcPr>
            <w:tcW w:w="992"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0</w:t>
            </w:r>
          </w:p>
        </w:tc>
        <w:tc>
          <w:tcPr>
            <w:tcW w:w="850"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105</w:t>
            </w:r>
          </w:p>
        </w:tc>
        <w:tc>
          <w:tcPr>
            <w:tcW w:w="1134"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105</w:t>
            </w:r>
          </w:p>
        </w:tc>
        <w:tc>
          <w:tcPr>
            <w:tcW w:w="993"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105</w:t>
            </w:r>
          </w:p>
        </w:tc>
        <w:tc>
          <w:tcPr>
            <w:tcW w:w="992"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105</w:t>
            </w:r>
          </w:p>
        </w:tc>
        <w:tc>
          <w:tcPr>
            <w:tcW w:w="1153" w:type="dxa"/>
            <w:gridSpan w:val="2"/>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45"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39"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987"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34" w:type="dxa"/>
            <w:gridSpan w:val="2"/>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r>
      <w:tr w:rsidR="007532C8" w:rsidRPr="007532C8" w:rsidTr="00EB0918">
        <w:tc>
          <w:tcPr>
            <w:tcW w:w="2077"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p>
        </w:tc>
        <w:tc>
          <w:tcPr>
            <w:tcW w:w="1550"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413"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992"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850"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34"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993"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992"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53" w:type="dxa"/>
            <w:gridSpan w:val="2"/>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7 962,8</w:t>
            </w:r>
          </w:p>
        </w:tc>
        <w:tc>
          <w:tcPr>
            <w:tcW w:w="1145"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0,0</w:t>
            </w:r>
          </w:p>
        </w:tc>
        <w:tc>
          <w:tcPr>
            <w:tcW w:w="1139"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0,0</w:t>
            </w:r>
          </w:p>
        </w:tc>
        <w:tc>
          <w:tcPr>
            <w:tcW w:w="987"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0,0</w:t>
            </w:r>
          </w:p>
        </w:tc>
        <w:tc>
          <w:tcPr>
            <w:tcW w:w="1134" w:type="dxa"/>
            <w:gridSpan w:val="2"/>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0,0</w:t>
            </w:r>
          </w:p>
        </w:tc>
      </w:tr>
      <w:tr w:rsidR="007532C8" w:rsidRPr="007532C8" w:rsidTr="00EB0918">
        <w:tc>
          <w:tcPr>
            <w:tcW w:w="2077" w:type="dxa"/>
            <w:vAlign w:val="center"/>
          </w:tcPr>
          <w:p w:rsidR="007532C8" w:rsidRPr="007532C8" w:rsidRDefault="007532C8" w:rsidP="00EB0918">
            <w:pPr>
              <w:widowControl w:val="0"/>
              <w:autoSpaceDE w:val="0"/>
              <w:autoSpaceDN w:val="0"/>
              <w:adjustRightInd w:val="0"/>
              <w:spacing w:after="0" w:line="240" w:lineRule="auto"/>
              <w:ind w:right="-108"/>
              <w:jc w:val="center"/>
              <w:rPr>
                <w:rFonts w:ascii="Times New Roman" w:hAnsi="Times New Roman"/>
              </w:rPr>
            </w:pPr>
            <w:r w:rsidRPr="007532C8">
              <w:rPr>
                <w:rFonts w:ascii="Times New Roman" w:hAnsi="Times New Roman"/>
              </w:rPr>
              <w:t>Реализация допол</w:t>
            </w:r>
            <w:r w:rsidRPr="007532C8">
              <w:rPr>
                <w:rFonts w:ascii="Times New Roman" w:hAnsi="Times New Roman"/>
              </w:rPr>
              <w:softHyphen/>
              <w:t>нительных об</w:t>
            </w:r>
            <w:r w:rsidRPr="007532C8">
              <w:rPr>
                <w:rFonts w:ascii="Times New Roman" w:hAnsi="Times New Roman"/>
              </w:rPr>
              <w:softHyphen/>
              <w:t>разо</w:t>
            </w:r>
            <w:r w:rsidRPr="007532C8">
              <w:rPr>
                <w:rFonts w:ascii="Times New Roman" w:hAnsi="Times New Roman"/>
              </w:rPr>
              <w:softHyphen/>
              <w:t>вательных программ</w:t>
            </w:r>
          </w:p>
        </w:tc>
        <w:tc>
          <w:tcPr>
            <w:tcW w:w="1550"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Количество учащихся</w:t>
            </w:r>
          </w:p>
        </w:tc>
        <w:tc>
          <w:tcPr>
            <w:tcW w:w="1413"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Чел.</w:t>
            </w:r>
          </w:p>
        </w:tc>
        <w:tc>
          <w:tcPr>
            <w:tcW w:w="992"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112</w:t>
            </w:r>
          </w:p>
        </w:tc>
        <w:tc>
          <w:tcPr>
            <w:tcW w:w="850"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0</w:t>
            </w:r>
          </w:p>
        </w:tc>
        <w:tc>
          <w:tcPr>
            <w:tcW w:w="1134"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0</w:t>
            </w:r>
          </w:p>
        </w:tc>
        <w:tc>
          <w:tcPr>
            <w:tcW w:w="993"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0</w:t>
            </w:r>
          </w:p>
        </w:tc>
        <w:tc>
          <w:tcPr>
            <w:tcW w:w="992"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0</w:t>
            </w:r>
          </w:p>
        </w:tc>
        <w:tc>
          <w:tcPr>
            <w:tcW w:w="1153" w:type="dxa"/>
            <w:gridSpan w:val="2"/>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45"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39"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987"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34" w:type="dxa"/>
            <w:gridSpan w:val="2"/>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r>
      <w:tr w:rsidR="007532C8" w:rsidRPr="007532C8" w:rsidTr="00EB0918">
        <w:tc>
          <w:tcPr>
            <w:tcW w:w="15559" w:type="dxa"/>
            <w:gridSpan w:val="15"/>
            <w:vAlign w:val="center"/>
          </w:tcPr>
          <w:p w:rsidR="007532C8" w:rsidRPr="007532C8" w:rsidRDefault="007532C8" w:rsidP="00EB0918">
            <w:pPr>
              <w:widowControl w:val="0"/>
              <w:autoSpaceDE w:val="0"/>
              <w:autoSpaceDN w:val="0"/>
              <w:adjustRightInd w:val="0"/>
              <w:spacing w:after="0" w:line="240" w:lineRule="auto"/>
              <w:jc w:val="center"/>
              <w:rPr>
                <w:rFonts w:ascii="Times New Roman" w:eastAsia="Times New Roman" w:hAnsi="Times New Roman"/>
              </w:rPr>
            </w:pPr>
            <w:r w:rsidRPr="007532C8">
              <w:rPr>
                <w:rFonts w:ascii="Times New Roman" w:eastAsia="Times New Roman" w:hAnsi="Times New Roman"/>
              </w:rPr>
              <w:t>Задача 3. «</w:t>
            </w:r>
            <w:r w:rsidRPr="007532C8">
              <w:rPr>
                <w:rFonts w:ascii="Times New Roman" w:eastAsia="Times New Roman" w:hAnsi="Times New Roman"/>
                <w:color w:val="000000"/>
              </w:rPr>
              <w:t>Обеспечение реализации муниципальной программы»</w:t>
            </w:r>
          </w:p>
        </w:tc>
      </w:tr>
      <w:tr w:rsidR="007532C8" w:rsidRPr="007532C8" w:rsidTr="00EB0918">
        <w:tc>
          <w:tcPr>
            <w:tcW w:w="15559" w:type="dxa"/>
            <w:gridSpan w:val="15"/>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bCs/>
                <w:color w:val="000000"/>
                <w:lang w:eastAsia="ru-RU"/>
              </w:rPr>
            </w:pPr>
            <w:r w:rsidRPr="007532C8">
              <w:rPr>
                <w:rFonts w:ascii="Times New Roman" w:hAnsi="Times New Roman"/>
                <w:bCs/>
                <w:color w:val="000000"/>
                <w:lang w:eastAsia="ru-RU"/>
              </w:rPr>
              <w:t>Оказание муниципальных услуг (выполнение работ) прочими учреждениями</w:t>
            </w:r>
          </w:p>
        </w:tc>
      </w:tr>
      <w:tr w:rsidR="007532C8" w:rsidRPr="007532C8" w:rsidTr="00EB0918">
        <w:tc>
          <w:tcPr>
            <w:tcW w:w="2077" w:type="dxa"/>
            <w:vAlign w:val="center"/>
          </w:tcPr>
          <w:p w:rsidR="007532C8" w:rsidRPr="007532C8" w:rsidRDefault="007532C8" w:rsidP="00EB0918">
            <w:pPr>
              <w:widowControl w:val="0"/>
              <w:autoSpaceDE w:val="0"/>
              <w:autoSpaceDN w:val="0"/>
              <w:adjustRightInd w:val="0"/>
              <w:spacing w:after="0" w:line="240" w:lineRule="auto"/>
              <w:ind w:right="-108"/>
              <w:jc w:val="center"/>
              <w:rPr>
                <w:rFonts w:ascii="Times New Roman" w:hAnsi="Times New Roman"/>
              </w:rPr>
            </w:pPr>
            <w:r w:rsidRPr="007532C8">
              <w:rPr>
                <w:rFonts w:ascii="Times New Roman" w:hAnsi="Times New Roman"/>
              </w:rPr>
              <w:t>Услуги по обеспе</w:t>
            </w:r>
            <w:r w:rsidRPr="007532C8">
              <w:rPr>
                <w:rFonts w:ascii="Times New Roman" w:hAnsi="Times New Roman"/>
              </w:rPr>
              <w:softHyphen/>
              <w:t>чению текущего содержания зданий и сооружений му</w:t>
            </w:r>
            <w:r w:rsidRPr="007532C8">
              <w:rPr>
                <w:rFonts w:ascii="Times New Roman" w:hAnsi="Times New Roman"/>
              </w:rPr>
              <w:softHyphen/>
              <w:t>ниципальных учре</w:t>
            </w:r>
            <w:r w:rsidRPr="007532C8">
              <w:rPr>
                <w:rFonts w:ascii="Times New Roman" w:hAnsi="Times New Roman"/>
              </w:rPr>
              <w:softHyphen/>
              <w:t>ждений</w:t>
            </w:r>
          </w:p>
        </w:tc>
        <w:tc>
          <w:tcPr>
            <w:tcW w:w="1550"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413"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992"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850"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34"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993"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992"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53" w:type="dxa"/>
            <w:gridSpan w:val="2"/>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10 711,4</w:t>
            </w:r>
          </w:p>
        </w:tc>
        <w:tc>
          <w:tcPr>
            <w:tcW w:w="1145"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0,0</w:t>
            </w:r>
          </w:p>
        </w:tc>
        <w:tc>
          <w:tcPr>
            <w:tcW w:w="1139"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0,0</w:t>
            </w:r>
          </w:p>
        </w:tc>
        <w:tc>
          <w:tcPr>
            <w:tcW w:w="987"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0,0</w:t>
            </w:r>
          </w:p>
        </w:tc>
        <w:tc>
          <w:tcPr>
            <w:tcW w:w="1134" w:type="dxa"/>
            <w:gridSpan w:val="2"/>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0,0</w:t>
            </w:r>
          </w:p>
        </w:tc>
      </w:tr>
      <w:tr w:rsidR="007532C8" w:rsidRPr="007532C8" w:rsidTr="00EB0918">
        <w:tc>
          <w:tcPr>
            <w:tcW w:w="2077"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p>
        </w:tc>
        <w:tc>
          <w:tcPr>
            <w:tcW w:w="1550"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Количество обслуживае</w:t>
            </w:r>
            <w:r w:rsidRPr="007532C8">
              <w:rPr>
                <w:rFonts w:ascii="Times New Roman" w:hAnsi="Times New Roman"/>
              </w:rPr>
              <w:softHyphen/>
              <w:t>мых зданий</w:t>
            </w:r>
          </w:p>
        </w:tc>
        <w:tc>
          <w:tcPr>
            <w:tcW w:w="1413"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Ед.</w:t>
            </w:r>
          </w:p>
        </w:tc>
        <w:tc>
          <w:tcPr>
            <w:tcW w:w="992"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34</w:t>
            </w:r>
          </w:p>
        </w:tc>
        <w:tc>
          <w:tcPr>
            <w:tcW w:w="850"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0</w:t>
            </w:r>
          </w:p>
        </w:tc>
        <w:tc>
          <w:tcPr>
            <w:tcW w:w="1134"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0</w:t>
            </w:r>
          </w:p>
        </w:tc>
        <w:tc>
          <w:tcPr>
            <w:tcW w:w="993"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0</w:t>
            </w:r>
          </w:p>
        </w:tc>
        <w:tc>
          <w:tcPr>
            <w:tcW w:w="992"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0</w:t>
            </w:r>
          </w:p>
        </w:tc>
        <w:tc>
          <w:tcPr>
            <w:tcW w:w="1153" w:type="dxa"/>
            <w:gridSpan w:val="2"/>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45"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39"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987"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34" w:type="dxa"/>
            <w:gridSpan w:val="2"/>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r>
      <w:tr w:rsidR="007532C8" w:rsidRPr="007532C8" w:rsidTr="00EB0918">
        <w:tc>
          <w:tcPr>
            <w:tcW w:w="2077"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Повышение оплаты труда работникам культуры</w:t>
            </w:r>
          </w:p>
        </w:tc>
        <w:tc>
          <w:tcPr>
            <w:tcW w:w="1550"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413"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Тыс.руб.</w:t>
            </w:r>
          </w:p>
        </w:tc>
        <w:tc>
          <w:tcPr>
            <w:tcW w:w="992"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850"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34"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993"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992"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53" w:type="dxa"/>
            <w:gridSpan w:val="2"/>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45"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39"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13 273,1</w:t>
            </w:r>
          </w:p>
        </w:tc>
        <w:tc>
          <w:tcPr>
            <w:tcW w:w="987"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34" w:type="dxa"/>
            <w:gridSpan w:val="2"/>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r>
      <w:tr w:rsidR="007532C8" w:rsidRPr="007532C8" w:rsidTr="00EB0918">
        <w:tc>
          <w:tcPr>
            <w:tcW w:w="2077"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Повышение оплаты труда педагогическим работникам МБУДО «Ижемская ДШИ»</w:t>
            </w:r>
          </w:p>
        </w:tc>
        <w:tc>
          <w:tcPr>
            <w:tcW w:w="1550"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413"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Тыс.руб.</w:t>
            </w:r>
          </w:p>
        </w:tc>
        <w:tc>
          <w:tcPr>
            <w:tcW w:w="992"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850"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34"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993"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992"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53" w:type="dxa"/>
            <w:gridSpan w:val="2"/>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45"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39"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696,1</w:t>
            </w:r>
          </w:p>
        </w:tc>
        <w:tc>
          <w:tcPr>
            <w:tcW w:w="987" w:type="dxa"/>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c>
          <w:tcPr>
            <w:tcW w:w="1134" w:type="dxa"/>
            <w:gridSpan w:val="2"/>
            <w:vAlign w:val="center"/>
          </w:tcPr>
          <w:p w:rsidR="007532C8" w:rsidRPr="007532C8" w:rsidRDefault="007532C8" w:rsidP="00EB0918">
            <w:pPr>
              <w:widowControl w:val="0"/>
              <w:autoSpaceDE w:val="0"/>
              <w:autoSpaceDN w:val="0"/>
              <w:adjustRightInd w:val="0"/>
              <w:spacing w:after="0" w:line="240" w:lineRule="auto"/>
              <w:jc w:val="center"/>
              <w:rPr>
                <w:rFonts w:ascii="Times New Roman" w:hAnsi="Times New Roman"/>
              </w:rPr>
            </w:pPr>
            <w:r w:rsidRPr="007532C8">
              <w:rPr>
                <w:rFonts w:ascii="Times New Roman" w:hAnsi="Times New Roman"/>
              </w:rPr>
              <w:t>х</w:t>
            </w:r>
          </w:p>
        </w:tc>
      </w:tr>
    </w:tbl>
    <w:p w:rsidR="007532C8" w:rsidRPr="007532C8" w:rsidRDefault="007532C8" w:rsidP="007532C8">
      <w:pPr>
        <w:widowControl w:val="0"/>
        <w:suppressAutoHyphens/>
        <w:autoSpaceDE w:val="0"/>
        <w:autoSpaceDN w:val="0"/>
        <w:adjustRightInd w:val="0"/>
        <w:spacing w:after="0" w:line="240" w:lineRule="auto"/>
        <w:ind w:left="1134"/>
        <w:jc w:val="right"/>
        <w:rPr>
          <w:rFonts w:ascii="Times New Roman" w:hAnsi="Times New Roman"/>
          <w:sz w:val="24"/>
          <w:szCs w:val="24"/>
        </w:rPr>
      </w:pPr>
      <w:r w:rsidRPr="007532C8">
        <w:rPr>
          <w:rFonts w:ascii="Times New Roman" w:hAnsi="Times New Roman"/>
          <w:sz w:val="24"/>
          <w:szCs w:val="24"/>
        </w:rPr>
        <w:br w:type="page"/>
      </w:r>
    </w:p>
    <w:p w:rsidR="007532C8" w:rsidRPr="007532C8" w:rsidRDefault="007532C8" w:rsidP="007532C8">
      <w:pPr>
        <w:spacing w:after="0" w:line="240" w:lineRule="auto"/>
        <w:jc w:val="right"/>
        <w:rPr>
          <w:rFonts w:ascii="Times New Roman" w:hAnsi="Times New Roman"/>
          <w:sz w:val="24"/>
          <w:szCs w:val="24"/>
        </w:rPr>
      </w:pPr>
      <w:r w:rsidRPr="007532C8">
        <w:rPr>
          <w:rFonts w:ascii="Times New Roman" w:hAnsi="Times New Roman"/>
          <w:sz w:val="24"/>
          <w:szCs w:val="24"/>
        </w:rPr>
        <w:lastRenderedPageBreak/>
        <w:t xml:space="preserve">Приложение </w:t>
      </w:r>
    </w:p>
    <w:p w:rsidR="007532C8" w:rsidRPr="007532C8" w:rsidRDefault="007532C8" w:rsidP="007532C8">
      <w:pPr>
        <w:widowControl w:val="0"/>
        <w:suppressAutoHyphens/>
        <w:autoSpaceDE w:val="0"/>
        <w:autoSpaceDN w:val="0"/>
        <w:adjustRightInd w:val="0"/>
        <w:spacing w:after="0" w:line="240" w:lineRule="auto"/>
        <w:ind w:left="1134"/>
        <w:jc w:val="right"/>
        <w:rPr>
          <w:rFonts w:ascii="Times New Roman" w:hAnsi="Times New Roman"/>
          <w:sz w:val="24"/>
          <w:szCs w:val="24"/>
        </w:rPr>
      </w:pPr>
      <w:r w:rsidRPr="007532C8">
        <w:rPr>
          <w:rFonts w:ascii="Times New Roman" w:hAnsi="Times New Roman"/>
          <w:sz w:val="24"/>
          <w:szCs w:val="24"/>
        </w:rPr>
        <w:t xml:space="preserve">к постановлению администрации </w:t>
      </w:r>
    </w:p>
    <w:p w:rsidR="007532C8" w:rsidRPr="007532C8" w:rsidRDefault="007532C8" w:rsidP="007532C8">
      <w:pPr>
        <w:widowControl w:val="0"/>
        <w:suppressAutoHyphens/>
        <w:autoSpaceDE w:val="0"/>
        <w:autoSpaceDN w:val="0"/>
        <w:adjustRightInd w:val="0"/>
        <w:spacing w:after="0" w:line="240" w:lineRule="auto"/>
        <w:ind w:left="1134"/>
        <w:jc w:val="right"/>
        <w:rPr>
          <w:rFonts w:ascii="Times New Roman" w:hAnsi="Times New Roman"/>
          <w:sz w:val="24"/>
          <w:szCs w:val="24"/>
        </w:rPr>
      </w:pPr>
      <w:r w:rsidRPr="007532C8">
        <w:rPr>
          <w:rFonts w:ascii="Times New Roman" w:hAnsi="Times New Roman"/>
          <w:sz w:val="24"/>
          <w:szCs w:val="24"/>
        </w:rPr>
        <w:t>муниципального района «Ижемский»</w:t>
      </w:r>
    </w:p>
    <w:p w:rsidR="007532C8" w:rsidRPr="007532C8" w:rsidRDefault="007532C8" w:rsidP="007532C8">
      <w:pPr>
        <w:widowControl w:val="0"/>
        <w:suppressAutoHyphens/>
        <w:autoSpaceDE w:val="0"/>
        <w:autoSpaceDN w:val="0"/>
        <w:adjustRightInd w:val="0"/>
        <w:spacing w:after="0" w:line="240" w:lineRule="auto"/>
        <w:ind w:left="1134"/>
        <w:jc w:val="right"/>
        <w:rPr>
          <w:rFonts w:ascii="Times New Roman" w:hAnsi="Times New Roman"/>
          <w:sz w:val="24"/>
          <w:szCs w:val="24"/>
        </w:rPr>
      </w:pPr>
      <w:r w:rsidRPr="007532C8">
        <w:rPr>
          <w:rFonts w:ascii="Times New Roman" w:hAnsi="Times New Roman"/>
          <w:sz w:val="24"/>
          <w:szCs w:val="24"/>
        </w:rPr>
        <w:t xml:space="preserve"> от 29 декабря 2017 года № 1121  </w:t>
      </w:r>
    </w:p>
    <w:p w:rsidR="007532C8" w:rsidRPr="007532C8" w:rsidRDefault="007532C8" w:rsidP="007532C8">
      <w:pPr>
        <w:widowControl w:val="0"/>
        <w:suppressAutoHyphens/>
        <w:autoSpaceDE w:val="0"/>
        <w:autoSpaceDN w:val="0"/>
        <w:adjustRightInd w:val="0"/>
        <w:spacing w:after="0" w:line="240" w:lineRule="auto"/>
        <w:ind w:left="1134"/>
        <w:jc w:val="right"/>
        <w:rPr>
          <w:rFonts w:ascii="Times New Roman" w:hAnsi="Times New Roman"/>
          <w:sz w:val="24"/>
          <w:szCs w:val="24"/>
        </w:rPr>
      </w:pPr>
      <w:r w:rsidRPr="007532C8">
        <w:rPr>
          <w:rFonts w:ascii="Times New Roman" w:hAnsi="Times New Roman"/>
          <w:sz w:val="24"/>
          <w:szCs w:val="24"/>
        </w:rPr>
        <w:t>«Таблица 5</w:t>
      </w:r>
    </w:p>
    <w:p w:rsidR="007532C8" w:rsidRPr="007532C8" w:rsidRDefault="007532C8" w:rsidP="007532C8">
      <w:pPr>
        <w:widowControl w:val="0"/>
        <w:suppressAutoHyphens/>
        <w:autoSpaceDE w:val="0"/>
        <w:autoSpaceDN w:val="0"/>
        <w:adjustRightInd w:val="0"/>
        <w:spacing w:after="0" w:line="240" w:lineRule="auto"/>
        <w:ind w:left="1134"/>
        <w:jc w:val="center"/>
        <w:rPr>
          <w:rFonts w:ascii="Times New Roman" w:hAnsi="Times New Roman"/>
          <w:sz w:val="24"/>
          <w:szCs w:val="24"/>
        </w:rPr>
      </w:pPr>
      <w:r w:rsidRPr="007532C8">
        <w:rPr>
          <w:rFonts w:ascii="Times New Roman" w:hAnsi="Times New Roman"/>
          <w:sz w:val="24"/>
          <w:szCs w:val="24"/>
        </w:rPr>
        <w:t>Ресурсное обеспечение</w:t>
      </w:r>
      <w:r w:rsidRPr="007532C8">
        <w:rPr>
          <w:rFonts w:ascii="Times New Roman" w:hAnsi="Times New Roman"/>
          <w:sz w:val="24"/>
          <w:szCs w:val="24"/>
        </w:rPr>
        <w:br/>
        <w:t xml:space="preserve">реализации муниципальной программы МО МР «Ижемский»  «Развитие и сохранение культуры» </w:t>
      </w:r>
    </w:p>
    <w:p w:rsidR="007532C8" w:rsidRPr="007532C8" w:rsidRDefault="007532C8" w:rsidP="007532C8">
      <w:pPr>
        <w:widowControl w:val="0"/>
        <w:suppressAutoHyphens/>
        <w:autoSpaceDE w:val="0"/>
        <w:autoSpaceDN w:val="0"/>
        <w:adjustRightInd w:val="0"/>
        <w:spacing w:after="0" w:line="240" w:lineRule="auto"/>
        <w:ind w:left="1134"/>
        <w:jc w:val="center"/>
        <w:rPr>
          <w:rFonts w:ascii="Times New Roman" w:hAnsi="Times New Roman"/>
          <w:sz w:val="24"/>
          <w:szCs w:val="24"/>
        </w:rPr>
      </w:pPr>
      <w:r w:rsidRPr="007532C8">
        <w:rPr>
          <w:rFonts w:ascii="Times New Roman" w:hAnsi="Times New Roman"/>
          <w:sz w:val="24"/>
          <w:szCs w:val="24"/>
        </w:rPr>
        <w:t>за счет средств бюджета муниципального района «Ижемский»</w:t>
      </w:r>
    </w:p>
    <w:p w:rsidR="007532C8" w:rsidRPr="007532C8" w:rsidRDefault="007532C8" w:rsidP="007532C8">
      <w:pPr>
        <w:widowControl w:val="0"/>
        <w:suppressAutoHyphens/>
        <w:autoSpaceDE w:val="0"/>
        <w:autoSpaceDN w:val="0"/>
        <w:adjustRightInd w:val="0"/>
        <w:spacing w:after="0" w:line="240" w:lineRule="auto"/>
        <w:ind w:left="1134"/>
        <w:jc w:val="center"/>
        <w:rPr>
          <w:rFonts w:ascii="Times New Roman" w:hAnsi="Times New Roman"/>
          <w:sz w:val="24"/>
          <w:szCs w:val="24"/>
        </w:rPr>
      </w:pPr>
      <w:r w:rsidRPr="007532C8">
        <w:rPr>
          <w:rFonts w:ascii="Times New Roman" w:hAnsi="Times New Roman"/>
          <w:sz w:val="24"/>
          <w:szCs w:val="24"/>
        </w:rPr>
        <w:t xml:space="preserve"> ( с учетом средств республиканского бюджета Республики Коми)</w:t>
      </w:r>
    </w:p>
    <w:p w:rsidR="007532C8" w:rsidRPr="007532C8" w:rsidRDefault="007532C8" w:rsidP="007532C8">
      <w:pPr>
        <w:widowControl w:val="0"/>
        <w:suppressAutoHyphens/>
        <w:autoSpaceDE w:val="0"/>
        <w:autoSpaceDN w:val="0"/>
        <w:adjustRightInd w:val="0"/>
        <w:spacing w:after="0" w:line="240" w:lineRule="auto"/>
        <w:ind w:left="1134"/>
        <w:jc w:val="center"/>
        <w:rPr>
          <w:rFonts w:ascii="Times New Roman" w:hAnsi="Times New Roman"/>
        </w:rPr>
      </w:pPr>
      <w:r w:rsidRPr="007532C8">
        <w:rPr>
          <w:rFonts w:ascii="Times New Roman" w:hAnsi="Times New Roman"/>
          <w:sz w:val="24"/>
          <w:szCs w:val="24"/>
        </w:rPr>
        <w:t xml:space="preserve"> </w:t>
      </w:r>
    </w:p>
    <w:tbl>
      <w:tblPr>
        <w:tblW w:w="14580" w:type="dxa"/>
        <w:jc w:val="center"/>
        <w:tblCellMar>
          <w:left w:w="0" w:type="dxa"/>
          <w:right w:w="0" w:type="dxa"/>
        </w:tblCellMar>
        <w:tblLook w:val="04A0"/>
      </w:tblPr>
      <w:tblGrid>
        <w:gridCol w:w="2341"/>
        <w:gridCol w:w="2661"/>
        <w:gridCol w:w="2516"/>
        <w:gridCol w:w="1275"/>
        <w:gridCol w:w="1195"/>
        <w:gridCol w:w="1280"/>
        <w:gridCol w:w="1104"/>
        <w:gridCol w:w="1104"/>
        <w:gridCol w:w="1104"/>
      </w:tblGrid>
      <w:tr w:rsidR="007532C8" w:rsidRPr="007532C8" w:rsidTr="007532C8">
        <w:trPr>
          <w:trHeight w:val="531"/>
          <w:jc w:val="center"/>
        </w:trPr>
        <w:tc>
          <w:tcPr>
            <w:tcW w:w="234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Статус</w:t>
            </w:r>
          </w:p>
        </w:tc>
        <w:tc>
          <w:tcPr>
            <w:tcW w:w="266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Наименование муници</w:t>
            </w:r>
            <w:r w:rsidRPr="007532C8">
              <w:rPr>
                <w:rFonts w:ascii="Times New Roman" w:hAnsi="Times New Roman"/>
                <w:color w:val="000000"/>
                <w:lang w:eastAsia="ru-RU"/>
              </w:rPr>
              <w:softHyphen/>
              <w:t>пальной программы, ос</w:t>
            </w:r>
            <w:r w:rsidRPr="007532C8">
              <w:rPr>
                <w:rFonts w:ascii="Times New Roman" w:hAnsi="Times New Roman"/>
                <w:color w:val="000000"/>
                <w:lang w:eastAsia="ru-RU"/>
              </w:rPr>
              <w:softHyphen/>
              <w:t>новного мероприя</w:t>
            </w:r>
            <w:r w:rsidRPr="007532C8">
              <w:rPr>
                <w:rFonts w:ascii="Times New Roman" w:hAnsi="Times New Roman"/>
                <w:color w:val="000000"/>
                <w:lang w:eastAsia="ru-RU"/>
              </w:rPr>
              <w:softHyphen/>
              <w:t>тия</w:t>
            </w:r>
          </w:p>
        </w:tc>
        <w:tc>
          <w:tcPr>
            <w:tcW w:w="251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Ответственный исполни</w:t>
            </w:r>
            <w:r w:rsidRPr="007532C8">
              <w:rPr>
                <w:rFonts w:ascii="Times New Roman" w:hAnsi="Times New Roman"/>
                <w:color w:val="000000"/>
                <w:lang w:eastAsia="ru-RU"/>
              </w:rPr>
              <w:softHyphen/>
              <w:t>тель, соисполнитель</w:t>
            </w:r>
          </w:p>
        </w:tc>
        <w:tc>
          <w:tcPr>
            <w:tcW w:w="7062" w:type="dxa"/>
            <w:gridSpan w:val="6"/>
            <w:tcBorders>
              <w:top w:val="single" w:sz="4" w:space="0" w:color="auto"/>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ind w:left="1134"/>
              <w:jc w:val="center"/>
              <w:rPr>
                <w:rFonts w:ascii="Times New Roman" w:hAnsi="Times New Roman"/>
                <w:color w:val="000000"/>
                <w:lang w:eastAsia="ru-RU"/>
              </w:rPr>
            </w:pPr>
            <w:r w:rsidRPr="007532C8">
              <w:rPr>
                <w:rFonts w:ascii="Times New Roman" w:hAnsi="Times New Roman"/>
                <w:color w:val="000000"/>
                <w:lang w:eastAsia="ru-RU"/>
              </w:rPr>
              <w:t>Расходы (тыс.руб.)</w:t>
            </w:r>
          </w:p>
        </w:tc>
      </w:tr>
      <w:tr w:rsidR="007532C8" w:rsidRPr="007532C8" w:rsidTr="007532C8">
        <w:trPr>
          <w:trHeight w:val="315"/>
          <w:jc w:val="center"/>
        </w:trPr>
        <w:tc>
          <w:tcPr>
            <w:tcW w:w="2341" w:type="dxa"/>
            <w:vMerge/>
            <w:tcBorders>
              <w:top w:val="single" w:sz="4" w:space="0" w:color="auto"/>
              <w:left w:val="single" w:sz="4" w:space="0" w:color="auto"/>
              <w:bottom w:val="single" w:sz="4" w:space="0" w:color="auto"/>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661" w:type="dxa"/>
            <w:vMerge/>
            <w:tcBorders>
              <w:top w:val="single" w:sz="4" w:space="0" w:color="auto"/>
              <w:left w:val="single" w:sz="4" w:space="0" w:color="auto"/>
              <w:bottom w:val="single" w:sz="4" w:space="0" w:color="auto"/>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16" w:type="dxa"/>
            <w:vMerge/>
            <w:tcBorders>
              <w:top w:val="single" w:sz="4" w:space="0" w:color="auto"/>
              <w:left w:val="single" w:sz="4" w:space="0" w:color="auto"/>
              <w:bottom w:val="single" w:sz="4" w:space="0" w:color="auto"/>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1275"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2015 год</w:t>
            </w:r>
          </w:p>
        </w:tc>
        <w:tc>
          <w:tcPr>
            <w:tcW w:w="1195"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2016 год</w:t>
            </w:r>
          </w:p>
        </w:tc>
        <w:tc>
          <w:tcPr>
            <w:tcW w:w="128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2017 год</w:t>
            </w:r>
          </w:p>
        </w:tc>
        <w:tc>
          <w:tcPr>
            <w:tcW w:w="1104"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2018 год</w:t>
            </w:r>
          </w:p>
        </w:tc>
        <w:tc>
          <w:tcPr>
            <w:tcW w:w="1104"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2019 год</w:t>
            </w:r>
          </w:p>
        </w:tc>
        <w:tc>
          <w:tcPr>
            <w:tcW w:w="1104"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2020 год</w:t>
            </w:r>
          </w:p>
        </w:tc>
      </w:tr>
      <w:tr w:rsidR="007532C8" w:rsidRPr="007532C8" w:rsidTr="007532C8">
        <w:trPr>
          <w:trHeight w:val="315"/>
          <w:jc w:val="center"/>
        </w:trPr>
        <w:tc>
          <w:tcPr>
            <w:tcW w:w="2341" w:type="dxa"/>
            <w:tcBorders>
              <w:top w:val="nil"/>
              <w:left w:val="single" w:sz="4" w:space="0" w:color="auto"/>
              <w:bottom w:val="single" w:sz="4" w:space="0" w:color="auto"/>
              <w:right w:val="single" w:sz="4" w:space="0" w:color="auto"/>
            </w:tcBorders>
            <w:shd w:val="clear" w:color="auto" w:fill="auto"/>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1</w:t>
            </w:r>
          </w:p>
        </w:tc>
        <w:tc>
          <w:tcPr>
            <w:tcW w:w="2661"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2</w:t>
            </w:r>
          </w:p>
        </w:tc>
        <w:tc>
          <w:tcPr>
            <w:tcW w:w="2516"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3</w:t>
            </w:r>
          </w:p>
        </w:tc>
        <w:tc>
          <w:tcPr>
            <w:tcW w:w="1275"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4</w:t>
            </w:r>
          </w:p>
        </w:tc>
        <w:tc>
          <w:tcPr>
            <w:tcW w:w="1195"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5</w:t>
            </w:r>
          </w:p>
        </w:tc>
        <w:tc>
          <w:tcPr>
            <w:tcW w:w="128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6</w:t>
            </w:r>
          </w:p>
        </w:tc>
        <w:tc>
          <w:tcPr>
            <w:tcW w:w="1104"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7</w:t>
            </w:r>
          </w:p>
        </w:tc>
        <w:tc>
          <w:tcPr>
            <w:tcW w:w="1104"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8</w:t>
            </w:r>
          </w:p>
        </w:tc>
        <w:tc>
          <w:tcPr>
            <w:tcW w:w="1104"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9</w:t>
            </w:r>
          </w:p>
        </w:tc>
      </w:tr>
      <w:tr w:rsidR="007532C8" w:rsidRPr="007532C8" w:rsidTr="007532C8">
        <w:trPr>
          <w:trHeight w:val="261"/>
          <w:jc w:val="center"/>
        </w:trPr>
        <w:tc>
          <w:tcPr>
            <w:tcW w:w="2341" w:type="dxa"/>
            <w:vMerge w:val="restart"/>
            <w:tcBorders>
              <w:top w:val="nil"/>
              <w:left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Муниципальная про</w:t>
            </w:r>
            <w:r w:rsidRPr="007532C8">
              <w:rPr>
                <w:rFonts w:ascii="Times New Roman" w:hAnsi="Times New Roman"/>
                <w:color w:val="000000"/>
                <w:lang w:eastAsia="ru-RU"/>
              </w:rPr>
              <w:softHyphen/>
              <w:t>грамма</w:t>
            </w:r>
          </w:p>
        </w:tc>
        <w:tc>
          <w:tcPr>
            <w:tcW w:w="2661" w:type="dxa"/>
            <w:vMerge w:val="restart"/>
            <w:tcBorders>
              <w:top w:val="nil"/>
              <w:left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b/>
                <w:color w:val="000000"/>
                <w:lang w:eastAsia="ru-RU"/>
              </w:rPr>
            </w:pPr>
            <w:r w:rsidRPr="007532C8">
              <w:rPr>
                <w:rFonts w:ascii="Times New Roman" w:hAnsi="Times New Roman"/>
                <w:color w:val="000000"/>
                <w:lang w:eastAsia="ru-RU"/>
              </w:rPr>
              <w:t>Развитие и сохранение куль</w:t>
            </w:r>
            <w:r w:rsidRPr="007532C8">
              <w:rPr>
                <w:rFonts w:ascii="Times New Roman" w:hAnsi="Times New Roman"/>
                <w:color w:val="000000"/>
                <w:lang w:eastAsia="ru-RU"/>
              </w:rPr>
              <w:softHyphen/>
              <w:t xml:space="preserve">туры </w:t>
            </w:r>
          </w:p>
        </w:tc>
        <w:tc>
          <w:tcPr>
            <w:tcW w:w="2516"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Всего</w:t>
            </w:r>
          </w:p>
        </w:tc>
        <w:tc>
          <w:tcPr>
            <w:tcW w:w="1275"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jc w:val="center"/>
              <w:rPr>
                <w:rFonts w:ascii="Times New Roman" w:hAnsi="Times New Roman"/>
                <w:b/>
                <w:bCs/>
                <w:color w:val="000000"/>
              </w:rPr>
            </w:pPr>
            <w:r w:rsidRPr="007532C8">
              <w:rPr>
                <w:rFonts w:ascii="Times New Roman" w:hAnsi="Times New Roman"/>
                <w:b/>
                <w:bCs/>
                <w:color w:val="000000"/>
              </w:rPr>
              <w:t>90 895,1</w:t>
            </w:r>
          </w:p>
        </w:tc>
        <w:tc>
          <w:tcPr>
            <w:tcW w:w="1195"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jc w:val="center"/>
              <w:rPr>
                <w:rFonts w:ascii="Times New Roman" w:hAnsi="Times New Roman"/>
                <w:b/>
                <w:bCs/>
                <w:color w:val="000000"/>
              </w:rPr>
            </w:pPr>
            <w:r w:rsidRPr="007532C8">
              <w:rPr>
                <w:rFonts w:ascii="Times New Roman" w:hAnsi="Times New Roman"/>
                <w:b/>
                <w:bCs/>
                <w:color w:val="000000"/>
              </w:rPr>
              <w:t>95 335,7</w:t>
            </w:r>
          </w:p>
        </w:tc>
        <w:tc>
          <w:tcPr>
            <w:tcW w:w="128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jc w:val="center"/>
              <w:rPr>
                <w:rFonts w:ascii="Times New Roman" w:hAnsi="Times New Roman"/>
                <w:b/>
                <w:bCs/>
                <w:color w:val="000000"/>
              </w:rPr>
            </w:pPr>
            <w:r w:rsidRPr="007532C8">
              <w:rPr>
                <w:rFonts w:ascii="Times New Roman" w:hAnsi="Times New Roman"/>
                <w:b/>
                <w:sz w:val="24"/>
                <w:szCs w:val="24"/>
                <w:lang w:eastAsia="ru-RU"/>
              </w:rPr>
              <w:t>111 568,2</w:t>
            </w:r>
          </w:p>
        </w:tc>
        <w:tc>
          <w:tcPr>
            <w:tcW w:w="1104"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b/>
                <w:bCs/>
                <w:color w:val="000000"/>
              </w:rPr>
            </w:pPr>
            <w:r w:rsidRPr="007532C8">
              <w:rPr>
                <w:rFonts w:ascii="Times New Roman" w:hAnsi="Times New Roman"/>
                <w:b/>
                <w:bCs/>
                <w:color w:val="000000"/>
              </w:rPr>
              <w:t>67 230,0</w:t>
            </w:r>
          </w:p>
        </w:tc>
        <w:tc>
          <w:tcPr>
            <w:tcW w:w="1104"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b/>
                <w:bCs/>
                <w:color w:val="000000"/>
              </w:rPr>
            </w:pPr>
            <w:r w:rsidRPr="007532C8">
              <w:rPr>
                <w:rFonts w:ascii="Times New Roman" w:hAnsi="Times New Roman"/>
                <w:b/>
                <w:bCs/>
                <w:color w:val="000000"/>
              </w:rPr>
              <w:t>69 110,0</w:t>
            </w:r>
          </w:p>
        </w:tc>
        <w:tc>
          <w:tcPr>
            <w:tcW w:w="1104"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b/>
                <w:bCs/>
                <w:color w:val="000000"/>
              </w:rPr>
            </w:pPr>
            <w:r w:rsidRPr="007532C8">
              <w:rPr>
                <w:rFonts w:ascii="Times New Roman" w:hAnsi="Times New Roman"/>
                <w:b/>
                <w:bCs/>
                <w:color w:val="000000"/>
              </w:rPr>
              <w:t>0,0</w:t>
            </w:r>
          </w:p>
        </w:tc>
      </w:tr>
      <w:tr w:rsidR="007532C8" w:rsidRPr="007532C8" w:rsidTr="007532C8">
        <w:trPr>
          <w:trHeight w:val="1048"/>
          <w:jc w:val="center"/>
        </w:trPr>
        <w:tc>
          <w:tcPr>
            <w:tcW w:w="2341" w:type="dxa"/>
            <w:vMerge/>
            <w:tcBorders>
              <w:left w:val="single" w:sz="4" w:space="0" w:color="auto"/>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661" w:type="dxa"/>
            <w:vMerge/>
            <w:tcBorders>
              <w:left w:val="single" w:sz="4" w:space="0" w:color="auto"/>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16"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Управление культуры ад</w:t>
            </w:r>
            <w:r w:rsidRPr="007532C8">
              <w:rPr>
                <w:rFonts w:ascii="Times New Roman" w:hAnsi="Times New Roman"/>
                <w:color w:val="000000"/>
                <w:lang w:eastAsia="ru-RU"/>
              </w:rPr>
              <w:softHyphen/>
              <w:t>ми</w:t>
            </w:r>
            <w:r w:rsidRPr="007532C8">
              <w:rPr>
                <w:rFonts w:ascii="Times New Roman" w:hAnsi="Times New Roman"/>
                <w:color w:val="000000"/>
                <w:lang w:eastAsia="ru-RU"/>
              </w:rPr>
              <w:softHyphen/>
              <w:t>нистрации муници</w:t>
            </w:r>
            <w:r w:rsidRPr="007532C8">
              <w:rPr>
                <w:rFonts w:ascii="Times New Roman" w:hAnsi="Times New Roman"/>
                <w:color w:val="000000"/>
                <w:lang w:eastAsia="ru-RU"/>
              </w:rPr>
              <w:softHyphen/>
              <w:t>пального района «Ижем</w:t>
            </w:r>
            <w:r w:rsidRPr="007532C8">
              <w:rPr>
                <w:rFonts w:ascii="Times New Roman" w:hAnsi="Times New Roman"/>
                <w:color w:val="000000"/>
                <w:lang w:eastAsia="ru-RU"/>
              </w:rPr>
              <w:softHyphen/>
              <w:t>ский»</w:t>
            </w:r>
          </w:p>
        </w:tc>
        <w:tc>
          <w:tcPr>
            <w:tcW w:w="1275"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b/>
                <w:bCs/>
                <w:color w:val="000000"/>
              </w:rPr>
            </w:pPr>
            <w:r w:rsidRPr="007532C8">
              <w:rPr>
                <w:rFonts w:ascii="Times New Roman" w:hAnsi="Times New Roman"/>
                <w:b/>
                <w:bCs/>
                <w:color w:val="000000"/>
              </w:rPr>
              <w:t>90 895,1</w:t>
            </w:r>
          </w:p>
        </w:tc>
        <w:tc>
          <w:tcPr>
            <w:tcW w:w="1195"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b/>
                <w:bCs/>
                <w:color w:val="000000"/>
              </w:rPr>
            </w:pPr>
            <w:r w:rsidRPr="007532C8">
              <w:rPr>
                <w:rFonts w:ascii="Times New Roman" w:hAnsi="Times New Roman"/>
                <w:b/>
                <w:bCs/>
                <w:color w:val="000000"/>
              </w:rPr>
              <w:t>95 335,7</w:t>
            </w:r>
          </w:p>
        </w:tc>
        <w:tc>
          <w:tcPr>
            <w:tcW w:w="1280"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b/>
                <w:bCs/>
                <w:color w:val="000000"/>
              </w:rPr>
            </w:pPr>
            <w:r w:rsidRPr="007532C8">
              <w:rPr>
                <w:rFonts w:ascii="Times New Roman" w:hAnsi="Times New Roman"/>
                <w:b/>
                <w:sz w:val="24"/>
                <w:szCs w:val="24"/>
                <w:lang w:eastAsia="ru-RU"/>
              </w:rPr>
              <w:t>111 568,2</w:t>
            </w:r>
          </w:p>
        </w:tc>
        <w:tc>
          <w:tcPr>
            <w:tcW w:w="1104"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b/>
                <w:bCs/>
                <w:color w:val="000000"/>
              </w:rPr>
            </w:pPr>
            <w:r w:rsidRPr="007532C8">
              <w:rPr>
                <w:rFonts w:ascii="Times New Roman" w:hAnsi="Times New Roman"/>
                <w:b/>
                <w:bCs/>
                <w:color w:val="000000"/>
              </w:rPr>
              <w:t>67 230,0</w:t>
            </w:r>
          </w:p>
        </w:tc>
        <w:tc>
          <w:tcPr>
            <w:tcW w:w="1104"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b/>
                <w:bCs/>
                <w:color w:val="000000"/>
              </w:rPr>
            </w:pPr>
            <w:r w:rsidRPr="007532C8">
              <w:rPr>
                <w:rFonts w:ascii="Times New Roman" w:hAnsi="Times New Roman"/>
                <w:b/>
                <w:bCs/>
                <w:color w:val="000000"/>
              </w:rPr>
              <w:t>69 110,0</w:t>
            </w:r>
          </w:p>
        </w:tc>
        <w:tc>
          <w:tcPr>
            <w:tcW w:w="1104"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b/>
                <w:bCs/>
                <w:color w:val="000000"/>
              </w:rPr>
            </w:pPr>
            <w:r w:rsidRPr="007532C8">
              <w:rPr>
                <w:rFonts w:ascii="Times New Roman" w:hAnsi="Times New Roman"/>
                <w:b/>
                <w:bCs/>
                <w:color w:val="000000"/>
              </w:rPr>
              <w:t>0,0</w:t>
            </w:r>
          </w:p>
        </w:tc>
      </w:tr>
      <w:tr w:rsidR="007532C8" w:rsidRPr="007532C8" w:rsidTr="007532C8">
        <w:trPr>
          <w:trHeight w:val="185"/>
          <w:jc w:val="center"/>
        </w:trPr>
        <w:tc>
          <w:tcPr>
            <w:tcW w:w="2341" w:type="dxa"/>
            <w:vMerge/>
            <w:tcBorders>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661" w:type="dxa"/>
            <w:vMerge/>
            <w:tcBorders>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16"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Отдел строительства, ар</w:t>
            </w:r>
            <w:r w:rsidRPr="007532C8">
              <w:rPr>
                <w:rFonts w:ascii="Times New Roman" w:hAnsi="Times New Roman"/>
                <w:color w:val="000000"/>
                <w:lang w:eastAsia="ru-RU"/>
              </w:rPr>
              <w:softHyphen/>
              <w:t>хитектуры и градострои</w:t>
            </w:r>
            <w:r w:rsidRPr="007532C8">
              <w:rPr>
                <w:rFonts w:ascii="Times New Roman" w:hAnsi="Times New Roman"/>
                <w:color w:val="000000"/>
                <w:lang w:eastAsia="ru-RU"/>
              </w:rPr>
              <w:softHyphen/>
              <w:t xml:space="preserve">тельства администрации муниципального района «Ижемский» </w:t>
            </w:r>
          </w:p>
        </w:tc>
        <w:tc>
          <w:tcPr>
            <w:tcW w:w="1275"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jc w:val="center"/>
            </w:pPr>
            <w:r w:rsidRPr="007532C8">
              <w:rPr>
                <w:rFonts w:ascii="Times New Roman" w:hAnsi="Times New Roman"/>
                <w:b/>
                <w:bCs/>
                <w:color w:val="000000"/>
              </w:rPr>
              <w:t>0,0</w:t>
            </w:r>
          </w:p>
        </w:tc>
        <w:tc>
          <w:tcPr>
            <w:tcW w:w="1195"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jc w:val="center"/>
            </w:pPr>
            <w:r w:rsidRPr="007532C8">
              <w:rPr>
                <w:rFonts w:ascii="Times New Roman" w:hAnsi="Times New Roman"/>
                <w:b/>
                <w:bCs/>
                <w:color w:val="000000"/>
              </w:rPr>
              <w:t>0,0</w:t>
            </w:r>
          </w:p>
        </w:tc>
        <w:tc>
          <w:tcPr>
            <w:tcW w:w="1280"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jc w:val="center"/>
            </w:pPr>
            <w:r w:rsidRPr="007532C8">
              <w:rPr>
                <w:rFonts w:ascii="Times New Roman" w:hAnsi="Times New Roman"/>
                <w:b/>
                <w:bCs/>
                <w:color w:val="000000"/>
              </w:rPr>
              <w:t>0,0</w:t>
            </w:r>
          </w:p>
        </w:tc>
        <w:tc>
          <w:tcPr>
            <w:tcW w:w="1104" w:type="dxa"/>
            <w:tcBorders>
              <w:top w:val="nil"/>
              <w:left w:val="nil"/>
              <w:bottom w:val="single" w:sz="4" w:space="0" w:color="auto"/>
              <w:right w:val="single" w:sz="4" w:space="0" w:color="auto"/>
            </w:tcBorders>
            <w:vAlign w:val="center"/>
          </w:tcPr>
          <w:p w:rsidR="007532C8" w:rsidRPr="007532C8" w:rsidRDefault="007532C8" w:rsidP="007532C8">
            <w:pPr>
              <w:jc w:val="center"/>
            </w:pPr>
            <w:r w:rsidRPr="007532C8">
              <w:rPr>
                <w:rFonts w:ascii="Times New Roman" w:hAnsi="Times New Roman"/>
                <w:b/>
                <w:bCs/>
                <w:color w:val="000000"/>
              </w:rPr>
              <w:t>0,0</w:t>
            </w:r>
          </w:p>
        </w:tc>
        <w:tc>
          <w:tcPr>
            <w:tcW w:w="1104" w:type="dxa"/>
            <w:tcBorders>
              <w:top w:val="nil"/>
              <w:left w:val="nil"/>
              <w:bottom w:val="single" w:sz="4" w:space="0" w:color="auto"/>
              <w:right w:val="single" w:sz="4" w:space="0" w:color="auto"/>
            </w:tcBorders>
            <w:vAlign w:val="center"/>
          </w:tcPr>
          <w:p w:rsidR="007532C8" w:rsidRPr="007532C8" w:rsidRDefault="007532C8" w:rsidP="007532C8">
            <w:pPr>
              <w:jc w:val="center"/>
            </w:pPr>
            <w:r w:rsidRPr="007532C8">
              <w:rPr>
                <w:rFonts w:ascii="Times New Roman" w:hAnsi="Times New Roman"/>
                <w:b/>
                <w:bCs/>
                <w:color w:val="000000"/>
              </w:rPr>
              <w:t>0,0</w:t>
            </w:r>
          </w:p>
        </w:tc>
        <w:tc>
          <w:tcPr>
            <w:tcW w:w="1104" w:type="dxa"/>
            <w:tcBorders>
              <w:top w:val="nil"/>
              <w:left w:val="nil"/>
              <w:bottom w:val="single" w:sz="4" w:space="0" w:color="auto"/>
              <w:right w:val="single" w:sz="4" w:space="0" w:color="auto"/>
            </w:tcBorders>
            <w:vAlign w:val="center"/>
          </w:tcPr>
          <w:p w:rsidR="007532C8" w:rsidRPr="007532C8" w:rsidRDefault="007532C8" w:rsidP="007532C8">
            <w:pPr>
              <w:jc w:val="center"/>
            </w:pPr>
            <w:r w:rsidRPr="007532C8">
              <w:rPr>
                <w:rFonts w:ascii="Times New Roman" w:hAnsi="Times New Roman"/>
                <w:b/>
                <w:bCs/>
                <w:color w:val="000000"/>
              </w:rPr>
              <w:t>0,0</w:t>
            </w:r>
          </w:p>
        </w:tc>
      </w:tr>
      <w:tr w:rsidR="007532C8" w:rsidRPr="007532C8" w:rsidTr="007532C8">
        <w:trPr>
          <w:trHeight w:val="215"/>
          <w:jc w:val="center"/>
        </w:trPr>
        <w:tc>
          <w:tcPr>
            <w:tcW w:w="2341" w:type="dxa"/>
            <w:vMerge w:val="restart"/>
            <w:tcBorders>
              <w:top w:val="nil"/>
              <w:left w:val="single" w:sz="4" w:space="0" w:color="auto"/>
              <w:right w:val="single" w:sz="4" w:space="0" w:color="auto"/>
            </w:tcBorders>
            <w:shd w:val="clear" w:color="auto" w:fill="auto"/>
            <w:vAlign w:val="center"/>
          </w:tcPr>
          <w:p w:rsidR="007532C8" w:rsidRPr="007532C8" w:rsidRDefault="007532C8" w:rsidP="007532C8">
            <w:pPr>
              <w:widowControl w:val="0"/>
              <w:autoSpaceDE w:val="0"/>
              <w:autoSpaceDN w:val="0"/>
              <w:adjustRightInd w:val="0"/>
              <w:spacing w:after="0" w:line="240" w:lineRule="auto"/>
              <w:jc w:val="both"/>
              <w:rPr>
                <w:rFonts w:ascii="Times New Roman" w:hAnsi="Times New Roman"/>
              </w:rPr>
            </w:pPr>
            <w:r w:rsidRPr="007532C8">
              <w:rPr>
                <w:rFonts w:ascii="Times New Roman" w:hAnsi="Times New Roman"/>
              </w:rPr>
              <w:t xml:space="preserve">Основное мероприятие 1.1. </w:t>
            </w:r>
          </w:p>
          <w:p w:rsidR="007532C8" w:rsidRPr="007532C8" w:rsidRDefault="007532C8" w:rsidP="007532C8">
            <w:pPr>
              <w:spacing w:after="0" w:line="240" w:lineRule="auto"/>
              <w:rPr>
                <w:rFonts w:ascii="Times New Roman" w:hAnsi="Times New Roman"/>
                <w:color w:val="000000"/>
                <w:lang w:eastAsia="ru-RU"/>
              </w:rPr>
            </w:pPr>
          </w:p>
        </w:tc>
        <w:tc>
          <w:tcPr>
            <w:tcW w:w="2661" w:type="dxa"/>
            <w:vMerge w:val="restart"/>
            <w:tcBorders>
              <w:top w:val="nil"/>
              <w:left w:val="single" w:sz="4" w:space="0" w:color="auto"/>
              <w:right w:val="single" w:sz="4" w:space="0" w:color="auto"/>
            </w:tcBorders>
            <w:shd w:val="clear" w:color="auto" w:fill="auto"/>
            <w:vAlign w:val="center"/>
          </w:tcPr>
          <w:p w:rsidR="007532C8" w:rsidRPr="007532C8" w:rsidRDefault="007532C8" w:rsidP="007532C8">
            <w:pPr>
              <w:widowControl w:val="0"/>
              <w:suppressLineNumbers/>
              <w:suppressAutoHyphens/>
              <w:autoSpaceDE w:val="0"/>
              <w:autoSpaceDN w:val="0"/>
              <w:adjustRightInd w:val="0"/>
              <w:spacing w:after="0" w:line="240" w:lineRule="auto"/>
              <w:rPr>
                <w:rFonts w:ascii="Times New Roman" w:eastAsia="Times New Roman" w:hAnsi="Times New Roman"/>
                <w:lang w:eastAsia="ru-RU"/>
              </w:rPr>
            </w:pPr>
            <w:r w:rsidRPr="007532C8">
              <w:rPr>
                <w:rFonts w:ascii="Times New Roman" w:eastAsia="Times New Roman" w:hAnsi="Times New Roman" w:cs="Arial"/>
                <w:lang w:eastAsia="ru-RU"/>
              </w:rPr>
              <w:t>Укрепление и модернизация материально-технической базы объектов сферы культуры и искусства</w:t>
            </w:r>
          </w:p>
        </w:tc>
        <w:tc>
          <w:tcPr>
            <w:tcW w:w="2516"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rPr>
            </w:pPr>
            <w:r w:rsidRPr="007532C8">
              <w:rPr>
                <w:rFonts w:ascii="Times New Roman" w:hAnsi="Times New Roman"/>
              </w:rPr>
              <w:t>Всего</w:t>
            </w:r>
          </w:p>
        </w:tc>
        <w:tc>
          <w:tcPr>
            <w:tcW w:w="1275"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1 619,8</w:t>
            </w:r>
          </w:p>
        </w:tc>
        <w:tc>
          <w:tcPr>
            <w:tcW w:w="1195"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1 701,7</w:t>
            </w:r>
          </w:p>
        </w:tc>
        <w:tc>
          <w:tcPr>
            <w:tcW w:w="1280"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5 417,0</w:t>
            </w:r>
          </w:p>
        </w:tc>
        <w:tc>
          <w:tcPr>
            <w:tcW w:w="1104"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201,6</w:t>
            </w:r>
          </w:p>
        </w:tc>
        <w:tc>
          <w:tcPr>
            <w:tcW w:w="1104"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201,6</w:t>
            </w:r>
          </w:p>
        </w:tc>
        <w:tc>
          <w:tcPr>
            <w:tcW w:w="1104"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0,0</w:t>
            </w:r>
          </w:p>
        </w:tc>
      </w:tr>
      <w:tr w:rsidR="007532C8" w:rsidRPr="007532C8" w:rsidTr="007532C8">
        <w:trPr>
          <w:trHeight w:val="663"/>
          <w:jc w:val="center"/>
        </w:trPr>
        <w:tc>
          <w:tcPr>
            <w:tcW w:w="2341" w:type="dxa"/>
            <w:vMerge/>
            <w:tcBorders>
              <w:left w:val="single" w:sz="4" w:space="0" w:color="auto"/>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661" w:type="dxa"/>
            <w:vMerge/>
            <w:tcBorders>
              <w:left w:val="single" w:sz="4" w:space="0" w:color="auto"/>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16"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Управление культуры ад</w:t>
            </w:r>
            <w:r w:rsidRPr="007532C8">
              <w:rPr>
                <w:rFonts w:ascii="Times New Roman" w:hAnsi="Times New Roman"/>
                <w:color w:val="000000"/>
                <w:lang w:eastAsia="ru-RU"/>
              </w:rPr>
              <w:softHyphen/>
              <w:t>ми</w:t>
            </w:r>
            <w:r w:rsidRPr="007532C8">
              <w:rPr>
                <w:rFonts w:ascii="Times New Roman" w:hAnsi="Times New Roman"/>
                <w:color w:val="000000"/>
                <w:lang w:eastAsia="ru-RU"/>
              </w:rPr>
              <w:softHyphen/>
              <w:t>нистрации муници</w:t>
            </w:r>
            <w:r w:rsidRPr="007532C8">
              <w:rPr>
                <w:rFonts w:ascii="Times New Roman" w:hAnsi="Times New Roman"/>
                <w:color w:val="000000"/>
                <w:lang w:eastAsia="ru-RU"/>
              </w:rPr>
              <w:softHyphen/>
              <w:t>пального района «Ижем</w:t>
            </w:r>
            <w:r w:rsidRPr="007532C8">
              <w:rPr>
                <w:rFonts w:ascii="Times New Roman" w:hAnsi="Times New Roman"/>
                <w:color w:val="000000"/>
                <w:lang w:eastAsia="ru-RU"/>
              </w:rPr>
              <w:softHyphen/>
              <w:t>ский»</w:t>
            </w:r>
          </w:p>
        </w:tc>
        <w:tc>
          <w:tcPr>
            <w:tcW w:w="1275"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1 619,8</w:t>
            </w:r>
          </w:p>
        </w:tc>
        <w:tc>
          <w:tcPr>
            <w:tcW w:w="1195"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1 701,7</w:t>
            </w:r>
          </w:p>
        </w:tc>
        <w:tc>
          <w:tcPr>
            <w:tcW w:w="1280"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5 417,0</w:t>
            </w:r>
          </w:p>
        </w:tc>
        <w:tc>
          <w:tcPr>
            <w:tcW w:w="1104"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201,6</w:t>
            </w:r>
          </w:p>
        </w:tc>
        <w:tc>
          <w:tcPr>
            <w:tcW w:w="1104"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201,6</w:t>
            </w:r>
          </w:p>
        </w:tc>
        <w:tc>
          <w:tcPr>
            <w:tcW w:w="1104"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0,0</w:t>
            </w:r>
          </w:p>
        </w:tc>
      </w:tr>
      <w:tr w:rsidR="007532C8" w:rsidRPr="007532C8" w:rsidTr="007532C8">
        <w:trPr>
          <w:trHeight w:val="663"/>
          <w:jc w:val="center"/>
        </w:trPr>
        <w:tc>
          <w:tcPr>
            <w:tcW w:w="2341" w:type="dxa"/>
            <w:vMerge/>
            <w:tcBorders>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661" w:type="dxa"/>
            <w:vMerge/>
            <w:tcBorders>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16"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Отдел строительства, ар</w:t>
            </w:r>
            <w:r w:rsidRPr="007532C8">
              <w:rPr>
                <w:rFonts w:ascii="Times New Roman" w:hAnsi="Times New Roman"/>
                <w:color w:val="000000"/>
                <w:lang w:eastAsia="ru-RU"/>
              </w:rPr>
              <w:softHyphen/>
              <w:t>хитектуры и градострои</w:t>
            </w:r>
            <w:r w:rsidRPr="007532C8">
              <w:rPr>
                <w:rFonts w:ascii="Times New Roman" w:hAnsi="Times New Roman"/>
                <w:color w:val="000000"/>
                <w:lang w:eastAsia="ru-RU"/>
              </w:rPr>
              <w:softHyphen/>
              <w:t>тельства администрации муниципального района «Ижемский»</w:t>
            </w:r>
          </w:p>
        </w:tc>
        <w:tc>
          <w:tcPr>
            <w:tcW w:w="1275"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jc w:val="center"/>
            </w:pPr>
            <w:r w:rsidRPr="007532C8">
              <w:rPr>
                <w:rFonts w:ascii="Times New Roman" w:hAnsi="Times New Roman"/>
                <w:bCs/>
                <w:color w:val="000000"/>
              </w:rPr>
              <w:t>0,0</w:t>
            </w:r>
          </w:p>
        </w:tc>
        <w:tc>
          <w:tcPr>
            <w:tcW w:w="1195"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jc w:val="center"/>
            </w:pPr>
            <w:r w:rsidRPr="007532C8">
              <w:rPr>
                <w:rFonts w:ascii="Times New Roman" w:hAnsi="Times New Roman"/>
                <w:bCs/>
                <w:color w:val="000000"/>
              </w:rPr>
              <w:t>0,0</w:t>
            </w:r>
          </w:p>
        </w:tc>
        <w:tc>
          <w:tcPr>
            <w:tcW w:w="1280"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jc w:val="center"/>
            </w:pPr>
            <w:r w:rsidRPr="007532C8">
              <w:rPr>
                <w:rFonts w:ascii="Times New Roman" w:hAnsi="Times New Roman"/>
                <w:bCs/>
                <w:color w:val="000000"/>
              </w:rPr>
              <w:t>0,0</w:t>
            </w:r>
          </w:p>
        </w:tc>
        <w:tc>
          <w:tcPr>
            <w:tcW w:w="1104" w:type="dxa"/>
            <w:tcBorders>
              <w:top w:val="nil"/>
              <w:left w:val="nil"/>
              <w:bottom w:val="single" w:sz="4" w:space="0" w:color="auto"/>
              <w:right w:val="single" w:sz="4" w:space="0" w:color="auto"/>
            </w:tcBorders>
            <w:vAlign w:val="center"/>
          </w:tcPr>
          <w:p w:rsidR="007532C8" w:rsidRPr="007532C8" w:rsidRDefault="007532C8" w:rsidP="007532C8">
            <w:pPr>
              <w:jc w:val="center"/>
            </w:pPr>
            <w:r w:rsidRPr="007532C8">
              <w:rPr>
                <w:rFonts w:ascii="Times New Roman" w:hAnsi="Times New Roman"/>
                <w:bCs/>
                <w:color w:val="000000"/>
              </w:rPr>
              <w:t>0,0</w:t>
            </w:r>
          </w:p>
        </w:tc>
        <w:tc>
          <w:tcPr>
            <w:tcW w:w="1104" w:type="dxa"/>
            <w:tcBorders>
              <w:top w:val="nil"/>
              <w:left w:val="nil"/>
              <w:bottom w:val="single" w:sz="4" w:space="0" w:color="auto"/>
              <w:right w:val="single" w:sz="4" w:space="0" w:color="auto"/>
            </w:tcBorders>
            <w:vAlign w:val="center"/>
          </w:tcPr>
          <w:p w:rsidR="007532C8" w:rsidRPr="007532C8" w:rsidRDefault="007532C8" w:rsidP="007532C8">
            <w:pPr>
              <w:jc w:val="center"/>
            </w:pPr>
            <w:r w:rsidRPr="007532C8">
              <w:rPr>
                <w:rFonts w:ascii="Times New Roman" w:hAnsi="Times New Roman"/>
                <w:bCs/>
                <w:color w:val="000000"/>
              </w:rPr>
              <w:t>0,0</w:t>
            </w:r>
          </w:p>
        </w:tc>
        <w:tc>
          <w:tcPr>
            <w:tcW w:w="1104" w:type="dxa"/>
            <w:tcBorders>
              <w:top w:val="nil"/>
              <w:left w:val="nil"/>
              <w:bottom w:val="single" w:sz="4" w:space="0" w:color="auto"/>
              <w:right w:val="single" w:sz="4" w:space="0" w:color="auto"/>
            </w:tcBorders>
            <w:vAlign w:val="center"/>
          </w:tcPr>
          <w:p w:rsidR="007532C8" w:rsidRPr="007532C8" w:rsidRDefault="007532C8" w:rsidP="007532C8">
            <w:pPr>
              <w:jc w:val="center"/>
            </w:pPr>
            <w:r w:rsidRPr="007532C8">
              <w:rPr>
                <w:rFonts w:ascii="Times New Roman" w:hAnsi="Times New Roman"/>
                <w:bCs/>
                <w:color w:val="000000"/>
              </w:rPr>
              <w:t>0,0</w:t>
            </w:r>
          </w:p>
        </w:tc>
      </w:tr>
      <w:tr w:rsidR="007532C8" w:rsidRPr="007532C8" w:rsidTr="007532C8">
        <w:trPr>
          <w:trHeight w:val="211"/>
          <w:jc w:val="center"/>
        </w:trPr>
        <w:tc>
          <w:tcPr>
            <w:tcW w:w="2341" w:type="dxa"/>
            <w:vMerge w:val="restart"/>
            <w:tcBorders>
              <w:top w:val="nil"/>
              <w:left w:val="single" w:sz="4" w:space="0" w:color="auto"/>
              <w:right w:val="single" w:sz="4" w:space="0" w:color="auto"/>
            </w:tcBorders>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lastRenderedPageBreak/>
              <w:t>Основное мероприятие 1.2.</w:t>
            </w:r>
          </w:p>
        </w:tc>
        <w:tc>
          <w:tcPr>
            <w:tcW w:w="2661" w:type="dxa"/>
            <w:vMerge w:val="restart"/>
            <w:tcBorders>
              <w:top w:val="nil"/>
              <w:left w:val="single" w:sz="4" w:space="0" w:color="auto"/>
              <w:right w:val="single" w:sz="4" w:space="0" w:color="auto"/>
            </w:tcBorders>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rPr>
              <w:t>Реализация концепции ин</w:t>
            </w:r>
            <w:r w:rsidRPr="007532C8">
              <w:rPr>
                <w:rFonts w:ascii="Times New Roman" w:hAnsi="Times New Roman"/>
              </w:rPr>
              <w:softHyphen/>
              <w:t>фор</w:t>
            </w:r>
            <w:r w:rsidRPr="007532C8">
              <w:rPr>
                <w:rFonts w:ascii="Times New Roman" w:hAnsi="Times New Roman"/>
              </w:rPr>
              <w:softHyphen/>
              <w:t>матизации сферы куль</w:t>
            </w:r>
            <w:r w:rsidRPr="007532C8">
              <w:rPr>
                <w:rFonts w:ascii="Times New Roman" w:hAnsi="Times New Roman"/>
              </w:rPr>
              <w:softHyphen/>
              <w:t>туры и искусства</w:t>
            </w:r>
          </w:p>
        </w:tc>
        <w:tc>
          <w:tcPr>
            <w:tcW w:w="2516"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Всего</w:t>
            </w:r>
          </w:p>
        </w:tc>
        <w:tc>
          <w:tcPr>
            <w:tcW w:w="1275"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93,6</w:t>
            </w:r>
          </w:p>
        </w:tc>
        <w:tc>
          <w:tcPr>
            <w:tcW w:w="1195"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98,2</w:t>
            </w:r>
          </w:p>
        </w:tc>
        <w:tc>
          <w:tcPr>
            <w:tcW w:w="1280"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186,3</w:t>
            </w:r>
          </w:p>
        </w:tc>
        <w:tc>
          <w:tcPr>
            <w:tcW w:w="1104"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60,0</w:t>
            </w:r>
          </w:p>
        </w:tc>
        <w:tc>
          <w:tcPr>
            <w:tcW w:w="1104"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60,0</w:t>
            </w:r>
          </w:p>
        </w:tc>
        <w:tc>
          <w:tcPr>
            <w:tcW w:w="1104"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0,0</w:t>
            </w:r>
          </w:p>
        </w:tc>
      </w:tr>
      <w:tr w:rsidR="007532C8" w:rsidRPr="007532C8" w:rsidTr="007532C8">
        <w:trPr>
          <w:trHeight w:val="390"/>
          <w:jc w:val="center"/>
        </w:trPr>
        <w:tc>
          <w:tcPr>
            <w:tcW w:w="2341" w:type="dxa"/>
            <w:vMerge/>
            <w:tcBorders>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661" w:type="dxa"/>
            <w:vMerge/>
            <w:tcBorders>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16" w:type="dxa"/>
            <w:tcBorders>
              <w:top w:val="single" w:sz="4" w:space="0" w:color="auto"/>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Управление культуры ад</w:t>
            </w:r>
            <w:r w:rsidRPr="007532C8">
              <w:rPr>
                <w:rFonts w:ascii="Times New Roman" w:hAnsi="Times New Roman"/>
                <w:color w:val="000000"/>
                <w:lang w:eastAsia="ru-RU"/>
              </w:rPr>
              <w:softHyphen/>
              <w:t>ми</w:t>
            </w:r>
            <w:r w:rsidRPr="007532C8">
              <w:rPr>
                <w:rFonts w:ascii="Times New Roman" w:hAnsi="Times New Roman"/>
                <w:color w:val="000000"/>
                <w:lang w:eastAsia="ru-RU"/>
              </w:rPr>
              <w:softHyphen/>
              <w:t>нистрации муници</w:t>
            </w:r>
            <w:r w:rsidRPr="007532C8">
              <w:rPr>
                <w:rFonts w:ascii="Times New Roman" w:hAnsi="Times New Roman"/>
                <w:color w:val="000000"/>
                <w:lang w:eastAsia="ru-RU"/>
              </w:rPr>
              <w:softHyphen/>
              <w:t>пального района «Ижем</w:t>
            </w:r>
            <w:r w:rsidRPr="007532C8">
              <w:rPr>
                <w:rFonts w:ascii="Times New Roman" w:hAnsi="Times New Roman"/>
                <w:color w:val="000000"/>
                <w:lang w:eastAsia="ru-RU"/>
              </w:rPr>
              <w:softHyphen/>
              <w:t>ский»</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93,6</w:t>
            </w:r>
          </w:p>
        </w:tc>
        <w:tc>
          <w:tcPr>
            <w:tcW w:w="1195" w:type="dxa"/>
            <w:tcBorders>
              <w:top w:val="single" w:sz="4" w:space="0" w:color="auto"/>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98,2</w:t>
            </w:r>
          </w:p>
        </w:tc>
        <w:tc>
          <w:tcPr>
            <w:tcW w:w="1280" w:type="dxa"/>
            <w:tcBorders>
              <w:top w:val="single" w:sz="4" w:space="0" w:color="auto"/>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186,3</w:t>
            </w:r>
          </w:p>
        </w:tc>
        <w:tc>
          <w:tcPr>
            <w:tcW w:w="1104" w:type="dxa"/>
            <w:tcBorders>
              <w:top w:val="single" w:sz="4" w:space="0" w:color="auto"/>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60,0</w:t>
            </w:r>
          </w:p>
        </w:tc>
        <w:tc>
          <w:tcPr>
            <w:tcW w:w="1104" w:type="dxa"/>
            <w:tcBorders>
              <w:top w:val="single" w:sz="4" w:space="0" w:color="auto"/>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60,0</w:t>
            </w:r>
          </w:p>
        </w:tc>
        <w:tc>
          <w:tcPr>
            <w:tcW w:w="1104" w:type="dxa"/>
            <w:tcBorders>
              <w:top w:val="single" w:sz="4" w:space="0" w:color="auto"/>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0,0</w:t>
            </w:r>
          </w:p>
        </w:tc>
      </w:tr>
      <w:tr w:rsidR="007532C8" w:rsidRPr="007532C8" w:rsidTr="007532C8">
        <w:trPr>
          <w:trHeight w:val="215"/>
          <w:jc w:val="center"/>
        </w:trPr>
        <w:tc>
          <w:tcPr>
            <w:tcW w:w="2341" w:type="dxa"/>
            <w:vMerge w:val="restart"/>
            <w:tcBorders>
              <w:left w:val="single" w:sz="4" w:space="0" w:color="auto"/>
              <w:right w:val="single" w:sz="4" w:space="0" w:color="auto"/>
            </w:tcBorders>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Основное мероприятие 1.3.</w:t>
            </w:r>
          </w:p>
        </w:tc>
        <w:tc>
          <w:tcPr>
            <w:tcW w:w="2661" w:type="dxa"/>
            <w:vMerge w:val="restart"/>
            <w:tcBorders>
              <w:left w:val="single" w:sz="4" w:space="0" w:color="auto"/>
              <w:right w:val="single" w:sz="4" w:space="0" w:color="auto"/>
            </w:tcBorders>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rPr>
              <w:t>Развитие библиотечного дела</w:t>
            </w:r>
          </w:p>
        </w:tc>
        <w:tc>
          <w:tcPr>
            <w:tcW w:w="2516" w:type="dxa"/>
            <w:tcBorders>
              <w:top w:val="single" w:sz="4" w:space="0" w:color="auto"/>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Всего</w:t>
            </w: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16 993,2</w:t>
            </w:r>
          </w:p>
        </w:tc>
        <w:tc>
          <w:tcPr>
            <w:tcW w:w="1195" w:type="dxa"/>
            <w:tcBorders>
              <w:top w:val="single" w:sz="4" w:space="0" w:color="auto"/>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17 068,0</w:t>
            </w:r>
          </w:p>
        </w:tc>
        <w:tc>
          <w:tcPr>
            <w:tcW w:w="1280" w:type="dxa"/>
            <w:tcBorders>
              <w:top w:val="single" w:sz="4" w:space="0" w:color="auto"/>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16 471,5</w:t>
            </w:r>
          </w:p>
        </w:tc>
        <w:tc>
          <w:tcPr>
            <w:tcW w:w="1104" w:type="dxa"/>
            <w:tcBorders>
              <w:top w:val="single" w:sz="4" w:space="0" w:color="auto"/>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10 662,7</w:t>
            </w:r>
          </w:p>
        </w:tc>
        <w:tc>
          <w:tcPr>
            <w:tcW w:w="1104" w:type="dxa"/>
            <w:tcBorders>
              <w:top w:val="single" w:sz="4" w:space="0" w:color="auto"/>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10 662,7</w:t>
            </w:r>
          </w:p>
        </w:tc>
        <w:tc>
          <w:tcPr>
            <w:tcW w:w="1104" w:type="dxa"/>
            <w:tcBorders>
              <w:top w:val="single" w:sz="4" w:space="0" w:color="auto"/>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0,0</w:t>
            </w:r>
          </w:p>
        </w:tc>
      </w:tr>
      <w:tr w:rsidR="007532C8" w:rsidRPr="007532C8" w:rsidTr="007532C8">
        <w:trPr>
          <w:trHeight w:val="176"/>
          <w:jc w:val="center"/>
        </w:trPr>
        <w:tc>
          <w:tcPr>
            <w:tcW w:w="2341" w:type="dxa"/>
            <w:vMerge/>
            <w:tcBorders>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rPr>
                <w:rFonts w:ascii="Times New Roman" w:hAnsi="Times New Roman"/>
                <w:color w:val="000000"/>
                <w:lang w:eastAsia="ru-RU"/>
              </w:rPr>
            </w:pPr>
          </w:p>
        </w:tc>
        <w:tc>
          <w:tcPr>
            <w:tcW w:w="2661" w:type="dxa"/>
            <w:vMerge/>
            <w:tcBorders>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rPr>
                <w:rFonts w:ascii="Times New Roman" w:hAnsi="Times New Roman"/>
              </w:rPr>
            </w:pPr>
          </w:p>
        </w:tc>
        <w:tc>
          <w:tcPr>
            <w:tcW w:w="2516" w:type="dxa"/>
            <w:tcBorders>
              <w:top w:val="single" w:sz="4" w:space="0" w:color="auto"/>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Управление культуры ад</w:t>
            </w:r>
            <w:r w:rsidRPr="007532C8">
              <w:rPr>
                <w:rFonts w:ascii="Times New Roman" w:hAnsi="Times New Roman"/>
                <w:color w:val="000000"/>
                <w:lang w:eastAsia="ru-RU"/>
              </w:rPr>
              <w:softHyphen/>
              <w:t>ми</w:t>
            </w:r>
            <w:r w:rsidRPr="007532C8">
              <w:rPr>
                <w:rFonts w:ascii="Times New Roman" w:hAnsi="Times New Roman"/>
                <w:color w:val="000000"/>
                <w:lang w:eastAsia="ru-RU"/>
              </w:rPr>
              <w:softHyphen/>
              <w:t>нистрации муници</w:t>
            </w:r>
            <w:r w:rsidRPr="007532C8">
              <w:rPr>
                <w:rFonts w:ascii="Times New Roman" w:hAnsi="Times New Roman"/>
                <w:color w:val="000000"/>
                <w:lang w:eastAsia="ru-RU"/>
              </w:rPr>
              <w:softHyphen/>
              <w:t>пального района «Ижем</w:t>
            </w:r>
            <w:r w:rsidRPr="007532C8">
              <w:rPr>
                <w:rFonts w:ascii="Times New Roman" w:hAnsi="Times New Roman"/>
                <w:color w:val="000000"/>
                <w:lang w:eastAsia="ru-RU"/>
              </w:rPr>
              <w:softHyphen/>
              <w:t>ский»</w:t>
            </w: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16 993,2</w:t>
            </w:r>
          </w:p>
        </w:tc>
        <w:tc>
          <w:tcPr>
            <w:tcW w:w="1195" w:type="dxa"/>
            <w:tcBorders>
              <w:top w:val="single" w:sz="4" w:space="0" w:color="auto"/>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17 068,0</w:t>
            </w:r>
          </w:p>
        </w:tc>
        <w:tc>
          <w:tcPr>
            <w:tcW w:w="1280" w:type="dxa"/>
            <w:tcBorders>
              <w:top w:val="single" w:sz="4" w:space="0" w:color="auto"/>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16 471,5</w:t>
            </w:r>
          </w:p>
        </w:tc>
        <w:tc>
          <w:tcPr>
            <w:tcW w:w="1104" w:type="dxa"/>
            <w:tcBorders>
              <w:top w:val="single" w:sz="4" w:space="0" w:color="auto"/>
              <w:left w:val="nil"/>
              <w:bottom w:val="single" w:sz="4" w:space="0" w:color="auto"/>
              <w:right w:val="single" w:sz="4" w:space="0" w:color="auto"/>
            </w:tcBorders>
            <w:vAlign w:val="bottom"/>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10 662,7</w:t>
            </w:r>
          </w:p>
        </w:tc>
        <w:tc>
          <w:tcPr>
            <w:tcW w:w="1104" w:type="dxa"/>
            <w:tcBorders>
              <w:top w:val="single" w:sz="4" w:space="0" w:color="auto"/>
              <w:left w:val="nil"/>
              <w:bottom w:val="single" w:sz="4" w:space="0" w:color="auto"/>
              <w:right w:val="single" w:sz="4" w:space="0" w:color="auto"/>
            </w:tcBorders>
            <w:vAlign w:val="bottom"/>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10 662,7</w:t>
            </w:r>
          </w:p>
        </w:tc>
        <w:tc>
          <w:tcPr>
            <w:tcW w:w="1104" w:type="dxa"/>
            <w:tcBorders>
              <w:top w:val="single" w:sz="4" w:space="0" w:color="auto"/>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0,0</w:t>
            </w:r>
          </w:p>
        </w:tc>
      </w:tr>
      <w:tr w:rsidR="007532C8" w:rsidRPr="007532C8" w:rsidTr="007532C8">
        <w:trPr>
          <w:trHeight w:val="281"/>
          <w:jc w:val="center"/>
        </w:trPr>
        <w:tc>
          <w:tcPr>
            <w:tcW w:w="2341" w:type="dxa"/>
            <w:vMerge w:val="restart"/>
            <w:tcBorders>
              <w:top w:val="nil"/>
              <w:left w:val="single" w:sz="4" w:space="0" w:color="auto"/>
              <w:bottom w:val="single" w:sz="4" w:space="0" w:color="000000"/>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Основное мероприятие 1.4.</w:t>
            </w:r>
          </w:p>
        </w:tc>
        <w:tc>
          <w:tcPr>
            <w:tcW w:w="2661" w:type="dxa"/>
            <w:vMerge w:val="restart"/>
            <w:tcBorders>
              <w:top w:val="nil"/>
              <w:left w:val="single" w:sz="4" w:space="0" w:color="auto"/>
              <w:bottom w:val="single" w:sz="4" w:space="0" w:color="000000"/>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rPr>
              <w:t>Оказание муниципальных услуг (выполнение работ) музеями</w:t>
            </w:r>
          </w:p>
        </w:tc>
        <w:tc>
          <w:tcPr>
            <w:tcW w:w="2516"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Всего</w:t>
            </w:r>
          </w:p>
        </w:tc>
        <w:tc>
          <w:tcPr>
            <w:tcW w:w="1275"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3 059,8</w:t>
            </w:r>
          </w:p>
        </w:tc>
        <w:tc>
          <w:tcPr>
            <w:tcW w:w="1195"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2 927,2</w:t>
            </w:r>
          </w:p>
        </w:tc>
        <w:tc>
          <w:tcPr>
            <w:tcW w:w="1280"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2 994,4</w:t>
            </w:r>
          </w:p>
        </w:tc>
        <w:tc>
          <w:tcPr>
            <w:tcW w:w="1104"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1 262,9</w:t>
            </w:r>
          </w:p>
        </w:tc>
        <w:tc>
          <w:tcPr>
            <w:tcW w:w="1104"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1 262,9</w:t>
            </w:r>
          </w:p>
        </w:tc>
        <w:tc>
          <w:tcPr>
            <w:tcW w:w="1104"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0,0</w:t>
            </w:r>
          </w:p>
        </w:tc>
      </w:tr>
      <w:tr w:rsidR="007532C8" w:rsidRPr="007532C8" w:rsidTr="007532C8">
        <w:trPr>
          <w:trHeight w:val="393"/>
          <w:jc w:val="center"/>
        </w:trPr>
        <w:tc>
          <w:tcPr>
            <w:tcW w:w="2341" w:type="dxa"/>
            <w:vMerge/>
            <w:tcBorders>
              <w:top w:val="nil"/>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661" w:type="dxa"/>
            <w:vMerge/>
            <w:tcBorders>
              <w:top w:val="nil"/>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16"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Управление культуры ад</w:t>
            </w:r>
            <w:r w:rsidRPr="007532C8">
              <w:rPr>
                <w:rFonts w:ascii="Times New Roman" w:hAnsi="Times New Roman"/>
                <w:color w:val="000000"/>
                <w:lang w:eastAsia="ru-RU"/>
              </w:rPr>
              <w:softHyphen/>
              <w:t>ми</w:t>
            </w:r>
            <w:r w:rsidRPr="007532C8">
              <w:rPr>
                <w:rFonts w:ascii="Times New Roman" w:hAnsi="Times New Roman"/>
                <w:color w:val="000000"/>
                <w:lang w:eastAsia="ru-RU"/>
              </w:rPr>
              <w:softHyphen/>
              <w:t>нистрации муници</w:t>
            </w:r>
            <w:r w:rsidRPr="007532C8">
              <w:rPr>
                <w:rFonts w:ascii="Times New Roman" w:hAnsi="Times New Roman"/>
                <w:color w:val="000000"/>
                <w:lang w:eastAsia="ru-RU"/>
              </w:rPr>
              <w:softHyphen/>
              <w:t>пального района «Ижем</w:t>
            </w:r>
            <w:r w:rsidRPr="007532C8">
              <w:rPr>
                <w:rFonts w:ascii="Times New Roman" w:hAnsi="Times New Roman"/>
                <w:color w:val="000000"/>
                <w:lang w:eastAsia="ru-RU"/>
              </w:rPr>
              <w:softHyphen/>
              <w:t>ский»</w:t>
            </w:r>
          </w:p>
        </w:tc>
        <w:tc>
          <w:tcPr>
            <w:tcW w:w="1275"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3 059,8</w:t>
            </w:r>
          </w:p>
        </w:tc>
        <w:tc>
          <w:tcPr>
            <w:tcW w:w="1195"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2 927,2</w:t>
            </w:r>
          </w:p>
        </w:tc>
        <w:tc>
          <w:tcPr>
            <w:tcW w:w="1280"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2 994,4</w:t>
            </w:r>
          </w:p>
        </w:tc>
        <w:tc>
          <w:tcPr>
            <w:tcW w:w="1104"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1 262,9</w:t>
            </w:r>
          </w:p>
        </w:tc>
        <w:tc>
          <w:tcPr>
            <w:tcW w:w="1104"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1 262,9</w:t>
            </w:r>
          </w:p>
        </w:tc>
        <w:tc>
          <w:tcPr>
            <w:tcW w:w="1104"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0,0</w:t>
            </w:r>
          </w:p>
        </w:tc>
      </w:tr>
      <w:tr w:rsidR="007532C8" w:rsidRPr="007532C8" w:rsidTr="007532C8">
        <w:trPr>
          <w:trHeight w:val="371"/>
          <w:jc w:val="center"/>
        </w:trPr>
        <w:tc>
          <w:tcPr>
            <w:tcW w:w="2341" w:type="dxa"/>
            <w:vMerge w:val="restart"/>
            <w:tcBorders>
              <w:top w:val="nil"/>
              <w:left w:val="single" w:sz="4" w:space="0" w:color="auto"/>
              <w:right w:val="single" w:sz="4" w:space="0" w:color="auto"/>
            </w:tcBorders>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Основное мероприятие 1.5.</w:t>
            </w:r>
          </w:p>
        </w:tc>
        <w:tc>
          <w:tcPr>
            <w:tcW w:w="2661" w:type="dxa"/>
            <w:vMerge w:val="restart"/>
            <w:tcBorders>
              <w:top w:val="nil"/>
              <w:left w:val="single" w:sz="4" w:space="0" w:color="auto"/>
              <w:right w:val="single" w:sz="4" w:space="0" w:color="auto"/>
            </w:tcBorders>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rPr>
              <w:t>Создание безопасных усло</w:t>
            </w:r>
            <w:r w:rsidRPr="007532C8">
              <w:rPr>
                <w:rFonts w:ascii="Times New Roman" w:hAnsi="Times New Roman"/>
              </w:rPr>
              <w:softHyphen/>
              <w:t>вий в муниципальных уч</w:t>
            </w:r>
            <w:r w:rsidRPr="007532C8">
              <w:rPr>
                <w:rFonts w:ascii="Times New Roman" w:hAnsi="Times New Roman"/>
              </w:rPr>
              <w:softHyphen/>
              <w:t>реждениях культуры и ис</w:t>
            </w:r>
            <w:r w:rsidRPr="007532C8">
              <w:rPr>
                <w:rFonts w:ascii="Times New Roman" w:hAnsi="Times New Roman"/>
              </w:rPr>
              <w:softHyphen/>
              <w:t>кусства</w:t>
            </w:r>
          </w:p>
        </w:tc>
        <w:tc>
          <w:tcPr>
            <w:tcW w:w="2516"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Всего</w:t>
            </w:r>
          </w:p>
        </w:tc>
        <w:tc>
          <w:tcPr>
            <w:tcW w:w="1275"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425,5</w:t>
            </w:r>
          </w:p>
        </w:tc>
        <w:tc>
          <w:tcPr>
            <w:tcW w:w="1195"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371,1</w:t>
            </w:r>
          </w:p>
        </w:tc>
        <w:tc>
          <w:tcPr>
            <w:tcW w:w="1280"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548,1</w:t>
            </w:r>
          </w:p>
        </w:tc>
        <w:tc>
          <w:tcPr>
            <w:tcW w:w="1104" w:type="dxa"/>
            <w:tcBorders>
              <w:top w:val="nil"/>
              <w:left w:val="nil"/>
              <w:bottom w:val="single" w:sz="4" w:space="0" w:color="auto"/>
              <w:right w:val="single" w:sz="4" w:space="0" w:color="auto"/>
            </w:tcBorders>
            <w:vAlign w:val="bottom"/>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305,0</w:t>
            </w:r>
          </w:p>
        </w:tc>
        <w:tc>
          <w:tcPr>
            <w:tcW w:w="1104" w:type="dxa"/>
            <w:tcBorders>
              <w:top w:val="nil"/>
              <w:left w:val="nil"/>
              <w:bottom w:val="single" w:sz="4" w:space="0" w:color="auto"/>
              <w:right w:val="single" w:sz="4" w:space="0" w:color="auto"/>
            </w:tcBorders>
            <w:vAlign w:val="bottom"/>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305,0</w:t>
            </w:r>
          </w:p>
        </w:tc>
        <w:tc>
          <w:tcPr>
            <w:tcW w:w="1104" w:type="dxa"/>
            <w:tcBorders>
              <w:top w:val="nil"/>
              <w:left w:val="nil"/>
              <w:bottom w:val="single" w:sz="4" w:space="0" w:color="auto"/>
              <w:right w:val="single" w:sz="4" w:space="0" w:color="auto"/>
            </w:tcBorders>
            <w:vAlign w:val="bottom"/>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0,0</w:t>
            </w:r>
          </w:p>
        </w:tc>
      </w:tr>
      <w:tr w:rsidR="007532C8" w:rsidRPr="007532C8" w:rsidTr="007532C8">
        <w:trPr>
          <w:trHeight w:val="277"/>
          <w:jc w:val="center"/>
        </w:trPr>
        <w:tc>
          <w:tcPr>
            <w:tcW w:w="2341" w:type="dxa"/>
            <w:vMerge/>
            <w:tcBorders>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661" w:type="dxa"/>
            <w:vMerge/>
            <w:tcBorders>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16"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Управление культуры ад</w:t>
            </w:r>
            <w:r w:rsidRPr="007532C8">
              <w:rPr>
                <w:rFonts w:ascii="Times New Roman" w:hAnsi="Times New Roman"/>
                <w:color w:val="000000"/>
                <w:lang w:eastAsia="ru-RU"/>
              </w:rPr>
              <w:softHyphen/>
              <w:t>ми</w:t>
            </w:r>
            <w:r w:rsidRPr="007532C8">
              <w:rPr>
                <w:rFonts w:ascii="Times New Roman" w:hAnsi="Times New Roman"/>
                <w:color w:val="000000"/>
                <w:lang w:eastAsia="ru-RU"/>
              </w:rPr>
              <w:softHyphen/>
              <w:t>нистрации муници</w:t>
            </w:r>
            <w:r w:rsidRPr="007532C8">
              <w:rPr>
                <w:rFonts w:ascii="Times New Roman" w:hAnsi="Times New Roman"/>
                <w:color w:val="000000"/>
                <w:lang w:eastAsia="ru-RU"/>
              </w:rPr>
              <w:softHyphen/>
              <w:t>пального района «Ижем</w:t>
            </w:r>
            <w:r w:rsidRPr="007532C8">
              <w:rPr>
                <w:rFonts w:ascii="Times New Roman" w:hAnsi="Times New Roman"/>
                <w:color w:val="000000"/>
                <w:lang w:eastAsia="ru-RU"/>
              </w:rPr>
              <w:softHyphen/>
              <w:t>ский»</w:t>
            </w:r>
          </w:p>
        </w:tc>
        <w:tc>
          <w:tcPr>
            <w:tcW w:w="1275"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425,5</w:t>
            </w:r>
          </w:p>
        </w:tc>
        <w:tc>
          <w:tcPr>
            <w:tcW w:w="1195"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371,1</w:t>
            </w:r>
          </w:p>
        </w:tc>
        <w:tc>
          <w:tcPr>
            <w:tcW w:w="1280"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548,1</w:t>
            </w:r>
          </w:p>
        </w:tc>
        <w:tc>
          <w:tcPr>
            <w:tcW w:w="1104" w:type="dxa"/>
            <w:tcBorders>
              <w:top w:val="nil"/>
              <w:left w:val="nil"/>
              <w:bottom w:val="single" w:sz="4" w:space="0" w:color="auto"/>
              <w:right w:val="single" w:sz="4" w:space="0" w:color="auto"/>
            </w:tcBorders>
            <w:vAlign w:val="bottom"/>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305,0</w:t>
            </w:r>
          </w:p>
        </w:tc>
        <w:tc>
          <w:tcPr>
            <w:tcW w:w="1104" w:type="dxa"/>
            <w:tcBorders>
              <w:top w:val="nil"/>
              <w:left w:val="nil"/>
              <w:bottom w:val="single" w:sz="4" w:space="0" w:color="auto"/>
              <w:right w:val="single" w:sz="4" w:space="0" w:color="auto"/>
            </w:tcBorders>
            <w:vAlign w:val="bottom"/>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305,0</w:t>
            </w:r>
          </w:p>
        </w:tc>
        <w:tc>
          <w:tcPr>
            <w:tcW w:w="1104" w:type="dxa"/>
            <w:tcBorders>
              <w:top w:val="nil"/>
              <w:left w:val="nil"/>
              <w:bottom w:val="single" w:sz="4" w:space="0" w:color="auto"/>
              <w:right w:val="single" w:sz="4" w:space="0" w:color="auto"/>
            </w:tcBorders>
            <w:vAlign w:val="bottom"/>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0,0</w:t>
            </w:r>
          </w:p>
        </w:tc>
      </w:tr>
      <w:tr w:rsidR="007532C8" w:rsidRPr="007532C8" w:rsidTr="007532C8">
        <w:trPr>
          <w:trHeight w:val="292"/>
          <w:jc w:val="center"/>
        </w:trPr>
        <w:tc>
          <w:tcPr>
            <w:tcW w:w="2341" w:type="dxa"/>
            <w:vMerge w:val="restart"/>
            <w:tcBorders>
              <w:top w:val="nil"/>
              <w:left w:val="single" w:sz="4" w:space="0" w:color="auto"/>
              <w:bottom w:val="single" w:sz="4" w:space="0" w:color="000000"/>
              <w:right w:val="single" w:sz="4" w:space="0" w:color="auto"/>
            </w:tcBorders>
            <w:shd w:val="clear" w:color="auto" w:fill="auto"/>
            <w:vAlign w:val="center"/>
          </w:tcPr>
          <w:p w:rsidR="007532C8" w:rsidRPr="007532C8" w:rsidRDefault="007532C8" w:rsidP="007532C8">
            <w:pPr>
              <w:rPr>
                <w:rFonts w:ascii="Times New Roman" w:hAnsi="Times New Roman"/>
                <w:color w:val="000000"/>
                <w:lang w:eastAsia="ru-RU"/>
              </w:rPr>
            </w:pPr>
            <w:r w:rsidRPr="007532C8">
              <w:rPr>
                <w:rFonts w:ascii="Times New Roman" w:hAnsi="Times New Roman"/>
                <w:color w:val="000000"/>
                <w:lang w:eastAsia="ru-RU"/>
              </w:rPr>
              <w:t>Основное мероприятие 2.1</w:t>
            </w:r>
          </w:p>
        </w:tc>
        <w:tc>
          <w:tcPr>
            <w:tcW w:w="2661" w:type="dxa"/>
            <w:vMerge w:val="restart"/>
            <w:tcBorders>
              <w:top w:val="nil"/>
              <w:left w:val="single" w:sz="4" w:space="0" w:color="auto"/>
              <w:bottom w:val="single" w:sz="4" w:space="0" w:color="000000"/>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rPr>
              <w:t>Оказание муниципальных услуг (выполнение работ) учреждениями культурно-досугового типа</w:t>
            </w:r>
          </w:p>
        </w:tc>
        <w:tc>
          <w:tcPr>
            <w:tcW w:w="2516"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Всего</w:t>
            </w:r>
          </w:p>
        </w:tc>
        <w:tc>
          <w:tcPr>
            <w:tcW w:w="1275"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40 248,6</w:t>
            </w:r>
          </w:p>
        </w:tc>
        <w:tc>
          <w:tcPr>
            <w:tcW w:w="1195"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41 625,2</w:t>
            </w:r>
          </w:p>
        </w:tc>
        <w:tc>
          <w:tcPr>
            <w:tcW w:w="1280"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39 464,1</w:t>
            </w:r>
          </w:p>
        </w:tc>
        <w:tc>
          <w:tcPr>
            <w:tcW w:w="1104" w:type="dxa"/>
            <w:tcBorders>
              <w:top w:val="nil"/>
              <w:left w:val="nil"/>
              <w:bottom w:val="single" w:sz="4" w:space="0" w:color="auto"/>
              <w:right w:val="single" w:sz="4" w:space="0" w:color="auto"/>
            </w:tcBorders>
            <w:vAlign w:val="bottom"/>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27 413,7</w:t>
            </w:r>
          </w:p>
        </w:tc>
        <w:tc>
          <w:tcPr>
            <w:tcW w:w="1104"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29 293,7</w:t>
            </w:r>
          </w:p>
        </w:tc>
        <w:tc>
          <w:tcPr>
            <w:tcW w:w="1104"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0,0</w:t>
            </w:r>
          </w:p>
        </w:tc>
      </w:tr>
      <w:tr w:rsidR="007532C8" w:rsidRPr="007532C8" w:rsidTr="007532C8">
        <w:trPr>
          <w:trHeight w:val="706"/>
          <w:jc w:val="center"/>
        </w:trPr>
        <w:tc>
          <w:tcPr>
            <w:tcW w:w="2341" w:type="dxa"/>
            <w:vMerge/>
            <w:tcBorders>
              <w:top w:val="nil"/>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661" w:type="dxa"/>
            <w:vMerge/>
            <w:tcBorders>
              <w:top w:val="nil"/>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16"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Управление культуры ад</w:t>
            </w:r>
            <w:r w:rsidRPr="007532C8">
              <w:rPr>
                <w:rFonts w:ascii="Times New Roman" w:hAnsi="Times New Roman"/>
                <w:color w:val="000000"/>
                <w:lang w:eastAsia="ru-RU"/>
              </w:rPr>
              <w:softHyphen/>
              <w:t>ми</w:t>
            </w:r>
            <w:r w:rsidRPr="007532C8">
              <w:rPr>
                <w:rFonts w:ascii="Times New Roman" w:hAnsi="Times New Roman"/>
                <w:color w:val="000000"/>
                <w:lang w:eastAsia="ru-RU"/>
              </w:rPr>
              <w:softHyphen/>
              <w:t>нистрации муници</w:t>
            </w:r>
            <w:r w:rsidRPr="007532C8">
              <w:rPr>
                <w:rFonts w:ascii="Times New Roman" w:hAnsi="Times New Roman"/>
                <w:color w:val="000000"/>
                <w:lang w:eastAsia="ru-RU"/>
              </w:rPr>
              <w:softHyphen/>
              <w:t>пального района «Ижем</w:t>
            </w:r>
            <w:r w:rsidRPr="007532C8">
              <w:rPr>
                <w:rFonts w:ascii="Times New Roman" w:hAnsi="Times New Roman"/>
                <w:color w:val="000000"/>
                <w:lang w:eastAsia="ru-RU"/>
              </w:rPr>
              <w:softHyphen/>
              <w:t>ский»</w:t>
            </w:r>
          </w:p>
        </w:tc>
        <w:tc>
          <w:tcPr>
            <w:tcW w:w="1275"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40 248,6</w:t>
            </w:r>
          </w:p>
        </w:tc>
        <w:tc>
          <w:tcPr>
            <w:tcW w:w="1195"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41 625,2</w:t>
            </w:r>
          </w:p>
        </w:tc>
        <w:tc>
          <w:tcPr>
            <w:tcW w:w="1280"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39 464,1</w:t>
            </w:r>
          </w:p>
        </w:tc>
        <w:tc>
          <w:tcPr>
            <w:tcW w:w="1104"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27 413,7</w:t>
            </w:r>
          </w:p>
        </w:tc>
        <w:tc>
          <w:tcPr>
            <w:tcW w:w="1104"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29 293,7</w:t>
            </w:r>
          </w:p>
        </w:tc>
        <w:tc>
          <w:tcPr>
            <w:tcW w:w="1104"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0,0</w:t>
            </w:r>
          </w:p>
        </w:tc>
      </w:tr>
      <w:tr w:rsidR="007532C8" w:rsidRPr="007532C8" w:rsidTr="007532C8">
        <w:trPr>
          <w:trHeight w:val="315"/>
          <w:jc w:val="center"/>
        </w:trPr>
        <w:tc>
          <w:tcPr>
            <w:tcW w:w="2341" w:type="dxa"/>
            <w:vMerge w:val="restart"/>
            <w:tcBorders>
              <w:top w:val="nil"/>
              <w:left w:val="single" w:sz="4" w:space="0" w:color="auto"/>
              <w:bottom w:val="single" w:sz="4" w:space="0" w:color="000000"/>
              <w:right w:val="single" w:sz="4" w:space="0" w:color="auto"/>
            </w:tcBorders>
            <w:shd w:val="clear" w:color="auto" w:fill="auto"/>
            <w:vAlign w:val="center"/>
          </w:tcPr>
          <w:p w:rsidR="007532C8" w:rsidRPr="007532C8" w:rsidRDefault="007532C8" w:rsidP="007532C8">
            <w:pPr>
              <w:rPr>
                <w:rFonts w:ascii="Times New Roman" w:hAnsi="Times New Roman"/>
                <w:color w:val="000000"/>
                <w:lang w:eastAsia="ru-RU"/>
              </w:rPr>
            </w:pPr>
            <w:r w:rsidRPr="007532C8">
              <w:rPr>
                <w:rFonts w:ascii="Times New Roman" w:hAnsi="Times New Roman"/>
                <w:color w:val="000000"/>
                <w:lang w:eastAsia="ru-RU"/>
              </w:rPr>
              <w:t>Основное мероприятие 2.2</w:t>
            </w:r>
          </w:p>
        </w:tc>
        <w:tc>
          <w:tcPr>
            <w:tcW w:w="2661" w:type="dxa"/>
            <w:vMerge w:val="restart"/>
            <w:tcBorders>
              <w:top w:val="nil"/>
              <w:left w:val="single" w:sz="4" w:space="0" w:color="auto"/>
              <w:bottom w:val="single" w:sz="4" w:space="0" w:color="000000"/>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rPr>
              <w:t>Поддержка художествен</w:t>
            </w:r>
            <w:r w:rsidRPr="007532C8">
              <w:rPr>
                <w:rFonts w:ascii="Times New Roman" w:hAnsi="Times New Roman"/>
              </w:rPr>
              <w:softHyphen/>
              <w:t>ного народного творчества, сохранение традиционной культуры</w:t>
            </w:r>
          </w:p>
        </w:tc>
        <w:tc>
          <w:tcPr>
            <w:tcW w:w="2516"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Всего</w:t>
            </w:r>
          </w:p>
        </w:tc>
        <w:tc>
          <w:tcPr>
            <w:tcW w:w="1275"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2 186,0</w:t>
            </w:r>
          </w:p>
        </w:tc>
        <w:tc>
          <w:tcPr>
            <w:tcW w:w="1195"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1 633,8</w:t>
            </w:r>
          </w:p>
        </w:tc>
        <w:tc>
          <w:tcPr>
            <w:tcW w:w="1280"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862,5</w:t>
            </w:r>
          </w:p>
        </w:tc>
        <w:tc>
          <w:tcPr>
            <w:tcW w:w="1104" w:type="dxa"/>
            <w:tcBorders>
              <w:top w:val="nil"/>
              <w:left w:val="nil"/>
              <w:bottom w:val="single" w:sz="4" w:space="0" w:color="auto"/>
              <w:right w:val="single" w:sz="4" w:space="0" w:color="auto"/>
            </w:tcBorders>
            <w:vAlign w:val="bottom"/>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500,0</w:t>
            </w:r>
          </w:p>
        </w:tc>
        <w:tc>
          <w:tcPr>
            <w:tcW w:w="1104" w:type="dxa"/>
            <w:tcBorders>
              <w:top w:val="nil"/>
              <w:left w:val="nil"/>
              <w:bottom w:val="single" w:sz="4" w:space="0" w:color="auto"/>
              <w:right w:val="single" w:sz="4" w:space="0" w:color="auto"/>
            </w:tcBorders>
            <w:vAlign w:val="bottom"/>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500,0</w:t>
            </w:r>
          </w:p>
        </w:tc>
        <w:tc>
          <w:tcPr>
            <w:tcW w:w="1104" w:type="dxa"/>
            <w:tcBorders>
              <w:top w:val="nil"/>
              <w:left w:val="nil"/>
              <w:bottom w:val="single" w:sz="4" w:space="0" w:color="auto"/>
              <w:right w:val="single" w:sz="4" w:space="0" w:color="auto"/>
            </w:tcBorders>
            <w:vAlign w:val="bottom"/>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0,0</w:t>
            </w:r>
          </w:p>
        </w:tc>
      </w:tr>
      <w:tr w:rsidR="007532C8" w:rsidRPr="007532C8" w:rsidTr="007532C8">
        <w:trPr>
          <w:trHeight w:val="1002"/>
          <w:jc w:val="center"/>
        </w:trPr>
        <w:tc>
          <w:tcPr>
            <w:tcW w:w="2341" w:type="dxa"/>
            <w:vMerge/>
            <w:tcBorders>
              <w:top w:val="nil"/>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661" w:type="dxa"/>
            <w:vMerge/>
            <w:tcBorders>
              <w:top w:val="nil"/>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16"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Управление культуры ад</w:t>
            </w:r>
            <w:r w:rsidRPr="007532C8">
              <w:rPr>
                <w:rFonts w:ascii="Times New Roman" w:hAnsi="Times New Roman"/>
                <w:color w:val="000000"/>
                <w:lang w:eastAsia="ru-RU"/>
              </w:rPr>
              <w:softHyphen/>
              <w:t>ми</w:t>
            </w:r>
            <w:r w:rsidRPr="007532C8">
              <w:rPr>
                <w:rFonts w:ascii="Times New Roman" w:hAnsi="Times New Roman"/>
                <w:color w:val="000000"/>
                <w:lang w:eastAsia="ru-RU"/>
              </w:rPr>
              <w:softHyphen/>
              <w:t>нистрации муници</w:t>
            </w:r>
            <w:r w:rsidRPr="007532C8">
              <w:rPr>
                <w:rFonts w:ascii="Times New Roman" w:hAnsi="Times New Roman"/>
                <w:color w:val="000000"/>
                <w:lang w:eastAsia="ru-RU"/>
              </w:rPr>
              <w:softHyphen/>
              <w:t>пального района «Ижем</w:t>
            </w:r>
            <w:r w:rsidRPr="007532C8">
              <w:rPr>
                <w:rFonts w:ascii="Times New Roman" w:hAnsi="Times New Roman"/>
                <w:color w:val="000000"/>
                <w:lang w:eastAsia="ru-RU"/>
              </w:rPr>
              <w:softHyphen/>
              <w:t>ский»</w:t>
            </w:r>
          </w:p>
        </w:tc>
        <w:tc>
          <w:tcPr>
            <w:tcW w:w="1275"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2 186,0</w:t>
            </w:r>
          </w:p>
        </w:tc>
        <w:tc>
          <w:tcPr>
            <w:tcW w:w="1195"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1 633,8</w:t>
            </w:r>
          </w:p>
        </w:tc>
        <w:tc>
          <w:tcPr>
            <w:tcW w:w="1280"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862,5</w:t>
            </w:r>
          </w:p>
        </w:tc>
        <w:tc>
          <w:tcPr>
            <w:tcW w:w="1104"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500,0</w:t>
            </w:r>
          </w:p>
        </w:tc>
        <w:tc>
          <w:tcPr>
            <w:tcW w:w="1104"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500,0</w:t>
            </w:r>
          </w:p>
        </w:tc>
        <w:tc>
          <w:tcPr>
            <w:tcW w:w="1104"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0,0</w:t>
            </w:r>
          </w:p>
        </w:tc>
      </w:tr>
      <w:tr w:rsidR="007532C8" w:rsidRPr="007532C8" w:rsidTr="007532C8">
        <w:trPr>
          <w:trHeight w:val="277"/>
          <w:jc w:val="center"/>
        </w:trPr>
        <w:tc>
          <w:tcPr>
            <w:tcW w:w="2341" w:type="dxa"/>
            <w:vMerge w:val="restart"/>
            <w:tcBorders>
              <w:top w:val="nil"/>
              <w:left w:val="single" w:sz="4" w:space="0" w:color="auto"/>
              <w:bottom w:val="single" w:sz="4" w:space="0" w:color="000000"/>
              <w:right w:val="single" w:sz="4" w:space="0" w:color="auto"/>
            </w:tcBorders>
            <w:shd w:val="clear" w:color="auto" w:fill="auto"/>
            <w:vAlign w:val="center"/>
          </w:tcPr>
          <w:p w:rsidR="007532C8" w:rsidRPr="007532C8" w:rsidRDefault="007532C8" w:rsidP="007532C8">
            <w:pPr>
              <w:rPr>
                <w:rFonts w:ascii="Times New Roman" w:hAnsi="Times New Roman"/>
                <w:color w:val="000000"/>
                <w:lang w:eastAsia="ru-RU"/>
              </w:rPr>
            </w:pPr>
            <w:r w:rsidRPr="007532C8">
              <w:rPr>
                <w:rFonts w:ascii="Times New Roman" w:hAnsi="Times New Roman"/>
                <w:color w:val="000000"/>
                <w:lang w:eastAsia="ru-RU"/>
              </w:rPr>
              <w:t>Основное мероприятие 2.3</w:t>
            </w:r>
          </w:p>
        </w:tc>
        <w:tc>
          <w:tcPr>
            <w:tcW w:w="2661" w:type="dxa"/>
            <w:vMerge w:val="restart"/>
            <w:tcBorders>
              <w:top w:val="nil"/>
              <w:left w:val="single" w:sz="4" w:space="0" w:color="auto"/>
              <w:bottom w:val="single" w:sz="4" w:space="0" w:color="000000"/>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rPr>
            </w:pPr>
            <w:r w:rsidRPr="007532C8">
              <w:rPr>
                <w:rFonts w:ascii="Times New Roman" w:hAnsi="Times New Roman"/>
              </w:rPr>
              <w:t>Стимулирование деятель</w:t>
            </w:r>
            <w:r w:rsidRPr="007532C8">
              <w:rPr>
                <w:rFonts w:ascii="Times New Roman" w:hAnsi="Times New Roman"/>
              </w:rPr>
              <w:softHyphen/>
              <w:t>ности и повышение про</w:t>
            </w:r>
            <w:r w:rsidRPr="007532C8">
              <w:rPr>
                <w:rFonts w:ascii="Times New Roman" w:hAnsi="Times New Roman"/>
              </w:rPr>
              <w:softHyphen/>
              <w:t>фессиональной компетент</w:t>
            </w:r>
            <w:r w:rsidRPr="007532C8">
              <w:rPr>
                <w:rFonts w:ascii="Times New Roman" w:hAnsi="Times New Roman"/>
              </w:rPr>
              <w:softHyphen/>
              <w:t>ности работников учрежде</w:t>
            </w:r>
            <w:r w:rsidRPr="007532C8">
              <w:rPr>
                <w:rFonts w:ascii="Times New Roman" w:hAnsi="Times New Roman"/>
              </w:rPr>
              <w:softHyphen/>
              <w:t>ний культуры и искусства</w:t>
            </w:r>
          </w:p>
        </w:tc>
        <w:tc>
          <w:tcPr>
            <w:tcW w:w="2516"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Всего</w:t>
            </w:r>
          </w:p>
        </w:tc>
        <w:tc>
          <w:tcPr>
            <w:tcW w:w="1275"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29,4</w:t>
            </w:r>
          </w:p>
        </w:tc>
        <w:tc>
          <w:tcPr>
            <w:tcW w:w="1195"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40,0</w:t>
            </w:r>
          </w:p>
        </w:tc>
        <w:tc>
          <w:tcPr>
            <w:tcW w:w="1280"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123,0</w:t>
            </w:r>
          </w:p>
        </w:tc>
        <w:tc>
          <w:tcPr>
            <w:tcW w:w="1104"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50,0</w:t>
            </w:r>
          </w:p>
        </w:tc>
        <w:tc>
          <w:tcPr>
            <w:tcW w:w="1104"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50,0</w:t>
            </w:r>
          </w:p>
        </w:tc>
        <w:tc>
          <w:tcPr>
            <w:tcW w:w="1104"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0,0</w:t>
            </w:r>
          </w:p>
        </w:tc>
      </w:tr>
      <w:tr w:rsidR="007532C8" w:rsidRPr="007532C8" w:rsidTr="007532C8">
        <w:trPr>
          <w:trHeight w:val="964"/>
          <w:jc w:val="center"/>
        </w:trPr>
        <w:tc>
          <w:tcPr>
            <w:tcW w:w="2341" w:type="dxa"/>
            <w:vMerge/>
            <w:tcBorders>
              <w:top w:val="nil"/>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661" w:type="dxa"/>
            <w:vMerge/>
            <w:tcBorders>
              <w:top w:val="nil"/>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16"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Управление культуры ад</w:t>
            </w:r>
            <w:r w:rsidRPr="007532C8">
              <w:rPr>
                <w:rFonts w:ascii="Times New Roman" w:hAnsi="Times New Roman"/>
                <w:color w:val="000000"/>
                <w:lang w:eastAsia="ru-RU"/>
              </w:rPr>
              <w:softHyphen/>
              <w:t>ми</w:t>
            </w:r>
            <w:r w:rsidRPr="007532C8">
              <w:rPr>
                <w:rFonts w:ascii="Times New Roman" w:hAnsi="Times New Roman"/>
                <w:color w:val="000000"/>
                <w:lang w:eastAsia="ru-RU"/>
              </w:rPr>
              <w:softHyphen/>
              <w:t>нистрации муници</w:t>
            </w:r>
            <w:r w:rsidRPr="007532C8">
              <w:rPr>
                <w:rFonts w:ascii="Times New Roman" w:hAnsi="Times New Roman"/>
                <w:color w:val="000000"/>
                <w:lang w:eastAsia="ru-RU"/>
              </w:rPr>
              <w:softHyphen/>
              <w:t>пального района «Ижем</w:t>
            </w:r>
            <w:r w:rsidRPr="007532C8">
              <w:rPr>
                <w:rFonts w:ascii="Times New Roman" w:hAnsi="Times New Roman"/>
                <w:color w:val="000000"/>
                <w:lang w:eastAsia="ru-RU"/>
              </w:rPr>
              <w:softHyphen/>
              <w:t>ский»</w:t>
            </w:r>
          </w:p>
        </w:tc>
        <w:tc>
          <w:tcPr>
            <w:tcW w:w="1275"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29,4</w:t>
            </w:r>
          </w:p>
        </w:tc>
        <w:tc>
          <w:tcPr>
            <w:tcW w:w="1195"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40,0</w:t>
            </w:r>
          </w:p>
        </w:tc>
        <w:tc>
          <w:tcPr>
            <w:tcW w:w="1280"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123,0</w:t>
            </w:r>
          </w:p>
        </w:tc>
        <w:tc>
          <w:tcPr>
            <w:tcW w:w="1104"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50,0</w:t>
            </w:r>
          </w:p>
        </w:tc>
        <w:tc>
          <w:tcPr>
            <w:tcW w:w="1104"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50,0</w:t>
            </w:r>
          </w:p>
        </w:tc>
        <w:tc>
          <w:tcPr>
            <w:tcW w:w="1104"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0,0</w:t>
            </w:r>
          </w:p>
        </w:tc>
      </w:tr>
      <w:tr w:rsidR="007532C8" w:rsidRPr="007532C8" w:rsidTr="007532C8">
        <w:trPr>
          <w:trHeight w:val="338"/>
          <w:jc w:val="center"/>
        </w:trPr>
        <w:tc>
          <w:tcPr>
            <w:tcW w:w="2341" w:type="dxa"/>
            <w:vMerge w:val="restart"/>
            <w:tcBorders>
              <w:top w:val="nil"/>
              <w:left w:val="single" w:sz="4" w:space="0" w:color="auto"/>
              <w:right w:val="single" w:sz="4" w:space="0" w:color="auto"/>
            </w:tcBorders>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lastRenderedPageBreak/>
              <w:t>Основное мероприятие 2.4</w:t>
            </w:r>
          </w:p>
        </w:tc>
        <w:tc>
          <w:tcPr>
            <w:tcW w:w="2661" w:type="dxa"/>
            <w:vMerge w:val="restart"/>
            <w:tcBorders>
              <w:top w:val="nil"/>
              <w:left w:val="single" w:sz="4" w:space="0" w:color="auto"/>
              <w:right w:val="single" w:sz="4" w:space="0" w:color="auto"/>
            </w:tcBorders>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rPr>
              <w:t>Оказание муниципальных услуг (выполнение работ) учреждениями дополни</w:t>
            </w:r>
            <w:r w:rsidRPr="007532C8">
              <w:rPr>
                <w:rFonts w:ascii="Times New Roman" w:hAnsi="Times New Roman"/>
              </w:rPr>
              <w:softHyphen/>
              <w:t>тельного образования</w:t>
            </w:r>
          </w:p>
        </w:tc>
        <w:tc>
          <w:tcPr>
            <w:tcW w:w="2516"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Всего</w:t>
            </w:r>
          </w:p>
        </w:tc>
        <w:tc>
          <w:tcPr>
            <w:tcW w:w="1275"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7 962,8</w:t>
            </w:r>
          </w:p>
        </w:tc>
        <w:tc>
          <w:tcPr>
            <w:tcW w:w="1195"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9 753,3</w:t>
            </w:r>
          </w:p>
        </w:tc>
        <w:tc>
          <w:tcPr>
            <w:tcW w:w="1280"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10 530,7</w:t>
            </w:r>
          </w:p>
        </w:tc>
        <w:tc>
          <w:tcPr>
            <w:tcW w:w="1104" w:type="dxa"/>
            <w:tcBorders>
              <w:top w:val="nil"/>
              <w:left w:val="nil"/>
              <w:bottom w:val="single" w:sz="4" w:space="0" w:color="auto"/>
              <w:right w:val="single" w:sz="4" w:space="0" w:color="auto"/>
            </w:tcBorders>
            <w:vAlign w:val="bottom"/>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6619,2</w:t>
            </w:r>
          </w:p>
        </w:tc>
        <w:tc>
          <w:tcPr>
            <w:tcW w:w="1104" w:type="dxa"/>
            <w:tcBorders>
              <w:top w:val="nil"/>
              <w:left w:val="nil"/>
              <w:bottom w:val="single" w:sz="4" w:space="0" w:color="auto"/>
              <w:right w:val="single" w:sz="4" w:space="0" w:color="auto"/>
            </w:tcBorders>
            <w:vAlign w:val="bottom"/>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6619,2</w:t>
            </w:r>
          </w:p>
        </w:tc>
        <w:tc>
          <w:tcPr>
            <w:tcW w:w="1104" w:type="dxa"/>
            <w:tcBorders>
              <w:top w:val="nil"/>
              <w:left w:val="nil"/>
              <w:bottom w:val="single" w:sz="4" w:space="0" w:color="auto"/>
              <w:right w:val="single" w:sz="4" w:space="0" w:color="auto"/>
            </w:tcBorders>
            <w:vAlign w:val="bottom"/>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0,0</w:t>
            </w:r>
          </w:p>
        </w:tc>
      </w:tr>
      <w:tr w:rsidR="007532C8" w:rsidRPr="007532C8" w:rsidTr="007532C8">
        <w:trPr>
          <w:trHeight w:val="401"/>
          <w:jc w:val="center"/>
        </w:trPr>
        <w:tc>
          <w:tcPr>
            <w:tcW w:w="2341" w:type="dxa"/>
            <w:vMerge/>
            <w:tcBorders>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rPr>
                <w:rFonts w:ascii="Times New Roman" w:hAnsi="Times New Roman"/>
                <w:color w:val="000000"/>
                <w:lang w:eastAsia="ru-RU"/>
              </w:rPr>
            </w:pPr>
          </w:p>
        </w:tc>
        <w:tc>
          <w:tcPr>
            <w:tcW w:w="2661" w:type="dxa"/>
            <w:vMerge/>
            <w:tcBorders>
              <w:left w:val="single" w:sz="4" w:space="0" w:color="auto"/>
              <w:bottom w:val="single" w:sz="4" w:space="0" w:color="000000"/>
              <w:right w:val="single" w:sz="4" w:space="0" w:color="auto"/>
            </w:tcBorders>
            <w:vAlign w:val="center"/>
          </w:tcPr>
          <w:p w:rsidR="007532C8" w:rsidRPr="007532C8" w:rsidRDefault="007532C8" w:rsidP="007532C8">
            <w:pPr>
              <w:rPr>
                <w:rFonts w:ascii="Times New Roman" w:hAnsi="Times New Roman"/>
                <w:color w:val="000000"/>
                <w:lang w:eastAsia="ru-RU"/>
              </w:rPr>
            </w:pPr>
          </w:p>
        </w:tc>
        <w:tc>
          <w:tcPr>
            <w:tcW w:w="2516"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Управление культуры ад</w:t>
            </w:r>
            <w:r w:rsidRPr="007532C8">
              <w:rPr>
                <w:rFonts w:ascii="Times New Roman" w:hAnsi="Times New Roman"/>
                <w:color w:val="000000"/>
                <w:lang w:eastAsia="ru-RU"/>
              </w:rPr>
              <w:softHyphen/>
              <w:t>ми</w:t>
            </w:r>
            <w:r w:rsidRPr="007532C8">
              <w:rPr>
                <w:rFonts w:ascii="Times New Roman" w:hAnsi="Times New Roman"/>
                <w:color w:val="000000"/>
                <w:lang w:eastAsia="ru-RU"/>
              </w:rPr>
              <w:softHyphen/>
              <w:t>нистрации муници</w:t>
            </w:r>
            <w:r w:rsidRPr="007532C8">
              <w:rPr>
                <w:rFonts w:ascii="Times New Roman" w:hAnsi="Times New Roman"/>
                <w:color w:val="000000"/>
                <w:lang w:eastAsia="ru-RU"/>
              </w:rPr>
              <w:softHyphen/>
              <w:t>пального района «Ижем</w:t>
            </w:r>
            <w:r w:rsidRPr="007532C8">
              <w:rPr>
                <w:rFonts w:ascii="Times New Roman" w:hAnsi="Times New Roman"/>
                <w:color w:val="000000"/>
                <w:lang w:eastAsia="ru-RU"/>
              </w:rPr>
              <w:softHyphen/>
              <w:t>ский»</w:t>
            </w:r>
          </w:p>
        </w:tc>
        <w:tc>
          <w:tcPr>
            <w:tcW w:w="1275"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7 962,8</w:t>
            </w:r>
          </w:p>
        </w:tc>
        <w:tc>
          <w:tcPr>
            <w:tcW w:w="1195"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9 753,3</w:t>
            </w:r>
          </w:p>
        </w:tc>
        <w:tc>
          <w:tcPr>
            <w:tcW w:w="1280"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10 530,7</w:t>
            </w:r>
          </w:p>
        </w:tc>
        <w:tc>
          <w:tcPr>
            <w:tcW w:w="1104"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6619,2</w:t>
            </w:r>
          </w:p>
        </w:tc>
        <w:tc>
          <w:tcPr>
            <w:tcW w:w="1104"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6619,2</w:t>
            </w:r>
          </w:p>
        </w:tc>
        <w:tc>
          <w:tcPr>
            <w:tcW w:w="1104"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0,0</w:t>
            </w:r>
          </w:p>
        </w:tc>
      </w:tr>
      <w:tr w:rsidR="007532C8" w:rsidRPr="007532C8" w:rsidTr="007532C8">
        <w:trPr>
          <w:trHeight w:val="401"/>
          <w:jc w:val="center"/>
        </w:trPr>
        <w:tc>
          <w:tcPr>
            <w:tcW w:w="2341" w:type="dxa"/>
            <w:vMerge w:val="restart"/>
            <w:tcBorders>
              <w:left w:val="single" w:sz="4" w:space="0" w:color="auto"/>
              <w:right w:val="single" w:sz="4" w:space="0" w:color="auto"/>
            </w:tcBorders>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Основное мероприятие 2.5</w:t>
            </w:r>
          </w:p>
        </w:tc>
        <w:tc>
          <w:tcPr>
            <w:tcW w:w="2661" w:type="dxa"/>
            <w:vMerge w:val="restart"/>
            <w:tcBorders>
              <w:left w:val="single" w:sz="4" w:space="0" w:color="auto"/>
              <w:right w:val="single" w:sz="4" w:space="0" w:color="auto"/>
            </w:tcBorders>
            <w:vAlign w:val="center"/>
          </w:tcPr>
          <w:p w:rsidR="007532C8" w:rsidRPr="007532C8" w:rsidRDefault="007532C8" w:rsidP="007532C8">
            <w:pPr>
              <w:rPr>
                <w:rFonts w:ascii="Times New Roman" w:hAnsi="Times New Roman"/>
                <w:color w:val="000000"/>
                <w:lang w:eastAsia="ru-RU"/>
              </w:rPr>
            </w:pPr>
            <w:r w:rsidRPr="007532C8">
              <w:rPr>
                <w:rFonts w:ascii="Times New Roman" w:hAnsi="Times New Roman"/>
                <w:color w:val="000000"/>
                <w:lang w:eastAsia="ru-RU"/>
              </w:rPr>
              <w:t>Реализация народных про</w:t>
            </w:r>
            <w:r w:rsidRPr="007532C8">
              <w:rPr>
                <w:rFonts w:ascii="Times New Roman" w:hAnsi="Times New Roman"/>
                <w:color w:val="000000"/>
                <w:lang w:eastAsia="ru-RU"/>
              </w:rPr>
              <w:softHyphen/>
              <w:t xml:space="preserve">ектов в сфере культуры и искусства </w:t>
            </w:r>
          </w:p>
        </w:tc>
        <w:tc>
          <w:tcPr>
            <w:tcW w:w="2516"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Всего</w:t>
            </w:r>
          </w:p>
        </w:tc>
        <w:tc>
          <w:tcPr>
            <w:tcW w:w="1275"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0,0</w:t>
            </w:r>
          </w:p>
        </w:tc>
        <w:tc>
          <w:tcPr>
            <w:tcW w:w="1195"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781,2</w:t>
            </w:r>
          </w:p>
        </w:tc>
        <w:tc>
          <w:tcPr>
            <w:tcW w:w="1280"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625,0</w:t>
            </w:r>
          </w:p>
        </w:tc>
        <w:tc>
          <w:tcPr>
            <w:tcW w:w="1104"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0,0</w:t>
            </w:r>
          </w:p>
        </w:tc>
        <w:tc>
          <w:tcPr>
            <w:tcW w:w="1104"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0,0</w:t>
            </w:r>
          </w:p>
        </w:tc>
        <w:tc>
          <w:tcPr>
            <w:tcW w:w="1104"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0,0</w:t>
            </w:r>
          </w:p>
        </w:tc>
      </w:tr>
      <w:tr w:rsidR="007532C8" w:rsidRPr="007532C8" w:rsidTr="007532C8">
        <w:trPr>
          <w:trHeight w:val="401"/>
          <w:jc w:val="center"/>
        </w:trPr>
        <w:tc>
          <w:tcPr>
            <w:tcW w:w="2341" w:type="dxa"/>
            <w:vMerge/>
            <w:tcBorders>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rPr>
                <w:rFonts w:ascii="Times New Roman" w:hAnsi="Times New Roman"/>
                <w:color w:val="000000"/>
                <w:lang w:eastAsia="ru-RU"/>
              </w:rPr>
            </w:pPr>
          </w:p>
        </w:tc>
        <w:tc>
          <w:tcPr>
            <w:tcW w:w="2661" w:type="dxa"/>
            <w:vMerge/>
            <w:tcBorders>
              <w:left w:val="single" w:sz="4" w:space="0" w:color="auto"/>
              <w:bottom w:val="single" w:sz="4" w:space="0" w:color="000000"/>
              <w:right w:val="single" w:sz="4" w:space="0" w:color="auto"/>
            </w:tcBorders>
            <w:vAlign w:val="center"/>
          </w:tcPr>
          <w:p w:rsidR="007532C8" w:rsidRPr="007532C8" w:rsidRDefault="007532C8" w:rsidP="007532C8">
            <w:pPr>
              <w:rPr>
                <w:rFonts w:ascii="Times New Roman" w:hAnsi="Times New Roman"/>
                <w:color w:val="000000"/>
                <w:lang w:eastAsia="ru-RU"/>
              </w:rPr>
            </w:pPr>
          </w:p>
        </w:tc>
        <w:tc>
          <w:tcPr>
            <w:tcW w:w="2516"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Управление культуры ад</w:t>
            </w:r>
            <w:r w:rsidRPr="007532C8">
              <w:rPr>
                <w:rFonts w:ascii="Times New Roman" w:hAnsi="Times New Roman"/>
                <w:color w:val="000000"/>
                <w:lang w:eastAsia="ru-RU"/>
              </w:rPr>
              <w:softHyphen/>
              <w:t>ми</w:t>
            </w:r>
            <w:r w:rsidRPr="007532C8">
              <w:rPr>
                <w:rFonts w:ascii="Times New Roman" w:hAnsi="Times New Roman"/>
                <w:color w:val="000000"/>
                <w:lang w:eastAsia="ru-RU"/>
              </w:rPr>
              <w:softHyphen/>
              <w:t>нистрации муници</w:t>
            </w:r>
            <w:r w:rsidRPr="007532C8">
              <w:rPr>
                <w:rFonts w:ascii="Times New Roman" w:hAnsi="Times New Roman"/>
                <w:color w:val="000000"/>
                <w:lang w:eastAsia="ru-RU"/>
              </w:rPr>
              <w:softHyphen/>
              <w:t>пального района «Ижем</w:t>
            </w:r>
            <w:r w:rsidRPr="007532C8">
              <w:rPr>
                <w:rFonts w:ascii="Times New Roman" w:hAnsi="Times New Roman"/>
                <w:color w:val="000000"/>
                <w:lang w:eastAsia="ru-RU"/>
              </w:rPr>
              <w:softHyphen/>
              <w:t>ский»</w:t>
            </w:r>
          </w:p>
        </w:tc>
        <w:tc>
          <w:tcPr>
            <w:tcW w:w="1275"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0,0</w:t>
            </w:r>
          </w:p>
        </w:tc>
        <w:tc>
          <w:tcPr>
            <w:tcW w:w="1195"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781,2</w:t>
            </w:r>
          </w:p>
        </w:tc>
        <w:tc>
          <w:tcPr>
            <w:tcW w:w="1280"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625,0</w:t>
            </w:r>
          </w:p>
        </w:tc>
        <w:tc>
          <w:tcPr>
            <w:tcW w:w="1104"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0,0</w:t>
            </w:r>
          </w:p>
        </w:tc>
        <w:tc>
          <w:tcPr>
            <w:tcW w:w="1104"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0,0</w:t>
            </w:r>
          </w:p>
        </w:tc>
        <w:tc>
          <w:tcPr>
            <w:tcW w:w="1104"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0,0</w:t>
            </w:r>
          </w:p>
        </w:tc>
      </w:tr>
      <w:tr w:rsidR="007532C8" w:rsidRPr="007532C8" w:rsidTr="007532C8">
        <w:trPr>
          <w:trHeight w:val="273"/>
          <w:jc w:val="center"/>
        </w:trPr>
        <w:tc>
          <w:tcPr>
            <w:tcW w:w="2341" w:type="dxa"/>
            <w:vMerge w:val="restart"/>
            <w:tcBorders>
              <w:top w:val="nil"/>
              <w:left w:val="single" w:sz="4" w:space="0" w:color="auto"/>
              <w:right w:val="single" w:sz="4" w:space="0" w:color="auto"/>
            </w:tcBorders>
            <w:vAlign w:val="center"/>
          </w:tcPr>
          <w:p w:rsidR="007532C8" w:rsidRPr="007532C8" w:rsidRDefault="007532C8" w:rsidP="007532C8">
            <w:pPr>
              <w:rPr>
                <w:rFonts w:ascii="Times New Roman" w:hAnsi="Times New Roman"/>
                <w:color w:val="000000"/>
                <w:lang w:eastAsia="ru-RU"/>
              </w:rPr>
            </w:pPr>
            <w:r w:rsidRPr="007532C8">
              <w:rPr>
                <w:rFonts w:ascii="Times New Roman" w:hAnsi="Times New Roman"/>
                <w:color w:val="000000"/>
                <w:lang w:eastAsia="ru-RU"/>
              </w:rPr>
              <w:t>Основное мероприятие 3.1</w:t>
            </w:r>
          </w:p>
        </w:tc>
        <w:tc>
          <w:tcPr>
            <w:tcW w:w="2661" w:type="dxa"/>
            <w:vMerge w:val="restart"/>
            <w:tcBorders>
              <w:top w:val="nil"/>
              <w:left w:val="single" w:sz="4" w:space="0" w:color="auto"/>
              <w:right w:val="single" w:sz="4" w:space="0" w:color="auto"/>
            </w:tcBorders>
          </w:tcPr>
          <w:p w:rsidR="007532C8" w:rsidRPr="007532C8" w:rsidRDefault="007532C8" w:rsidP="007532C8">
            <w:pPr>
              <w:spacing w:after="0" w:line="240" w:lineRule="auto"/>
              <w:rPr>
                <w:rFonts w:ascii="Times New Roman" w:hAnsi="Times New Roman"/>
                <w:color w:val="000000"/>
              </w:rPr>
            </w:pPr>
          </w:p>
          <w:p w:rsidR="007532C8" w:rsidRPr="007532C8" w:rsidRDefault="007532C8" w:rsidP="007532C8">
            <w:pPr>
              <w:spacing w:after="0" w:line="240" w:lineRule="auto"/>
              <w:rPr>
                <w:rFonts w:ascii="Times New Roman" w:hAnsi="Times New Roman"/>
                <w:color w:val="000000"/>
              </w:rPr>
            </w:pPr>
            <w:r w:rsidRPr="007532C8">
              <w:rPr>
                <w:rFonts w:ascii="Times New Roman" w:hAnsi="Times New Roman"/>
                <w:color w:val="000000"/>
              </w:rPr>
              <w:t>Руководство и управление в сфере установленных функ</w:t>
            </w:r>
            <w:r w:rsidRPr="007532C8">
              <w:rPr>
                <w:rFonts w:ascii="Times New Roman" w:hAnsi="Times New Roman"/>
                <w:color w:val="000000"/>
              </w:rPr>
              <w:softHyphen/>
              <w:t>ций органов местного са</w:t>
            </w:r>
            <w:r w:rsidRPr="007532C8">
              <w:rPr>
                <w:rFonts w:ascii="Times New Roman" w:hAnsi="Times New Roman"/>
                <w:color w:val="000000"/>
              </w:rPr>
              <w:softHyphen/>
              <w:t>моуправления</w:t>
            </w:r>
          </w:p>
        </w:tc>
        <w:tc>
          <w:tcPr>
            <w:tcW w:w="2516"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Всего</w:t>
            </w:r>
          </w:p>
        </w:tc>
        <w:tc>
          <w:tcPr>
            <w:tcW w:w="1275"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7 091,5</w:t>
            </w:r>
          </w:p>
        </w:tc>
        <w:tc>
          <w:tcPr>
            <w:tcW w:w="1195"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7 582,0</w:t>
            </w:r>
          </w:p>
        </w:tc>
        <w:tc>
          <w:tcPr>
            <w:tcW w:w="1280"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7 188,9</w:t>
            </w:r>
          </w:p>
        </w:tc>
        <w:tc>
          <w:tcPr>
            <w:tcW w:w="1104"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7 694,6</w:t>
            </w:r>
          </w:p>
        </w:tc>
        <w:tc>
          <w:tcPr>
            <w:tcW w:w="1104"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7694,6</w:t>
            </w:r>
          </w:p>
        </w:tc>
        <w:tc>
          <w:tcPr>
            <w:tcW w:w="1104"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0,0</w:t>
            </w:r>
          </w:p>
        </w:tc>
      </w:tr>
      <w:tr w:rsidR="007532C8" w:rsidRPr="007532C8" w:rsidTr="007532C8">
        <w:trPr>
          <w:trHeight w:val="944"/>
          <w:jc w:val="center"/>
        </w:trPr>
        <w:tc>
          <w:tcPr>
            <w:tcW w:w="2341" w:type="dxa"/>
            <w:vMerge/>
            <w:tcBorders>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rPr>
                <w:rFonts w:ascii="Times New Roman" w:hAnsi="Times New Roman"/>
                <w:color w:val="000000"/>
                <w:lang w:eastAsia="ru-RU"/>
              </w:rPr>
            </w:pPr>
          </w:p>
        </w:tc>
        <w:tc>
          <w:tcPr>
            <w:tcW w:w="2661" w:type="dxa"/>
            <w:vMerge/>
            <w:tcBorders>
              <w:left w:val="single" w:sz="4" w:space="0" w:color="auto"/>
              <w:bottom w:val="single" w:sz="4" w:space="0" w:color="000000"/>
              <w:right w:val="single" w:sz="4" w:space="0" w:color="auto"/>
            </w:tcBorders>
            <w:vAlign w:val="center"/>
          </w:tcPr>
          <w:p w:rsidR="007532C8" w:rsidRPr="007532C8" w:rsidRDefault="007532C8" w:rsidP="007532C8">
            <w:pPr>
              <w:rPr>
                <w:rFonts w:ascii="Times New Roman" w:hAnsi="Times New Roman"/>
              </w:rPr>
            </w:pPr>
          </w:p>
        </w:tc>
        <w:tc>
          <w:tcPr>
            <w:tcW w:w="2516"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Управление культуры ад</w:t>
            </w:r>
            <w:r w:rsidRPr="007532C8">
              <w:rPr>
                <w:rFonts w:ascii="Times New Roman" w:hAnsi="Times New Roman"/>
                <w:color w:val="000000"/>
                <w:lang w:eastAsia="ru-RU"/>
              </w:rPr>
              <w:softHyphen/>
              <w:t>ми</w:t>
            </w:r>
            <w:r w:rsidRPr="007532C8">
              <w:rPr>
                <w:rFonts w:ascii="Times New Roman" w:hAnsi="Times New Roman"/>
                <w:color w:val="000000"/>
                <w:lang w:eastAsia="ru-RU"/>
              </w:rPr>
              <w:softHyphen/>
              <w:t>нистрации муници</w:t>
            </w:r>
            <w:r w:rsidRPr="007532C8">
              <w:rPr>
                <w:rFonts w:ascii="Times New Roman" w:hAnsi="Times New Roman"/>
                <w:color w:val="000000"/>
                <w:lang w:eastAsia="ru-RU"/>
              </w:rPr>
              <w:softHyphen/>
              <w:t>пального района «Ижем</w:t>
            </w:r>
            <w:r w:rsidRPr="007532C8">
              <w:rPr>
                <w:rFonts w:ascii="Times New Roman" w:hAnsi="Times New Roman"/>
                <w:color w:val="000000"/>
                <w:lang w:eastAsia="ru-RU"/>
              </w:rPr>
              <w:softHyphen/>
              <w:t>ский»</w:t>
            </w:r>
          </w:p>
        </w:tc>
        <w:tc>
          <w:tcPr>
            <w:tcW w:w="1275"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7 091,5</w:t>
            </w:r>
          </w:p>
        </w:tc>
        <w:tc>
          <w:tcPr>
            <w:tcW w:w="1195"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7 582,0</w:t>
            </w:r>
          </w:p>
        </w:tc>
        <w:tc>
          <w:tcPr>
            <w:tcW w:w="1280"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7 188,9</w:t>
            </w:r>
          </w:p>
        </w:tc>
        <w:tc>
          <w:tcPr>
            <w:tcW w:w="1104"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7 694,6</w:t>
            </w:r>
          </w:p>
        </w:tc>
        <w:tc>
          <w:tcPr>
            <w:tcW w:w="1104"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7 694,6</w:t>
            </w:r>
          </w:p>
        </w:tc>
        <w:tc>
          <w:tcPr>
            <w:tcW w:w="1104"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0,0</w:t>
            </w:r>
          </w:p>
        </w:tc>
      </w:tr>
      <w:tr w:rsidR="007532C8" w:rsidRPr="007532C8" w:rsidTr="007532C8">
        <w:trPr>
          <w:trHeight w:val="276"/>
          <w:jc w:val="center"/>
        </w:trPr>
        <w:tc>
          <w:tcPr>
            <w:tcW w:w="2341" w:type="dxa"/>
            <w:vMerge w:val="restart"/>
            <w:tcBorders>
              <w:left w:val="single" w:sz="4" w:space="0" w:color="auto"/>
              <w:right w:val="single" w:sz="4" w:space="0" w:color="auto"/>
            </w:tcBorders>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Основное мероприятие 3.2</w:t>
            </w:r>
          </w:p>
        </w:tc>
        <w:tc>
          <w:tcPr>
            <w:tcW w:w="2661" w:type="dxa"/>
            <w:vMerge w:val="restart"/>
            <w:tcBorders>
              <w:left w:val="single" w:sz="4" w:space="0" w:color="auto"/>
              <w:right w:val="single" w:sz="4" w:space="0" w:color="auto"/>
            </w:tcBorders>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eastAsia="Times New Roman" w:hAnsi="Times New Roman"/>
                <w:color w:val="000000"/>
              </w:rPr>
              <w:t>Организация взаи</w:t>
            </w:r>
            <w:r w:rsidRPr="007532C8">
              <w:rPr>
                <w:rFonts w:ascii="Times New Roman" w:eastAsia="Times New Roman" w:hAnsi="Times New Roman"/>
                <w:color w:val="000000"/>
              </w:rPr>
              <w:softHyphen/>
              <w:t>модейст</w:t>
            </w:r>
            <w:r w:rsidRPr="007532C8">
              <w:rPr>
                <w:rFonts w:ascii="Times New Roman" w:eastAsia="Times New Roman" w:hAnsi="Times New Roman"/>
                <w:color w:val="000000"/>
              </w:rPr>
              <w:softHyphen/>
              <w:t>вия с органами местного самоуправ</w:t>
            </w:r>
            <w:r w:rsidRPr="007532C8">
              <w:rPr>
                <w:rFonts w:ascii="Times New Roman" w:eastAsia="Times New Roman" w:hAnsi="Times New Roman"/>
                <w:color w:val="000000"/>
              </w:rPr>
              <w:softHyphen/>
              <w:t>ления МО МР  «Ижемский» и органами ис</w:t>
            </w:r>
            <w:r w:rsidRPr="007532C8">
              <w:rPr>
                <w:rFonts w:ascii="Times New Roman" w:eastAsia="Times New Roman" w:hAnsi="Times New Roman"/>
                <w:color w:val="000000"/>
              </w:rPr>
              <w:softHyphen/>
              <w:t>полнительной власти Ижемского района по реа</w:t>
            </w:r>
            <w:r w:rsidRPr="007532C8">
              <w:rPr>
                <w:rFonts w:ascii="Times New Roman" w:eastAsia="Times New Roman" w:hAnsi="Times New Roman"/>
                <w:color w:val="000000"/>
              </w:rPr>
              <w:softHyphen/>
              <w:t>лизации муници</w:t>
            </w:r>
            <w:r w:rsidRPr="007532C8">
              <w:rPr>
                <w:rFonts w:ascii="Times New Roman" w:eastAsia="Times New Roman" w:hAnsi="Times New Roman"/>
                <w:color w:val="000000"/>
              </w:rPr>
              <w:softHyphen/>
              <w:t>пальной программы</w:t>
            </w:r>
          </w:p>
        </w:tc>
        <w:tc>
          <w:tcPr>
            <w:tcW w:w="2516"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Всего</w:t>
            </w:r>
          </w:p>
        </w:tc>
        <w:tc>
          <w:tcPr>
            <w:tcW w:w="1275"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х</w:t>
            </w:r>
          </w:p>
        </w:tc>
        <w:tc>
          <w:tcPr>
            <w:tcW w:w="1195"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Х</w:t>
            </w:r>
          </w:p>
        </w:tc>
        <w:tc>
          <w:tcPr>
            <w:tcW w:w="1280"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Х</w:t>
            </w:r>
          </w:p>
        </w:tc>
        <w:tc>
          <w:tcPr>
            <w:tcW w:w="1104" w:type="dxa"/>
            <w:tcBorders>
              <w:top w:val="nil"/>
              <w:left w:val="nil"/>
              <w:bottom w:val="single" w:sz="4" w:space="0" w:color="auto"/>
              <w:right w:val="single" w:sz="4" w:space="0" w:color="auto"/>
            </w:tcBorders>
            <w:vAlign w:val="bottom"/>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х</w:t>
            </w:r>
          </w:p>
        </w:tc>
        <w:tc>
          <w:tcPr>
            <w:tcW w:w="1104" w:type="dxa"/>
            <w:tcBorders>
              <w:top w:val="nil"/>
              <w:left w:val="nil"/>
              <w:bottom w:val="single" w:sz="4" w:space="0" w:color="auto"/>
              <w:right w:val="single" w:sz="4" w:space="0" w:color="auto"/>
            </w:tcBorders>
            <w:vAlign w:val="bottom"/>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х</w:t>
            </w:r>
          </w:p>
        </w:tc>
        <w:tc>
          <w:tcPr>
            <w:tcW w:w="1104" w:type="dxa"/>
            <w:tcBorders>
              <w:top w:val="nil"/>
              <w:left w:val="nil"/>
              <w:bottom w:val="single" w:sz="4" w:space="0" w:color="auto"/>
              <w:right w:val="single" w:sz="4" w:space="0" w:color="auto"/>
            </w:tcBorders>
            <w:vAlign w:val="bottom"/>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х</w:t>
            </w:r>
          </w:p>
        </w:tc>
      </w:tr>
      <w:tr w:rsidR="007532C8" w:rsidRPr="007532C8" w:rsidTr="007532C8">
        <w:trPr>
          <w:trHeight w:val="944"/>
          <w:jc w:val="center"/>
        </w:trPr>
        <w:tc>
          <w:tcPr>
            <w:tcW w:w="2341" w:type="dxa"/>
            <w:vMerge/>
            <w:tcBorders>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rPr>
                <w:rFonts w:ascii="Times New Roman" w:hAnsi="Times New Roman"/>
                <w:color w:val="000000"/>
                <w:lang w:eastAsia="ru-RU"/>
              </w:rPr>
            </w:pPr>
          </w:p>
        </w:tc>
        <w:tc>
          <w:tcPr>
            <w:tcW w:w="2661" w:type="dxa"/>
            <w:vMerge/>
            <w:tcBorders>
              <w:left w:val="single" w:sz="4" w:space="0" w:color="auto"/>
              <w:bottom w:val="single" w:sz="4" w:space="0" w:color="000000"/>
              <w:right w:val="single" w:sz="4" w:space="0" w:color="auto"/>
            </w:tcBorders>
            <w:vAlign w:val="center"/>
          </w:tcPr>
          <w:p w:rsidR="007532C8" w:rsidRPr="007532C8" w:rsidRDefault="007532C8" w:rsidP="007532C8">
            <w:pPr>
              <w:rPr>
                <w:rFonts w:ascii="Times New Roman" w:hAnsi="Times New Roman"/>
              </w:rPr>
            </w:pPr>
          </w:p>
        </w:tc>
        <w:tc>
          <w:tcPr>
            <w:tcW w:w="2516"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Управление культуры ад</w:t>
            </w:r>
            <w:r w:rsidRPr="007532C8">
              <w:rPr>
                <w:rFonts w:ascii="Times New Roman" w:hAnsi="Times New Roman"/>
                <w:color w:val="000000"/>
                <w:lang w:eastAsia="ru-RU"/>
              </w:rPr>
              <w:softHyphen/>
              <w:t>ми</w:t>
            </w:r>
            <w:r w:rsidRPr="007532C8">
              <w:rPr>
                <w:rFonts w:ascii="Times New Roman" w:hAnsi="Times New Roman"/>
                <w:color w:val="000000"/>
                <w:lang w:eastAsia="ru-RU"/>
              </w:rPr>
              <w:softHyphen/>
              <w:t>нистрации муници</w:t>
            </w:r>
            <w:r w:rsidRPr="007532C8">
              <w:rPr>
                <w:rFonts w:ascii="Times New Roman" w:hAnsi="Times New Roman"/>
                <w:color w:val="000000"/>
                <w:lang w:eastAsia="ru-RU"/>
              </w:rPr>
              <w:softHyphen/>
              <w:t>пального района «Ижем</w:t>
            </w:r>
            <w:r w:rsidRPr="007532C8">
              <w:rPr>
                <w:rFonts w:ascii="Times New Roman" w:hAnsi="Times New Roman"/>
                <w:color w:val="000000"/>
                <w:lang w:eastAsia="ru-RU"/>
              </w:rPr>
              <w:softHyphen/>
              <w:t>ский»</w:t>
            </w:r>
          </w:p>
        </w:tc>
        <w:tc>
          <w:tcPr>
            <w:tcW w:w="1275"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х</w:t>
            </w:r>
          </w:p>
        </w:tc>
        <w:tc>
          <w:tcPr>
            <w:tcW w:w="1195"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Х</w:t>
            </w:r>
          </w:p>
        </w:tc>
        <w:tc>
          <w:tcPr>
            <w:tcW w:w="1280"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Х</w:t>
            </w:r>
          </w:p>
        </w:tc>
        <w:tc>
          <w:tcPr>
            <w:tcW w:w="1104"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х</w:t>
            </w:r>
          </w:p>
        </w:tc>
        <w:tc>
          <w:tcPr>
            <w:tcW w:w="1104"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х</w:t>
            </w:r>
          </w:p>
        </w:tc>
        <w:tc>
          <w:tcPr>
            <w:tcW w:w="1104"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х</w:t>
            </w:r>
          </w:p>
        </w:tc>
      </w:tr>
      <w:tr w:rsidR="007532C8" w:rsidRPr="007532C8" w:rsidTr="007532C8">
        <w:trPr>
          <w:trHeight w:val="291"/>
          <w:jc w:val="center"/>
        </w:trPr>
        <w:tc>
          <w:tcPr>
            <w:tcW w:w="2341" w:type="dxa"/>
            <w:vMerge w:val="restart"/>
            <w:tcBorders>
              <w:top w:val="nil"/>
              <w:left w:val="single" w:sz="4" w:space="0" w:color="auto"/>
              <w:bottom w:val="single" w:sz="4" w:space="0" w:color="000000"/>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Основное мероприятие 3.3</w:t>
            </w:r>
          </w:p>
        </w:tc>
        <w:tc>
          <w:tcPr>
            <w:tcW w:w="2661" w:type="dxa"/>
            <w:vMerge w:val="restart"/>
            <w:tcBorders>
              <w:top w:val="nil"/>
              <w:left w:val="single" w:sz="4" w:space="0" w:color="auto"/>
              <w:bottom w:val="single" w:sz="4" w:space="0" w:color="000000"/>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rPr>
              <w:t>Осуществление деятельно</w:t>
            </w:r>
            <w:r w:rsidRPr="007532C8">
              <w:rPr>
                <w:rFonts w:ascii="Times New Roman" w:hAnsi="Times New Roman"/>
              </w:rPr>
              <w:softHyphen/>
              <w:t>сти прочих учреждений</w:t>
            </w:r>
          </w:p>
        </w:tc>
        <w:tc>
          <w:tcPr>
            <w:tcW w:w="2516"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Всего</w:t>
            </w:r>
          </w:p>
        </w:tc>
        <w:tc>
          <w:tcPr>
            <w:tcW w:w="1275"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11 184,9</w:t>
            </w:r>
          </w:p>
        </w:tc>
        <w:tc>
          <w:tcPr>
            <w:tcW w:w="1195"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11 754,0</w:t>
            </w:r>
          </w:p>
        </w:tc>
        <w:tc>
          <w:tcPr>
            <w:tcW w:w="1280"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13 187,5</w:t>
            </w:r>
          </w:p>
        </w:tc>
        <w:tc>
          <w:tcPr>
            <w:tcW w:w="1104"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12 460,4</w:t>
            </w:r>
          </w:p>
        </w:tc>
        <w:tc>
          <w:tcPr>
            <w:tcW w:w="1104"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12 460,4</w:t>
            </w:r>
          </w:p>
        </w:tc>
        <w:tc>
          <w:tcPr>
            <w:tcW w:w="1104"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0,0</w:t>
            </w:r>
          </w:p>
        </w:tc>
      </w:tr>
      <w:tr w:rsidR="007532C8" w:rsidRPr="007532C8" w:rsidTr="007532C8">
        <w:trPr>
          <w:trHeight w:val="629"/>
          <w:jc w:val="center"/>
        </w:trPr>
        <w:tc>
          <w:tcPr>
            <w:tcW w:w="2341" w:type="dxa"/>
            <w:vMerge/>
            <w:tcBorders>
              <w:top w:val="nil"/>
              <w:left w:val="single" w:sz="4" w:space="0" w:color="auto"/>
              <w:bottom w:val="single" w:sz="4" w:space="0" w:color="auto"/>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661" w:type="dxa"/>
            <w:vMerge/>
            <w:tcBorders>
              <w:top w:val="nil"/>
              <w:left w:val="single" w:sz="4" w:space="0" w:color="auto"/>
              <w:bottom w:val="single" w:sz="4" w:space="0" w:color="auto"/>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16"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Управление культуры ад</w:t>
            </w:r>
            <w:r w:rsidRPr="007532C8">
              <w:rPr>
                <w:rFonts w:ascii="Times New Roman" w:hAnsi="Times New Roman"/>
                <w:color w:val="000000"/>
                <w:lang w:eastAsia="ru-RU"/>
              </w:rPr>
              <w:softHyphen/>
              <w:t>ми</w:t>
            </w:r>
            <w:r w:rsidRPr="007532C8">
              <w:rPr>
                <w:rFonts w:ascii="Times New Roman" w:hAnsi="Times New Roman"/>
                <w:color w:val="000000"/>
                <w:lang w:eastAsia="ru-RU"/>
              </w:rPr>
              <w:softHyphen/>
              <w:t>нистрации муници</w:t>
            </w:r>
            <w:r w:rsidRPr="007532C8">
              <w:rPr>
                <w:rFonts w:ascii="Times New Roman" w:hAnsi="Times New Roman"/>
                <w:color w:val="000000"/>
                <w:lang w:eastAsia="ru-RU"/>
              </w:rPr>
              <w:softHyphen/>
              <w:t>пального района «Ижем</w:t>
            </w:r>
            <w:r w:rsidRPr="007532C8">
              <w:rPr>
                <w:rFonts w:ascii="Times New Roman" w:hAnsi="Times New Roman"/>
                <w:color w:val="000000"/>
                <w:lang w:eastAsia="ru-RU"/>
              </w:rPr>
              <w:softHyphen/>
              <w:t>ский»</w:t>
            </w:r>
          </w:p>
        </w:tc>
        <w:tc>
          <w:tcPr>
            <w:tcW w:w="1275"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11 184,9</w:t>
            </w:r>
          </w:p>
        </w:tc>
        <w:tc>
          <w:tcPr>
            <w:tcW w:w="1195"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11 754,0</w:t>
            </w:r>
          </w:p>
        </w:tc>
        <w:tc>
          <w:tcPr>
            <w:tcW w:w="1280"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13 187,5</w:t>
            </w:r>
          </w:p>
        </w:tc>
        <w:tc>
          <w:tcPr>
            <w:tcW w:w="1104"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12 460,4</w:t>
            </w:r>
          </w:p>
        </w:tc>
        <w:tc>
          <w:tcPr>
            <w:tcW w:w="1104"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12 460,4</w:t>
            </w:r>
          </w:p>
        </w:tc>
        <w:tc>
          <w:tcPr>
            <w:tcW w:w="1104"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0,0</w:t>
            </w:r>
          </w:p>
        </w:tc>
      </w:tr>
      <w:tr w:rsidR="007532C8" w:rsidRPr="007532C8" w:rsidTr="007532C8">
        <w:trPr>
          <w:trHeight w:val="299"/>
          <w:jc w:val="center"/>
        </w:trPr>
        <w:tc>
          <w:tcPr>
            <w:tcW w:w="2341" w:type="dxa"/>
            <w:vMerge w:val="restart"/>
            <w:tcBorders>
              <w:top w:val="single" w:sz="4" w:space="0" w:color="auto"/>
              <w:left w:val="single" w:sz="4" w:space="0" w:color="auto"/>
              <w:right w:val="single" w:sz="4" w:space="0" w:color="auto"/>
            </w:tcBorders>
            <w:vAlign w:val="center"/>
          </w:tcPr>
          <w:p w:rsidR="007532C8" w:rsidRPr="007532C8" w:rsidRDefault="007532C8" w:rsidP="007532C8">
            <w:pPr>
              <w:spacing w:after="0" w:line="240" w:lineRule="auto"/>
              <w:ind w:left="6" w:hanging="1"/>
              <w:rPr>
                <w:rFonts w:ascii="Times New Roman" w:hAnsi="Times New Roman"/>
                <w:color w:val="000000"/>
                <w:lang w:eastAsia="ru-RU"/>
              </w:rPr>
            </w:pPr>
            <w:r w:rsidRPr="007532C8">
              <w:rPr>
                <w:rFonts w:ascii="Times New Roman" w:hAnsi="Times New Roman"/>
                <w:color w:val="000000"/>
                <w:lang w:eastAsia="ru-RU"/>
              </w:rPr>
              <w:t>Основное мероприятие 3.4</w:t>
            </w:r>
          </w:p>
        </w:tc>
        <w:tc>
          <w:tcPr>
            <w:tcW w:w="2661" w:type="dxa"/>
            <w:vMerge w:val="restart"/>
            <w:tcBorders>
              <w:top w:val="single" w:sz="4" w:space="0" w:color="auto"/>
              <w:left w:val="single" w:sz="4" w:space="0" w:color="auto"/>
              <w:right w:val="single" w:sz="4" w:space="0" w:color="auto"/>
            </w:tcBorders>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rPr>
              <w:t>Обеспечение роста уровня оплаты труда работников муниципальных учрежде</w:t>
            </w:r>
            <w:r w:rsidRPr="007532C8">
              <w:rPr>
                <w:rFonts w:ascii="Times New Roman" w:hAnsi="Times New Roman"/>
              </w:rPr>
              <w:softHyphen/>
              <w:t>ний культуры и искусства в Ижемском районе</w:t>
            </w:r>
          </w:p>
        </w:tc>
        <w:tc>
          <w:tcPr>
            <w:tcW w:w="2516" w:type="dxa"/>
            <w:tcBorders>
              <w:top w:val="single" w:sz="4" w:space="0" w:color="auto"/>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Всего</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0,0</w:t>
            </w:r>
          </w:p>
        </w:tc>
        <w:tc>
          <w:tcPr>
            <w:tcW w:w="1195" w:type="dxa"/>
            <w:tcBorders>
              <w:top w:val="single" w:sz="4" w:space="0" w:color="auto"/>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0,0</w:t>
            </w:r>
          </w:p>
        </w:tc>
        <w:tc>
          <w:tcPr>
            <w:tcW w:w="1280" w:type="dxa"/>
            <w:tcBorders>
              <w:top w:val="single" w:sz="4" w:space="0" w:color="auto"/>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13 969,2</w:t>
            </w:r>
          </w:p>
        </w:tc>
        <w:tc>
          <w:tcPr>
            <w:tcW w:w="1104" w:type="dxa"/>
            <w:tcBorders>
              <w:top w:val="single" w:sz="4" w:space="0" w:color="auto"/>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0,0</w:t>
            </w:r>
          </w:p>
        </w:tc>
        <w:tc>
          <w:tcPr>
            <w:tcW w:w="1104" w:type="dxa"/>
            <w:tcBorders>
              <w:top w:val="single" w:sz="4" w:space="0" w:color="auto"/>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х</w:t>
            </w:r>
          </w:p>
        </w:tc>
        <w:tc>
          <w:tcPr>
            <w:tcW w:w="1104" w:type="dxa"/>
            <w:tcBorders>
              <w:top w:val="single" w:sz="4" w:space="0" w:color="auto"/>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х</w:t>
            </w:r>
          </w:p>
        </w:tc>
      </w:tr>
      <w:tr w:rsidR="007532C8" w:rsidRPr="007532C8" w:rsidTr="007532C8">
        <w:trPr>
          <w:trHeight w:val="629"/>
          <w:jc w:val="center"/>
        </w:trPr>
        <w:tc>
          <w:tcPr>
            <w:tcW w:w="2341" w:type="dxa"/>
            <w:vMerge/>
            <w:tcBorders>
              <w:left w:val="single" w:sz="4" w:space="0" w:color="auto"/>
              <w:bottom w:val="single" w:sz="4" w:space="0" w:color="auto"/>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661" w:type="dxa"/>
            <w:vMerge/>
            <w:tcBorders>
              <w:left w:val="single" w:sz="4" w:space="0" w:color="auto"/>
              <w:bottom w:val="single" w:sz="4" w:space="0" w:color="auto"/>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16" w:type="dxa"/>
            <w:tcBorders>
              <w:top w:val="single" w:sz="4" w:space="0" w:color="auto"/>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Управление культуры ад</w:t>
            </w:r>
            <w:r w:rsidRPr="007532C8">
              <w:rPr>
                <w:rFonts w:ascii="Times New Roman" w:hAnsi="Times New Roman"/>
                <w:color w:val="000000"/>
                <w:lang w:eastAsia="ru-RU"/>
              </w:rPr>
              <w:softHyphen/>
              <w:t>ми</w:t>
            </w:r>
            <w:r w:rsidRPr="007532C8">
              <w:rPr>
                <w:rFonts w:ascii="Times New Roman" w:hAnsi="Times New Roman"/>
                <w:color w:val="000000"/>
                <w:lang w:eastAsia="ru-RU"/>
              </w:rPr>
              <w:softHyphen/>
              <w:t>нистрации муници</w:t>
            </w:r>
            <w:r w:rsidRPr="007532C8">
              <w:rPr>
                <w:rFonts w:ascii="Times New Roman" w:hAnsi="Times New Roman"/>
                <w:color w:val="000000"/>
                <w:lang w:eastAsia="ru-RU"/>
              </w:rPr>
              <w:softHyphen/>
              <w:t>пального района «Ижем</w:t>
            </w:r>
            <w:r w:rsidRPr="007532C8">
              <w:rPr>
                <w:rFonts w:ascii="Times New Roman" w:hAnsi="Times New Roman"/>
                <w:color w:val="000000"/>
                <w:lang w:eastAsia="ru-RU"/>
              </w:rPr>
              <w:softHyphen/>
              <w:t>ский»</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0,0</w:t>
            </w:r>
          </w:p>
        </w:tc>
        <w:tc>
          <w:tcPr>
            <w:tcW w:w="1195" w:type="dxa"/>
            <w:tcBorders>
              <w:top w:val="single" w:sz="4" w:space="0" w:color="auto"/>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0,0</w:t>
            </w:r>
          </w:p>
        </w:tc>
        <w:tc>
          <w:tcPr>
            <w:tcW w:w="1280" w:type="dxa"/>
            <w:tcBorders>
              <w:top w:val="single" w:sz="4" w:space="0" w:color="auto"/>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13 969,2</w:t>
            </w:r>
          </w:p>
        </w:tc>
        <w:tc>
          <w:tcPr>
            <w:tcW w:w="1104" w:type="dxa"/>
            <w:tcBorders>
              <w:top w:val="single" w:sz="4" w:space="0" w:color="auto"/>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0,0</w:t>
            </w:r>
          </w:p>
        </w:tc>
        <w:tc>
          <w:tcPr>
            <w:tcW w:w="1104" w:type="dxa"/>
            <w:tcBorders>
              <w:top w:val="single" w:sz="4" w:space="0" w:color="auto"/>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х</w:t>
            </w:r>
          </w:p>
        </w:tc>
        <w:tc>
          <w:tcPr>
            <w:tcW w:w="1104" w:type="dxa"/>
            <w:tcBorders>
              <w:top w:val="single" w:sz="4" w:space="0" w:color="auto"/>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х</w:t>
            </w:r>
          </w:p>
        </w:tc>
      </w:tr>
    </w:tbl>
    <w:p w:rsidR="007532C8" w:rsidRPr="007532C8" w:rsidRDefault="007532C8" w:rsidP="007532C8">
      <w:pPr>
        <w:spacing w:after="0" w:line="240" w:lineRule="auto"/>
        <w:jc w:val="right"/>
        <w:rPr>
          <w:rFonts w:ascii="Times New Roman" w:hAnsi="Times New Roman"/>
          <w:sz w:val="24"/>
          <w:szCs w:val="24"/>
        </w:rPr>
      </w:pPr>
      <w:r w:rsidRPr="007532C8">
        <w:rPr>
          <w:rFonts w:ascii="Times New Roman" w:hAnsi="Times New Roman"/>
          <w:b/>
          <w:sz w:val="28"/>
          <w:szCs w:val="24"/>
        </w:rPr>
        <w:br w:type="page"/>
      </w:r>
      <w:r w:rsidRPr="007532C8">
        <w:rPr>
          <w:rFonts w:ascii="Times New Roman" w:hAnsi="Times New Roman"/>
          <w:sz w:val="24"/>
          <w:szCs w:val="24"/>
        </w:rPr>
        <w:lastRenderedPageBreak/>
        <w:t xml:space="preserve">Приложение </w:t>
      </w:r>
    </w:p>
    <w:p w:rsidR="007532C8" w:rsidRPr="007532C8" w:rsidRDefault="007532C8" w:rsidP="007532C8">
      <w:pPr>
        <w:widowControl w:val="0"/>
        <w:suppressAutoHyphens/>
        <w:autoSpaceDE w:val="0"/>
        <w:autoSpaceDN w:val="0"/>
        <w:adjustRightInd w:val="0"/>
        <w:spacing w:after="0" w:line="240" w:lineRule="auto"/>
        <w:ind w:left="1134"/>
        <w:jc w:val="right"/>
        <w:rPr>
          <w:rFonts w:ascii="Times New Roman" w:hAnsi="Times New Roman"/>
          <w:sz w:val="24"/>
          <w:szCs w:val="24"/>
        </w:rPr>
      </w:pPr>
      <w:r w:rsidRPr="007532C8">
        <w:rPr>
          <w:rFonts w:ascii="Times New Roman" w:hAnsi="Times New Roman"/>
          <w:sz w:val="24"/>
          <w:szCs w:val="24"/>
        </w:rPr>
        <w:t xml:space="preserve">к постановлению администрации </w:t>
      </w:r>
    </w:p>
    <w:p w:rsidR="007532C8" w:rsidRPr="007532C8" w:rsidRDefault="007532C8" w:rsidP="007532C8">
      <w:pPr>
        <w:widowControl w:val="0"/>
        <w:suppressAutoHyphens/>
        <w:autoSpaceDE w:val="0"/>
        <w:autoSpaceDN w:val="0"/>
        <w:adjustRightInd w:val="0"/>
        <w:spacing w:after="0" w:line="240" w:lineRule="auto"/>
        <w:ind w:left="1134"/>
        <w:jc w:val="right"/>
        <w:rPr>
          <w:rFonts w:ascii="Times New Roman" w:hAnsi="Times New Roman"/>
          <w:sz w:val="24"/>
          <w:szCs w:val="24"/>
        </w:rPr>
      </w:pPr>
      <w:r w:rsidRPr="007532C8">
        <w:rPr>
          <w:rFonts w:ascii="Times New Roman" w:hAnsi="Times New Roman"/>
          <w:sz w:val="24"/>
          <w:szCs w:val="24"/>
        </w:rPr>
        <w:t>муниципального района «Ижемский»</w:t>
      </w:r>
    </w:p>
    <w:p w:rsidR="007532C8" w:rsidRPr="007532C8" w:rsidRDefault="007532C8" w:rsidP="007532C8">
      <w:pPr>
        <w:widowControl w:val="0"/>
        <w:suppressAutoHyphens/>
        <w:autoSpaceDE w:val="0"/>
        <w:autoSpaceDN w:val="0"/>
        <w:adjustRightInd w:val="0"/>
        <w:spacing w:after="0" w:line="240" w:lineRule="auto"/>
        <w:ind w:left="1134"/>
        <w:jc w:val="right"/>
        <w:rPr>
          <w:rFonts w:ascii="Times New Roman" w:hAnsi="Times New Roman"/>
          <w:sz w:val="24"/>
          <w:szCs w:val="24"/>
        </w:rPr>
      </w:pPr>
      <w:r w:rsidRPr="007532C8">
        <w:rPr>
          <w:rFonts w:ascii="Times New Roman" w:hAnsi="Times New Roman"/>
          <w:sz w:val="24"/>
          <w:szCs w:val="24"/>
        </w:rPr>
        <w:t xml:space="preserve"> от 29 декабря 2017 года № 1121    </w:t>
      </w:r>
    </w:p>
    <w:p w:rsidR="007532C8" w:rsidRPr="007532C8" w:rsidRDefault="007532C8" w:rsidP="007532C8">
      <w:pPr>
        <w:widowControl w:val="0"/>
        <w:suppressAutoHyphens/>
        <w:autoSpaceDE w:val="0"/>
        <w:autoSpaceDN w:val="0"/>
        <w:adjustRightInd w:val="0"/>
        <w:spacing w:after="0" w:line="240" w:lineRule="auto"/>
        <w:ind w:left="1134"/>
        <w:jc w:val="right"/>
        <w:rPr>
          <w:rFonts w:ascii="Times New Roman" w:hAnsi="Times New Roman"/>
          <w:sz w:val="24"/>
          <w:szCs w:val="24"/>
        </w:rPr>
      </w:pPr>
      <w:r w:rsidRPr="007532C8">
        <w:rPr>
          <w:rFonts w:ascii="Times New Roman" w:hAnsi="Times New Roman"/>
          <w:sz w:val="24"/>
          <w:szCs w:val="24"/>
        </w:rPr>
        <w:t>«Таблица 6</w:t>
      </w:r>
    </w:p>
    <w:p w:rsidR="007532C8" w:rsidRPr="007532C8" w:rsidRDefault="007532C8" w:rsidP="007532C8">
      <w:pPr>
        <w:spacing w:after="0" w:line="240" w:lineRule="auto"/>
        <w:ind w:left="1134" w:right="-170"/>
        <w:jc w:val="center"/>
        <w:rPr>
          <w:rFonts w:ascii="Times New Roman" w:eastAsia="Times New Roman" w:hAnsi="Times New Roman"/>
          <w:sz w:val="24"/>
          <w:szCs w:val="24"/>
          <w:lang w:eastAsia="ru-RU"/>
        </w:rPr>
      </w:pPr>
      <w:r w:rsidRPr="007532C8">
        <w:rPr>
          <w:rFonts w:ascii="Times New Roman" w:eastAsia="Times New Roman" w:hAnsi="Times New Roman"/>
          <w:sz w:val="24"/>
          <w:szCs w:val="24"/>
          <w:lang w:eastAsia="ru-RU"/>
        </w:rPr>
        <w:t>Ресурсное обеспечение</w:t>
      </w:r>
    </w:p>
    <w:p w:rsidR="007532C8" w:rsidRPr="007532C8" w:rsidRDefault="007532C8" w:rsidP="007532C8">
      <w:pPr>
        <w:spacing w:after="0" w:line="240" w:lineRule="auto"/>
        <w:ind w:left="1134" w:right="-170"/>
        <w:jc w:val="center"/>
        <w:rPr>
          <w:rFonts w:ascii="Times New Roman" w:eastAsia="Times New Roman" w:hAnsi="Times New Roman"/>
          <w:sz w:val="24"/>
          <w:szCs w:val="24"/>
          <w:lang w:eastAsia="ru-RU"/>
        </w:rPr>
      </w:pPr>
      <w:r w:rsidRPr="007532C8">
        <w:rPr>
          <w:rFonts w:ascii="Times New Roman" w:eastAsia="Times New Roman" w:hAnsi="Times New Roman"/>
          <w:sz w:val="24"/>
          <w:szCs w:val="24"/>
          <w:lang w:eastAsia="ru-RU"/>
        </w:rPr>
        <w:t xml:space="preserve"> и прогнозная (справочная) оценка расходов федерального бюджета, </w:t>
      </w:r>
    </w:p>
    <w:p w:rsidR="007532C8" w:rsidRPr="007532C8" w:rsidRDefault="007532C8" w:rsidP="007532C8">
      <w:pPr>
        <w:spacing w:after="0" w:line="240" w:lineRule="auto"/>
        <w:ind w:left="1134" w:right="-170"/>
        <w:jc w:val="center"/>
        <w:rPr>
          <w:rFonts w:ascii="Times New Roman" w:eastAsia="Times New Roman" w:hAnsi="Times New Roman"/>
          <w:sz w:val="24"/>
          <w:szCs w:val="24"/>
          <w:lang w:eastAsia="ru-RU"/>
        </w:rPr>
      </w:pPr>
      <w:r w:rsidRPr="007532C8">
        <w:rPr>
          <w:rFonts w:ascii="Times New Roman" w:eastAsia="Times New Roman" w:hAnsi="Times New Roman"/>
          <w:sz w:val="24"/>
          <w:szCs w:val="24"/>
          <w:lang w:eastAsia="ru-RU"/>
        </w:rPr>
        <w:t xml:space="preserve">республиканского бюджета Республики Коми,  бюджета муниципального </w:t>
      </w:r>
    </w:p>
    <w:p w:rsidR="007532C8" w:rsidRPr="007532C8" w:rsidRDefault="007532C8" w:rsidP="007532C8">
      <w:pPr>
        <w:autoSpaceDE w:val="0"/>
        <w:autoSpaceDN w:val="0"/>
        <w:adjustRightInd w:val="0"/>
        <w:spacing w:after="0" w:line="240" w:lineRule="auto"/>
        <w:ind w:left="1134"/>
        <w:jc w:val="center"/>
        <w:rPr>
          <w:rFonts w:ascii="Times New Roman" w:hAnsi="Times New Roman"/>
          <w:sz w:val="24"/>
          <w:szCs w:val="24"/>
          <w:lang w:eastAsia="ru-RU"/>
        </w:rPr>
      </w:pPr>
      <w:r w:rsidRPr="007532C8">
        <w:rPr>
          <w:rFonts w:ascii="Times New Roman" w:eastAsia="Times New Roman" w:hAnsi="Times New Roman" w:cs="Arial"/>
          <w:sz w:val="24"/>
          <w:szCs w:val="24"/>
          <w:lang w:eastAsia="ru-RU"/>
        </w:rPr>
        <w:t xml:space="preserve">района «Ижемский» </w:t>
      </w:r>
      <w:r w:rsidRPr="007532C8">
        <w:rPr>
          <w:rFonts w:ascii="Times New Roman" w:hAnsi="Times New Roman"/>
          <w:sz w:val="24"/>
          <w:szCs w:val="24"/>
          <w:lang w:eastAsia="ru-RU"/>
        </w:rPr>
        <w:t xml:space="preserve">бюджетов сельских поселений, бюджетов государственных </w:t>
      </w:r>
    </w:p>
    <w:p w:rsidR="007532C8" w:rsidRPr="007532C8" w:rsidRDefault="007532C8" w:rsidP="007532C8">
      <w:pPr>
        <w:autoSpaceDE w:val="0"/>
        <w:autoSpaceDN w:val="0"/>
        <w:adjustRightInd w:val="0"/>
        <w:spacing w:after="0" w:line="240" w:lineRule="auto"/>
        <w:ind w:left="1134"/>
        <w:jc w:val="center"/>
        <w:rPr>
          <w:rFonts w:ascii="Times New Roman" w:eastAsia="Times New Roman" w:hAnsi="Times New Roman" w:cs="Arial"/>
          <w:sz w:val="24"/>
          <w:szCs w:val="24"/>
          <w:lang w:eastAsia="ru-RU"/>
        </w:rPr>
      </w:pPr>
      <w:r w:rsidRPr="007532C8">
        <w:rPr>
          <w:rFonts w:ascii="Times New Roman" w:hAnsi="Times New Roman"/>
          <w:sz w:val="24"/>
          <w:szCs w:val="24"/>
          <w:lang w:eastAsia="ru-RU"/>
        </w:rPr>
        <w:t>внебюджетных фондов Республики Коми и юридических лиц</w:t>
      </w:r>
      <w:r w:rsidRPr="007532C8">
        <w:rPr>
          <w:rFonts w:ascii="Arial" w:hAnsi="Arial" w:cs="Arial"/>
          <w:sz w:val="20"/>
          <w:szCs w:val="20"/>
          <w:lang w:eastAsia="ru-RU"/>
        </w:rPr>
        <w:t xml:space="preserve"> </w:t>
      </w:r>
      <w:r w:rsidRPr="007532C8">
        <w:rPr>
          <w:rFonts w:ascii="Times New Roman" w:eastAsia="Times New Roman" w:hAnsi="Times New Roman" w:cs="Arial"/>
          <w:sz w:val="24"/>
          <w:szCs w:val="24"/>
          <w:lang w:eastAsia="ru-RU"/>
        </w:rPr>
        <w:t xml:space="preserve">на реализацию целей </w:t>
      </w:r>
    </w:p>
    <w:p w:rsidR="007532C8" w:rsidRPr="007532C8" w:rsidRDefault="007532C8" w:rsidP="007532C8">
      <w:pPr>
        <w:autoSpaceDE w:val="0"/>
        <w:autoSpaceDN w:val="0"/>
        <w:adjustRightInd w:val="0"/>
        <w:spacing w:after="0" w:line="240" w:lineRule="auto"/>
        <w:ind w:left="1134"/>
        <w:jc w:val="center"/>
        <w:rPr>
          <w:rFonts w:ascii="Times New Roman" w:hAnsi="Times New Roman"/>
          <w:sz w:val="24"/>
          <w:szCs w:val="24"/>
          <w:lang w:eastAsia="ru-RU"/>
        </w:rPr>
      </w:pPr>
      <w:r w:rsidRPr="007532C8">
        <w:rPr>
          <w:rFonts w:ascii="Times New Roman" w:eastAsia="Times New Roman" w:hAnsi="Times New Roman" w:cs="Arial"/>
          <w:sz w:val="24"/>
          <w:szCs w:val="24"/>
          <w:lang w:eastAsia="ru-RU"/>
        </w:rPr>
        <w:t xml:space="preserve">муниципальной программы </w:t>
      </w:r>
      <w:r w:rsidRPr="007532C8">
        <w:rPr>
          <w:rFonts w:ascii="Times New Roman" w:hAnsi="Times New Roman"/>
          <w:sz w:val="24"/>
          <w:szCs w:val="24"/>
          <w:lang w:eastAsia="ru-RU"/>
        </w:rPr>
        <w:t>МО МР «Ижемский» «Развитие и сохранение культуры»</w:t>
      </w:r>
    </w:p>
    <w:tbl>
      <w:tblPr>
        <w:tblW w:w="15158" w:type="dxa"/>
        <w:jc w:val="center"/>
        <w:tblLook w:val="04A0"/>
      </w:tblPr>
      <w:tblGrid>
        <w:gridCol w:w="1955"/>
        <w:gridCol w:w="2203"/>
        <w:gridCol w:w="2520"/>
        <w:gridCol w:w="1402"/>
        <w:gridCol w:w="1418"/>
        <w:gridCol w:w="1460"/>
        <w:gridCol w:w="1460"/>
        <w:gridCol w:w="1370"/>
        <w:gridCol w:w="1370"/>
      </w:tblGrid>
      <w:tr w:rsidR="007532C8" w:rsidRPr="007532C8" w:rsidTr="007532C8">
        <w:trPr>
          <w:trHeight w:val="551"/>
          <w:jc w:val="center"/>
        </w:trPr>
        <w:tc>
          <w:tcPr>
            <w:tcW w:w="195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Статус</w:t>
            </w:r>
          </w:p>
        </w:tc>
        <w:tc>
          <w:tcPr>
            <w:tcW w:w="220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532C8" w:rsidRPr="007532C8" w:rsidRDefault="007532C8" w:rsidP="007532C8">
            <w:pPr>
              <w:spacing w:after="0" w:line="240" w:lineRule="auto"/>
              <w:jc w:val="both"/>
              <w:rPr>
                <w:rFonts w:ascii="Times New Roman" w:hAnsi="Times New Roman"/>
                <w:color w:val="000000"/>
                <w:lang w:eastAsia="ru-RU"/>
              </w:rPr>
            </w:pPr>
            <w:r w:rsidRPr="007532C8">
              <w:rPr>
                <w:rFonts w:ascii="Times New Roman" w:hAnsi="Times New Roman"/>
                <w:color w:val="000000"/>
                <w:lang w:eastAsia="ru-RU"/>
              </w:rPr>
              <w:t>Наименование му</w:t>
            </w:r>
            <w:r w:rsidRPr="007532C8">
              <w:rPr>
                <w:rFonts w:ascii="Times New Roman" w:hAnsi="Times New Roman"/>
                <w:color w:val="000000"/>
                <w:lang w:eastAsia="ru-RU"/>
              </w:rPr>
              <w:softHyphen/>
              <w:t>ници</w:t>
            </w:r>
            <w:r w:rsidRPr="007532C8">
              <w:rPr>
                <w:rFonts w:ascii="Times New Roman" w:hAnsi="Times New Roman"/>
                <w:color w:val="000000"/>
                <w:lang w:eastAsia="ru-RU"/>
              </w:rPr>
              <w:softHyphen/>
              <w:t>пальной про</w:t>
            </w:r>
            <w:r w:rsidRPr="007532C8">
              <w:rPr>
                <w:rFonts w:ascii="Times New Roman" w:hAnsi="Times New Roman"/>
                <w:color w:val="000000"/>
                <w:lang w:eastAsia="ru-RU"/>
              </w:rPr>
              <w:softHyphen/>
              <w:t>граммы, основного мероприятия</w:t>
            </w:r>
          </w:p>
        </w:tc>
        <w:tc>
          <w:tcPr>
            <w:tcW w:w="25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 xml:space="preserve">Источник </w:t>
            </w:r>
          </w:p>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финансирования</w:t>
            </w:r>
          </w:p>
        </w:tc>
        <w:tc>
          <w:tcPr>
            <w:tcW w:w="8480" w:type="dxa"/>
            <w:gridSpan w:val="6"/>
            <w:tcBorders>
              <w:top w:val="single" w:sz="4" w:space="0" w:color="auto"/>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ind w:left="1134"/>
              <w:jc w:val="center"/>
              <w:rPr>
                <w:rFonts w:ascii="Times New Roman" w:hAnsi="Times New Roman"/>
                <w:color w:val="000000"/>
                <w:lang w:eastAsia="ru-RU"/>
              </w:rPr>
            </w:pPr>
            <w:r w:rsidRPr="007532C8">
              <w:rPr>
                <w:rFonts w:ascii="Times New Roman" w:hAnsi="Times New Roman"/>
                <w:color w:val="000000"/>
                <w:lang w:eastAsia="ru-RU"/>
              </w:rPr>
              <w:t>Оценка расходов (тыс.руб.)</w:t>
            </w:r>
          </w:p>
        </w:tc>
      </w:tr>
      <w:tr w:rsidR="007532C8" w:rsidRPr="007532C8" w:rsidTr="007532C8">
        <w:trPr>
          <w:trHeight w:val="323"/>
          <w:jc w:val="center"/>
        </w:trPr>
        <w:tc>
          <w:tcPr>
            <w:tcW w:w="1955" w:type="dxa"/>
            <w:vMerge/>
            <w:tcBorders>
              <w:top w:val="single" w:sz="4" w:space="0" w:color="auto"/>
              <w:left w:val="single" w:sz="4" w:space="0" w:color="auto"/>
              <w:bottom w:val="single" w:sz="4" w:space="0" w:color="auto"/>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top w:val="single" w:sz="4" w:space="0" w:color="auto"/>
              <w:left w:val="single" w:sz="4" w:space="0" w:color="auto"/>
              <w:bottom w:val="single" w:sz="4" w:space="0" w:color="auto"/>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1402"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2015 год</w:t>
            </w:r>
          </w:p>
        </w:tc>
        <w:tc>
          <w:tcPr>
            <w:tcW w:w="1418"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2016 год</w:t>
            </w:r>
          </w:p>
        </w:tc>
        <w:tc>
          <w:tcPr>
            <w:tcW w:w="146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2017 год</w:t>
            </w:r>
          </w:p>
        </w:tc>
        <w:tc>
          <w:tcPr>
            <w:tcW w:w="146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2018 год</w:t>
            </w: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2019 год</w:t>
            </w: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2020 год</w:t>
            </w:r>
          </w:p>
        </w:tc>
      </w:tr>
      <w:tr w:rsidR="007532C8" w:rsidRPr="007532C8" w:rsidTr="007532C8">
        <w:trPr>
          <w:trHeight w:val="323"/>
          <w:jc w:val="center"/>
        </w:trPr>
        <w:tc>
          <w:tcPr>
            <w:tcW w:w="1955" w:type="dxa"/>
            <w:tcBorders>
              <w:top w:val="nil"/>
              <w:left w:val="single" w:sz="4" w:space="0" w:color="auto"/>
              <w:bottom w:val="single" w:sz="4" w:space="0" w:color="auto"/>
              <w:right w:val="single" w:sz="4" w:space="0" w:color="auto"/>
            </w:tcBorders>
            <w:shd w:val="clear" w:color="auto" w:fill="auto"/>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1</w:t>
            </w:r>
          </w:p>
        </w:tc>
        <w:tc>
          <w:tcPr>
            <w:tcW w:w="2203"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2</w:t>
            </w: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3</w:t>
            </w:r>
          </w:p>
        </w:tc>
        <w:tc>
          <w:tcPr>
            <w:tcW w:w="1402"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4</w:t>
            </w:r>
          </w:p>
        </w:tc>
        <w:tc>
          <w:tcPr>
            <w:tcW w:w="1418"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5</w:t>
            </w:r>
          </w:p>
        </w:tc>
        <w:tc>
          <w:tcPr>
            <w:tcW w:w="146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6</w:t>
            </w:r>
          </w:p>
        </w:tc>
        <w:tc>
          <w:tcPr>
            <w:tcW w:w="146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7</w:t>
            </w: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8</w:t>
            </w: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9</w:t>
            </w:r>
          </w:p>
        </w:tc>
      </w:tr>
      <w:tr w:rsidR="007532C8" w:rsidRPr="007532C8" w:rsidTr="007532C8">
        <w:trPr>
          <w:trHeight w:val="426"/>
          <w:jc w:val="center"/>
        </w:trPr>
        <w:tc>
          <w:tcPr>
            <w:tcW w:w="1955" w:type="dxa"/>
            <w:vMerge w:val="restart"/>
            <w:tcBorders>
              <w:top w:val="nil"/>
              <w:left w:val="single" w:sz="4" w:space="0" w:color="auto"/>
              <w:bottom w:val="nil"/>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Муниципальная про</w:t>
            </w:r>
            <w:r w:rsidRPr="007532C8">
              <w:rPr>
                <w:rFonts w:ascii="Times New Roman" w:hAnsi="Times New Roman"/>
                <w:color w:val="000000"/>
                <w:lang w:eastAsia="ru-RU"/>
              </w:rPr>
              <w:softHyphen/>
              <w:t>грамма</w:t>
            </w:r>
          </w:p>
        </w:tc>
        <w:tc>
          <w:tcPr>
            <w:tcW w:w="2203" w:type="dxa"/>
            <w:vMerge w:val="restart"/>
            <w:tcBorders>
              <w:top w:val="nil"/>
              <w:left w:val="single" w:sz="4" w:space="0" w:color="auto"/>
              <w:bottom w:val="nil"/>
              <w:right w:val="single" w:sz="4" w:space="0" w:color="auto"/>
            </w:tcBorders>
            <w:shd w:val="clear" w:color="auto" w:fill="auto"/>
            <w:vAlign w:val="center"/>
          </w:tcPr>
          <w:p w:rsidR="007532C8" w:rsidRPr="007532C8" w:rsidRDefault="007532C8" w:rsidP="007532C8">
            <w:pPr>
              <w:spacing w:after="0" w:line="240" w:lineRule="auto"/>
              <w:ind w:right="-72"/>
              <w:rPr>
                <w:rFonts w:ascii="Times New Roman" w:hAnsi="Times New Roman"/>
                <w:color w:val="000000"/>
                <w:lang w:eastAsia="ru-RU"/>
              </w:rPr>
            </w:pPr>
            <w:r w:rsidRPr="007532C8">
              <w:rPr>
                <w:rFonts w:ascii="Times New Roman" w:hAnsi="Times New Roman"/>
                <w:color w:val="000000"/>
                <w:lang w:eastAsia="ru-RU"/>
              </w:rPr>
              <w:t>Развитие и сохране</w:t>
            </w:r>
            <w:r w:rsidRPr="007532C8">
              <w:rPr>
                <w:rFonts w:ascii="Times New Roman" w:hAnsi="Times New Roman"/>
                <w:color w:val="000000"/>
                <w:lang w:eastAsia="ru-RU"/>
              </w:rPr>
              <w:softHyphen/>
              <w:t>ние  культуры</w:t>
            </w:r>
          </w:p>
          <w:p w:rsidR="007532C8" w:rsidRPr="007532C8" w:rsidRDefault="007532C8" w:rsidP="007532C8">
            <w:pPr>
              <w:spacing w:after="0" w:line="240" w:lineRule="auto"/>
              <w:ind w:right="-72"/>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Всего, в том числе:</w:t>
            </w:r>
          </w:p>
        </w:tc>
        <w:tc>
          <w:tcPr>
            <w:tcW w:w="1402"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jc w:val="center"/>
              <w:rPr>
                <w:rFonts w:ascii="Times New Roman" w:hAnsi="Times New Roman"/>
                <w:b/>
                <w:bCs/>
                <w:color w:val="000000"/>
              </w:rPr>
            </w:pPr>
            <w:r w:rsidRPr="007532C8">
              <w:rPr>
                <w:rFonts w:ascii="Times New Roman" w:hAnsi="Times New Roman"/>
                <w:b/>
                <w:bCs/>
                <w:color w:val="000000"/>
              </w:rPr>
              <w:t>90 895,1</w:t>
            </w:r>
          </w:p>
        </w:tc>
        <w:tc>
          <w:tcPr>
            <w:tcW w:w="1418"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jc w:val="center"/>
              <w:rPr>
                <w:rFonts w:ascii="Times New Roman" w:hAnsi="Times New Roman"/>
                <w:b/>
                <w:bCs/>
                <w:color w:val="000000"/>
              </w:rPr>
            </w:pPr>
            <w:r w:rsidRPr="007532C8">
              <w:rPr>
                <w:rFonts w:ascii="Times New Roman" w:hAnsi="Times New Roman"/>
                <w:b/>
                <w:bCs/>
                <w:color w:val="000000"/>
              </w:rPr>
              <w:t>95 335,7</w:t>
            </w:r>
          </w:p>
        </w:tc>
        <w:tc>
          <w:tcPr>
            <w:tcW w:w="146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jc w:val="center"/>
              <w:rPr>
                <w:rFonts w:ascii="Times New Roman" w:hAnsi="Times New Roman"/>
                <w:b/>
                <w:bCs/>
                <w:color w:val="000000"/>
              </w:rPr>
            </w:pPr>
            <w:r w:rsidRPr="007532C8">
              <w:rPr>
                <w:rFonts w:ascii="Times New Roman" w:hAnsi="Times New Roman"/>
                <w:b/>
                <w:sz w:val="24"/>
                <w:szCs w:val="24"/>
                <w:lang w:eastAsia="ru-RU"/>
              </w:rPr>
              <w:t>111 568,2</w:t>
            </w:r>
          </w:p>
        </w:tc>
        <w:tc>
          <w:tcPr>
            <w:tcW w:w="146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b/>
                <w:bCs/>
                <w:color w:val="000000"/>
              </w:rPr>
            </w:pPr>
            <w:r w:rsidRPr="007532C8">
              <w:rPr>
                <w:rFonts w:ascii="Times New Roman" w:hAnsi="Times New Roman"/>
                <w:b/>
                <w:bCs/>
                <w:color w:val="000000"/>
              </w:rPr>
              <w:t>67 230,0</w:t>
            </w: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b/>
                <w:bCs/>
                <w:color w:val="000000"/>
              </w:rPr>
            </w:pPr>
            <w:r w:rsidRPr="007532C8">
              <w:rPr>
                <w:rFonts w:ascii="Times New Roman" w:hAnsi="Times New Roman"/>
                <w:b/>
                <w:bCs/>
                <w:color w:val="000000"/>
              </w:rPr>
              <w:t>69 110,0</w:t>
            </w: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b/>
                <w:bCs/>
                <w:color w:val="000000"/>
              </w:rPr>
            </w:pPr>
            <w:r w:rsidRPr="007532C8">
              <w:rPr>
                <w:rFonts w:ascii="Times New Roman" w:hAnsi="Times New Roman"/>
                <w:b/>
                <w:bCs/>
                <w:color w:val="000000"/>
              </w:rPr>
              <w:t>0,0</w:t>
            </w:r>
          </w:p>
        </w:tc>
      </w:tr>
      <w:tr w:rsidR="007532C8" w:rsidRPr="007532C8" w:rsidTr="007532C8">
        <w:trPr>
          <w:trHeight w:val="326"/>
          <w:jc w:val="center"/>
        </w:trPr>
        <w:tc>
          <w:tcPr>
            <w:tcW w:w="1955" w:type="dxa"/>
            <w:vMerge/>
            <w:tcBorders>
              <w:top w:val="nil"/>
              <w:left w:val="single" w:sz="4" w:space="0" w:color="auto"/>
              <w:bottom w:val="nil"/>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top w:val="nil"/>
              <w:left w:val="single" w:sz="4" w:space="0" w:color="auto"/>
              <w:bottom w:val="nil"/>
              <w:right w:val="single" w:sz="4" w:space="0" w:color="auto"/>
            </w:tcBorders>
            <w:vAlign w:val="center"/>
          </w:tcPr>
          <w:p w:rsidR="007532C8" w:rsidRPr="007532C8" w:rsidRDefault="007532C8" w:rsidP="007532C8">
            <w:pPr>
              <w:spacing w:after="0" w:line="240" w:lineRule="auto"/>
              <w:ind w:left="1134" w:right="-72"/>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федеральный бюджет</w:t>
            </w:r>
          </w:p>
        </w:tc>
        <w:tc>
          <w:tcPr>
            <w:tcW w:w="1402"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jc w:val="center"/>
              <w:rPr>
                <w:rFonts w:ascii="Times New Roman" w:hAnsi="Times New Roman"/>
                <w:bCs/>
                <w:color w:val="000000"/>
              </w:rPr>
            </w:pPr>
            <w:r w:rsidRPr="007532C8">
              <w:rPr>
                <w:rFonts w:ascii="Times New Roman" w:hAnsi="Times New Roman"/>
                <w:bCs/>
                <w:color w:val="000000"/>
              </w:rPr>
              <w:t>275,9</w:t>
            </w:r>
          </w:p>
        </w:tc>
        <w:tc>
          <w:tcPr>
            <w:tcW w:w="1418"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jc w:val="center"/>
              <w:rPr>
                <w:rFonts w:ascii="Times New Roman" w:hAnsi="Times New Roman"/>
                <w:bCs/>
                <w:color w:val="000000"/>
              </w:rPr>
            </w:pPr>
            <w:r w:rsidRPr="007532C8">
              <w:rPr>
                <w:rFonts w:ascii="Times New Roman" w:hAnsi="Times New Roman"/>
                <w:bCs/>
                <w:color w:val="000000"/>
              </w:rPr>
              <w:t>127,3</w:t>
            </w:r>
          </w:p>
        </w:tc>
        <w:tc>
          <w:tcPr>
            <w:tcW w:w="146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jc w:val="center"/>
              <w:rPr>
                <w:rFonts w:ascii="Times New Roman" w:hAnsi="Times New Roman"/>
                <w:bCs/>
                <w:color w:val="000000"/>
                <w:highlight w:val="yellow"/>
              </w:rPr>
            </w:pPr>
            <w:r w:rsidRPr="007532C8">
              <w:rPr>
                <w:rFonts w:ascii="Times New Roman" w:hAnsi="Times New Roman"/>
                <w:bCs/>
                <w:color w:val="000000"/>
              </w:rPr>
              <w:t>497,6</w:t>
            </w:r>
          </w:p>
        </w:tc>
        <w:tc>
          <w:tcPr>
            <w:tcW w:w="1460" w:type="dxa"/>
            <w:tcBorders>
              <w:top w:val="nil"/>
              <w:left w:val="nil"/>
              <w:bottom w:val="single" w:sz="4" w:space="0" w:color="auto"/>
              <w:right w:val="single" w:sz="4" w:space="0" w:color="auto"/>
            </w:tcBorders>
            <w:vAlign w:val="bottom"/>
          </w:tcPr>
          <w:p w:rsidR="007532C8" w:rsidRPr="007532C8" w:rsidRDefault="007532C8" w:rsidP="007532C8">
            <w:pPr>
              <w:spacing w:after="0" w:line="240" w:lineRule="auto"/>
              <w:jc w:val="center"/>
              <w:rPr>
                <w:rFonts w:ascii="Times New Roman" w:hAnsi="Times New Roman"/>
                <w:bCs/>
                <w:color w:val="000000"/>
              </w:rPr>
            </w:pPr>
            <w:r w:rsidRPr="007532C8">
              <w:rPr>
                <w:rFonts w:ascii="Times New Roman" w:hAnsi="Times New Roman"/>
                <w:bCs/>
                <w:color w:val="000000"/>
              </w:rPr>
              <w:t>0,0</w:t>
            </w:r>
          </w:p>
        </w:tc>
        <w:tc>
          <w:tcPr>
            <w:tcW w:w="1370" w:type="dxa"/>
            <w:tcBorders>
              <w:top w:val="nil"/>
              <w:left w:val="nil"/>
              <w:bottom w:val="single" w:sz="4" w:space="0" w:color="auto"/>
              <w:right w:val="single" w:sz="4" w:space="0" w:color="auto"/>
            </w:tcBorders>
            <w:vAlign w:val="bottom"/>
          </w:tcPr>
          <w:p w:rsidR="007532C8" w:rsidRPr="007532C8" w:rsidRDefault="007532C8" w:rsidP="007532C8">
            <w:pPr>
              <w:spacing w:after="0" w:line="240" w:lineRule="auto"/>
              <w:jc w:val="center"/>
              <w:rPr>
                <w:rFonts w:ascii="Times New Roman" w:hAnsi="Times New Roman"/>
                <w:bCs/>
                <w:color w:val="000000"/>
              </w:rPr>
            </w:pPr>
            <w:r w:rsidRPr="007532C8">
              <w:rPr>
                <w:rFonts w:ascii="Times New Roman" w:hAnsi="Times New Roman"/>
                <w:bCs/>
                <w:color w:val="000000"/>
              </w:rPr>
              <w:t>0,0</w:t>
            </w:r>
          </w:p>
        </w:tc>
        <w:tc>
          <w:tcPr>
            <w:tcW w:w="1370" w:type="dxa"/>
            <w:tcBorders>
              <w:top w:val="nil"/>
              <w:left w:val="nil"/>
              <w:bottom w:val="single" w:sz="4" w:space="0" w:color="auto"/>
              <w:right w:val="single" w:sz="4" w:space="0" w:color="auto"/>
            </w:tcBorders>
            <w:vAlign w:val="bottom"/>
          </w:tcPr>
          <w:p w:rsidR="007532C8" w:rsidRPr="007532C8" w:rsidRDefault="007532C8" w:rsidP="007532C8">
            <w:pPr>
              <w:spacing w:after="0" w:line="240" w:lineRule="auto"/>
              <w:jc w:val="center"/>
              <w:rPr>
                <w:rFonts w:ascii="Times New Roman" w:hAnsi="Times New Roman"/>
                <w:bCs/>
                <w:color w:val="000000"/>
              </w:rPr>
            </w:pPr>
            <w:r w:rsidRPr="007532C8">
              <w:rPr>
                <w:rFonts w:ascii="Times New Roman" w:hAnsi="Times New Roman"/>
                <w:bCs/>
                <w:color w:val="000000"/>
              </w:rPr>
              <w:t>0,0</w:t>
            </w:r>
          </w:p>
        </w:tc>
      </w:tr>
      <w:tr w:rsidR="007532C8" w:rsidRPr="007532C8" w:rsidTr="007532C8">
        <w:trPr>
          <w:trHeight w:val="292"/>
          <w:jc w:val="center"/>
        </w:trPr>
        <w:tc>
          <w:tcPr>
            <w:tcW w:w="1955" w:type="dxa"/>
            <w:vMerge/>
            <w:tcBorders>
              <w:top w:val="nil"/>
              <w:left w:val="single" w:sz="4" w:space="0" w:color="auto"/>
              <w:bottom w:val="nil"/>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top w:val="nil"/>
              <w:left w:val="single" w:sz="4" w:space="0" w:color="auto"/>
              <w:bottom w:val="nil"/>
              <w:right w:val="single" w:sz="4" w:space="0" w:color="auto"/>
            </w:tcBorders>
            <w:vAlign w:val="center"/>
          </w:tcPr>
          <w:p w:rsidR="007532C8" w:rsidRPr="007532C8" w:rsidRDefault="007532C8" w:rsidP="007532C8">
            <w:pPr>
              <w:spacing w:after="0" w:line="240" w:lineRule="auto"/>
              <w:ind w:left="1134" w:right="-72"/>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республиканский бюд</w:t>
            </w:r>
            <w:r w:rsidRPr="007532C8">
              <w:rPr>
                <w:rFonts w:ascii="Times New Roman" w:hAnsi="Times New Roman"/>
                <w:color w:val="000000"/>
                <w:lang w:eastAsia="ru-RU"/>
              </w:rPr>
              <w:softHyphen/>
              <w:t>жета Рес</w:t>
            </w:r>
            <w:r w:rsidRPr="007532C8">
              <w:rPr>
                <w:rFonts w:ascii="Times New Roman" w:hAnsi="Times New Roman"/>
                <w:color w:val="000000"/>
                <w:lang w:eastAsia="ru-RU"/>
              </w:rPr>
              <w:softHyphen/>
              <w:t>публики Коми</w:t>
            </w:r>
          </w:p>
        </w:tc>
        <w:tc>
          <w:tcPr>
            <w:tcW w:w="1402"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1 567,1</w:t>
            </w:r>
          </w:p>
        </w:tc>
        <w:tc>
          <w:tcPr>
            <w:tcW w:w="1418"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796,7</w:t>
            </w:r>
          </w:p>
        </w:tc>
        <w:tc>
          <w:tcPr>
            <w:tcW w:w="146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jc w:val="center"/>
              <w:rPr>
                <w:rFonts w:ascii="Times New Roman" w:hAnsi="Times New Roman"/>
                <w:color w:val="000000"/>
                <w:highlight w:val="yellow"/>
                <w:lang w:eastAsia="ru-RU"/>
              </w:rPr>
            </w:pPr>
            <w:r w:rsidRPr="007532C8">
              <w:rPr>
                <w:rFonts w:ascii="Times New Roman" w:hAnsi="Times New Roman"/>
                <w:color w:val="000000"/>
                <w:lang w:eastAsia="ru-RU"/>
              </w:rPr>
              <w:t>14 633,9</w:t>
            </w:r>
          </w:p>
        </w:tc>
        <w:tc>
          <w:tcPr>
            <w:tcW w:w="146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0,0</w:t>
            </w: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0,0</w:t>
            </w: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0,0</w:t>
            </w:r>
          </w:p>
        </w:tc>
      </w:tr>
      <w:tr w:rsidR="007532C8" w:rsidRPr="007532C8" w:rsidTr="007532C8">
        <w:trPr>
          <w:trHeight w:val="621"/>
          <w:jc w:val="center"/>
        </w:trPr>
        <w:tc>
          <w:tcPr>
            <w:tcW w:w="1955" w:type="dxa"/>
            <w:vMerge/>
            <w:tcBorders>
              <w:top w:val="nil"/>
              <w:left w:val="single" w:sz="4" w:space="0" w:color="auto"/>
              <w:bottom w:val="nil"/>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top w:val="nil"/>
              <w:left w:val="single" w:sz="4" w:space="0" w:color="auto"/>
              <w:bottom w:val="nil"/>
              <w:right w:val="single" w:sz="4" w:space="0" w:color="auto"/>
            </w:tcBorders>
            <w:vAlign w:val="center"/>
          </w:tcPr>
          <w:p w:rsidR="007532C8" w:rsidRPr="007532C8" w:rsidRDefault="007532C8" w:rsidP="007532C8">
            <w:pPr>
              <w:spacing w:after="0" w:line="240" w:lineRule="auto"/>
              <w:ind w:left="1134" w:right="-72"/>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бюджет муниципаль</w:t>
            </w:r>
            <w:r w:rsidRPr="007532C8">
              <w:rPr>
                <w:rFonts w:ascii="Times New Roman" w:hAnsi="Times New Roman"/>
                <w:color w:val="000000"/>
                <w:lang w:eastAsia="ru-RU"/>
              </w:rPr>
              <w:softHyphen/>
              <w:t>ного района «Ижем</w:t>
            </w:r>
            <w:r w:rsidRPr="007532C8">
              <w:rPr>
                <w:rFonts w:ascii="Times New Roman" w:hAnsi="Times New Roman"/>
                <w:color w:val="000000"/>
                <w:lang w:eastAsia="ru-RU"/>
              </w:rPr>
              <w:softHyphen/>
              <w:t>ский»*</w:t>
            </w:r>
          </w:p>
        </w:tc>
        <w:tc>
          <w:tcPr>
            <w:tcW w:w="1402"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jc w:val="center"/>
              <w:rPr>
                <w:rFonts w:ascii="Times New Roman" w:hAnsi="Times New Roman"/>
                <w:bCs/>
                <w:color w:val="000000"/>
              </w:rPr>
            </w:pPr>
            <w:r w:rsidRPr="007532C8">
              <w:rPr>
                <w:rFonts w:ascii="Times New Roman" w:hAnsi="Times New Roman"/>
                <w:bCs/>
                <w:color w:val="000000"/>
              </w:rPr>
              <w:t>88 652,1</w:t>
            </w:r>
          </w:p>
        </w:tc>
        <w:tc>
          <w:tcPr>
            <w:tcW w:w="1418"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jc w:val="center"/>
              <w:rPr>
                <w:rFonts w:ascii="Times New Roman" w:hAnsi="Times New Roman"/>
                <w:bCs/>
                <w:color w:val="000000"/>
              </w:rPr>
            </w:pPr>
            <w:r w:rsidRPr="007532C8">
              <w:rPr>
                <w:rFonts w:ascii="Times New Roman" w:hAnsi="Times New Roman"/>
                <w:bCs/>
                <w:color w:val="000000"/>
              </w:rPr>
              <w:t>94 111,7</w:t>
            </w:r>
          </w:p>
        </w:tc>
        <w:tc>
          <w:tcPr>
            <w:tcW w:w="146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jc w:val="center"/>
              <w:rPr>
                <w:rFonts w:ascii="Times New Roman" w:hAnsi="Times New Roman"/>
                <w:bCs/>
                <w:color w:val="000000"/>
                <w:highlight w:val="yellow"/>
              </w:rPr>
            </w:pPr>
            <w:r w:rsidRPr="007532C8">
              <w:rPr>
                <w:rFonts w:ascii="Times New Roman" w:hAnsi="Times New Roman"/>
                <w:sz w:val="24"/>
                <w:szCs w:val="24"/>
                <w:lang w:eastAsia="ru-RU"/>
              </w:rPr>
              <w:t>96 436,7</w:t>
            </w:r>
          </w:p>
        </w:tc>
        <w:tc>
          <w:tcPr>
            <w:tcW w:w="146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bCs/>
                <w:color w:val="000000"/>
              </w:rPr>
            </w:pPr>
            <w:r w:rsidRPr="007532C8">
              <w:rPr>
                <w:rFonts w:ascii="Times New Roman" w:hAnsi="Times New Roman"/>
                <w:bCs/>
                <w:color w:val="000000"/>
              </w:rPr>
              <w:t>67 230,0</w:t>
            </w: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bCs/>
                <w:color w:val="000000"/>
              </w:rPr>
            </w:pPr>
            <w:r w:rsidRPr="007532C8">
              <w:rPr>
                <w:rFonts w:ascii="Times New Roman" w:hAnsi="Times New Roman"/>
                <w:bCs/>
                <w:color w:val="000000"/>
              </w:rPr>
              <w:t>69 110,0</w:t>
            </w: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bCs/>
                <w:color w:val="000000"/>
              </w:rPr>
            </w:pPr>
            <w:r w:rsidRPr="007532C8">
              <w:rPr>
                <w:rFonts w:ascii="Times New Roman" w:hAnsi="Times New Roman"/>
                <w:bCs/>
                <w:color w:val="000000"/>
              </w:rPr>
              <w:t>0,0</w:t>
            </w:r>
          </w:p>
        </w:tc>
      </w:tr>
      <w:tr w:rsidR="007532C8" w:rsidRPr="007532C8" w:rsidTr="007532C8">
        <w:trPr>
          <w:trHeight w:val="279"/>
          <w:jc w:val="center"/>
        </w:trPr>
        <w:tc>
          <w:tcPr>
            <w:tcW w:w="1955" w:type="dxa"/>
            <w:vMerge/>
            <w:tcBorders>
              <w:top w:val="nil"/>
              <w:left w:val="single" w:sz="4" w:space="0" w:color="auto"/>
              <w:bottom w:val="nil"/>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top w:val="nil"/>
              <w:left w:val="single" w:sz="4" w:space="0" w:color="auto"/>
              <w:bottom w:val="nil"/>
              <w:right w:val="single" w:sz="4" w:space="0" w:color="auto"/>
            </w:tcBorders>
            <w:vAlign w:val="center"/>
          </w:tcPr>
          <w:p w:rsidR="007532C8" w:rsidRPr="007532C8" w:rsidRDefault="007532C8" w:rsidP="007532C8">
            <w:pPr>
              <w:spacing w:after="0" w:line="240" w:lineRule="auto"/>
              <w:ind w:left="1134" w:right="-72"/>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eastAsia="Times New Roman" w:hAnsi="Times New Roman"/>
                <w:snapToGrid w:val="0"/>
                <w:color w:val="000000"/>
                <w:lang w:eastAsia="ru-RU"/>
              </w:rPr>
            </w:pPr>
            <w:r w:rsidRPr="007532C8">
              <w:rPr>
                <w:rFonts w:ascii="Times New Roman" w:eastAsia="Times New Roman" w:hAnsi="Times New Roman"/>
                <w:snapToGrid w:val="0"/>
                <w:color w:val="000000"/>
                <w:lang w:eastAsia="ru-RU"/>
              </w:rPr>
              <w:t>бюджет сельских посе</w:t>
            </w:r>
            <w:r w:rsidRPr="007532C8">
              <w:rPr>
                <w:rFonts w:ascii="Times New Roman" w:eastAsia="Times New Roman" w:hAnsi="Times New Roman"/>
                <w:snapToGrid w:val="0"/>
                <w:color w:val="000000"/>
                <w:lang w:eastAsia="ru-RU"/>
              </w:rPr>
              <w:softHyphen/>
              <w:t>лений**</w:t>
            </w:r>
          </w:p>
        </w:tc>
        <w:tc>
          <w:tcPr>
            <w:tcW w:w="1402"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jc w:val="center"/>
              <w:rPr>
                <w:rFonts w:ascii="Times New Roman" w:hAnsi="Times New Roman"/>
                <w:bCs/>
                <w:color w:val="000000"/>
              </w:rPr>
            </w:pPr>
          </w:p>
        </w:tc>
        <w:tc>
          <w:tcPr>
            <w:tcW w:w="1418"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jc w:val="center"/>
              <w:rPr>
                <w:rFonts w:ascii="Times New Roman" w:hAnsi="Times New Roman"/>
                <w:bCs/>
                <w:color w:val="000000"/>
              </w:rPr>
            </w:pPr>
          </w:p>
        </w:tc>
        <w:tc>
          <w:tcPr>
            <w:tcW w:w="146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jc w:val="center"/>
              <w:rPr>
                <w:rFonts w:ascii="Times New Roman" w:hAnsi="Times New Roman"/>
                <w:bCs/>
                <w:color w:val="000000"/>
              </w:rPr>
            </w:pPr>
          </w:p>
        </w:tc>
        <w:tc>
          <w:tcPr>
            <w:tcW w:w="146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bCs/>
                <w:color w:val="000000"/>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bCs/>
                <w:color w:val="000000"/>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bCs/>
                <w:color w:val="000000"/>
              </w:rPr>
            </w:pPr>
          </w:p>
        </w:tc>
      </w:tr>
      <w:tr w:rsidR="007532C8" w:rsidRPr="007532C8" w:rsidTr="007532C8">
        <w:trPr>
          <w:trHeight w:val="279"/>
          <w:jc w:val="center"/>
        </w:trPr>
        <w:tc>
          <w:tcPr>
            <w:tcW w:w="1955" w:type="dxa"/>
            <w:vMerge/>
            <w:tcBorders>
              <w:top w:val="nil"/>
              <w:left w:val="single" w:sz="4" w:space="0" w:color="auto"/>
              <w:bottom w:val="nil"/>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top w:val="nil"/>
              <w:left w:val="single" w:sz="4" w:space="0" w:color="auto"/>
              <w:bottom w:val="nil"/>
              <w:right w:val="single" w:sz="4" w:space="0" w:color="auto"/>
            </w:tcBorders>
            <w:vAlign w:val="center"/>
          </w:tcPr>
          <w:p w:rsidR="007532C8" w:rsidRPr="007532C8" w:rsidRDefault="007532C8" w:rsidP="007532C8">
            <w:pPr>
              <w:spacing w:after="0" w:line="240" w:lineRule="auto"/>
              <w:ind w:left="1134" w:right="-72"/>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eastAsia="Times New Roman" w:hAnsi="Times New Roman"/>
                <w:snapToGrid w:val="0"/>
                <w:color w:val="000000"/>
                <w:lang w:eastAsia="ru-RU"/>
              </w:rPr>
            </w:pPr>
            <w:r w:rsidRPr="007532C8">
              <w:rPr>
                <w:rFonts w:ascii="Times New Roman" w:eastAsia="Times New Roman" w:hAnsi="Times New Roman"/>
                <w:snapToGrid w:val="0"/>
                <w:color w:val="000000"/>
                <w:lang w:eastAsia="ru-RU"/>
              </w:rPr>
              <w:t>государственные вне</w:t>
            </w:r>
            <w:r w:rsidRPr="007532C8">
              <w:rPr>
                <w:rFonts w:ascii="Times New Roman" w:eastAsia="Times New Roman" w:hAnsi="Times New Roman"/>
                <w:snapToGrid w:val="0"/>
                <w:color w:val="000000"/>
                <w:lang w:eastAsia="ru-RU"/>
              </w:rPr>
              <w:softHyphen/>
              <w:t>бюджетные фонды</w:t>
            </w:r>
          </w:p>
        </w:tc>
        <w:tc>
          <w:tcPr>
            <w:tcW w:w="1402"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jc w:val="center"/>
              <w:rPr>
                <w:rFonts w:ascii="Times New Roman" w:hAnsi="Times New Roman"/>
                <w:bCs/>
                <w:color w:val="000000"/>
              </w:rPr>
            </w:pPr>
          </w:p>
        </w:tc>
        <w:tc>
          <w:tcPr>
            <w:tcW w:w="1418"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jc w:val="center"/>
              <w:rPr>
                <w:rFonts w:ascii="Times New Roman" w:hAnsi="Times New Roman"/>
                <w:bCs/>
                <w:color w:val="000000"/>
              </w:rPr>
            </w:pPr>
          </w:p>
        </w:tc>
        <w:tc>
          <w:tcPr>
            <w:tcW w:w="146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jc w:val="center"/>
              <w:rPr>
                <w:rFonts w:ascii="Times New Roman" w:hAnsi="Times New Roman"/>
                <w:bCs/>
                <w:color w:val="000000"/>
              </w:rPr>
            </w:pPr>
          </w:p>
        </w:tc>
        <w:tc>
          <w:tcPr>
            <w:tcW w:w="146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bCs/>
                <w:color w:val="000000"/>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bCs/>
                <w:color w:val="000000"/>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bCs/>
                <w:color w:val="000000"/>
              </w:rPr>
            </w:pPr>
          </w:p>
        </w:tc>
      </w:tr>
      <w:tr w:rsidR="007532C8" w:rsidRPr="007532C8" w:rsidTr="007532C8">
        <w:trPr>
          <w:trHeight w:val="371"/>
          <w:jc w:val="center"/>
        </w:trPr>
        <w:tc>
          <w:tcPr>
            <w:tcW w:w="1955" w:type="dxa"/>
            <w:vMerge/>
            <w:tcBorders>
              <w:top w:val="nil"/>
              <w:left w:val="single" w:sz="4" w:space="0" w:color="auto"/>
              <w:bottom w:val="nil"/>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top w:val="nil"/>
              <w:left w:val="single" w:sz="4" w:space="0" w:color="auto"/>
              <w:bottom w:val="nil"/>
              <w:right w:val="single" w:sz="4" w:space="0" w:color="auto"/>
            </w:tcBorders>
            <w:vAlign w:val="center"/>
          </w:tcPr>
          <w:p w:rsidR="007532C8" w:rsidRPr="007532C8" w:rsidRDefault="007532C8" w:rsidP="007532C8">
            <w:pPr>
              <w:spacing w:after="0" w:line="240" w:lineRule="auto"/>
              <w:ind w:left="1134" w:right="-72"/>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eastAsia="Times New Roman" w:hAnsi="Times New Roman"/>
                <w:snapToGrid w:val="0"/>
                <w:color w:val="000000"/>
                <w:lang w:eastAsia="ru-RU"/>
              </w:rPr>
            </w:pPr>
            <w:r w:rsidRPr="007532C8">
              <w:rPr>
                <w:rFonts w:ascii="Times New Roman" w:eastAsia="Times New Roman" w:hAnsi="Times New Roman"/>
                <w:snapToGrid w:val="0"/>
                <w:color w:val="000000"/>
                <w:lang w:eastAsia="ru-RU"/>
              </w:rPr>
              <w:t>юридические лица***</w:t>
            </w:r>
          </w:p>
        </w:tc>
        <w:tc>
          <w:tcPr>
            <w:tcW w:w="1402"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jc w:val="center"/>
              <w:rPr>
                <w:rFonts w:ascii="Times New Roman" w:hAnsi="Times New Roman"/>
                <w:bCs/>
                <w:color w:val="000000"/>
              </w:rPr>
            </w:pPr>
          </w:p>
        </w:tc>
        <w:tc>
          <w:tcPr>
            <w:tcW w:w="1418"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jc w:val="center"/>
              <w:rPr>
                <w:rFonts w:ascii="Times New Roman" w:hAnsi="Times New Roman"/>
                <w:bCs/>
                <w:color w:val="000000"/>
              </w:rPr>
            </w:pPr>
          </w:p>
        </w:tc>
        <w:tc>
          <w:tcPr>
            <w:tcW w:w="146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jc w:val="center"/>
              <w:rPr>
                <w:rFonts w:ascii="Times New Roman" w:hAnsi="Times New Roman"/>
                <w:bCs/>
                <w:color w:val="000000"/>
              </w:rPr>
            </w:pPr>
          </w:p>
        </w:tc>
        <w:tc>
          <w:tcPr>
            <w:tcW w:w="146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bCs/>
                <w:color w:val="000000"/>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bCs/>
                <w:color w:val="000000"/>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bCs/>
                <w:color w:val="000000"/>
              </w:rPr>
            </w:pPr>
          </w:p>
        </w:tc>
      </w:tr>
      <w:tr w:rsidR="007532C8" w:rsidRPr="007532C8" w:rsidTr="007532C8">
        <w:trPr>
          <w:trHeight w:val="371"/>
          <w:jc w:val="center"/>
        </w:trPr>
        <w:tc>
          <w:tcPr>
            <w:tcW w:w="1955" w:type="dxa"/>
            <w:vMerge/>
            <w:tcBorders>
              <w:top w:val="nil"/>
              <w:left w:val="single" w:sz="4" w:space="0" w:color="auto"/>
              <w:bottom w:val="nil"/>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top w:val="nil"/>
              <w:left w:val="single" w:sz="4" w:space="0" w:color="auto"/>
              <w:bottom w:val="nil"/>
              <w:right w:val="single" w:sz="4" w:space="0" w:color="auto"/>
            </w:tcBorders>
            <w:vAlign w:val="center"/>
          </w:tcPr>
          <w:p w:rsidR="007532C8" w:rsidRPr="007532C8" w:rsidRDefault="007532C8" w:rsidP="007532C8">
            <w:pPr>
              <w:spacing w:after="0" w:line="240" w:lineRule="auto"/>
              <w:ind w:left="1134" w:right="-72"/>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средства от приносящей доход деятельности</w:t>
            </w:r>
          </w:p>
        </w:tc>
        <w:tc>
          <w:tcPr>
            <w:tcW w:w="1402"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jc w:val="center"/>
              <w:rPr>
                <w:rFonts w:ascii="Times New Roman" w:hAnsi="Times New Roman"/>
                <w:bCs/>
                <w:color w:val="000000"/>
              </w:rPr>
            </w:pPr>
            <w:r w:rsidRPr="007532C8">
              <w:rPr>
                <w:rFonts w:ascii="Times New Roman" w:hAnsi="Times New Roman"/>
                <w:bCs/>
                <w:color w:val="000000"/>
              </w:rPr>
              <w:t>400,0</w:t>
            </w:r>
          </w:p>
        </w:tc>
        <w:tc>
          <w:tcPr>
            <w:tcW w:w="1418"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jc w:val="center"/>
              <w:rPr>
                <w:rFonts w:ascii="Times New Roman" w:hAnsi="Times New Roman"/>
                <w:bCs/>
                <w:color w:val="000000"/>
              </w:rPr>
            </w:pPr>
            <w:r w:rsidRPr="007532C8">
              <w:rPr>
                <w:rFonts w:ascii="Times New Roman" w:hAnsi="Times New Roman"/>
                <w:bCs/>
                <w:color w:val="000000"/>
              </w:rPr>
              <w:t>300,0</w:t>
            </w:r>
          </w:p>
        </w:tc>
        <w:tc>
          <w:tcPr>
            <w:tcW w:w="146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jc w:val="center"/>
              <w:rPr>
                <w:rFonts w:ascii="Times New Roman" w:hAnsi="Times New Roman"/>
                <w:bCs/>
                <w:color w:val="000000"/>
              </w:rPr>
            </w:pPr>
            <w:r w:rsidRPr="007532C8">
              <w:rPr>
                <w:rFonts w:ascii="Times New Roman" w:hAnsi="Times New Roman"/>
                <w:bCs/>
                <w:color w:val="000000"/>
              </w:rPr>
              <w:t>0,0</w:t>
            </w:r>
          </w:p>
        </w:tc>
        <w:tc>
          <w:tcPr>
            <w:tcW w:w="146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bCs/>
                <w:color w:val="000000"/>
              </w:rPr>
            </w:pPr>
            <w:r w:rsidRPr="007532C8">
              <w:rPr>
                <w:rFonts w:ascii="Times New Roman" w:hAnsi="Times New Roman"/>
                <w:bCs/>
                <w:color w:val="000000"/>
              </w:rPr>
              <w:t>0,0</w:t>
            </w: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bCs/>
                <w:color w:val="000000"/>
              </w:rPr>
            </w:pPr>
            <w:r w:rsidRPr="007532C8">
              <w:rPr>
                <w:rFonts w:ascii="Times New Roman" w:hAnsi="Times New Roman"/>
                <w:bCs/>
                <w:color w:val="000000"/>
              </w:rPr>
              <w:t>0,0</w:t>
            </w: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bCs/>
                <w:color w:val="000000"/>
              </w:rPr>
            </w:pPr>
            <w:r w:rsidRPr="007532C8">
              <w:rPr>
                <w:rFonts w:ascii="Times New Roman" w:hAnsi="Times New Roman"/>
                <w:bCs/>
                <w:color w:val="000000"/>
              </w:rPr>
              <w:t>0,0</w:t>
            </w:r>
          </w:p>
        </w:tc>
      </w:tr>
      <w:tr w:rsidR="007532C8" w:rsidRPr="007532C8" w:rsidTr="007532C8">
        <w:trPr>
          <w:trHeight w:val="338"/>
          <w:jc w:val="center"/>
        </w:trPr>
        <w:tc>
          <w:tcPr>
            <w:tcW w:w="1955"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Основное меро</w:t>
            </w:r>
            <w:r w:rsidRPr="007532C8">
              <w:rPr>
                <w:rFonts w:ascii="Times New Roman" w:hAnsi="Times New Roman"/>
                <w:color w:val="000000"/>
                <w:lang w:eastAsia="ru-RU"/>
              </w:rPr>
              <w:softHyphen/>
              <w:t>приятие 1.1.</w:t>
            </w:r>
          </w:p>
        </w:tc>
        <w:tc>
          <w:tcPr>
            <w:tcW w:w="2203"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7532C8" w:rsidRPr="007532C8" w:rsidRDefault="007532C8" w:rsidP="007532C8">
            <w:pPr>
              <w:spacing w:after="0" w:line="240" w:lineRule="auto"/>
              <w:ind w:right="-72"/>
              <w:rPr>
                <w:rFonts w:ascii="Times New Roman" w:hAnsi="Times New Roman"/>
                <w:color w:val="000000"/>
                <w:lang w:eastAsia="ru-RU"/>
              </w:rPr>
            </w:pPr>
            <w:r w:rsidRPr="007532C8">
              <w:rPr>
                <w:rFonts w:ascii="Times New Roman" w:hAnsi="Times New Roman"/>
              </w:rPr>
              <w:t>Укрепление и модер</w:t>
            </w:r>
            <w:r w:rsidRPr="007532C8">
              <w:rPr>
                <w:rFonts w:ascii="Times New Roman" w:hAnsi="Times New Roman"/>
              </w:rPr>
              <w:softHyphen/>
              <w:t>низа</w:t>
            </w:r>
            <w:r w:rsidRPr="007532C8">
              <w:rPr>
                <w:rFonts w:ascii="Times New Roman" w:hAnsi="Times New Roman"/>
              </w:rPr>
              <w:softHyphen/>
              <w:t>ция матери</w:t>
            </w:r>
            <w:r w:rsidRPr="007532C8">
              <w:rPr>
                <w:rFonts w:ascii="Times New Roman" w:hAnsi="Times New Roman"/>
              </w:rPr>
              <w:softHyphen/>
              <w:t>ально-техни</w:t>
            </w:r>
            <w:r w:rsidRPr="007532C8">
              <w:rPr>
                <w:rFonts w:ascii="Times New Roman" w:hAnsi="Times New Roman"/>
              </w:rPr>
              <w:softHyphen/>
              <w:t xml:space="preserve">ческой </w:t>
            </w:r>
            <w:r w:rsidRPr="007532C8">
              <w:rPr>
                <w:rFonts w:ascii="Times New Roman" w:hAnsi="Times New Roman"/>
              </w:rPr>
              <w:lastRenderedPageBreak/>
              <w:t>базы объектов сферы культуры и искусства</w:t>
            </w: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lastRenderedPageBreak/>
              <w:t>Всего, в том числе:</w:t>
            </w:r>
          </w:p>
        </w:tc>
        <w:tc>
          <w:tcPr>
            <w:tcW w:w="1402"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b/>
                <w:color w:val="000000"/>
                <w:lang w:eastAsia="ru-RU"/>
              </w:rPr>
            </w:pPr>
            <w:r w:rsidRPr="007532C8">
              <w:rPr>
                <w:rFonts w:ascii="Times New Roman" w:hAnsi="Times New Roman"/>
                <w:b/>
                <w:color w:val="000000"/>
                <w:lang w:eastAsia="ru-RU"/>
              </w:rPr>
              <w:t>1 619,8</w:t>
            </w:r>
          </w:p>
        </w:tc>
        <w:tc>
          <w:tcPr>
            <w:tcW w:w="1418"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b/>
                <w:color w:val="000000"/>
                <w:lang w:eastAsia="ru-RU"/>
              </w:rPr>
            </w:pPr>
            <w:r w:rsidRPr="007532C8">
              <w:rPr>
                <w:rFonts w:ascii="Times New Roman" w:hAnsi="Times New Roman"/>
                <w:b/>
                <w:color w:val="000000"/>
                <w:lang w:eastAsia="ru-RU"/>
              </w:rPr>
              <w:t>1 701,7</w:t>
            </w:r>
          </w:p>
        </w:tc>
        <w:tc>
          <w:tcPr>
            <w:tcW w:w="1460"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b/>
                <w:color w:val="000000"/>
                <w:lang w:eastAsia="ru-RU"/>
              </w:rPr>
            </w:pPr>
            <w:r w:rsidRPr="007532C8">
              <w:rPr>
                <w:rFonts w:ascii="Times New Roman" w:hAnsi="Times New Roman"/>
                <w:b/>
                <w:color w:val="000000"/>
                <w:lang w:eastAsia="ru-RU"/>
              </w:rPr>
              <w:t>5 417,0</w:t>
            </w:r>
          </w:p>
        </w:tc>
        <w:tc>
          <w:tcPr>
            <w:tcW w:w="1460" w:type="dxa"/>
            <w:tcBorders>
              <w:top w:val="nil"/>
              <w:left w:val="nil"/>
              <w:bottom w:val="single" w:sz="4" w:space="0" w:color="auto"/>
              <w:right w:val="single" w:sz="4" w:space="0" w:color="auto"/>
            </w:tcBorders>
            <w:vAlign w:val="bottom"/>
          </w:tcPr>
          <w:p w:rsidR="007532C8" w:rsidRPr="007532C8" w:rsidRDefault="007532C8" w:rsidP="007532C8">
            <w:pPr>
              <w:spacing w:after="0" w:line="240" w:lineRule="auto"/>
              <w:jc w:val="center"/>
              <w:rPr>
                <w:rFonts w:ascii="Times New Roman" w:hAnsi="Times New Roman"/>
                <w:b/>
                <w:color w:val="000000"/>
                <w:lang w:eastAsia="ru-RU"/>
              </w:rPr>
            </w:pPr>
            <w:r w:rsidRPr="007532C8">
              <w:rPr>
                <w:rFonts w:ascii="Times New Roman" w:hAnsi="Times New Roman"/>
                <w:b/>
                <w:color w:val="000000"/>
                <w:lang w:eastAsia="ru-RU"/>
              </w:rPr>
              <w:t>201,6</w:t>
            </w:r>
          </w:p>
        </w:tc>
        <w:tc>
          <w:tcPr>
            <w:tcW w:w="1370" w:type="dxa"/>
            <w:tcBorders>
              <w:top w:val="nil"/>
              <w:left w:val="nil"/>
              <w:bottom w:val="single" w:sz="4" w:space="0" w:color="auto"/>
              <w:right w:val="single" w:sz="4" w:space="0" w:color="auto"/>
            </w:tcBorders>
            <w:vAlign w:val="bottom"/>
          </w:tcPr>
          <w:p w:rsidR="007532C8" w:rsidRPr="007532C8" w:rsidRDefault="007532C8" w:rsidP="007532C8">
            <w:pPr>
              <w:spacing w:after="0" w:line="240" w:lineRule="auto"/>
              <w:jc w:val="center"/>
              <w:rPr>
                <w:rFonts w:ascii="Times New Roman" w:hAnsi="Times New Roman"/>
                <w:b/>
                <w:color w:val="000000"/>
                <w:lang w:eastAsia="ru-RU"/>
              </w:rPr>
            </w:pPr>
            <w:r w:rsidRPr="007532C8">
              <w:rPr>
                <w:rFonts w:ascii="Times New Roman" w:hAnsi="Times New Roman"/>
                <w:b/>
                <w:color w:val="000000"/>
                <w:lang w:eastAsia="ru-RU"/>
              </w:rPr>
              <w:t>201,6</w:t>
            </w:r>
          </w:p>
        </w:tc>
        <w:tc>
          <w:tcPr>
            <w:tcW w:w="1370" w:type="dxa"/>
            <w:tcBorders>
              <w:top w:val="nil"/>
              <w:left w:val="nil"/>
              <w:bottom w:val="single" w:sz="4" w:space="0" w:color="auto"/>
              <w:right w:val="single" w:sz="4" w:space="0" w:color="auto"/>
            </w:tcBorders>
            <w:vAlign w:val="bottom"/>
          </w:tcPr>
          <w:p w:rsidR="007532C8" w:rsidRPr="007532C8" w:rsidRDefault="007532C8" w:rsidP="007532C8">
            <w:pPr>
              <w:spacing w:after="0" w:line="240" w:lineRule="auto"/>
              <w:jc w:val="center"/>
              <w:rPr>
                <w:rFonts w:ascii="Times New Roman" w:hAnsi="Times New Roman"/>
                <w:b/>
                <w:color w:val="000000"/>
                <w:lang w:eastAsia="ru-RU"/>
              </w:rPr>
            </w:pPr>
            <w:r w:rsidRPr="007532C8">
              <w:rPr>
                <w:rFonts w:ascii="Times New Roman" w:hAnsi="Times New Roman"/>
                <w:b/>
                <w:color w:val="000000"/>
                <w:lang w:eastAsia="ru-RU"/>
              </w:rPr>
              <w:t>0,0</w:t>
            </w:r>
          </w:p>
        </w:tc>
      </w:tr>
      <w:tr w:rsidR="007532C8" w:rsidRPr="007532C8" w:rsidTr="007532C8">
        <w:trPr>
          <w:trHeight w:val="303"/>
          <w:jc w:val="center"/>
        </w:trPr>
        <w:tc>
          <w:tcPr>
            <w:tcW w:w="1955" w:type="dxa"/>
            <w:vMerge/>
            <w:tcBorders>
              <w:top w:val="nil"/>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top w:val="nil"/>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федеральный бюджет</w:t>
            </w:r>
          </w:p>
        </w:tc>
        <w:tc>
          <w:tcPr>
            <w:tcW w:w="1402"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216,4</w:t>
            </w:r>
          </w:p>
        </w:tc>
        <w:tc>
          <w:tcPr>
            <w:tcW w:w="1418"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73,4</w:t>
            </w:r>
          </w:p>
        </w:tc>
        <w:tc>
          <w:tcPr>
            <w:tcW w:w="1460"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412,4</w:t>
            </w:r>
          </w:p>
        </w:tc>
        <w:tc>
          <w:tcPr>
            <w:tcW w:w="1460" w:type="dxa"/>
            <w:tcBorders>
              <w:top w:val="nil"/>
              <w:left w:val="nil"/>
              <w:bottom w:val="single" w:sz="4" w:space="0" w:color="auto"/>
              <w:right w:val="single" w:sz="4" w:space="0" w:color="auto"/>
            </w:tcBorders>
            <w:vAlign w:val="bottom"/>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0,0</w:t>
            </w:r>
          </w:p>
        </w:tc>
        <w:tc>
          <w:tcPr>
            <w:tcW w:w="1370" w:type="dxa"/>
            <w:tcBorders>
              <w:top w:val="nil"/>
              <w:left w:val="nil"/>
              <w:bottom w:val="single" w:sz="4" w:space="0" w:color="auto"/>
              <w:right w:val="single" w:sz="4" w:space="0" w:color="auto"/>
            </w:tcBorders>
            <w:vAlign w:val="bottom"/>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0,0</w:t>
            </w:r>
          </w:p>
        </w:tc>
        <w:tc>
          <w:tcPr>
            <w:tcW w:w="1370" w:type="dxa"/>
            <w:tcBorders>
              <w:top w:val="nil"/>
              <w:left w:val="nil"/>
              <w:bottom w:val="single" w:sz="4" w:space="0" w:color="auto"/>
              <w:right w:val="single" w:sz="4" w:space="0" w:color="auto"/>
            </w:tcBorders>
            <w:vAlign w:val="bottom"/>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0,0</w:t>
            </w:r>
          </w:p>
        </w:tc>
      </w:tr>
      <w:tr w:rsidR="007532C8" w:rsidRPr="007532C8" w:rsidTr="007532C8">
        <w:trPr>
          <w:trHeight w:val="198"/>
          <w:jc w:val="center"/>
        </w:trPr>
        <w:tc>
          <w:tcPr>
            <w:tcW w:w="1955" w:type="dxa"/>
            <w:vMerge/>
            <w:tcBorders>
              <w:top w:val="nil"/>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top w:val="nil"/>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республиканский бюд</w:t>
            </w:r>
            <w:r w:rsidRPr="007532C8">
              <w:rPr>
                <w:rFonts w:ascii="Times New Roman" w:hAnsi="Times New Roman"/>
                <w:color w:val="000000"/>
                <w:lang w:eastAsia="ru-RU"/>
              </w:rPr>
              <w:softHyphen/>
            </w:r>
            <w:r w:rsidRPr="007532C8">
              <w:rPr>
                <w:rFonts w:ascii="Times New Roman" w:hAnsi="Times New Roman"/>
                <w:color w:val="000000"/>
                <w:lang w:eastAsia="ru-RU"/>
              </w:rPr>
              <w:lastRenderedPageBreak/>
              <w:t>жета Рес</w:t>
            </w:r>
            <w:r w:rsidRPr="007532C8">
              <w:rPr>
                <w:rFonts w:ascii="Times New Roman" w:hAnsi="Times New Roman"/>
                <w:color w:val="000000"/>
                <w:lang w:eastAsia="ru-RU"/>
              </w:rPr>
              <w:softHyphen/>
              <w:t>публики Коми</w:t>
            </w:r>
          </w:p>
        </w:tc>
        <w:tc>
          <w:tcPr>
            <w:tcW w:w="1402" w:type="dxa"/>
            <w:tcBorders>
              <w:top w:val="nil"/>
              <w:left w:val="nil"/>
              <w:bottom w:val="single" w:sz="4" w:space="0" w:color="auto"/>
              <w:right w:val="single" w:sz="4" w:space="0" w:color="auto"/>
            </w:tcBorders>
            <w:shd w:val="clear" w:color="auto" w:fill="auto"/>
            <w:noWrap/>
            <w:tcMar>
              <w:left w:w="0" w:type="dxa"/>
              <w:right w:w="0" w:type="dxa"/>
            </w:tcMar>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lastRenderedPageBreak/>
              <w:t>397,8</w:t>
            </w:r>
          </w:p>
        </w:tc>
        <w:tc>
          <w:tcPr>
            <w:tcW w:w="1418" w:type="dxa"/>
            <w:tcBorders>
              <w:top w:val="nil"/>
              <w:left w:val="nil"/>
              <w:bottom w:val="single" w:sz="4" w:space="0" w:color="auto"/>
              <w:right w:val="single" w:sz="4" w:space="0" w:color="auto"/>
            </w:tcBorders>
            <w:shd w:val="clear" w:color="auto" w:fill="auto"/>
            <w:noWrap/>
            <w:tcMar>
              <w:left w:w="0" w:type="dxa"/>
              <w:right w:w="0" w:type="dxa"/>
            </w:tcMar>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99,7</w:t>
            </w:r>
          </w:p>
        </w:tc>
        <w:tc>
          <w:tcPr>
            <w:tcW w:w="1460" w:type="dxa"/>
            <w:tcBorders>
              <w:top w:val="nil"/>
              <w:left w:val="nil"/>
              <w:bottom w:val="single" w:sz="4" w:space="0" w:color="auto"/>
              <w:right w:val="single" w:sz="4" w:space="0" w:color="auto"/>
            </w:tcBorders>
            <w:shd w:val="clear" w:color="auto" w:fill="auto"/>
            <w:noWrap/>
            <w:tcMar>
              <w:left w:w="0" w:type="dxa"/>
              <w:right w:w="0" w:type="dxa"/>
            </w:tcMar>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101,6</w:t>
            </w:r>
          </w:p>
        </w:tc>
        <w:tc>
          <w:tcPr>
            <w:tcW w:w="146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0,0</w:t>
            </w: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0,0</w:t>
            </w: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0,0</w:t>
            </w:r>
          </w:p>
        </w:tc>
      </w:tr>
      <w:tr w:rsidR="007532C8" w:rsidRPr="007532C8" w:rsidTr="007532C8">
        <w:trPr>
          <w:trHeight w:val="454"/>
          <w:jc w:val="center"/>
        </w:trPr>
        <w:tc>
          <w:tcPr>
            <w:tcW w:w="1955" w:type="dxa"/>
            <w:vMerge/>
            <w:tcBorders>
              <w:top w:val="nil"/>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top w:val="nil"/>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бюджет муниципаль</w:t>
            </w:r>
            <w:r w:rsidRPr="007532C8">
              <w:rPr>
                <w:rFonts w:ascii="Times New Roman" w:hAnsi="Times New Roman"/>
                <w:color w:val="000000"/>
                <w:lang w:eastAsia="ru-RU"/>
              </w:rPr>
              <w:softHyphen/>
              <w:t>ного района «Ижем</w:t>
            </w:r>
            <w:r w:rsidRPr="007532C8">
              <w:rPr>
                <w:rFonts w:ascii="Times New Roman" w:hAnsi="Times New Roman"/>
                <w:color w:val="000000"/>
                <w:lang w:eastAsia="ru-RU"/>
              </w:rPr>
              <w:softHyphen/>
              <w:t>ский»*</w:t>
            </w:r>
          </w:p>
        </w:tc>
        <w:tc>
          <w:tcPr>
            <w:tcW w:w="1402"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1 005,6</w:t>
            </w:r>
          </w:p>
        </w:tc>
        <w:tc>
          <w:tcPr>
            <w:tcW w:w="1418"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1 528,6</w:t>
            </w:r>
          </w:p>
        </w:tc>
        <w:tc>
          <w:tcPr>
            <w:tcW w:w="1460"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highlight w:val="yellow"/>
                <w:lang w:eastAsia="ru-RU"/>
              </w:rPr>
            </w:pPr>
            <w:r w:rsidRPr="007532C8">
              <w:rPr>
                <w:rFonts w:ascii="Times New Roman" w:hAnsi="Times New Roman"/>
                <w:color w:val="000000"/>
                <w:lang w:eastAsia="ru-RU"/>
              </w:rPr>
              <w:t>4 903,0</w:t>
            </w:r>
          </w:p>
        </w:tc>
        <w:tc>
          <w:tcPr>
            <w:tcW w:w="146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201,6</w:t>
            </w: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201,6</w:t>
            </w: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0,0</w:t>
            </w:r>
          </w:p>
        </w:tc>
      </w:tr>
      <w:tr w:rsidR="007532C8" w:rsidRPr="007532C8" w:rsidTr="007532C8">
        <w:trPr>
          <w:trHeight w:val="317"/>
          <w:jc w:val="center"/>
        </w:trPr>
        <w:tc>
          <w:tcPr>
            <w:tcW w:w="1955" w:type="dxa"/>
            <w:vMerge/>
            <w:tcBorders>
              <w:top w:val="nil"/>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top w:val="nil"/>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eastAsia="Times New Roman" w:hAnsi="Times New Roman"/>
                <w:snapToGrid w:val="0"/>
                <w:color w:val="000000"/>
                <w:lang w:eastAsia="ru-RU"/>
              </w:rPr>
            </w:pPr>
            <w:r w:rsidRPr="007532C8">
              <w:rPr>
                <w:rFonts w:ascii="Times New Roman" w:eastAsia="Times New Roman" w:hAnsi="Times New Roman"/>
                <w:snapToGrid w:val="0"/>
                <w:color w:val="000000"/>
                <w:lang w:eastAsia="ru-RU"/>
              </w:rPr>
              <w:t>бюджет сельских посе</w:t>
            </w:r>
            <w:r w:rsidRPr="007532C8">
              <w:rPr>
                <w:rFonts w:ascii="Times New Roman" w:eastAsia="Times New Roman" w:hAnsi="Times New Roman"/>
                <w:snapToGrid w:val="0"/>
                <w:color w:val="000000"/>
                <w:lang w:eastAsia="ru-RU"/>
              </w:rPr>
              <w:softHyphen/>
              <w:t>лений**</w:t>
            </w:r>
          </w:p>
        </w:tc>
        <w:tc>
          <w:tcPr>
            <w:tcW w:w="1402"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18"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r>
      <w:tr w:rsidR="007532C8" w:rsidRPr="007532C8" w:rsidTr="007532C8">
        <w:trPr>
          <w:trHeight w:val="317"/>
          <w:jc w:val="center"/>
        </w:trPr>
        <w:tc>
          <w:tcPr>
            <w:tcW w:w="1955" w:type="dxa"/>
            <w:vMerge/>
            <w:tcBorders>
              <w:top w:val="nil"/>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top w:val="nil"/>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eastAsia="Times New Roman" w:hAnsi="Times New Roman"/>
                <w:snapToGrid w:val="0"/>
                <w:color w:val="000000"/>
                <w:lang w:eastAsia="ru-RU"/>
              </w:rPr>
            </w:pPr>
            <w:r w:rsidRPr="007532C8">
              <w:rPr>
                <w:rFonts w:ascii="Times New Roman" w:eastAsia="Times New Roman" w:hAnsi="Times New Roman"/>
                <w:snapToGrid w:val="0"/>
                <w:color w:val="000000"/>
                <w:lang w:eastAsia="ru-RU"/>
              </w:rPr>
              <w:t>государственные вне</w:t>
            </w:r>
            <w:r w:rsidRPr="007532C8">
              <w:rPr>
                <w:rFonts w:ascii="Times New Roman" w:eastAsia="Times New Roman" w:hAnsi="Times New Roman"/>
                <w:snapToGrid w:val="0"/>
                <w:color w:val="000000"/>
                <w:lang w:eastAsia="ru-RU"/>
              </w:rPr>
              <w:softHyphen/>
              <w:t>бюджетные фонды</w:t>
            </w:r>
          </w:p>
        </w:tc>
        <w:tc>
          <w:tcPr>
            <w:tcW w:w="1402"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18"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r>
      <w:tr w:rsidR="007532C8" w:rsidRPr="007532C8" w:rsidTr="007532C8">
        <w:trPr>
          <w:trHeight w:val="280"/>
          <w:jc w:val="center"/>
        </w:trPr>
        <w:tc>
          <w:tcPr>
            <w:tcW w:w="1955" w:type="dxa"/>
            <w:vMerge/>
            <w:tcBorders>
              <w:top w:val="nil"/>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top w:val="nil"/>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eastAsia="Times New Roman" w:hAnsi="Times New Roman"/>
                <w:snapToGrid w:val="0"/>
                <w:color w:val="000000"/>
                <w:lang w:eastAsia="ru-RU"/>
              </w:rPr>
            </w:pPr>
            <w:r w:rsidRPr="007532C8">
              <w:rPr>
                <w:rFonts w:ascii="Times New Roman" w:eastAsia="Times New Roman" w:hAnsi="Times New Roman"/>
                <w:snapToGrid w:val="0"/>
                <w:color w:val="000000"/>
                <w:lang w:eastAsia="ru-RU"/>
              </w:rPr>
              <w:t>юридические лица***</w:t>
            </w:r>
          </w:p>
        </w:tc>
        <w:tc>
          <w:tcPr>
            <w:tcW w:w="1402"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18"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r>
      <w:tr w:rsidR="007532C8" w:rsidRPr="007532C8" w:rsidTr="007532C8">
        <w:trPr>
          <w:trHeight w:val="454"/>
          <w:jc w:val="center"/>
        </w:trPr>
        <w:tc>
          <w:tcPr>
            <w:tcW w:w="1955" w:type="dxa"/>
            <w:vMerge/>
            <w:tcBorders>
              <w:top w:val="nil"/>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top w:val="nil"/>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средства от приносящей доход деятельности</w:t>
            </w:r>
          </w:p>
        </w:tc>
        <w:tc>
          <w:tcPr>
            <w:tcW w:w="1402"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18"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r>
      <w:tr w:rsidR="007532C8" w:rsidRPr="007532C8" w:rsidTr="007532C8">
        <w:trPr>
          <w:trHeight w:val="380"/>
          <w:jc w:val="center"/>
        </w:trPr>
        <w:tc>
          <w:tcPr>
            <w:tcW w:w="1955" w:type="dxa"/>
            <w:vMerge w:val="restart"/>
            <w:tcBorders>
              <w:top w:val="nil"/>
              <w:left w:val="single" w:sz="4" w:space="0" w:color="auto"/>
              <w:bottom w:val="single" w:sz="4" w:space="0" w:color="000000"/>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Основное меро</w:t>
            </w:r>
            <w:r w:rsidRPr="007532C8">
              <w:rPr>
                <w:rFonts w:ascii="Times New Roman" w:hAnsi="Times New Roman"/>
                <w:color w:val="000000"/>
                <w:lang w:eastAsia="ru-RU"/>
              </w:rPr>
              <w:softHyphen/>
              <w:t>приятие 1.2.</w:t>
            </w:r>
          </w:p>
        </w:tc>
        <w:tc>
          <w:tcPr>
            <w:tcW w:w="2203" w:type="dxa"/>
            <w:vMerge w:val="restart"/>
            <w:tcBorders>
              <w:top w:val="nil"/>
              <w:left w:val="single" w:sz="4" w:space="0" w:color="auto"/>
              <w:bottom w:val="single" w:sz="4" w:space="0" w:color="000000"/>
              <w:right w:val="single" w:sz="4" w:space="0" w:color="auto"/>
            </w:tcBorders>
            <w:shd w:val="clear" w:color="auto" w:fill="auto"/>
            <w:vAlign w:val="center"/>
          </w:tcPr>
          <w:p w:rsidR="007532C8" w:rsidRPr="007532C8" w:rsidRDefault="007532C8" w:rsidP="007532C8">
            <w:pPr>
              <w:spacing w:after="0" w:line="240" w:lineRule="auto"/>
              <w:ind w:right="-72"/>
            </w:pPr>
            <w:r w:rsidRPr="007532C8">
              <w:rPr>
                <w:rFonts w:ascii="Times New Roman" w:hAnsi="Times New Roman"/>
              </w:rPr>
              <w:t>Реализация концеп</w:t>
            </w:r>
            <w:r w:rsidRPr="007532C8">
              <w:rPr>
                <w:rFonts w:ascii="Times New Roman" w:hAnsi="Times New Roman"/>
              </w:rPr>
              <w:softHyphen/>
              <w:t>ции информатизации сферы культуры и искусства</w:t>
            </w:r>
          </w:p>
          <w:p w:rsidR="007532C8" w:rsidRPr="007532C8" w:rsidRDefault="007532C8" w:rsidP="007532C8">
            <w:pPr>
              <w:spacing w:after="0" w:line="240" w:lineRule="auto"/>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Всего, в том числе:</w:t>
            </w:r>
          </w:p>
        </w:tc>
        <w:tc>
          <w:tcPr>
            <w:tcW w:w="1402"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b/>
                <w:color w:val="000000"/>
                <w:lang w:eastAsia="ru-RU"/>
              </w:rPr>
            </w:pPr>
            <w:r w:rsidRPr="007532C8">
              <w:rPr>
                <w:rFonts w:ascii="Times New Roman" w:hAnsi="Times New Roman"/>
                <w:b/>
                <w:color w:val="000000"/>
                <w:lang w:eastAsia="ru-RU"/>
              </w:rPr>
              <w:t>93,6</w:t>
            </w:r>
          </w:p>
        </w:tc>
        <w:tc>
          <w:tcPr>
            <w:tcW w:w="1418"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b/>
                <w:color w:val="000000"/>
                <w:lang w:eastAsia="ru-RU"/>
              </w:rPr>
            </w:pPr>
            <w:r w:rsidRPr="007532C8">
              <w:rPr>
                <w:rFonts w:ascii="Times New Roman" w:hAnsi="Times New Roman"/>
                <w:b/>
                <w:color w:val="000000"/>
                <w:lang w:eastAsia="ru-RU"/>
              </w:rPr>
              <w:t>98,2</w:t>
            </w:r>
          </w:p>
        </w:tc>
        <w:tc>
          <w:tcPr>
            <w:tcW w:w="1460"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b/>
                <w:color w:val="000000"/>
                <w:lang w:eastAsia="ru-RU"/>
              </w:rPr>
            </w:pPr>
            <w:r w:rsidRPr="007532C8">
              <w:rPr>
                <w:rFonts w:ascii="Times New Roman" w:hAnsi="Times New Roman"/>
                <w:b/>
                <w:color w:val="000000"/>
                <w:lang w:eastAsia="ru-RU"/>
              </w:rPr>
              <w:t>186,3</w:t>
            </w:r>
          </w:p>
        </w:tc>
        <w:tc>
          <w:tcPr>
            <w:tcW w:w="146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b/>
                <w:color w:val="000000"/>
                <w:lang w:eastAsia="ru-RU"/>
              </w:rPr>
            </w:pPr>
            <w:r w:rsidRPr="007532C8">
              <w:rPr>
                <w:rFonts w:ascii="Times New Roman" w:hAnsi="Times New Roman"/>
                <w:b/>
                <w:color w:val="000000"/>
                <w:lang w:eastAsia="ru-RU"/>
              </w:rPr>
              <w:t>60,0</w:t>
            </w: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b/>
                <w:color w:val="000000"/>
                <w:lang w:eastAsia="ru-RU"/>
              </w:rPr>
            </w:pPr>
            <w:r w:rsidRPr="007532C8">
              <w:rPr>
                <w:rFonts w:ascii="Times New Roman" w:hAnsi="Times New Roman"/>
                <w:b/>
                <w:color w:val="000000"/>
                <w:lang w:eastAsia="ru-RU"/>
              </w:rPr>
              <w:t>60,0</w:t>
            </w: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b/>
                <w:color w:val="000000"/>
                <w:lang w:eastAsia="ru-RU"/>
              </w:rPr>
            </w:pPr>
            <w:r w:rsidRPr="007532C8">
              <w:rPr>
                <w:rFonts w:ascii="Times New Roman" w:hAnsi="Times New Roman"/>
                <w:b/>
                <w:color w:val="000000"/>
                <w:lang w:eastAsia="ru-RU"/>
              </w:rPr>
              <w:t>0,0</w:t>
            </w:r>
          </w:p>
        </w:tc>
      </w:tr>
      <w:tr w:rsidR="007532C8" w:rsidRPr="007532C8" w:rsidTr="007532C8">
        <w:trPr>
          <w:trHeight w:val="265"/>
          <w:jc w:val="center"/>
        </w:trPr>
        <w:tc>
          <w:tcPr>
            <w:tcW w:w="1955" w:type="dxa"/>
            <w:vMerge/>
            <w:tcBorders>
              <w:top w:val="nil"/>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top w:val="nil"/>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федеральный бюджет</w:t>
            </w:r>
          </w:p>
        </w:tc>
        <w:tc>
          <w:tcPr>
            <w:tcW w:w="1402"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53,6</w:t>
            </w:r>
          </w:p>
        </w:tc>
        <w:tc>
          <w:tcPr>
            <w:tcW w:w="1418"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48,2</w:t>
            </w:r>
          </w:p>
        </w:tc>
        <w:tc>
          <w:tcPr>
            <w:tcW w:w="1460"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29,8</w:t>
            </w:r>
          </w:p>
        </w:tc>
        <w:tc>
          <w:tcPr>
            <w:tcW w:w="146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0,0</w:t>
            </w: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0,0</w:t>
            </w: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0,0</w:t>
            </w:r>
          </w:p>
        </w:tc>
      </w:tr>
      <w:tr w:rsidR="007532C8" w:rsidRPr="007532C8" w:rsidTr="007532C8">
        <w:trPr>
          <w:trHeight w:val="400"/>
          <w:jc w:val="center"/>
        </w:trPr>
        <w:tc>
          <w:tcPr>
            <w:tcW w:w="1955" w:type="dxa"/>
            <w:vMerge/>
            <w:tcBorders>
              <w:top w:val="nil"/>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top w:val="nil"/>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республиканский бюд</w:t>
            </w:r>
            <w:r w:rsidRPr="007532C8">
              <w:rPr>
                <w:rFonts w:ascii="Times New Roman" w:hAnsi="Times New Roman"/>
                <w:color w:val="000000"/>
                <w:lang w:eastAsia="ru-RU"/>
              </w:rPr>
              <w:softHyphen/>
              <w:t>жета Рес</w:t>
            </w:r>
            <w:r w:rsidRPr="007532C8">
              <w:rPr>
                <w:rFonts w:ascii="Times New Roman" w:hAnsi="Times New Roman"/>
                <w:color w:val="000000"/>
                <w:lang w:eastAsia="ru-RU"/>
              </w:rPr>
              <w:softHyphen/>
              <w:t>публики Коми</w:t>
            </w:r>
          </w:p>
        </w:tc>
        <w:tc>
          <w:tcPr>
            <w:tcW w:w="1402"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ind w:left="1134"/>
              <w:jc w:val="center"/>
              <w:rPr>
                <w:rFonts w:ascii="Times New Roman" w:hAnsi="Times New Roman"/>
                <w:color w:val="000000"/>
                <w:lang w:eastAsia="ru-RU"/>
              </w:rPr>
            </w:pPr>
          </w:p>
        </w:tc>
        <w:tc>
          <w:tcPr>
            <w:tcW w:w="1418"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ind w:left="1134"/>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ind w:left="1134"/>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tcPr>
          <w:p w:rsidR="007532C8" w:rsidRPr="007532C8" w:rsidRDefault="007532C8" w:rsidP="007532C8">
            <w:pPr>
              <w:spacing w:after="0" w:line="240" w:lineRule="auto"/>
              <w:ind w:left="1134"/>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ind w:left="1134"/>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ind w:left="1134"/>
              <w:jc w:val="center"/>
              <w:rPr>
                <w:rFonts w:ascii="Times New Roman" w:hAnsi="Times New Roman"/>
                <w:color w:val="000000"/>
                <w:lang w:eastAsia="ru-RU"/>
              </w:rPr>
            </w:pPr>
          </w:p>
        </w:tc>
      </w:tr>
      <w:tr w:rsidR="007532C8" w:rsidRPr="007532C8" w:rsidTr="007532C8">
        <w:trPr>
          <w:trHeight w:val="481"/>
          <w:jc w:val="center"/>
        </w:trPr>
        <w:tc>
          <w:tcPr>
            <w:tcW w:w="1955" w:type="dxa"/>
            <w:vMerge/>
            <w:tcBorders>
              <w:top w:val="nil"/>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top w:val="nil"/>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бюджет муниципаль</w:t>
            </w:r>
            <w:r w:rsidRPr="007532C8">
              <w:rPr>
                <w:rFonts w:ascii="Times New Roman" w:hAnsi="Times New Roman"/>
                <w:color w:val="000000"/>
                <w:lang w:eastAsia="ru-RU"/>
              </w:rPr>
              <w:softHyphen/>
              <w:t>ного района «Ижем</w:t>
            </w:r>
            <w:r w:rsidRPr="007532C8">
              <w:rPr>
                <w:rFonts w:ascii="Times New Roman" w:hAnsi="Times New Roman"/>
                <w:color w:val="000000"/>
                <w:lang w:eastAsia="ru-RU"/>
              </w:rPr>
              <w:softHyphen/>
              <w:t>ский»*</w:t>
            </w:r>
          </w:p>
        </w:tc>
        <w:tc>
          <w:tcPr>
            <w:tcW w:w="1402"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40,0</w:t>
            </w:r>
          </w:p>
        </w:tc>
        <w:tc>
          <w:tcPr>
            <w:tcW w:w="1418"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50,0</w:t>
            </w:r>
          </w:p>
        </w:tc>
        <w:tc>
          <w:tcPr>
            <w:tcW w:w="1460"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156,5</w:t>
            </w:r>
          </w:p>
        </w:tc>
        <w:tc>
          <w:tcPr>
            <w:tcW w:w="146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60,0</w:t>
            </w: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60,0</w:t>
            </w: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0,0</w:t>
            </w:r>
          </w:p>
        </w:tc>
      </w:tr>
      <w:tr w:rsidR="007532C8" w:rsidRPr="007532C8" w:rsidTr="007532C8">
        <w:trPr>
          <w:trHeight w:val="419"/>
          <w:jc w:val="center"/>
        </w:trPr>
        <w:tc>
          <w:tcPr>
            <w:tcW w:w="1955" w:type="dxa"/>
            <w:vMerge/>
            <w:tcBorders>
              <w:top w:val="nil"/>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top w:val="nil"/>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eastAsia="Times New Roman" w:hAnsi="Times New Roman"/>
                <w:snapToGrid w:val="0"/>
                <w:color w:val="000000"/>
                <w:lang w:eastAsia="ru-RU"/>
              </w:rPr>
            </w:pPr>
            <w:r w:rsidRPr="007532C8">
              <w:rPr>
                <w:rFonts w:ascii="Times New Roman" w:eastAsia="Times New Roman" w:hAnsi="Times New Roman"/>
                <w:snapToGrid w:val="0"/>
                <w:color w:val="000000"/>
                <w:lang w:eastAsia="ru-RU"/>
              </w:rPr>
              <w:t>бюджет сельских посе</w:t>
            </w:r>
            <w:r w:rsidRPr="007532C8">
              <w:rPr>
                <w:rFonts w:ascii="Times New Roman" w:eastAsia="Times New Roman" w:hAnsi="Times New Roman"/>
                <w:snapToGrid w:val="0"/>
                <w:color w:val="000000"/>
                <w:lang w:eastAsia="ru-RU"/>
              </w:rPr>
              <w:softHyphen/>
              <w:t>лений**</w:t>
            </w:r>
          </w:p>
        </w:tc>
        <w:tc>
          <w:tcPr>
            <w:tcW w:w="1402"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18"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r>
      <w:tr w:rsidR="007532C8" w:rsidRPr="007532C8" w:rsidTr="007532C8">
        <w:trPr>
          <w:trHeight w:val="411"/>
          <w:jc w:val="center"/>
        </w:trPr>
        <w:tc>
          <w:tcPr>
            <w:tcW w:w="1955" w:type="dxa"/>
            <w:vMerge/>
            <w:tcBorders>
              <w:top w:val="nil"/>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top w:val="nil"/>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eastAsia="Times New Roman" w:hAnsi="Times New Roman"/>
                <w:snapToGrid w:val="0"/>
                <w:color w:val="000000"/>
                <w:lang w:eastAsia="ru-RU"/>
              </w:rPr>
            </w:pPr>
            <w:r w:rsidRPr="007532C8">
              <w:rPr>
                <w:rFonts w:ascii="Times New Roman" w:eastAsia="Times New Roman" w:hAnsi="Times New Roman"/>
                <w:snapToGrid w:val="0"/>
                <w:color w:val="000000"/>
                <w:lang w:eastAsia="ru-RU"/>
              </w:rPr>
              <w:t>государственные вне</w:t>
            </w:r>
            <w:r w:rsidRPr="007532C8">
              <w:rPr>
                <w:rFonts w:ascii="Times New Roman" w:eastAsia="Times New Roman" w:hAnsi="Times New Roman"/>
                <w:snapToGrid w:val="0"/>
                <w:color w:val="000000"/>
                <w:lang w:eastAsia="ru-RU"/>
              </w:rPr>
              <w:softHyphen/>
              <w:t>бюджетные фонды</w:t>
            </w:r>
          </w:p>
        </w:tc>
        <w:tc>
          <w:tcPr>
            <w:tcW w:w="1402"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18"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r>
      <w:tr w:rsidR="007532C8" w:rsidRPr="007532C8" w:rsidTr="007532C8">
        <w:trPr>
          <w:trHeight w:val="417"/>
          <w:jc w:val="center"/>
        </w:trPr>
        <w:tc>
          <w:tcPr>
            <w:tcW w:w="1955" w:type="dxa"/>
            <w:vMerge/>
            <w:tcBorders>
              <w:top w:val="nil"/>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top w:val="nil"/>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eastAsia="Times New Roman" w:hAnsi="Times New Roman"/>
                <w:snapToGrid w:val="0"/>
                <w:color w:val="000000"/>
                <w:lang w:eastAsia="ru-RU"/>
              </w:rPr>
            </w:pPr>
            <w:r w:rsidRPr="007532C8">
              <w:rPr>
                <w:rFonts w:ascii="Times New Roman" w:eastAsia="Times New Roman" w:hAnsi="Times New Roman"/>
                <w:snapToGrid w:val="0"/>
                <w:color w:val="000000"/>
                <w:lang w:eastAsia="ru-RU"/>
              </w:rPr>
              <w:t>юридические лица***</w:t>
            </w:r>
          </w:p>
        </w:tc>
        <w:tc>
          <w:tcPr>
            <w:tcW w:w="1402"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18"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r>
      <w:tr w:rsidR="007532C8" w:rsidRPr="007532C8" w:rsidTr="007532C8">
        <w:trPr>
          <w:trHeight w:val="417"/>
          <w:jc w:val="center"/>
        </w:trPr>
        <w:tc>
          <w:tcPr>
            <w:tcW w:w="1955" w:type="dxa"/>
            <w:vMerge/>
            <w:tcBorders>
              <w:top w:val="nil"/>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top w:val="nil"/>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средства от приносящей доход деятельности</w:t>
            </w:r>
          </w:p>
        </w:tc>
        <w:tc>
          <w:tcPr>
            <w:tcW w:w="1402"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18"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r>
      <w:tr w:rsidR="007532C8" w:rsidRPr="007532C8" w:rsidTr="007532C8">
        <w:trPr>
          <w:trHeight w:val="359"/>
          <w:jc w:val="center"/>
        </w:trPr>
        <w:tc>
          <w:tcPr>
            <w:tcW w:w="1955" w:type="dxa"/>
            <w:vMerge w:val="restart"/>
            <w:tcBorders>
              <w:top w:val="nil"/>
              <w:left w:val="single" w:sz="4" w:space="0" w:color="auto"/>
              <w:bottom w:val="single" w:sz="4" w:space="0" w:color="000000"/>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Основное меро</w:t>
            </w:r>
            <w:r w:rsidRPr="007532C8">
              <w:rPr>
                <w:rFonts w:ascii="Times New Roman" w:hAnsi="Times New Roman"/>
                <w:color w:val="000000"/>
                <w:lang w:eastAsia="ru-RU"/>
              </w:rPr>
              <w:softHyphen/>
              <w:t>приятие 1.3.</w:t>
            </w:r>
          </w:p>
        </w:tc>
        <w:tc>
          <w:tcPr>
            <w:tcW w:w="2203" w:type="dxa"/>
            <w:vMerge w:val="restart"/>
            <w:tcBorders>
              <w:top w:val="nil"/>
              <w:left w:val="single" w:sz="4" w:space="0" w:color="auto"/>
              <w:bottom w:val="single" w:sz="4" w:space="0" w:color="000000"/>
              <w:right w:val="single" w:sz="4" w:space="0" w:color="auto"/>
            </w:tcBorders>
            <w:shd w:val="clear" w:color="auto" w:fill="auto"/>
            <w:vAlign w:val="center"/>
          </w:tcPr>
          <w:p w:rsidR="007532C8" w:rsidRPr="007532C8" w:rsidRDefault="007532C8" w:rsidP="007532C8">
            <w:pPr>
              <w:spacing w:after="0" w:line="240" w:lineRule="auto"/>
              <w:ind w:right="-72"/>
            </w:pPr>
            <w:r w:rsidRPr="007532C8">
              <w:rPr>
                <w:rFonts w:ascii="Times New Roman" w:hAnsi="Times New Roman"/>
              </w:rPr>
              <w:t>Развитие библиотеч</w:t>
            </w:r>
            <w:r w:rsidRPr="007532C8">
              <w:rPr>
                <w:rFonts w:ascii="Times New Roman" w:hAnsi="Times New Roman"/>
              </w:rPr>
              <w:softHyphen/>
              <w:t>ного дела</w:t>
            </w:r>
          </w:p>
          <w:p w:rsidR="007532C8" w:rsidRPr="007532C8" w:rsidRDefault="007532C8" w:rsidP="007532C8">
            <w:pPr>
              <w:spacing w:after="0" w:line="240" w:lineRule="auto"/>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Всего, в том числе:</w:t>
            </w:r>
          </w:p>
        </w:tc>
        <w:tc>
          <w:tcPr>
            <w:tcW w:w="1402"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b/>
                <w:color w:val="000000"/>
                <w:lang w:eastAsia="ru-RU"/>
              </w:rPr>
            </w:pPr>
            <w:r w:rsidRPr="007532C8">
              <w:rPr>
                <w:rFonts w:ascii="Times New Roman" w:hAnsi="Times New Roman"/>
                <w:b/>
                <w:color w:val="000000"/>
                <w:lang w:eastAsia="ru-RU"/>
              </w:rPr>
              <w:t>16 993,2</w:t>
            </w:r>
          </w:p>
        </w:tc>
        <w:tc>
          <w:tcPr>
            <w:tcW w:w="1418"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b/>
                <w:color w:val="000000"/>
                <w:lang w:eastAsia="ru-RU"/>
              </w:rPr>
            </w:pPr>
            <w:r w:rsidRPr="007532C8">
              <w:rPr>
                <w:rFonts w:ascii="Times New Roman" w:hAnsi="Times New Roman"/>
                <w:b/>
                <w:color w:val="000000"/>
                <w:lang w:eastAsia="ru-RU"/>
              </w:rPr>
              <w:t>17 068,0</w:t>
            </w:r>
          </w:p>
        </w:tc>
        <w:tc>
          <w:tcPr>
            <w:tcW w:w="1460"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b/>
                <w:color w:val="000000"/>
                <w:lang w:eastAsia="ru-RU"/>
              </w:rPr>
            </w:pPr>
            <w:r w:rsidRPr="007532C8">
              <w:rPr>
                <w:rFonts w:ascii="Times New Roman" w:hAnsi="Times New Roman"/>
                <w:b/>
                <w:color w:val="000000"/>
                <w:lang w:eastAsia="ru-RU"/>
              </w:rPr>
              <w:t>16 471,5</w:t>
            </w:r>
          </w:p>
        </w:tc>
        <w:tc>
          <w:tcPr>
            <w:tcW w:w="146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b/>
                <w:color w:val="000000"/>
                <w:lang w:eastAsia="ru-RU"/>
              </w:rPr>
            </w:pPr>
            <w:r w:rsidRPr="007532C8">
              <w:rPr>
                <w:rFonts w:ascii="Times New Roman" w:hAnsi="Times New Roman"/>
                <w:b/>
                <w:color w:val="000000"/>
                <w:lang w:eastAsia="ru-RU"/>
              </w:rPr>
              <w:t>10 662,7</w:t>
            </w: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b/>
                <w:color w:val="000000"/>
                <w:lang w:eastAsia="ru-RU"/>
              </w:rPr>
            </w:pPr>
            <w:r w:rsidRPr="007532C8">
              <w:rPr>
                <w:rFonts w:ascii="Times New Roman" w:hAnsi="Times New Roman"/>
                <w:b/>
                <w:color w:val="000000"/>
                <w:lang w:eastAsia="ru-RU"/>
              </w:rPr>
              <w:t>10 662,7</w:t>
            </w: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b/>
                <w:color w:val="000000"/>
                <w:lang w:eastAsia="ru-RU"/>
              </w:rPr>
            </w:pPr>
            <w:r w:rsidRPr="007532C8">
              <w:rPr>
                <w:rFonts w:ascii="Times New Roman" w:hAnsi="Times New Roman"/>
                <w:b/>
                <w:color w:val="000000"/>
                <w:lang w:eastAsia="ru-RU"/>
              </w:rPr>
              <w:t>0,0</w:t>
            </w:r>
          </w:p>
        </w:tc>
      </w:tr>
      <w:tr w:rsidR="007532C8" w:rsidRPr="007532C8" w:rsidTr="007532C8">
        <w:trPr>
          <w:trHeight w:val="265"/>
          <w:jc w:val="center"/>
        </w:trPr>
        <w:tc>
          <w:tcPr>
            <w:tcW w:w="1955" w:type="dxa"/>
            <w:vMerge/>
            <w:tcBorders>
              <w:top w:val="nil"/>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top w:val="nil"/>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федеральный бюджет</w:t>
            </w:r>
          </w:p>
        </w:tc>
        <w:tc>
          <w:tcPr>
            <w:tcW w:w="1402"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5,9</w:t>
            </w:r>
          </w:p>
        </w:tc>
        <w:tc>
          <w:tcPr>
            <w:tcW w:w="1418"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5,7</w:t>
            </w:r>
          </w:p>
        </w:tc>
        <w:tc>
          <w:tcPr>
            <w:tcW w:w="1460"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5,4</w:t>
            </w:r>
          </w:p>
        </w:tc>
        <w:tc>
          <w:tcPr>
            <w:tcW w:w="146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ind w:left="-140"/>
              <w:jc w:val="center"/>
              <w:rPr>
                <w:rFonts w:ascii="Times New Roman" w:hAnsi="Times New Roman"/>
                <w:color w:val="000000"/>
                <w:lang w:eastAsia="ru-RU"/>
              </w:rPr>
            </w:pPr>
            <w:r w:rsidRPr="007532C8">
              <w:rPr>
                <w:rFonts w:ascii="Times New Roman" w:hAnsi="Times New Roman"/>
                <w:color w:val="000000"/>
                <w:lang w:eastAsia="ru-RU"/>
              </w:rPr>
              <w:t>0,0</w:t>
            </w: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0,0</w:t>
            </w: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0,0</w:t>
            </w:r>
          </w:p>
        </w:tc>
      </w:tr>
      <w:tr w:rsidR="007532C8" w:rsidRPr="007532C8" w:rsidTr="007532C8">
        <w:trPr>
          <w:trHeight w:val="270"/>
          <w:jc w:val="center"/>
        </w:trPr>
        <w:tc>
          <w:tcPr>
            <w:tcW w:w="1955" w:type="dxa"/>
            <w:vMerge/>
            <w:tcBorders>
              <w:top w:val="nil"/>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top w:val="nil"/>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республиканский бюд</w:t>
            </w:r>
            <w:r w:rsidRPr="007532C8">
              <w:rPr>
                <w:rFonts w:ascii="Times New Roman" w:hAnsi="Times New Roman"/>
                <w:color w:val="000000"/>
                <w:lang w:eastAsia="ru-RU"/>
              </w:rPr>
              <w:softHyphen/>
              <w:t>жета Рес</w:t>
            </w:r>
            <w:r w:rsidRPr="007532C8">
              <w:rPr>
                <w:rFonts w:ascii="Times New Roman" w:hAnsi="Times New Roman"/>
                <w:color w:val="000000"/>
                <w:lang w:eastAsia="ru-RU"/>
              </w:rPr>
              <w:softHyphen/>
              <w:t>публики Коми</w:t>
            </w:r>
          </w:p>
        </w:tc>
        <w:tc>
          <w:tcPr>
            <w:tcW w:w="1402"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ind w:left="-12"/>
              <w:jc w:val="center"/>
              <w:rPr>
                <w:rFonts w:ascii="Times New Roman" w:hAnsi="Times New Roman"/>
                <w:color w:val="000000"/>
                <w:lang w:eastAsia="ru-RU"/>
              </w:rPr>
            </w:pPr>
            <w:r w:rsidRPr="007532C8">
              <w:rPr>
                <w:rFonts w:ascii="Times New Roman" w:hAnsi="Times New Roman"/>
                <w:color w:val="000000"/>
                <w:lang w:eastAsia="ru-RU"/>
              </w:rPr>
              <w:t>32,9</w:t>
            </w:r>
          </w:p>
        </w:tc>
        <w:tc>
          <w:tcPr>
            <w:tcW w:w="1418"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33,0</w:t>
            </w:r>
          </w:p>
        </w:tc>
        <w:tc>
          <w:tcPr>
            <w:tcW w:w="1460"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33,2</w:t>
            </w:r>
          </w:p>
        </w:tc>
        <w:tc>
          <w:tcPr>
            <w:tcW w:w="146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ind w:left="-93"/>
              <w:jc w:val="center"/>
              <w:rPr>
                <w:rFonts w:ascii="Times New Roman" w:hAnsi="Times New Roman"/>
                <w:color w:val="000000"/>
                <w:lang w:eastAsia="ru-RU"/>
              </w:rPr>
            </w:pPr>
            <w:r w:rsidRPr="007532C8">
              <w:rPr>
                <w:rFonts w:ascii="Times New Roman" w:hAnsi="Times New Roman"/>
                <w:color w:val="000000"/>
                <w:lang w:eastAsia="ru-RU"/>
              </w:rPr>
              <w:t>0,0</w:t>
            </w: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ind w:left="-17"/>
              <w:jc w:val="center"/>
              <w:rPr>
                <w:rFonts w:ascii="Times New Roman" w:hAnsi="Times New Roman"/>
                <w:color w:val="000000"/>
                <w:lang w:eastAsia="ru-RU"/>
              </w:rPr>
            </w:pPr>
            <w:r w:rsidRPr="007532C8">
              <w:rPr>
                <w:rFonts w:ascii="Times New Roman" w:hAnsi="Times New Roman"/>
                <w:color w:val="000000"/>
                <w:lang w:eastAsia="ru-RU"/>
              </w:rPr>
              <w:t>0,0</w:t>
            </w: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ind w:left="-135"/>
              <w:jc w:val="center"/>
              <w:rPr>
                <w:rFonts w:ascii="Times New Roman" w:hAnsi="Times New Roman"/>
                <w:color w:val="000000"/>
                <w:lang w:eastAsia="ru-RU"/>
              </w:rPr>
            </w:pPr>
            <w:r w:rsidRPr="007532C8">
              <w:rPr>
                <w:rFonts w:ascii="Times New Roman" w:hAnsi="Times New Roman"/>
                <w:color w:val="000000"/>
                <w:lang w:eastAsia="ru-RU"/>
              </w:rPr>
              <w:t>0,0</w:t>
            </w:r>
          </w:p>
        </w:tc>
      </w:tr>
      <w:tr w:rsidR="007532C8" w:rsidRPr="007532C8" w:rsidTr="007532C8">
        <w:trPr>
          <w:trHeight w:val="453"/>
          <w:jc w:val="center"/>
        </w:trPr>
        <w:tc>
          <w:tcPr>
            <w:tcW w:w="1955" w:type="dxa"/>
            <w:vMerge/>
            <w:tcBorders>
              <w:top w:val="nil"/>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top w:val="nil"/>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бюджет муниципаль</w:t>
            </w:r>
            <w:r w:rsidRPr="007532C8">
              <w:rPr>
                <w:rFonts w:ascii="Times New Roman" w:hAnsi="Times New Roman"/>
                <w:color w:val="000000"/>
                <w:lang w:eastAsia="ru-RU"/>
              </w:rPr>
              <w:softHyphen/>
              <w:t>ного района «Ижем</w:t>
            </w:r>
            <w:r w:rsidRPr="007532C8">
              <w:rPr>
                <w:rFonts w:ascii="Times New Roman" w:hAnsi="Times New Roman"/>
                <w:color w:val="000000"/>
                <w:lang w:eastAsia="ru-RU"/>
              </w:rPr>
              <w:softHyphen/>
              <w:t>ский»*</w:t>
            </w:r>
          </w:p>
        </w:tc>
        <w:tc>
          <w:tcPr>
            <w:tcW w:w="1402"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16 954,4</w:t>
            </w:r>
          </w:p>
        </w:tc>
        <w:tc>
          <w:tcPr>
            <w:tcW w:w="1418"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17 029,3</w:t>
            </w:r>
          </w:p>
        </w:tc>
        <w:tc>
          <w:tcPr>
            <w:tcW w:w="1460"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16 432,9</w:t>
            </w:r>
          </w:p>
        </w:tc>
        <w:tc>
          <w:tcPr>
            <w:tcW w:w="146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10 662,7</w:t>
            </w: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10 662,7</w:t>
            </w: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0,0</w:t>
            </w:r>
          </w:p>
        </w:tc>
      </w:tr>
      <w:tr w:rsidR="007532C8" w:rsidRPr="007532C8" w:rsidTr="007532C8">
        <w:trPr>
          <w:trHeight w:val="453"/>
          <w:jc w:val="center"/>
        </w:trPr>
        <w:tc>
          <w:tcPr>
            <w:tcW w:w="1955" w:type="dxa"/>
            <w:vMerge/>
            <w:tcBorders>
              <w:top w:val="nil"/>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top w:val="nil"/>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eastAsia="Times New Roman" w:hAnsi="Times New Roman"/>
                <w:snapToGrid w:val="0"/>
                <w:color w:val="000000"/>
                <w:lang w:eastAsia="ru-RU"/>
              </w:rPr>
            </w:pPr>
            <w:r w:rsidRPr="007532C8">
              <w:rPr>
                <w:rFonts w:ascii="Times New Roman" w:eastAsia="Times New Roman" w:hAnsi="Times New Roman"/>
                <w:snapToGrid w:val="0"/>
                <w:color w:val="000000"/>
                <w:lang w:eastAsia="ru-RU"/>
              </w:rPr>
              <w:t>бюджет сельских посе</w:t>
            </w:r>
            <w:r w:rsidRPr="007532C8">
              <w:rPr>
                <w:rFonts w:ascii="Times New Roman" w:eastAsia="Times New Roman" w:hAnsi="Times New Roman"/>
                <w:snapToGrid w:val="0"/>
                <w:color w:val="000000"/>
                <w:lang w:eastAsia="ru-RU"/>
              </w:rPr>
              <w:softHyphen/>
              <w:t>лений**</w:t>
            </w:r>
          </w:p>
        </w:tc>
        <w:tc>
          <w:tcPr>
            <w:tcW w:w="1402"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18"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r>
      <w:tr w:rsidR="007532C8" w:rsidRPr="007532C8" w:rsidTr="007532C8">
        <w:trPr>
          <w:trHeight w:val="453"/>
          <w:jc w:val="center"/>
        </w:trPr>
        <w:tc>
          <w:tcPr>
            <w:tcW w:w="1955" w:type="dxa"/>
            <w:vMerge/>
            <w:tcBorders>
              <w:top w:val="nil"/>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top w:val="nil"/>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eastAsia="Times New Roman" w:hAnsi="Times New Roman"/>
                <w:snapToGrid w:val="0"/>
                <w:color w:val="000000"/>
                <w:lang w:eastAsia="ru-RU"/>
              </w:rPr>
            </w:pPr>
            <w:r w:rsidRPr="007532C8">
              <w:rPr>
                <w:rFonts w:ascii="Times New Roman" w:eastAsia="Times New Roman" w:hAnsi="Times New Roman"/>
                <w:snapToGrid w:val="0"/>
                <w:color w:val="000000"/>
                <w:lang w:eastAsia="ru-RU"/>
              </w:rPr>
              <w:t>государственные вне</w:t>
            </w:r>
            <w:r w:rsidRPr="007532C8">
              <w:rPr>
                <w:rFonts w:ascii="Times New Roman" w:eastAsia="Times New Roman" w:hAnsi="Times New Roman"/>
                <w:snapToGrid w:val="0"/>
                <w:color w:val="000000"/>
                <w:lang w:eastAsia="ru-RU"/>
              </w:rPr>
              <w:softHyphen/>
              <w:t>бюджетные фонды</w:t>
            </w:r>
          </w:p>
        </w:tc>
        <w:tc>
          <w:tcPr>
            <w:tcW w:w="1402"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18"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r>
      <w:tr w:rsidR="007532C8" w:rsidRPr="007532C8" w:rsidTr="007532C8">
        <w:trPr>
          <w:trHeight w:val="323"/>
          <w:jc w:val="center"/>
        </w:trPr>
        <w:tc>
          <w:tcPr>
            <w:tcW w:w="1955" w:type="dxa"/>
            <w:vMerge/>
            <w:tcBorders>
              <w:top w:val="nil"/>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top w:val="nil"/>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eastAsia="Times New Roman" w:hAnsi="Times New Roman"/>
                <w:snapToGrid w:val="0"/>
                <w:color w:val="000000"/>
                <w:lang w:eastAsia="ru-RU"/>
              </w:rPr>
            </w:pPr>
            <w:r w:rsidRPr="007532C8">
              <w:rPr>
                <w:rFonts w:ascii="Times New Roman" w:eastAsia="Times New Roman" w:hAnsi="Times New Roman"/>
                <w:snapToGrid w:val="0"/>
                <w:color w:val="000000"/>
                <w:lang w:eastAsia="ru-RU"/>
              </w:rPr>
              <w:t>юридические лица***</w:t>
            </w:r>
          </w:p>
        </w:tc>
        <w:tc>
          <w:tcPr>
            <w:tcW w:w="1402"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18"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r>
      <w:tr w:rsidR="007532C8" w:rsidRPr="007532C8" w:rsidTr="007532C8">
        <w:trPr>
          <w:trHeight w:val="453"/>
          <w:jc w:val="center"/>
        </w:trPr>
        <w:tc>
          <w:tcPr>
            <w:tcW w:w="1955" w:type="dxa"/>
            <w:vMerge/>
            <w:tcBorders>
              <w:top w:val="nil"/>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top w:val="nil"/>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средства от приносящей доход деятельности</w:t>
            </w:r>
          </w:p>
        </w:tc>
        <w:tc>
          <w:tcPr>
            <w:tcW w:w="1402"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18"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r>
      <w:tr w:rsidR="007532C8" w:rsidRPr="007532C8" w:rsidTr="007532C8">
        <w:trPr>
          <w:trHeight w:val="323"/>
          <w:jc w:val="center"/>
        </w:trPr>
        <w:tc>
          <w:tcPr>
            <w:tcW w:w="1955" w:type="dxa"/>
            <w:vMerge w:val="restart"/>
            <w:tcBorders>
              <w:top w:val="nil"/>
              <w:left w:val="single" w:sz="4" w:space="0" w:color="auto"/>
              <w:bottom w:val="single" w:sz="4" w:space="0" w:color="000000"/>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Основное меро</w:t>
            </w:r>
            <w:r w:rsidRPr="007532C8">
              <w:rPr>
                <w:rFonts w:ascii="Times New Roman" w:hAnsi="Times New Roman"/>
                <w:color w:val="000000"/>
                <w:lang w:eastAsia="ru-RU"/>
              </w:rPr>
              <w:softHyphen/>
              <w:t>приятие 1.4.</w:t>
            </w:r>
          </w:p>
        </w:tc>
        <w:tc>
          <w:tcPr>
            <w:tcW w:w="2203" w:type="dxa"/>
            <w:vMerge w:val="restart"/>
            <w:tcBorders>
              <w:top w:val="nil"/>
              <w:left w:val="single" w:sz="4" w:space="0" w:color="auto"/>
              <w:bottom w:val="single" w:sz="4" w:space="0" w:color="000000"/>
              <w:right w:val="single" w:sz="4" w:space="0" w:color="auto"/>
            </w:tcBorders>
            <w:shd w:val="clear" w:color="auto" w:fill="auto"/>
            <w:vAlign w:val="center"/>
          </w:tcPr>
          <w:p w:rsidR="007532C8" w:rsidRPr="007532C8" w:rsidRDefault="007532C8" w:rsidP="007532C8">
            <w:pPr>
              <w:spacing w:after="0" w:line="240" w:lineRule="auto"/>
              <w:ind w:right="-72"/>
            </w:pPr>
            <w:r w:rsidRPr="007532C8">
              <w:rPr>
                <w:rFonts w:ascii="Times New Roman" w:hAnsi="Times New Roman"/>
              </w:rPr>
              <w:t>Оказание муници</w:t>
            </w:r>
            <w:r w:rsidRPr="007532C8">
              <w:rPr>
                <w:rFonts w:ascii="Times New Roman" w:hAnsi="Times New Roman"/>
              </w:rPr>
              <w:softHyphen/>
              <w:t>пальных услуг (вы</w:t>
            </w:r>
            <w:r w:rsidRPr="007532C8">
              <w:rPr>
                <w:rFonts w:ascii="Times New Roman" w:hAnsi="Times New Roman"/>
              </w:rPr>
              <w:softHyphen/>
              <w:t>полнение работ) му</w:t>
            </w:r>
            <w:r w:rsidRPr="007532C8">
              <w:rPr>
                <w:rFonts w:ascii="Times New Roman" w:hAnsi="Times New Roman"/>
              </w:rPr>
              <w:softHyphen/>
              <w:t>зеями</w:t>
            </w:r>
          </w:p>
          <w:p w:rsidR="007532C8" w:rsidRPr="007532C8" w:rsidRDefault="007532C8" w:rsidP="007532C8">
            <w:pPr>
              <w:spacing w:after="0" w:line="240" w:lineRule="auto"/>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Всего, в том числе:</w:t>
            </w:r>
          </w:p>
        </w:tc>
        <w:tc>
          <w:tcPr>
            <w:tcW w:w="1402"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b/>
                <w:color w:val="000000"/>
                <w:lang w:eastAsia="ru-RU"/>
              </w:rPr>
            </w:pPr>
            <w:r w:rsidRPr="007532C8">
              <w:rPr>
                <w:rFonts w:ascii="Times New Roman" w:hAnsi="Times New Roman"/>
                <w:b/>
                <w:color w:val="000000"/>
                <w:lang w:eastAsia="ru-RU"/>
              </w:rPr>
              <w:t>3 059,8</w:t>
            </w:r>
          </w:p>
        </w:tc>
        <w:tc>
          <w:tcPr>
            <w:tcW w:w="1418"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b/>
                <w:color w:val="000000"/>
                <w:lang w:eastAsia="ru-RU"/>
              </w:rPr>
            </w:pPr>
            <w:r w:rsidRPr="007532C8">
              <w:rPr>
                <w:rFonts w:ascii="Times New Roman" w:hAnsi="Times New Roman"/>
                <w:b/>
                <w:color w:val="000000"/>
                <w:lang w:eastAsia="ru-RU"/>
              </w:rPr>
              <w:t>2 927,2</w:t>
            </w:r>
          </w:p>
        </w:tc>
        <w:tc>
          <w:tcPr>
            <w:tcW w:w="1460"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b/>
                <w:color w:val="000000"/>
                <w:lang w:eastAsia="ru-RU"/>
              </w:rPr>
            </w:pPr>
            <w:r w:rsidRPr="007532C8">
              <w:rPr>
                <w:rFonts w:ascii="Times New Roman" w:hAnsi="Times New Roman"/>
                <w:b/>
                <w:color w:val="000000"/>
                <w:lang w:eastAsia="ru-RU"/>
              </w:rPr>
              <w:t>2 994,4</w:t>
            </w:r>
          </w:p>
        </w:tc>
        <w:tc>
          <w:tcPr>
            <w:tcW w:w="146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b/>
                <w:color w:val="000000"/>
                <w:lang w:eastAsia="ru-RU"/>
              </w:rPr>
            </w:pPr>
            <w:r w:rsidRPr="007532C8">
              <w:rPr>
                <w:rFonts w:ascii="Times New Roman" w:hAnsi="Times New Roman"/>
                <w:b/>
                <w:color w:val="000000"/>
                <w:lang w:eastAsia="ru-RU"/>
              </w:rPr>
              <w:t>1 262,9</w:t>
            </w: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b/>
                <w:color w:val="000000"/>
                <w:lang w:eastAsia="ru-RU"/>
              </w:rPr>
            </w:pPr>
            <w:r w:rsidRPr="007532C8">
              <w:rPr>
                <w:rFonts w:ascii="Times New Roman" w:hAnsi="Times New Roman"/>
                <w:b/>
                <w:color w:val="000000"/>
                <w:lang w:eastAsia="ru-RU"/>
              </w:rPr>
              <w:t>1 262,9</w:t>
            </w: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b/>
                <w:color w:val="000000"/>
                <w:lang w:eastAsia="ru-RU"/>
              </w:rPr>
            </w:pPr>
            <w:r w:rsidRPr="007532C8">
              <w:rPr>
                <w:rFonts w:ascii="Times New Roman" w:hAnsi="Times New Roman"/>
                <w:b/>
                <w:color w:val="000000"/>
                <w:lang w:eastAsia="ru-RU"/>
              </w:rPr>
              <w:t>0,0</w:t>
            </w:r>
          </w:p>
        </w:tc>
      </w:tr>
      <w:tr w:rsidR="007532C8" w:rsidRPr="007532C8" w:rsidTr="007532C8">
        <w:trPr>
          <w:trHeight w:val="323"/>
          <w:jc w:val="center"/>
        </w:trPr>
        <w:tc>
          <w:tcPr>
            <w:tcW w:w="1955" w:type="dxa"/>
            <w:vMerge/>
            <w:tcBorders>
              <w:top w:val="nil"/>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top w:val="nil"/>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федеральный бюджет</w:t>
            </w:r>
          </w:p>
        </w:tc>
        <w:tc>
          <w:tcPr>
            <w:tcW w:w="1402"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18"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p>
        </w:tc>
      </w:tr>
      <w:tr w:rsidR="007532C8" w:rsidRPr="007532C8" w:rsidTr="007532C8">
        <w:trPr>
          <w:trHeight w:val="323"/>
          <w:jc w:val="center"/>
        </w:trPr>
        <w:tc>
          <w:tcPr>
            <w:tcW w:w="1955" w:type="dxa"/>
            <w:vMerge/>
            <w:tcBorders>
              <w:top w:val="nil"/>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top w:val="nil"/>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республиканский бюд</w:t>
            </w:r>
            <w:r w:rsidRPr="007532C8">
              <w:rPr>
                <w:rFonts w:ascii="Times New Roman" w:hAnsi="Times New Roman"/>
                <w:color w:val="000000"/>
                <w:lang w:eastAsia="ru-RU"/>
              </w:rPr>
              <w:softHyphen/>
              <w:t>жета Рес</w:t>
            </w:r>
            <w:r w:rsidRPr="007532C8">
              <w:rPr>
                <w:rFonts w:ascii="Times New Roman" w:hAnsi="Times New Roman"/>
                <w:color w:val="000000"/>
                <w:lang w:eastAsia="ru-RU"/>
              </w:rPr>
              <w:softHyphen/>
              <w:t>публики Коми</w:t>
            </w:r>
          </w:p>
        </w:tc>
        <w:tc>
          <w:tcPr>
            <w:tcW w:w="1402"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ind w:left="1134"/>
              <w:rPr>
                <w:rFonts w:ascii="Times New Roman" w:hAnsi="Times New Roman"/>
                <w:color w:val="000000"/>
                <w:lang w:eastAsia="ru-RU"/>
              </w:rPr>
            </w:pPr>
          </w:p>
        </w:tc>
        <w:tc>
          <w:tcPr>
            <w:tcW w:w="1418"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ind w:left="1134"/>
              <w:rPr>
                <w:rFonts w:ascii="Times New Roman" w:hAnsi="Times New Roman"/>
                <w:color w:val="000000"/>
                <w:lang w:eastAsia="ru-RU"/>
              </w:rPr>
            </w:pPr>
          </w:p>
        </w:tc>
        <w:tc>
          <w:tcPr>
            <w:tcW w:w="1460"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ind w:left="1134"/>
              <w:rPr>
                <w:rFonts w:ascii="Times New Roman" w:hAnsi="Times New Roman"/>
                <w:color w:val="000000"/>
                <w:lang w:eastAsia="ru-RU"/>
              </w:rPr>
            </w:pPr>
          </w:p>
        </w:tc>
        <w:tc>
          <w:tcPr>
            <w:tcW w:w="146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ind w:left="1134"/>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ind w:left="1134"/>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ind w:left="1134"/>
              <w:jc w:val="center"/>
              <w:rPr>
                <w:rFonts w:ascii="Times New Roman" w:hAnsi="Times New Roman"/>
                <w:color w:val="000000"/>
                <w:lang w:eastAsia="ru-RU"/>
              </w:rPr>
            </w:pPr>
          </w:p>
        </w:tc>
      </w:tr>
      <w:tr w:rsidR="007532C8" w:rsidRPr="007532C8" w:rsidTr="007532C8">
        <w:trPr>
          <w:trHeight w:val="409"/>
          <w:jc w:val="center"/>
        </w:trPr>
        <w:tc>
          <w:tcPr>
            <w:tcW w:w="1955" w:type="dxa"/>
            <w:vMerge/>
            <w:tcBorders>
              <w:top w:val="nil"/>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top w:val="nil"/>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бюджет муниципаль</w:t>
            </w:r>
            <w:r w:rsidRPr="007532C8">
              <w:rPr>
                <w:rFonts w:ascii="Times New Roman" w:hAnsi="Times New Roman"/>
                <w:color w:val="000000"/>
                <w:lang w:eastAsia="ru-RU"/>
              </w:rPr>
              <w:softHyphen/>
              <w:t>ного района «Ижем</w:t>
            </w:r>
            <w:r w:rsidRPr="007532C8">
              <w:rPr>
                <w:rFonts w:ascii="Times New Roman" w:hAnsi="Times New Roman"/>
                <w:color w:val="000000"/>
                <w:lang w:eastAsia="ru-RU"/>
              </w:rPr>
              <w:softHyphen/>
              <w:t>ский»*</w:t>
            </w:r>
          </w:p>
        </w:tc>
        <w:tc>
          <w:tcPr>
            <w:tcW w:w="1402"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3 059,8</w:t>
            </w:r>
          </w:p>
        </w:tc>
        <w:tc>
          <w:tcPr>
            <w:tcW w:w="1418"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2 927,2</w:t>
            </w:r>
          </w:p>
        </w:tc>
        <w:tc>
          <w:tcPr>
            <w:tcW w:w="1460"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2 994,4</w:t>
            </w:r>
          </w:p>
        </w:tc>
        <w:tc>
          <w:tcPr>
            <w:tcW w:w="146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1 262,9</w:t>
            </w: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1 262,9</w:t>
            </w: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0,0</w:t>
            </w:r>
          </w:p>
        </w:tc>
      </w:tr>
      <w:tr w:rsidR="007532C8" w:rsidRPr="007532C8" w:rsidTr="007532C8">
        <w:trPr>
          <w:trHeight w:val="278"/>
          <w:jc w:val="center"/>
        </w:trPr>
        <w:tc>
          <w:tcPr>
            <w:tcW w:w="1955" w:type="dxa"/>
            <w:vMerge/>
            <w:tcBorders>
              <w:top w:val="nil"/>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top w:val="nil"/>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eastAsia="Times New Roman" w:hAnsi="Times New Roman"/>
                <w:snapToGrid w:val="0"/>
                <w:color w:val="000000"/>
                <w:lang w:eastAsia="ru-RU"/>
              </w:rPr>
            </w:pPr>
            <w:r w:rsidRPr="007532C8">
              <w:rPr>
                <w:rFonts w:ascii="Times New Roman" w:eastAsia="Times New Roman" w:hAnsi="Times New Roman"/>
                <w:snapToGrid w:val="0"/>
                <w:color w:val="000000"/>
                <w:lang w:eastAsia="ru-RU"/>
              </w:rPr>
              <w:t>бюджет сельских посе</w:t>
            </w:r>
            <w:r w:rsidRPr="007532C8">
              <w:rPr>
                <w:rFonts w:ascii="Times New Roman" w:eastAsia="Times New Roman" w:hAnsi="Times New Roman"/>
                <w:snapToGrid w:val="0"/>
                <w:color w:val="000000"/>
                <w:lang w:eastAsia="ru-RU"/>
              </w:rPr>
              <w:softHyphen/>
              <w:t>лений**</w:t>
            </w:r>
          </w:p>
        </w:tc>
        <w:tc>
          <w:tcPr>
            <w:tcW w:w="1402"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18"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r>
      <w:tr w:rsidR="007532C8" w:rsidRPr="007532C8" w:rsidTr="007532C8">
        <w:trPr>
          <w:trHeight w:val="409"/>
          <w:jc w:val="center"/>
        </w:trPr>
        <w:tc>
          <w:tcPr>
            <w:tcW w:w="1955" w:type="dxa"/>
            <w:vMerge/>
            <w:tcBorders>
              <w:top w:val="nil"/>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top w:val="nil"/>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eastAsia="Times New Roman" w:hAnsi="Times New Roman"/>
                <w:snapToGrid w:val="0"/>
                <w:color w:val="000000"/>
                <w:lang w:eastAsia="ru-RU"/>
              </w:rPr>
            </w:pPr>
            <w:r w:rsidRPr="007532C8">
              <w:rPr>
                <w:rFonts w:ascii="Times New Roman" w:eastAsia="Times New Roman" w:hAnsi="Times New Roman"/>
                <w:snapToGrid w:val="0"/>
                <w:color w:val="000000"/>
                <w:lang w:eastAsia="ru-RU"/>
              </w:rPr>
              <w:t>государственные вне</w:t>
            </w:r>
            <w:r w:rsidRPr="007532C8">
              <w:rPr>
                <w:rFonts w:ascii="Times New Roman" w:eastAsia="Times New Roman" w:hAnsi="Times New Roman"/>
                <w:snapToGrid w:val="0"/>
                <w:color w:val="000000"/>
                <w:lang w:eastAsia="ru-RU"/>
              </w:rPr>
              <w:softHyphen/>
              <w:t>бюджетные фонды</w:t>
            </w:r>
          </w:p>
        </w:tc>
        <w:tc>
          <w:tcPr>
            <w:tcW w:w="1402"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18"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r>
      <w:tr w:rsidR="007532C8" w:rsidRPr="007532C8" w:rsidTr="007532C8">
        <w:trPr>
          <w:trHeight w:val="342"/>
          <w:jc w:val="center"/>
        </w:trPr>
        <w:tc>
          <w:tcPr>
            <w:tcW w:w="1955" w:type="dxa"/>
            <w:vMerge/>
            <w:tcBorders>
              <w:top w:val="nil"/>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top w:val="nil"/>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eastAsia="Times New Roman" w:hAnsi="Times New Roman"/>
                <w:snapToGrid w:val="0"/>
                <w:color w:val="000000"/>
                <w:lang w:eastAsia="ru-RU"/>
              </w:rPr>
            </w:pPr>
            <w:r w:rsidRPr="007532C8">
              <w:rPr>
                <w:rFonts w:ascii="Times New Roman" w:eastAsia="Times New Roman" w:hAnsi="Times New Roman"/>
                <w:snapToGrid w:val="0"/>
                <w:color w:val="000000"/>
                <w:lang w:eastAsia="ru-RU"/>
              </w:rPr>
              <w:t>юридические лица***</w:t>
            </w:r>
          </w:p>
        </w:tc>
        <w:tc>
          <w:tcPr>
            <w:tcW w:w="1402"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18"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r>
      <w:tr w:rsidR="007532C8" w:rsidRPr="007532C8" w:rsidTr="007532C8">
        <w:trPr>
          <w:trHeight w:val="409"/>
          <w:jc w:val="center"/>
        </w:trPr>
        <w:tc>
          <w:tcPr>
            <w:tcW w:w="1955" w:type="dxa"/>
            <w:vMerge/>
            <w:tcBorders>
              <w:top w:val="nil"/>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top w:val="nil"/>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средства от приносящей доход деятельности</w:t>
            </w:r>
          </w:p>
        </w:tc>
        <w:tc>
          <w:tcPr>
            <w:tcW w:w="1402"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18"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r>
      <w:tr w:rsidR="007532C8" w:rsidRPr="007532C8" w:rsidTr="007532C8">
        <w:trPr>
          <w:trHeight w:val="595"/>
          <w:jc w:val="center"/>
        </w:trPr>
        <w:tc>
          <w:tcPr>
            <w:tcW w:w="1955" w:type="dxa"/>
            <w:vMerge w:val="restart"/>
            <w:tcBorders>
              <w:top w:val="nil"/>
              <w:left w:val="single" w:sz="4" w:space="0" w:color="auto"/>
              <w:right w:val="single" w:sz="4" w:space="0" w:color="auto"/>
            </w:tcBorders>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Основное меро</w:t>
            </w:r>
            <w:r w:rsidRPr="007532C8">
              <w:rPr>
                <w:rFonts w:ascii="Times New Roman" w:hAnsi="Times New Roman"/>
                <w:color w:val="000000"/>
                <w:lang w:eastAsia="ru-RU"/>
              </w:rPr>
              <w:softHyphen/>
              <w:t>приятие 1.5.</w:t>
            </w:r>
          </w:p>
        </w:tc>
        <w:tc>
          <w:tcPr>
            <w:tcW w:w="2203" w:type="dxa"/>
            <w:vMerge w:val="restart"/>
            <w:tcBorders>
              <w:top w:val="nil"/>
              <w:left w:val="single" w:sz="4" w:space="0" w:color="auto"/>
              <w:right w:val="single" w:sz="4" w:space="0" w:color="auto"/>
            </w:tcBorders>
            <w:vAlign w:val="center"/>
          </w:tcPr>
          <w:p w:rsidR="007532C8" w:rsidRPr="007532C8" w:rsidRDefault="007532C8" w:rsidP="007532C8">
            <w:pPr>
              <w:spacing w:after="0" w:line="240" w:lineRule="auto"/>
              <w:ind w:right="-72"/>
            </w:pPr>
            <w:r w:rsidRPr="007532C8">
              <w:rPr>
                <w:rFonts w:ascii="Times New Roman" w:hAnsi="Times New Roman"/>
              </w:rPr>
              <w:t>Создание безопасных условий в муници</w:t>
            </w:r>
            <w:r w:rsidRPr="007532C8">
              <w:rPr>
                <w:rFonts w:ascii="Times New Roman" w:hAnsi="Times New Roman"/>
              </w:rPr>
              <w:softHyphen/>
              <w:t>пальных учрежде</w:t>
            </w:r>
            <w:r w:rsidRPr="007532C8">
              <w:rPr>
                <w:rFonts w:ascii="Times New Roman" w:hAnsi="Times New Roman"/>
              </w:rPr>
              <w:softHyphen/>
              <w:t>ниях культуры и ис</w:t>
            </w:r>
            <w:r w:rsidRPr="007532C8">
              <w:rPr>
                <w:rFonts w:ascii="Times New Roman" w:hAnsi="Times New Roman"/>
              </w:rPr>
              <w:softHyphen/>
              <w:t>кусства</w:t>
            </w:r>
          </w:p>
          <w:p w:rsidR="007532C8" w:rsidRPr="007532C8" w:rsidRDefault="007532C8" w:rsidP="007532C8">
            <w:pPr>
              <w:spacing w:after="0" w:line="240" w:lineRule="auto"/>
              <w:ind w:left="1134"/>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Всего, в том числе:</w:t>
            </w:r>
          </w:p>
        </w:tc>
        <w:tc>
          <w:tcPr>
            <w:tcW w:w="1402"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b/>
                <w:color w:val="000000"/>
                <w:lang w:eastAsia="ru-RU"/>
              </w:rPr>
            </w:pPr>
            <w:r w:rsidRPr="007532C8">
              <w:rPr>
                <w:rFonts w:ascii="Times New Roman" w:hAnsi="Times New Roman"/>
                <w:b/>
                <w:color w:val="000000"/>
                <w:lang w:eastAsia="ru-RU"/>
              </w:rPr>
              <w:t>425,5</w:t>
            </w:r>
          </w:p>
        </w:tc>
        <w:tc>
          <w:tcPr>
            <w:tcW w:w="1418"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b/>
                <w:color w:val="000000"/>
                <w:lang w:eastAsia="ru-RU"/>
              </w:rPr>
            </w:pPr>
          </w:p>
          <w:p w:rsidR="007532C8" w:rsidRPr="007532C8" w:rsidRDefault="007532C8" w:rsidP="007532C8">
            <w:pPr>
              <w:spacing w:after="0" w:line="240" w:lineRule="auto"/>
              <w:jc w:val="center"/>
              <w:rPr>
                <w:rFonts w:ascii="Times New Roman" w:hAnsi="Times New Roman"/>
                <w:b/>
                <w:color w:val="000000"/>
                <w:lang w:eastAsia="ru-RU"/>
              </w:rPr>
            </w:pPr>
            <w:r w:rsidRPr="007532C8">
              <w:rPr>
                <w:rFonts w:ascii="Times New Roman" w:hAnsi="Times New Roman"/>
                <w:b/>
                <w:color w:val="000000"/>
                <w:lang w:eastAsia="ru-RU"/>
              </w:rPr>
              <w:t>371,1</w:t>
            </w:r>
          </w:p>
          <w:p w:rsidR="007532C8" w:rsidRPr="007532C8" w:rsidRDefault="007532C8" w:rsidP="007532C8">
            <w:pPr>
              <w:spacing w:after="0" w:line="240" w:lineRule="auto"/>
              <w:jc w:val="center"/>
              <w:rPr>
                <w:rFonts w:ascii="Times New Roman" w:hAnsi="Times New Roman"/>
                <w:b/>
                <w:color w:val="000000"/>
                <w:lang w:eastAsia="ru-RU"/>
              </w:rPr>
            </w:pPr>
          </w:p>
        </w:tc>
        <w:tc>
          <w:tcPr>
            <w:tcW w:w="1460"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b/>
                <w:color w:val="000000"/>
                <w:lang w:eastAsia="ru-RU"/>
              </w:rPr>
            </w:pPr>
            <w:r w:rsidRPr="007532C8">
              <w:rPr>
                <w:rFonts w:ascii="Times New Roman" w:hAnsi="Times New Roman"/>
                <w:b/>
                <w:color w:val="000000"/>
                <w:lang w:eastAsia="ru-RU"/>
              </w:rPr>
              <w:t>548,1</w:t>
            </w:r>
          </w:p>
        </w:tc>
        <w:tc>
          <w:tcPr>
            <w:tcW w:w="146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b/>
                <w:color w:val="000000"/>
                <w:lang w:eastAsia="ru-RU"/>
              </w:rPr>
            </w:pPr>
            <w:r w:rsidRPr="007532C8">
              <w:rPr>
                <w:rFonts w:ascii="Times New Roman" w:hAnsi="Times New Roman"/>
                <w:b/>
                <w:color w:val="000000"/>
                <w:lang w:eastAsia="ru-RU"/>
              </w:rPr>
              <w:t>305,0</w:t>
            </w: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b/>
                <w:color w:val="000000"/>
                <w:lang w:eastAsia="ru-RU"/>
              </w:rPr>
            </w:pPr>
            <w:r w:rsidRPr="007532C8">
              <w:rPr>
                <w:rFonts w:ascii="Times New Roman" w:hAnsi="Times New Roman"/>
                <w:b/>
                <w:color w:val="000000"/>
                <w:lang w:eastAsia="ru-RU"/>
              </w:rPr>
              <w:t>305,0</w:t>
            </w: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b/>
                <w:color w:val="000000"/>
                <w:lang w:eastAsia="ru-RU"/>
              </w:rPr>
            </w:pPr>
            <w:r w:rsidRPr="007532C8">
              <w:rPr>
                <w:rFonts w:ascii="Times New Roman" w:hAnsi="Times New Roman"/>
                <w:b/>
                <w:color w:val="000000"/>
                <w:lang w:eastAsia="ru-RU"/>
              </w:rPr>
              <w:t>0,0</w:t>
            </w:r>
          </w:p>
        </w:tc>
      </w:tr>
      <w:tr w:rsidR="007532C8" w:rsidRPr="007532C8" w:rsidTr="007532C8">
        <w:trPr>
          <w:trHeight w:val="369"/>
          <w:jc w:val="center"/>
        </w:trPr>
        <w:tc>
          <w:tcPr>
            <w:tcW w:w="1955" w:type="dxa"/>
            <w:vMerge/>
            <w:tcBorders>
              <w:left w:val="single" w:sz="4" w:space="0" w:color="auto"/>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left w:val="single" w:sz="4" w:space="0" w:color="auto"/>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федеральный бюджет</w:t>
            </w:r>
          </w:p>
        </w:tc>
        <w:tc>
          <w:tcPr>
            <w:tcW w:w="1402"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18"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r>
      <w:tr w:rsidR="007532C8" w:rsidRPr="007532C8" w:rsidTr="007532C8">
        <w:trPr>
          <w:trHeight w:val="369"/>
          <w:jc w:val="center"/>
        </w:trPr>
        <w:tc>
          <w:tcPr>
            <w:tcW w:w="1955" w:type="dxa"/>
            <w:vMerge/>
            <w:tcBorders>
              <w:left w:val="single" w:sz="4" w:space="0" w:color="auto"/>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left w:val="single" w:sz="4" w:space="0" w:color="auto"/>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республиканский бюд</w:t>
            </w:r>
            <w:r w:rsidRPr="007532C8">
              <w:rPr>
                <w:rFonts w:ascii="Times New Roman" w:hAnsi="Times New Roman"/>
                <w:color w:val="000000"/>
                <w:lang w:eastAsia="ru-RU"/>
              </w:rPr>
              <w:softHyphen/>
              <w:t>жета Рес</w:t>
            </w:r>
            <w:r w:rsidRPr="007532C8">
              <w:rPr>
                <w:rFonts w:ascii="Times New Roman" w:hAnsi="Times New Roman"/>
                <w:color w:val="000000"/>
                <w:lang w:eastAsia="ru-RU"/>
              </w:rPr>
              <w:softHyphen/>
              <w:t>публики Коми</w:t>
            </w:r>
          </w:p>
        </w:tc>
        <w:tc>
          <w:tcPr>
            <w:tcW w:w="1402"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136,4</w:t>
            </w:r>
          </w:p>
        </w:tc>
        <w:tc>
          <w:tcPr>
            <w:tcW w:w="1418"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0,0</w:t>
            </w:r>
          </w:p>
        </w:tc>
        <w:tc>
          <w:tcPr>
            <w:tcW w:w="1460"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118,6</w:t>
            </w:r>
          </w:p>
        </w:tc>
        <w:tc>
          <w:tcPr>
            <w:tcW w:w="146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0,0</w:t>
            </w: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0,0</w:t>
            </w: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0,0</w:t>
            </w:r>
          </w:p>
        </w:tc>
      </w:tr>
      <w:tr w:rsidR="007532C8" w:rsidRPr="007532C8" w:rsidTr="007532C8">
        <w:trPr>
          <w:trHeight w:val="172"/>
          <w:jc w:val="center"/>
        </w:trPr>
        <w:tc>
          <w:tcPr>
            <w:tcW w:w="1955" w:type="dxa"/>
            <w:vMerge/>
            <w:tcBorders>
              <w:left w:val="single" w:sz="4" w:space="0" w:color="auto"/>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left w:val="single" w:sz="4" w:space="0" w:color="auto"/>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бюджет муниципаль</w:t>
            </w:r>
            <w:r w:rsidRPr="007532C8">
              <w:rPr>
                <w:rFonts w:ascii="Times New Roman" w:hAnsi="Times New Roman"/>
                <w:color w:val="000000"/>
                <w:lang w:eastAsia="ru-RU"/>
              </w:rPr>
              <w:softHyphen/>
              <w:t>ного района «Ижем</w:t>
            </w:r>
            <w:r w:rsidRPr="007532C8">
              <w:rPr>
                <w:rFonts w:ascii="Times New Roman" w:hAnsi="Times New Roman"/>
                <w:color w:val="000000"/>
                <w:lang w:eastAsia="ru-RU"/>
              </w:rPr>
              <w:softHyphen/>
              <w:t>ский»*</w:t>
            </w:r>
          </w:p>
        </w:tc>
        <w:tc>
          <w:tcPr>
            <w:tcW w:w="1402"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289,1</w:t>
            </w:r>
          </w:p>
        </w:tc>
        <w:tc>
          <w:tcPr>
            <w:tcW w:w="1418"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371,1</w:t>
            </w:r>
          </w:p>
        </w:tc>
        <w:tc>
          <w:tcPr>
            <w:tcW w:w="1460"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429,5</w:t>
            </w:r>
          </w:p>
        </w:tc>
        <w:tc>
          <w:tcPr>
            <w:tcW w:w="146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305,0</w:t>
            </w: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305,0</w:t>
            </w: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0,0</w:t>
            </w:r>
          </w:p>
        </w:tc>
      </w:tr>
      <w:tr w:rsidR="007532C8" w:rsidRPr="007532C8" w:rsidTr="007532C8">
        <w:trPr>
          <w:trHeight w:val="172"/>
          <w:jc w:val="center"/>
        </w:trPr>
        <w:tc>
          <w:tcPr>
            <w:tcW w:w="1955" w:type="dxa"/>
            <w:vMerge/>
            <w:tcBorders>
              <w:left w:val="single" w:sz="4" w:space="0" w:color="auto"/>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left w:val="single" w:sz="4" w:space="0" w:color="auto"/>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eastAsia="Times New Roman" w:hAnsi="Times New Roman"/>
                <w:snapToGrid w:val="0"/>
                <w:color w:val="000000"/>
                <w:lang w:eastAsia="ru-RU"/>
              </w:rPr>
            </w:pPr>
            <w:r w:rsidRPr="007532C8">
              <w:rPr>
                <w:rFonts w:ascii="Times New Roman" w:eastAsia="Times New Roman" w:hAnsi="Times New Roman"/>
                <w:snapToGrid w:val="0"/>
                <w:color w:val="000000"/>
                <w:lang w:eastAsia="ru-RU"/>
              </w:rPr>
              <w:t>бюджет сельских посе</w:t>
            </w:r>
            <w:r w:rsidRPr="007532C8">
              <w:rPr>
                <w:rFonts w:ascii="Times New Roman" w:eastAsia="Times New Roman" w:hAnsi="Times New Roman"/>
                <w:snapToGrid w:val="0"/>
                <w:color w:val="000000"/>
                <w:lang w:eastAsia="ru-RU"/>
              </w:rPr>
              <w:softHyphen/>
              <w:t>лений**</w:t>
            </w:r>
          </w:p>
        </w:tc>
        <w:tc>
          <w:tcPr>
            <w:tcW w:w="1402"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18"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r>
      <w:tr w:rsidR="007532C8" w:rsidRPr="007532C8" w:rsidTr="007532C8">
        <w:trPr>
          <w:trHeight w:val="172"/>
          <w:jc w:val="center"/>
        </w:trPr>
        <w:tc>
          <w:tcPr>
            <w:tcW w:w="1955" w:type="dxa"/>
            <w:vMerge/>
            <w:tcBorders>
              <w:left w:val="single" w:sz="4" w:space="0" w:color="auto"/>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left w:val="single" w:sz="4" w:space="0" w:color="auto"/>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eastAsia="Times New Roman" w:hAnsi="Times New Roman"/>
                <w:snapToGrid w:val="0"/>
                <w:color w:val="000000"/>
                <w:lang w:eastAsia="ru-RU"/>
              </w:rPr>
            </w:pPr>
            <w:r w:rsidRPr="007532C8">
              <w:rPr>
                <w:rFonts w:ascii="Times New Roman" w:eastAsia="Times New Roman" w:hAnsi="Times New Roman"/>
                <w:snapToGrid w:val="0"/>
                <w:color w:val="000000"/>
                <w:lang w:eastAsia="ru-RU"/>
              </w:rPr>
              <w:t>государственные вне</w:t>
            </w:r>
            <w:r w:rsidRPr="007532C8">
              <w:rPr>
                <w:rFonts w:ascii="Times New Roman" w:eastAsia="Times New Roman" w:hAnsi="Times New Roman"/>
                <w:snapToGrid w:val="0"/>
                <w:color w:val="000000"/>
                <w:lang w:eastAsia="ru-RU"/>
              </w:rPr>
              <w:softHyphen/>
              <w:t>бюджетные фонды</w:t>
            </w:r>
          </w:p>
        </w:tc>
        <w:tc>
          <w:tcPr>
            <w:tcW w:w="1402"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18"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r>
      <w:tr w:rsidR="007532C8" w:rsidRPr="007532C8" w:rsidTr="007532C8">
        <w:trPr>
          <w:trHeight w:val="172"/>
          <w:jc w:val="center"/>
        </w:trPr>
        <w:tc>
          <w:tcPr>
            <w:tcW w:w="1955" w:type="dxa"/>
            <w:vMerge/>
            <w:tcBorders>
              <w:left w:val="single" w:sz="4" w:space="0" w:color="auto"/>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left w:val="single" w:sz="4" w:space="0" w:color="auto"/>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eastAsia="Times New Roman" w:hAnsi="Times New Roman"/>
                <w:snapToGrid w:val="0"/>
                <w:color w:val="000000"/>
                <w:lang w:eastAsia="ru-RU"/>
              </w:rPr>
            </w:pPr>
            <w:r w:rsidRPr="007532C8">
              <w:rPr>
                <w:rFonts w:ascii="Times New Roman" w:eastAsia="Times New Roman" w:hAnsi="Times New Roman"/>
                <w:snapToGrid w:val="0"/>
                <w:color w:val="000000"/>
                <w:lang w:eastAsia="ru-RU"/>
              </w:rPr>
              <w:t>юридические лица***</w:t>
            </w:r>
          </w:p>
        </w:tc>
        <w:tc>
          <w:tcPr>
            <w:tcW w:w="1402"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18"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r>
      <w:tr w:rsidR="007532C8" w:rsidRPr="007532C8" w:rsidTr="007532C8">
        <w:trPr>
          <w:trHeight w:val="172"/>
          <w:jc w:val="center"/>
        </w:trPr>
        <w:tc>
          <w:tcPr>
            <w:tcW w:w="1955" w:type="dxa"/>
            <w:vMerge/>
            <w:tcBorders>
              <w:left w:val="single" w:sz="4" w:space="0" w:color="auto"/>
              <w:bottom w:val="single" w:sz="4" w:space="0" w:color="auto"/>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left w:val="single" w:sz="4" w:space="0" w:color="auto"/>
              <w:bottom w:val="single" w:sz="4" w:space="0" w:color="auto"/>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 xml:space="preserve">средства от приносящей </w:t>
            </w:r>
            <w:r w:rsidRPr="007532C8">
              <w:rPr>
                <w:rFonts w:ascii="Times New Roman" w:hAnsi="Times New Roman"/>
                <w:color w:val="000000"/>
                <w:lang w:eastAsia="ru-RU"/>
              </w:rPr>
              <w:lastRenderedPageBreak/>
              <w:t>доход деятельности</w:t>
            </w:r>
          </w:p>
        </w:tc>
        <w:tc>
          <w:tcPr>
            <w:tcW w:w="1402"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18"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r>
      <w:tr w:rsidR="007532C8" w:rsidRPr="007532C8" w:rsidTr="007532C8">
        <w:trPr>
          <w:trHeight w:val="369"/>
          <w:jc w:val="center"/>
        </w:trPr>
        <w:tc>
          <w:tcPr>
            <w:tcW w:w="1955" w:type="dxa"/>
            <w:vMerge w:val="restart"/>
            <w:tcBorders>
              <w:top w:val="single" w:sz="4" w:space="0" w:color="auto"/>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lastRenderedPageBreak/>
              <w:t>Основное меро</w:t>
            </w:r>
            <w:r w:rsidRPr="007532C8">
              <w:rPr>
                <w:rFonts w:ascii="Times New Roman" w:hAnsi="Times New Roman"/>
                <w:color w:val="000000"/>
                <w:lang w:eastAsia="ru-RU"/>
              </w:rPr>
              <w:softHyphen/>
              <w:t>приятие 2.1.</w:t>
            </w:r>
          </w:p>
        </w:tc>
        <w:tc>
          <w:tcPr>
            <w:tcW w:w="2203" w:type="dxa"/>
            <w:vMerge w:val="restart"/>
            <w:tcBorders>
              <w:top w:val="single" w:sz="4" w:space="0" w:color="auto"/>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right="-72"/>
            </w:pPr>
            <w:r w:rsidRPr="007532C8">
              <w:rPr>
                <w:rFonts w:ascii="Times New Roman" w:hAnsi="Times New Roman"/>
              </w:rPr>
              <w:t>Оказание муници</w:t>
            </w:r>
            <w:r w:rsidRPr="007532C8">
              <w:rPr>
                <w:rFonts w:ascii="Times New Roman" w:hAnsi="Times New Roman"/>
              </w:rPr>
              <w:softHyphen/>
              <w:t>пальных услуг (вы</w:t>
            </w:r>
            <w:r w:rsidRPr="007532C8">
              <w:rPr>
                <w:rFonts w:ascii="Times New Roman" w:hAnsi="Times New Roman"/>
              </w:rPr>
              <w:softHyphen/>
              <w:t>полнение работ) уч</w:t>
            </w:r>
            <w:r w:rsidRPr="007532C8">
              <w:rPr>
                <w:rFonts w:ascii="Times New Roman" w:hAnsi="Times New Roman"/>
              </w:rPr>
              <w:softHyphen/>
              <w:t>реждениями куль</w:t>
            </w:r>
            <w:r w:rsidRPr="007532C8">
              <w:rPr>
                <w:rFonts w:ascii="Times New Roman" w:hAnsi="Times New Roman"/>
              </w:rPr>
              <w:softHyphen/>
              <w:t>турно-досугового типа</w:t>
            </w:r>
          </w:p>
          <w:p w:rsidR="007532C8" w:rsidRPr="007532C8" w:rsidRDefault="007532C8" w:rsidP="007532C8">
            <w:pPr>
              <w:spacing w:after="0" w:line="240" w:lineRule="auto"/>
              <w:ind w:left="1134"/>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Всего, в том числе:</w:t>
            </w:r>
          </w:p>
        </w:tc>
        <w:tc>
          <w:tcPr>
            <w:tcW w:w="1402"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b/>
                <w:color w:val="000000"/>
                <w:lang w:eastAsia="ru-RU"/>
              </w:rPr>
            </w:pPr>
            <w:r w:rsidRPr="007532C8">
              <w:rPr>
                <w:rFonts w:ascii="Times New Roman" w:hAnsi="Times New Roman"/>
                <w:b/>
                <w:color w:val="000000"/>
                <w:lang w:eastAsia="ru-RU"/>
              </w:rPr>
              <w:t>40 248,6</w:t>
            </w:r>
          </w:p>
        </w:tc>
        <w:tc>
          <w:tcPr>
            <w:tcW w:w="1418"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b/>
                <w:color w:val="000000"/>
                <w:lang w:eastAsia="ru-RU"/>
              </w:rPr>
            </w:pPr>
            <w:r w:rsidRPr="007532C8">
              <w:rPr>
                <w:rFonts w:ascii="Times New Roman" w:hAnsi="Times New Roman"/>
                <w:b/>
                <w:color w:val="000000"/>
                <w:lang w:eastAsia="ru-RU"/>
              </w:rPr>
              <w:t>41 625,2</w:t>
            </w:r>
          </w:p>
        </w:tc>
        <w:tc>
          <w:tcPr>
            <w:tcW w:w="1460"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b/>
                <w:color w:val="000000"/>
                <w:lang w:eastAsia="ru-RU"/>
              </w:rPr>
            </w:pPr>
            <w:r w:rsidRPr="007532C8">
              <w:rPr>
                <w:rFonts w:ascii="Times New Roman" w:hAnsi="Times New Roman"/>
                <w:b/>
                <w:color w:val="000000"/>
                <w:lang w:eastAsia="ru-RU"/>
              </w:rPr>
              <w:t>39 464,1</w:t>
            </w:r>
          </w:p>
        </w:tc>
        <w:tc>
          <w:tcPr>
            <w:tcW w:w="146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b/>
                <w:color w:val="000000"/>
                <w:lang w:eastAsia="ru-RU"/>
              </w:rPr>
            </w:pPr>
            <w:r w:rsidRPr="007532C8">
              <w:rPr>
                <w:rFonts w:ascii="Times New Roman" w:hAnsi="Times New Roman"/>
                <w:b/>
                <w:color w:val="000000"/>
                <w:lang w:eastAsia="ru-RU"/>
              </w:rPr>
              <w:t>27 413,7</w:t>
            </w: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b/>
                <w:color w:val="000000"/>
                <w:lang w:eastAsia="ru-RU"/>
              </w:rPr>
            </w:pPr>
            <w:r w:rsidRPr="007532C8">
              <w:rPr>
                <w:rFonts w:ascii="Times New Roman" w:hAnsi="Times New Roman"/>
                <w:b/>
                <w:color w:val="000000"/>
                <w:lang w:eastAsia="ru-RU"/>
              </w:rPr>
              <w:t>29 293,7</w:t>
            </w: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b/>
                <w:color w:val="000000"/>
                <w:lang w:eastAsia="ru-RU"/>
              </w:rPr>
            </w:pPr>
            <w:r w:rsidRPr="007532C8">
              <w:rPr>
                <w:rFonts w:ascii="Times New Roman" w:hAnsi="Times New Roman"/>
                <w:b/>
                <w:color w:val="000000"/>
                <w:lang w:eastAsia="ru-RU"/>
              </w:rPr>
              <w:t>0,0</w:t>
            </w:r>
          </w:p>
        </w:tc>
      </w:tr>
      <w:tr w:rsidR="007532C8" w:rsidRPr="007532C8" w:rsidTr="007532C8">
        <w:trPr>
          <w:trHeight w:val="369"/>
          <w:jc w:val="center"/>
        </w:trPr>
        <w:tc>
          <w:tcPr>
            <w:tcW w:w="1955" w:type="dxa"/>
            <w:vMerge/>
            <w:tcBorders>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федеральный бюджет</w:t>
            </w:r>
          </w:p>
        </w:tc>
        <w:tc>
          <w:tcPr>
            <w:tcW w:w="1402"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p>
        </w:tc>
        <w:tc>
          <w:tcPr>
            <w:tcW w:w="1418"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p>
        </w:tc>
      </w:tr>
      <w:tr w:rsidR="007532C8" w:rsidRPr="007532C8" w:rsidTr="007532C8">
        <w:trPr>
          <w:trHeight w:val="369"/>
          <w:jc w:val="center"/>
        </w:trPr>
        <w:tc>
          <w:tcPr>
            <w:tcW w:w="1955" w:type="dxa"/>
            <w:vMerge/>
            <w:tcBorders>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республиканский бюд</w:t>
            </w:r>
            <w:r w:rsidRPr="007532C8">
              <w:rPr>
                <w:rFonts w:ascii="Times New Roman" w:hAnsi="Times New Roman"/>
                <w:color w:val="000000"/>
                <w:lang w:eastAsia="ru-RU"/>
              </w:rPr>
              <w:softHyphen/>
              <w:t>жета Рес</w:t>
            </w:r>
            <w:r w:rsidRPr="007532C8">
              <w:rPr>
                <w:rFonts w:ascii="Times New Roman" w:hAnsi="Times New Roman"/>
                <w:color w:val="000000"/>
                <w:lang w:eastAsia="ru-RU"/>
              </w:rPr>
              <w:softHyphen/>
              <w:t>публики Коми</w:t>
            </w:r>
          </w:p>
        </w:tc>
        <w:tc>
          <w:tcPr>
            <w:tcW w:w="1402"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ind w:left="1134"/>
              <w:jc w:val="center"/>
              <w:rPr>
                <w:rFonts w:ascii="Times New Roman" w:hAnsi="Times New Roman"/>
                <w:color w:val="000000"/>
                <w:lang w:eastAsia="ru-RU"/>
              </w:rPr>
            </w:pPr>
          </w:p>
        </w:tc>
        <w:tc>
          <w:tcPr>
            <w:tcW w:w="1418"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ind w:left="1134"/>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ind w:left="1134"/>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ind w:left="1134"/>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ind w:left="1134"/>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ind w:left="1134"/>
              <w:jc w:val="center"/>
              <w:rPr>
                <w:rFonts w:ascii="Times New Roman" w:hAnsi="Times New Roman"/>
                <w:color w:val="000000"/>
                <w:lang w:eastAsia="ru-RU"/>
              </w:rPr>
            </w:pPr>
          </w:p>
        </w:tc>
      </w:tr>
      <w:tr w:rsidR="007532C8" w:rsidRPr="007532C8" w:rsidTr="007532C8">
        <w:trPr>
          <w:trHeight w:val="451"/>
          <w:jc w:val="center"/>
        </w:trPr>
        <w:tc>
          <w:tcPr>
            <w:tcW w:w="1955" w:type="dxa"/>
            <w:vMerge/>
            <w:tcBorders>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бюджет муниципаль</w:t>
            </w:r>
            <w:r w:rsidRPr="007532C8">
              <w:rPr>
                <w:rFonts w:ascii="Times New Roman" w:hAnsi="Times New Roman"/>
                <w:color w:val="000000"/>
                <w:lang w:eastAsia="ru-RU"/>
              </w:rPr>
              <w:softHyphen/>
              <w:t>ного района «Ижем</w:t>
            </w:r>
            <w:r w:rsidRPr="007532C8">
              <w:rPr>
                <w:rFonts w:ascii="Times New Roman" w:hAnsi="Times New Roman"/>
                <w:color w:val="000000"/>
                <w:lang w:eastAsia="ru-RU"/>
              </w:rPr>
              <w:softHyphen/>
              <w:t>ский»*</w:t>
            </w:r>
          </w:p>
        </w:tc>
        <w:tc>
          <w:tcPr>
            <w:tcW w:w="1402"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40 248,6</w:t>
            </w:r>
          </w:p>
        </w:tc>
        <w:tc>
          <w:tcPr>
            <w:tcW w:w="1418"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val="en-US" w:eastAsia="ru-RU"/>
              </w:rPr>
            </w:pPr>
            <w:r w:rsidRPr="007532C8">
              <w:rPr>
                <w:rFonts w:ascii="Times New Roman" w:hAnsi="Times New Roman"/>
                <w:color w:val="000000"/>
                <w:lang w:eastAsia="ru-RU"/>
              </w:rPr>
              <w:t>41 625,2</w:t>
            </w:r>
          </w:p>
        </w:tc>
        <w:tc>
          <w:tcPr>
            <w:tcW w:w="1460"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39 464,1</w:t>
            </w:r>
          </w:p>
        </w:tc>
        <w:tc>
          <w:tcPr>
            <w:tcW w:w="146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27 413,7</w:t>
            </w: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29 293,7</w:t>
            </w: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0,0</w:t>
            </w:r>
          </w:p>
        </w:tc>
      </w:tr>
      <w:tr w:rsidR="007532C8" w:rsidRPr="007532C8" w:rsidTr="007532C8">
        <w:trPr>
          <w:trHeight w:val="333"/>
          <w:jc w:val="center"/>
        </w:trPr>
        <w:tc>
          <w:tcPr>
            <w:tcW w:w="1955" w:type="dxa"/>
            <w:vMerge/>
            <w:tcBorders>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eastAsia="Times New Roman" w:hAnsi="Times New Roman"/>
                <w:snapToGrid w:val="0"/>
                <w:color w:val="000000"/>
                <w:lang w:eastAsia="ru-RU"/>
              </w:rPr>
            </w:pPr>
            <w:r w:rsidRPr="007532C8">
              <w:rPr>
                <w:rFonts w:ascii="Times New Roman" w:eastAsia="Times New Roman" w:hAnsi="Times New Roman"/>
                <w:snapToGrid w:val="0"/>
                <w:color w:val="000000"/>
                <w:lang w:eastAsia="ru-RU"/>
              </w:rPr>
              <w:t>бюджет сельских посе</w:t>
            </w:r>
            <w:r w:rsidRPr="007532C8">
              <w:rPr>
                <w:rFonts w:ascii="Times New Roman" w:eastAsia="Times New Roman" w:hAnsi="Times New Roman"/>
                <w:snapToGrid w:val="0"/>
                <w:color w:val="000000"/>
                <w:lang w:eastAsia="ru-RU"/>
              </w:rPr>
              <w:softHyphen/>
              <w:t>лений**</w:t>
            </w:r>
          </w:p>
        </w:tc>
        <w:tc>
          <w:tcPr>
            <w:tcW w:w="1402"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18"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r>
      <w:tr w:rsidR="007532C8" w:rsidRPr="007532C8" w:rsidTr="007532C8">
        <w:trPr>
          <w:trHeight w:val="451"/>
          <w:jc w:val="center"/>
        </w:trPr>
        <w:tc>
          <w:tcPr>
            <w:tcW w:w="1955" w:type="dxa"/>
            <w:vMerge/>
            <w:tcBorders>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eastAsia="Times New Roman" w:hAnsi="Times New Roman"/>
                <w:snapToGrid w:val="0"/>
                <w:color w:val="000000"/>
                <w:lang w:eastAsia="ru-RU"/>
              </w:rPr>
            </w:pPr>
            <w:r w:rsidRPr="007532C8">
              <w:rPr>
                <w:rFonts w:ascii="Times New Roman" w:eastAsia="Times New Roman" w:hAnsi="Times New Roman"/>
                <w:snapToGrid w:val="0"/>
                <w:color w:val="000000"/>
                <w:lang w:eastAsia="ru-RU"/>
              </w:rPr>
              <w:t>государственные вне</w:t>
            </w:r>
            <w:r w:rsidRPr="007532C8">
              <w:rPr>
                <w:rFonts w:ascii="Times New Roman" w:eastAsia="Times New Roman" w:hAnsi="Times New Roman"/>
                <w:snapToGrid w:val="0"/>
                <w:color w:val="000000"/>
                <w:lang w:eastAsia="ru-RU"/>
              </w:rPr>
              <w:softHyphen/>
              <w:t>бюджетные фонды</w:t>
            </w:r>
          </w:p>
        </w:tc>
        <w:tc>
          <w:tcPr>
            <w:tcW w:w="1402"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18"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r>
      <w:tr w:rsidR="007532C8" w:rsidRPr="007532C8" w:rsidTr="007532C8">
        <w:trPr>
          <w:trHeight w:val="347"/>
          <w:jc w:val="center"/>
        </w:trPr>
        <w:tc>
          <w:tcPr>
            <w:tcW w:w="1955" w:type="dxa"/>
            <w:vMerge/>
            <w:tcBorders>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eastAsia="Times New Roman" w:hAnsi="Times New Roman"/>
                <w:snapToGrid w:val="0"/>
                <w:color w:val="000000"/>
                <w:lang w:eastAsia="ru-RU"/>
              </w:rPr>
            </w:pPr>
            <w:r w:rsidRPr="007532C8">
              <w:rPr>
                <w:rFonts w:ascii="Times New Roman" w:eastAsia="Times New Roman" w:hAnsi="Times New Roman"/>
                <w:snapToGrid w:val="0"/>
                <w:color w:val="000000"/>
                <w:lang w:eastAsia="ru-RU"/>
              </w:rPr>
              <w:t>юридические лица***</w:t>
            </w:r>
          </w:p>
        </w:tc>
        <w:tc>
          <w:tcPr>
            <w:tcW w:w="1402"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18"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r>
      <w:tr w:rsidR="007532C8" w:rsidRPr="007532C8" w:rsidTr="007532C8">
        <w:trPr>
          <w:trHeight w:val="451"/>
          <w:jc w:val="center"/>
        </w:trPr>
        <w:tc>
          <w:tcPr>
            <w:tcW w:w="1955" w:type="dxa"/>
            <w:vMerge/>
            <w:tcBorders>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средства от приносящей доход деятельности</w:t>
            </w:r>
          </w:p>
        </w:tc>
        <w:tc>
          <w:tcPr>
            <w:tcW w:w="1402"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18"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r>
      <w:tr w:rsidR="007532C8" w:rsidRPr="007532C8" w:rsidTr="007532C8">
        <w:trPr>
          <w:trHeight w:val="246"/>
          <w:jc w:val="center"/>
        </w:trPr>
        <w:tc>
          <w:tcPr>
            <w:tcW w:w="1955" w:type="dxa"/>
            <w:vMerge w:val="restart"/>
            <w:tcBorders>
              <w:top w:val="nil"/>
              <w:left w:val="single" w:sz="4" w:space="0" w:color="auto"/>
              <w:bottom w:val="single" w:sz="4" w:space="0" w:color="000000"/>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Основное меро</w:t>
            </w:r>
            <w:r w:rsidRPr="007532C8">
              <w:rPr>
                <w:rFonts w:ascii="Times New Roman" w:hAnsi="Times New Roman"/>
                <w:color w:val="000000"/>
                <w:lang w:eastAsia="ru-RU"/>
              </w:rPr>
              <w:softHyphen/>
              <w:t xml:space="preserve">приятие 2.2. </w:t>
            </w:r>
          </w:p>
        </w:tc>
        <w:tc>
          <w:tcPr>
            <w:tcW w:w="2203" w:type="dxa"/>
            <w:vMerge w:val="restart"/>
            <w:tcBorders>
              <w:top w:val="nil"/>
              <w:left w:val="single" w:sz="4" w:space="0" w:color="auto"/>
              <w:bottom w:val="single" w:sz="4" w:space="0" w:color="000000"/>
              <w:right w:val="single" w:sz="4" w:space="0" w:color="auto"/>
            </w:tcBorders>
            <w:shd w:val="clear" w:color="auto" w:fill="auto"/>
            <w:vAlign w:val="center"/>
          </w:tcPr>
          <w:p w:rsidR="007532C8" w:rsidRPr="007532C8" w:rsidRDefault="007532C8" w:rsidP="007532C8">
            <w:pPr>
              <w:spacing w:after="0" w:line="240" w:lineRule="auto"/>
              <w:ind w:right="-72"/>
              <w:rPr>
                <w:rFonts w:ascii="Times New Roman" w:hAnsi="Times New Roman"/>
                <w:color w:val="000000"/>
                <w:lang w:eastAsia="ru-RU"/>
              </w:rPr>
            </w:pPr>
            <w:r w:rsidRPr="007532C8">
              <w:rPr>
                <w:rFonts w:ascii="Times New Roman" w:hAnsi="Times New Roman"/>
              </w:rPr>
              <w:t>Поддержка художе</w:t>
            </w:r>
            <w:r w:rsidRPr="007532C8">
              <w:rPr>
                <w:rFonts w:ascii="Times New Roman" w:hAnsi="Times New Roman"/>
              </w:rPr>
              <w:softHyphen/>
              <w:t>ственного народного творчества, сохране</w:t>
            </w:r>
            <w:r w:rsidRPr="007532C8">
              <w:rPr>
                <w:rFonts w:ascii="Times New Roman" w:hAnsi="Times New Roman"/>
              </w:rPr>
              <w:softHyphen/>
              <w:t>ние традиционной культуры</w:t>
            </w: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Всего, в том числе:</w:t>
            </w:r>
          </w:p>
        </w:tc>
        <w:tc>
          <w:tcPr>
            <w:tcW w:w="1402"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b/>
                <w:color w:val="000000"/>
                <w:lang w:eastAsia="ru-RU"/>
              </w:rPr>
            </w:pPr>
            <w:r w:rsidRPr="007532C8">
              <w:rPr>
                <w:rFonts w:ascii="Times New Roman" w:hAnsi="Times New Roman"/>
                <w:b/>
                <w:color w:val="000000"/>
                <w:lang w:eastAsia="ru-RU"/>
              </w:rPr>
              <w:t>2 186,5</w:t>
            </w:r>
          </w:p>
        </w:tc>
        <w:tc>
          <w:tcPr>
            <w:tcW w:w="1418"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b/>
                <w:color w:val="000000"/>
                <w:lang w:eastAsia="ru-RU"/>
              </w:rPr>
            </w:pPr>
            <w:r w:rsidRPr="007532C8">
              <w:rPr>
                <w:rFonts w:ascii="Times New Roman" w:hAnsi="Times New Roman"/>
                <w:b/>
                <w:color w:val="000000"/>
                <w:lang w:eastAsia="ru-RU"/>
              </w:rPr>
              <w:t>1 633,8</w:t>
            </w:r>
          </w:p>
        </w:tc>
        <w:tc>
          <w:tcPr>
            <w:tcW w:w="1460"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b/>
                <w:color w:val="000000"/>
                <w:lang w:eastAsia="ru-RU"/>
              </w:rPr>
            </w:pPr>
            <w:r w:rsidRPr="007532C8">
              <w:rPr>
                <w:rFonts w:ascii="Times New Roman" w:hAnsi="Times New Roman"/>
                <w:b/>
                <w:color w:val="000000"/>
                <w:lang w:eastAsia="ru-RU"/>
              </w:rPr>
              <w:t>862,5</w:t>
            </w:r>
          </w:p>
        </w:tc>
        <w:tc>
          <w:tcPr>
            <w:tcW w:w="146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b/>
                <w:color w:val="000000"/>
                <w:lang w:eastAsia="ru-RU"/>
              </w:rPr>
            </w:pPr>
            <w:r w:rsidRPr="007532C8">
              <w:rPr>
                <w:rFonts w:ascii="Times New Roman" w:hAnsi="Times New Roman"/>
                <w:b/>
                <w:color w:val="000000"/>
                <w:lang w:eastAsia="ru-RU"/>
              </w:rPr>
              <w:t>500,0</w:t>
            </w: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b/>
                <w:color w:val="000000"/>
                <w:lang w:eastAsia="ru-RU"/>
              </w:rPr>
            </w:pPr>
            <w:r w:rsidRPr="007532C8">
              <w:rPr>
                <w:rFonts w:ascii="Times New Roman" w:hAnsi="Times New Roman"/>
                <w:b/>
                <w:color w:val="000000"/>
                <w:lang w:eastAsia="ru-RU"/>
              </w:rPr>
              <w:t>500,0</w:t>
            </w: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b/>
                <w:color w:val="000000"/>
                <w:lang w:eastAsia="ru-RU"/>
              </w:rPr>
            </w:pPr>
            <w:r w:rsidRPr="007532C8">
              <w:rPr>
                <w:rFonts w:ascii="Times New Roman" w:hAnsi="Times New Roman"/>
                <w:b/>
                <w:color w:val="000000"/>
                <w:lang w:eastAsia="ru-RU"/>
              </w:rPr>
              <w:t>0,0</w:t>
            </w:r>
          </w:p>
        </w:tc>
      </w:tr>
      <w:tr w:rsidR="007532C8" w:rsidRPr="007532C8" w:rsidTr="007532C8">
        <w:trPr>
          <w:trHeight w:val="293"/>
          <w:jc w:val="center"/>
        </w:trPr>
        <w:tc>
          <w:tcPr>
            <w:tcW w:w="1955" w:type="dxa"/>
            <w:vMerge/>
            <w:tcBorders>
              <w:top w:val="nil"/>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top w:val="nil"/>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федеральный бюджет</w:t>
            </w:r>
          </w:p>
        </w:tc>
        <w:tc>
          <w:tcPr>
            <w:tcW w:w="1402"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18"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r>
      <w:tr w:rsidR="007532C8" w:rsidRPr="007532C8" w:rsidTr="007532C8">
        <w:trPr>
          <w:trHeight w:val="413"/>
          <w:jc w:val="center"/>
        </w:trPr>
        <w:tc>
          <w:tcPr>
            <w:tcW w:w="1955" w:type="dxa"/>
            <w:vMerge/>
            <w:tcBorders>
              <w:top w:val="nil"/>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top w:val="nil"/>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республиканский бюд</w:t>
            </w:r>
            <w:r w:rsidRPr="007532C8">
              <w:rPr>
                <w:rFonts w:ascii="Times New Roman" w:hAnsi="Times New Roman"/>
                <w:color w:val="000000"/>
                <w:lang w:eastAsia="ru-RU"/>
              </w:rPr>
              <w:softHyphen/>
              <w:t>жета Рес</w:t>
            </w:r>
            <w:r w:rsidRPr="007532C8">
              <w:rPr>
                <w:rFonts w:ascii="Times New Roman" w:hAnsi="Times New Roman"/>
                <w:color w:val="000000"/>
                <w:lang w:eastAsia="ru-RU"/>
              </w:rPr>
              <w:softHyphen/>
              <w:t>публики Коми</w:t>
            </w:r>
          </w:p>
        </w:tc>
        <w:tc>
          <w:tcPr>
            <w:tcW w:w="1402"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ind w:left="-108"/>
              <w:jc w:val="center"/>
              <w:rPr>
                <w:rFonts w:ascii="Times New Roman" w:hAnsi="Times New Roman"/>
                <w:color w:val="000000"/>
                <w:lang w:eastAsia="ru-RU"/>
              </w:rPr>
            </w:pPr>
            <w:r w:rsidRPr="007532C8">
              <w:rPr>
                <w:rFonts w:ascii="Times New Roman" w:hAnsi="Times New Roman"/>
                <w:color w:val="000000"/>
                <w:lang w:eastAsia="ru-RU"/>
              </w:rPr>
              <w:t>1 000,0</w:t>
            </w:r>
          </w:p>
        </w:tc>
        <w:tc>
          <w:tcPr>
            <w:tcW w:w="1418"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ind w:left="-93"/>
              <w:jc w:val="center"/>
              <w:rPr>
                <w:rFonts w:ascii="Times New Roman" w:hAnsi="Times New Roman"/>
                <w:color w:val="000000"/>
                <w:lang w:eastAsia="ru-RU"/>
              </w:rPr>
            </w:pPr>
            <w:r w:rsidRPr="007532C8">
              <w:rPr>
                <w:rFonts w:ascii="Times New Roman" w:hAnsi="Times New Roman"/>
                <w:color w:val="000000"/>
                <w:lang w:eastAsia="ru-RU"/>
              </w:rPr>
              <w:t>0,0</w:t>
            </w:r>
          </w:p>
        </w:tc>
        <w:tc>
          <w:tcPr>
            <w:tcW w:w="146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0,0</w:t>
            </w:r>
          </w:p>
        </w:tc>
        <w:tc>
          <w:tcPr>
            <w:tcW w:w="146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ind w:left="-22"/>
              <w:jc w:val="center"/>
              <w:rPr>
                <w:rFonts w:ascii="Times New Roman" w:hAnsi="Times New Roman"/>
                <w:color w:val="000000"/>
                <w:lang w:eastAsia="ru-RU"/>
              </w:rPr>
            </w:pPr>
            <w:r w:rsidRPr="007532C8">
              <w:rPr>
                <w:rFonts w:ascii="Times New Roman" w:hAnsi="Times New Roman"/>
                <w:color w:val="000000"/>
                <w:lang w:eastAsia="ru-RU"/>
              </w:rPr>
              <w:t>0,0</w:t>
            </w: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ind w:left="-22"/>
              <w:jc w:val="center"/>
              <w:rPr>
                <w:rFonts w:ascii="Times New Roman" w:hAnsi="Times New Roman"/>
                <w:color w:val="000000"/>
                <w:lang w:eastAsia="ru-RU"/>
              </w:rPr>
            </w:pPr>
            <w:r w:rsidRPr="007532C8">
              <w:rPr>
                <w:rFonts w:ascii="Times New Roman" w:hAnsi="Times New Roman"/>
                <w:color w:val="000000"/>
                <w:lang w:eastAsia="ru-RU"/>
              </w:rPr>
              <w:t>0,0</w:t>
            </w: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ind w:left="-22"/>
              <w:jc w:val="center"/>
              <w:rPr>
                <w:rFonts w:ascii="Times New Roman" w:hAnsi="Times New Roman"/>
                <w:color w:val="000000"/>
                <w:lang w:eastAsia="ru-RU"/>
              </w:rPr>
            </w:pPr>
            <w:r w:rsidRPr="007532C8">
              <w:rPr>
                <w:rFonts w:ascii="Times New Roman" w:hAnsi="Times New Roman"/>
                <w:color w:val="000000"/>
                <w:lang w:eastAsia="ru-RU"/>
              </w:rPr>
              <w:t>0,0</w:t>
            </w:r>
          </w:p>
        </w:tc>
      </w:tr>
      <w:tr w:rsidR="007532C8" w:rsidRPr="007532C8" w:rsidTr="007532C8">
        <w:trPr>
          <w:trHeight w:val="516"/>
          <w:jc w:val="center"/>
        </w:trPr>
        <w:tc>
          <w:tcPr>
            <w:tcW w:w="1955" w:type="dxa"/>
            <w:vMerge/>
            <w:tcBorders>
              <w:top w:val="nil"/>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top w:val="nil"/>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бюджет муниципаль</w:t>
            </w:r>
            <w:r w:rsidRPr="007532C8">
              <w:rPr>
                <w:rFonts w:ascii="Times New Roman" w:hAnsi="Times New Roman"/>
                <w:color w:val="000000"/>
                <w:lang w:eastAsia="ru-RU"/>
              </w:rPr>
              <w:softHyphen/>
              <w:t>ного района «Ижем</w:t>
            </w:r>
            <w:r w:rsidRPr="007532C8">
              <w:rPr>
                <w:rFonts w:ascii="Times New Roman" w:hAnsi="Times New Roman"/>
                <w:color w:val="000000"/>
                <w:lang w:eastAsia="ru-RU"/>
              </w:rPr>
              <w:softHyphen/>
              <w:t>ский»*</w:t>
            </w:r>
          </w:p>
        </w:tc>
        <w:tc>
          <w:tcPr>
            <w:tcW w:w="1402"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786,5</w:t>
            </w:r>
          </w:p>
        </w:tc>
        <w:tc>
          <w:tcPr>
            <w:tcW w:w="1418"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1 333,8</w:t>
            </w:r>
          </w:p>
        </w:tc>
        <w:tc>
          <w:tcPr>
            <w:tcW w:w="1460"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862,5</w:t>
            </w:r>
          </w:p>
        </w:tc>
        <w:tc>
          <w:tcPr>
            <w:tcW w:w="146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500,0</w:t>
            </w: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500,0</w:t>
            </w: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0,0</w:t>
            </w:r>
          </w:p>
        </w:tc>
      </w:tr>
      <w:tr w:rsidR="007532C8" w:rsidRPr="007532C8" w:rsidTr="007532C8">
        <w:trPr>
          <w:trHeight w:val="385"/>
          <w:jc w:val="center"/>
        </w:trPr>
        <w:tc>
          <w:tcPr>
            <w:tcW w:w="1955" w:type="dxa"/>
            <w:vMerge/>
            <w:tcBorders>
              <w:top w:val="nil"/>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top w:val="nil"/>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eastAsia="Times New Roman" w:hAnsi="Times New Roman"/>
                <w:snapToGrid w:val="0"/>
                <w:color w:val="000000"/>
                <w:lang w:eastAsia="ru-RU"/>
              </w:rPr>
            </w:pPr>
            <w:r w:rsidRPr="007532C8">
              <w:rPr>
                <w:rFonts w:ascii="Times New Roman" w:eastAsia="Times New Roman" w:hAnsi="Times New Roman"/>
                <w:snapToGrid w:val="0"/>
                <w:color w:val="000000"/>
                <w:lang w:eastAsia="ru-RU"/>
              </w:rPr>
              <w:t>бюджет сельских посе</w:t>
            </w:r>
            <w:r w:rsidRPr="007532C8">
              <w:rPr>
                <w:rFonts w:ascii="Times New Roman" w:eastAsia="Times New Roman" w:hAnsi="Times New Roman"/>
                <w:snapToGrid w:val="0"/>
                <w:color w:val="000000"/>
                <w:lang w:eastAsia="ru-RU"/>
              </w:rPr>
              <w:softHyphen/>
              <w:t>лений**</w:t>
            </w:r>
          </w:p>
        </w:tc>
        <w:tc>
          <w:tcPr>
            <w:tcW w:w="1402"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p>
        </w:tc>
        <w:tc>
          <w:tcPr>
            <w:tcW w:w="1418"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p>
        </w:tc>
      </w:tr>
      <w:tr w:rsidR="007532C8" w:rsidRPr="007532C8" w:rsidTr="007532C8">
        <w:trPr>
          <w:trHeight w:val="405"/>
          <w:jc w:val="center"/>
        </w:trPr>
        <w:tc>
          <w:tcPr>
            <w:tcW w:w="1955" w:type="dxa"/>
            <w:vMerge/>
            <w:tcBorders>
              <w:top w:val="nil"/>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top w:val="nil"/>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eastAsia="Times New Roman" w:hAnsi="Times New Roman"/>
                <w:snapToGrid w:val="0"/>
                <w:color w:val="000000"/>
                <w:lang w:eastAsia="ru-RU"/>
              </w:rPr>
            </w:pPr>
            <w:r w:rsidRPr="007532C8">
              <w:rPr>
                <w:rFonts w:ascii="Times New Roman" w:eastAsia="Times New Roman" w:hAnsi="Times New Roman"/>
                <w:snapToGrid w:val="0"/>
                <w:color w:val="000000"/>
                <w:lang w:eastAsia="ru-RU"/>
              </w:rPr>
              <w:t>государственные вне</w:t>
            </w:r>
            <w:r w:rsidRPr="007532C8">
              <w:rPr>
                <w:rFonts w:ascii="Times New Roman" w:eastAsia="Times New Roman" w:hAnsi="Times New Roman"/>
                <w:snapToGrid w:val="0"/>
                <w:color w:val="000000"/>
                <w:lang w:eastAsia="ru-RU"/>
              </w:rPr>
              <w:softHyphen/>
              <w:t>бюджетные фонды</w:t>
            </w:r>
          </w:p>
        </w:tc>
        <w:tc>
          <w:tcPr>
            <w:tcW w:w="1402"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p>
        </w:tc>
        <w:tc>
          <w:tcPr>
            <w:tcW w:w="1418"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p>
        </w:tc>
      </w:tr>
      <w:tr w:rsidR="007532C8" w:rsidRPr="007532C8" w:rsidTr="007532C8">
        <w:trPr>
          <w:trHeight w:val="335"/>
          <w:jc w:val="center"/>
        </w:trPr>
        <w:tc>
          <w:tcPr>
            <w:tcW w:w="1955" w:type="dxa"/>
            <w:vMerge/>
            <w:tcBorders>
              <w:top w:val="nil"/>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top w:val="nil"/>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eastAsia="Times New Roman" w:hAnsi="Times New Roman"/>
                <w:snapToGrid w:val="0"/>
                <w:color w:val="000000"/>
                <w:lang w:eastAsia="ru-RU"/>
              </w:rPr>
            </w:pPr>
            <w:r w:rsidRPr="007532C8">
              <w:rPr>
                <w:rFonts w:ascii="Times New Roman" w:eastAsia="Times New Roman" w:hAnsi="Times New Roman"/>
                <w:snapToGrid w:val="0"/>
                <w:color w:val="000000"/>
                <w:lang w:eastAsia="ru-RU"/>
              </w:rPr>
              <w:t>юридические лица***</w:t>
            </w:r>
          </w:p>
        </w:tc>
        <w:tc>
          <w:tcPr>
            <w:tcW w:w="1402"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p>
        </w:tc>
        <w:tc>
          <w:tcPr>
            <w:tcW w:w="1418"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p>
        </w:tc>
      </w:tr>
      <w:tr w:rsidR="007532C8" w:rsidRPr="007532C8" w:rsidTr="007532C8">
        <w:trPr>
          <w:trHeight w:val="425"/>
          <w:jc w:val="center"/>
        </w:trPr>
        <w:tc>
          <w:tcPr>
            <w:tcW w:w="1955" w:type="dxa"/>
            <w:vMerge/>
            <w:tcBorders>
              <w:top w:val="nil"/>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top w:val="nil"/>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средства от приносящей доход деятельности</w:t>
            </w:r>
          </w:p>
        </w:tc>
        <w:tc>
          <w:tcPr>
            <w:tcW w:w="1402"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400,0</w:t>
            </w:r>
          </w:p>
        </w:tc>
        <w:tc>
          <w:tcPr>
            <w:tcW w:w="1418"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300,0</w:t>
            </w:r>
          </w:p>
        </w:tc>
        <w:tc>
          <w:tcPr>
            <w:tcW w:w="1460"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0,0</w:t>
            </w:r>
          </w:p>
        </w:tc>
        <w:tc>
          <w:tcPr>
            <w:tcW w:w="146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0,0</w:t>
            </w: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0,0</w:t>
            </w: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0,0</w:t>
            </w:r>
          </w:p>
        </w:tc>
      </w:tr>
      <w:tr w:rsidR="007532C8" w:rsidRPr="007532C8" w:rsidTr="007532C8">
        <w:trPr>
          <w:trHeight w:val="319"/>
          <w:jc w:val="center"/>
        </w:trPr>
        <w:tc>
          <w:tcPr>
            <w:tcW w:w="1955" w:type="dxa"/>
            <w:vMerge w:val="restart"/>
            <w:tcBorders>
              <w:top w:val="nil"/>
              <w:left w:val="single" w:sz="4" w:space="0" w:color="auto"/>
              <w:right w:val="single" w:sz="4" w:space="0" w:color="auto"/>
            </w:tcBorders>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Основное меро</w:t>
            </w:r>
            <w:r w:rsidRPr="007532C8">
              <w:rPr>
                <w:rFonts w:ascii="Times New Roman" w:hAnsi="Times New Roman"/>
                <w:color w:val="000000"/>
                <w:lang w:eastAsia="ru-RU"/>
              </w:rPr>
              <w:softHyphen/>
              <w:t xml:space="preserve">приятие 2.3. </w:t>
            </w:r>
          </w:p>
        </w:tc>
        <w:tc>
          <w:tcPr>
            <w:tcW w:w="2203" w:type="dxa"/>
            <w:vMerge w:val="restart"/>
            <w:tcBorders>
              <w:top w:val="nil"/>
              <w:left w:val="single" w:sz="4" w:space="0" w:color="auto"/>
              <w:right w:val="single" w:sz="4" w:space="0" w:color="auto"/>
            </w:tcBorders>
            <w:vAlign w:val="center"/>
          </w:tcPr>
          <w:p w:rsidR="007532C8" w:rsidRPr="007532C8" w:rsidRDefault="007532C8" w:rsidP="007532C8">
            <w:pPr>
              <w:spacing w:after="0" w:line="240" w:lineRule="auto"/>
              <w:ind w:right="-72"/>
            </w:pPr>
            <w:r w:rsidRPr="007532C8">
              <w:rPr>
                <w:rFonts w:ascii="Times New Roman" w:hAnsi="Times New Roman"/>
              </w:rPr>
              <w:t>Стимулирование деятельности и по</w:t>
            </w:r>
            <w:r w:rsidRPr="007532C8">
              <w:rPr>
                <w:rFonts w:ascii="Times New Roman" w:hAnsi="Times New Roman"/>
              </w:rPr>
              <w:softHyphen/>
              <w:t>вышение профессио</w:t>
            </w:r>
            <w:r w:rsidRPr="007532C8">
              <w:rPr>
                <w:rFonts w:ascii="Times New Roman" w:hAnsi="Times New Roman"/>
              </w:rPr>
              <w:softHyphen/>
              <w:t>нальной компетент</w:t>
            </w:r>
            <w:r w:rsidRPr="007532C8">
              <w:rPr>
                <w:rFonts w:ascii="Times New Roman" w:hAnsi="Times New Roman"/>
              </w:rPr>
              <w:softHyphen/>
            </w:r>
            <w:r w:rsidRPr="007532C8">
              <w:rPr>
                <w:rFonts w:ascii="Times New Roman" w:hAnsi="Times New Roman"/>
              </w:rPr>
              <w:lastRenderedPageBreak/>
              <w:t>ности работников учреждений куль</w:t>
            </w:r>
            <w:r w:rsidRPr="007532C8">
              <w:rPr>
                <w:rFonts w:ascii="Times New Roman" w:hAnsi="Times New Roman"/>
              </w:rPr>
              <w:softHyphen/>
              <w:t>туры и искусства</w:t>
            </w:r>
          </w:p>
          <w:p w:rsidR="007532C8" w:rsidRPr="007532C8" w:rsidRDefault="007532C8" w:rsidP="007532C8">
            <w:pPr>
              <w:spacing w:after="0" w:line="240" w:lineRule="auto"/>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lastRenderedPageBreak/>
              <w:t>Всего, в том числе:</w:t>
            </w:r>
          </w:p>
        </w:tc>
        <w:tc>
          <w:tcPr>
            <w:tcW w:w="1402"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b/>
                <w:color w:val="000000"/>
                <w:lang w:eastAsia="ru-RU"/>
              </w:rPr>
            </w:pPr>
            <w:r w:rsidRPr="007532C8">
              <w:rPr>
                <w:rFonts w:ascii="Times New Roman" w:hAnsi="Times New Roman"/>
                <w:b/>
                <w:color w:val="000000"/>
                <w:lang w:eastAsia="ru-RU"/>
              </w:rPr>
              <w:t>29,4</w:t>
            </w:r>
          </w:p>
        </w:tc>
        <w:tc>
          <w:tcPr>
            <w:tcW w:w="1418"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b/>
                <w:color w:val="000000"/>
                <w:lang w:eastAsia="ru-RU"/>
              </w:rPr>
            </w:pPr>
            <w:r w:rsidRPr="007532C8">
              <w:rPr>
                <w:rFonts w:ascii="Times New Roman" w:hAnsi="Times New Roman"/>
                <w:b/>
                <w:color w:val="000000"/>
                <w:lang w:eastAsia="ru-RU"/>
              </w:rPr>
              <w:t>40,0</w:t>
            </w:r>
          </w:p>
        </w:tc>
        <w:tc>
          <w:tcPr>
            <w:tcW w:w="1460"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b/>
                <w:color w:val="000000"/>
                <w:lang w:eastAsia="ru-RU"/>
              </w:rPr>
            </w:pPr>
            <w:r w:rsidRPr="007532C8">
              <w:rPr>
                <w:rFonts w:ascii="Times New Roman" w:hAnsi="Times New Roman"/>
                <w:b/>
                <w:color w:val="000000"/>
                <w:lang w:eastAsia="ru-RU"/>
              </w:rPr>
              <w:t>123,0</w:t>
            </w:r>
          </w:p>
        </w:tc>
        <w:tc>
          <w:tcPr>
            <w:tcW w:w="146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b/>
                <w:color w:val="000000"/>
                <w:lang w:eastAsia="ru-RU"/>
              </w:rPr>
            </w:pPr>
            <w:r w:rsidRPr="007532C8">
              <w:rPr>
                <w:rFonts w:ascii="Times New Roman" w:hAnsi="Times New Roman"/>
                <w:b/>
                <w:color w:val="000000"/>
                <w:lang w:eastAsia="ru-RU"/>
              </w:rPr>
              <w:t>50,0</w:t>
            </w: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b/>
                <w:color w:val="000000"/>
                <w:lang w:eastAsia="ru-RU"/>
              </w:rPr>
            </w:pPr>
            <w:r w:rsidRPr="007532C8">
              <w:rPr>
                <w:rFonts w:ascii="Times New Roman" w:hAnsi="Times New Roman"/>
                <w:b/>
                <w:color w:val="000000"/>
                <w:lang w:eastAsia="ru-RU"/>
              </w:rPr>
              <w:t>50,0</w:t>
            </w: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b/>
                <w:color w:val="000000"/>
                <w:lang w:eastAsia="ru-RU"/>
              </w:rPr>
            </w:pPr>
            <w:r w:rsidRPr="007532C8">
              <w:rPr>
                <w:rFonts w:ascii="Times New Roman" w:hAnsi="Times New Roman"/>
                <w:b/>
                <w:color w:val="000000"/>
                <w:lang w:eastAsia="ru-RU"/>
              </w:rPr>
              <w:t>0,0</w:t>
            </w:r>
          </w:p>
        </w:tc>
      </w:tr>
      <w:tr w:rsidR="007532C8" w:rsidRPr="007532C8" w:rsidTr="007532C8">
        <w:trPr>
          <w:trHeight w:val="281"/>
          <w:jc w:val="center"/>
        </w:trPr>
        <w:tc>
          <w:tcPr>
            <w:tcW w:w="1955" w:type="dxa"/>
            <w:vMerge/>
            <w:tcBorders>
              <w:left w:val="single" w:sz="4" w:space="0" w:color="auto"/>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left w:val="single" w:sz="4" w:space="0" w:color="auto"/>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федеральный бюджет</w:t>
            </w:r>
          </w:p>
        </w:tc>
        <w:tc>
          <w:tcPr>
            <w:tcW w:w="1402"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0,0</w:t>
            </w:r>
          </w:p>
        </w:tc>
        <w:tc>
          <w:tcPr>
            <w:tcW w:w="1418"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0,0</w:t>
            </w:r>
          </w:p>
        </w:tc>
        <w:tc>
          <w:tcPr>
            <w:tcW w:w="1460"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50,0</w:t>
            </w:r>
          </w:p>
        </w:tc>
        <w:tc>
          <w:tcPr>
            <w:tcW w:w="146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0,0</w:t>
            </w: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0,0</w:t>
            </w: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0,0</w:t>
            </w:r>
          </w:p>
        </w:tc>
      </w:tr>
      <w:tr w:rsidR="007532C8" w:rsidRPr="007532C8" w:rsidTr="007532C8">
        <w:trPr>
          <w:trHeight w:val="359"/>
          <w:jc w:val="center"/>
        </w:trPr>
        <w:tc>
          <w:tcPr>
            <w:tcW w:w="1955" w:type="dxa"/>
            <w:vMerge/>
            <w:tcBorders>
              <w:left w:val="single" w:sz="4" w:space="0" w:color="auto"/>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left w:val="single" w:sz="4" w:space="0" w:color="auto"/>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республиканский бюд</w:t>
            </w:r>
            <w:r w:rsidRPr="007532C8">
              <w:rPr>
                <w:rFonts w:ascii="Times New Roman" w:hAnsi="Times New Roman"/>
                <w:color w:val="000000"/>
                <w:lang w:eastAsia="ru-RU"/>
              </w:rPr>
              <w:softHyphen/>
              <w:t>жета Рес</w:t>
            </w:r>
            <w:r w:rsidRPr="007532C8">
              <w:rPr>
                <w:rFonts w:ascii="Times New Roman" w:hAnsi="Times New Roman"/>
                <w:color w:val="000000"/>
                <w:lang w:eastAsia="ru-RU"/>
              </w:rPr>
              <w:softHyphen/>
              <w:t>публики Коми</w:t>
            </w:r>
          </w:p>
        </w:tc>
        <w:tc>
          <w:tcPr>
            <w:tcW w:w="1402"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ind w:left="1134"/>
              <w:rPr>
                <w:rFonts w:ascii="Times New Roman" w:hAnsi="Times New Roman"/>
                <w:color w:val="000000"/>
                <w:lang w:eastAsia="ru-RU"/>
              </w:rPr>
            </w:pPr>
          </w:p>
        </w:tc>
        <w:tc>
          <w:tcPr>
            <w:tcW w:w="1418"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ind w:left="1134"/>
              <w:rPr>
                <w:rFonts w:ascii="Times New Roman" w:hAnsi="Times New Roman"/>
                <w:color w:val="000000"/>
                <w:lang w:eastAsia="ru-RU"/>
              </w:rPr>
            </w:pPr>
          </w:p>
        </w:tc>
        <w:tc>
          <w:tcPr>
            <w:tcW w:w="1460"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ind w:left="1134"/>
              <w:rPr>
                <w:rFonts w:ascii="Times New Roman" w:hAnsi="Times New Roman"/>
                <w:color w:val="000000"/>
                <w:lang w:eastAsia="ru-RU"/>
              </w:rPr>
            </w:pPr>
          </w:p>
        </w:tc>
        <w:tc>
          <w:tcPr>
            <w:tcW w:w="1460" w:type="dxa"/>
            <w:tcBorders>
              <w:top w:val="nil"/>
              <w:left w:val="nil"/>
              <w:bottom w:val="single" w:sz="4" w:space="0" w:color="auto"/>
              <w:right w:val="single" w:sz="4" w:space="0" w:color="auto"/>
            </w:tcBorders>
          </w:tcPr>
          <w:p w:rsidR="007532C8" w:rsidRPr="007532C8" w:rsidRDefault="007532C8" w:rsidP="007532C8">
            <w:pPr>
              <w:spacing w:after="0" w:line="240" w:lineRule="auto"/>
              <w:ind w:left="1134"/>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ind w:left="1134"/>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ind w:left="1134"/>
              <w:rPr>
                <w:rFonts w:ascii="Times New Roman" w:hAnsi="Times New Roman"/>
                <w:color w:val="000000"/>
                <w:lang w:eastAsia="ru-RU"/>
              </w:rPr>
            </w:pPr>
          </w:p>
        </w:tc>
      </w:tr>
      <w:tr w:rsidR="007532C8" w:rsidRPr="007532C8" w:rsidTr="007532C8">
        <w:trPr>
          <w:trHeight w:val="359"/>
          <w:jc w:val="center"/>
        </w:trPr>
        <w:tc>
          <w:tcPr>
            <w:tcW w:w="1955" w:type="dxa"/>
            <w:vMerge/>
            <w:tcBorders>
              <w:left w:val="single" w:sz="4" w:space="0" w:color="auto"/>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left w:val="single" w:sz="4" w:space="0" w:color="auto"/>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бюджет муниципаль</w:t>
            </w:r>
            <w:r w:rsidRPr="007532C8">
              <w:rPr>
                <w:rFonts w:ascii="Times New Roman" w:hAnsi="Times New Roman"/>
                <w:color w:val="000000"/>
                <w:lang w:eastAsia="ru-RU"/>
              </w:rPr>
              <w:softHyphen/>
              <w:t>ного района «Ижем</w:t>
            </w:r>
            <w:r w:rsidRPr="007532C8">
              <w:rPr>
                <w:rFonts w:ascii="Times New Roman" w:hAnsi="Times New Roman"/>
                <w:color w:val="000000"/>
                <w:lang w:eastAsia="ru-RU"/>
              </w:rPr>
              <w:softHyphen/>
              <w:t>ский»*</w:t>
            </w:r>
          </w:p>
        </w:tc>
        <w:tc>
          <w:tcPr>
            <w:tcW w:w="1402"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29,4</w:t>
            </w:r>
          </w:p>
        </w:tc>
        <w:tc>
          <w:tcPr>
            <w:tcW w:w="1418"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40,0</w:t>
            </w:r>
          </w:p>
        </w:tc>
        <w:tc>
          <w:tcPr>
            <w:tcW w:w="1460"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73,0</w:t>
            </w:r>
          </w:p>
        </w:tc>
        <w:tc>
          <w:tcPr>
            <w:tcW w:w="146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50,0</w:t>
            </w: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50,0</w:t>
            </w: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0,0</w:t>
            </w:r>
          </w:p>
        </w:tc>
      </w:tr>
      <w:tr w:rsidR="007532C8" w:rsidRPr="007532C8" w:rsidTr="007532C8">
        <w:trPr>
          <w:trHeight w:val="359"/>
          <w:jc w:val="center"/>
        </w:trPr>
        <w:tc>
          <w:tcPr>
            <w:tcW w:w="1955" w:type="dxa"/>
            <w:vMerge/>
            <w:tcBorders>
              <w:left w:val="single" w:sz="4" w:space="0" w:color="auto"/>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left w:val="single" w:sz="4" w:space="0" w:color="auto"/>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eastAsia="Times New Roman" w:hAnsi="Times New Roman"/>
                <w:snapToGrid w:val="0"/>
                <w:color w:val="000000"/>
                <w:lang w:eastAsia="ru-RU"/>
              </w:rPr>
            </w:pPr>
            <w:r w:rsidRPr="007532C8">
              <w:rPr>
                <w:rFonts w:ascii="Times New Roman" w:eastAsia="Times New Roman" w:hAnsi="Times New Roman"/>
                <w:snapToGrid w:val="0"/>
                <w:color w:val="000000"/>
                <w:lang w:eastAsia="ru-RU"/>
              </w:rPr>
              <w:t>бюджет сельских посе</w:t>
            </w:r>
            <w:r w:rsidRPr="007532C8">
              <w:rPr>
                <w:rFonts w:ascii="Times New Roman" w:eastAsia="Times New Roman" w:hAnsi="Times New Roman"/>
                <w:snapToGrid w:val="0"/>
                <w:color w:val="000000"/>
                <w:lang w:eastAsia="ru-RU"/>
              </w:rPr>
              <w:softHyphen/>
              <w:t>лений**</w:t>
            </w:r>
          </w:p>
        </w:tc>
        <w:tc>
          <w:tcPr>
            <w:tcW w:w="1402"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p>
        </w:tc>
        <w:tc>
          <w:tcPr>
            <w:tcW w:w="1418"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p>
        </w:tc>
      </w:tr>
      <w:tr w:rsidR="007532C8" w:rsidRPr="007532C8" w:rsidTr="007532C8">
        <w:trPr>
          <w:trHeight w:val="359"/>
          <w:jc w:val="center"/>
        </w:trPr>
        <w:tc>
          <w:tcPr>
            <w:tcW w:w="1955" w:type="dxa"/>
            <w:vMerge/>
            <w:tcBorders>
              <w:left w:val="single" w:sz="4" w:space="0" w:color="auto"/>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left w:val="single" w:sz="4" w:space="0" w:color="auto"/>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eastAsia="Times New Roman" w:hAnsi="Times New Roman"/>
                <w:snapToGrid w:val="0"/>
                <w:color w:val="000000"/>
                <w:lang w:eastAsia="ru-RU"/>
              </w:rPr>
            </w:pPr>
            <w:r w:rsidRPr="007532C8">
              <w:rPr>
                <w:rFonts w:ascii="Times New Roman" w:eastAsia="Times New Roman" w:hAnsi="Times New Roman"/>
                <w:snapToGrid w:val="0"/>
                <w:color w:val="000000"/>
                <w:lang w:eastAsia="ru-RU"/>
              </w:rPr>
              <w:t>государственные вне</w:t>
            </w:r>
            <w:r w:rsidRPr="007532C8">
              <w:rPr>
                <w:rFonts w:ascii="Times New Roman" w:eastAsia="Times New Roman" w:hAnsi="Times New Roman"/>
                <w:snapToGrid w:val="0"/>
                <w:color w:val="000000"/>
                <w:lang w:eastAsia="ru-RU"/>
              </w:rPr>
              <w:softHyphen/>
              <w:t>бюджетные фонды</w:t>
            </w:r>
          </w:p>
        </w:tc>
        <w:tc>
          <w:tcPr>
            <w:tcW w:w="1402"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p>
        </w:tc>
        <w:tc>
          <w:tcPr>
            <w:tcW w:w="1418"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p>
        </w:tc>
      </w:tr>
      <w:tr w:rsidR="007532C8" w:rsidRPr="007532C8" w:rsidTr="007532C8">
        <w:trPr>
          <w:trHeight w:val="359"/>
          <w:jc w:val="center"/>
        </w:trPr>
        <w:tc>
          <w:tcPr>
            <w:tcW w:w="1955" w:type="dxa"/>
            <w:vMerge/>
            <w:tcBorders>
              <w:left w:val="single" w:sz="4" w:space="0" w:color="auto"/>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left w:val="single" w:sz="4" w:space="0" w:color="auto"/>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eastAsia="Times New Roman" w:hAnsi="Times New Roman"/>
                <w:snapToGrid w:val="0"/>
                <w:color w:val="000000"/>
                <w:lang w:eastAsia="ru-RU"/>
              </w:rPr>
            </w:pPr>
            <w:r w:rsidRPr="007532C8">
              <w:rPr>
                <w:rFonts w:ascii="Times New Roman" w:eastAsia="Times New Roman" w:hAnsi="Times New Roman"/>
                <w:snapToGrid w:val="0"/>
                <w:color w:val="000000"/>
                <w:lang w:eastAsia="ru-RU"/>
              </w:rPr>
              <w:t>юридические лица***</w:t>
            </w:r>
          </w:p>
        </w:tc>
        <w:tc>
          <w:tcPr>
            <w:tcW w:w="1402"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p>
        </w:tc>
        <w:tc>
          <w:tcPr>
            <w:tcW w:w="1418"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p>
        </w:tc>
      </w:tr>
      <w:tr w:rsidR="007532C8" w:rsidRPr="007532C8" w:rsidTr="007532C8">
        <w:trPr>
          <w:trHeight w:val="359"/>
          <w:jc w:val="center"/>
        </w:trPr>
        <w:tc>
          <w:tcPr>
            <w:tcW w:w="1955" w:type="dxa"/>
            <w:vMerge/>
            <w:tcBorders>
              <w:left w:val="single" w:sz="4" w:space="0" w:color="auto"/>
              <w:bottom w:val="single" w:sz="4" w:space="0" w:color="auto"/>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left w:val="single" w:sz="4" w:space="0" w:color="auto"/>
              <w:bottom w:val="single" w:sz="4" w:space="0" w:color="auto"/>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средства от приносящей доход деятельности</w:t>
            </w:r>
          </w:p>
        </w:tc>
        <w:tc>
          <w:tcPr>
            <w:tcW w:w="1402"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p>
        </w:tc>
        <w:tc>
          <w:tcPr>
            <w:tcW w:w="1418"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p>
        </w:tc>
      </w:tr>
      <w:tr w:rsidR="007532C8" w:rsidRPr="007532C8" w:rsidTr="007532C8">
        <w:trPr>
          <w:trHeight w:val="359"/>
          <w:jc w:val="center"/>
        </w:trPr>
        <w:tc>
          <w:tcPr>
            <w:tcW w:w="1955" w:type="dxa"/>
            <w:vMerge w:val="restart"/>
            <w:tcBorders>
              <w:top w:val="single" w:sz="4" w:space="0" w:color="auto"/>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Основное меро</w:t>
            </w:r>
            <w:r w:rsidRPr="007532C8">
              <w:rPr>
                <w:rFonts w:ascii="Times New Roman" w:hAnsi="Times New Roman"/>
                <w:color w:val="000000"/>
                <w:lang w:eastAsia="ru-RU"/>
              </w:rPr>
              <w:softHyphen/>
              <w:t xml:space="preserve">приятие 2.4. </w:t>
            </w:r>
          </w:p>
        </w:tc>
        <w:tc>
          <w:tcPr>
            <w:tcW w:w="2203" w:type="dxa"/>
            <w:vMerge w:val="restart"/>
            <w:tcBorders>
              <w:top w:val="single" w:sz="4" w:space="0" w:color="auto"/>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right="-213"/>
            </w:pPr>
            <w:r w:rsidRPr="007532C8">
              <w:rPr>
                <w:rFonts w:ascii="Times New Roman" w:hAnsi="Times New Roman"/>
              </w:rPr>
              <w:t>Оказание муниципаль</w:t>
            </w:r>
            <w:r w:rsidRPr="007532C8">
              <w:rPr>
                <w:rFonts w:ascii="Times New Roman" w:hAnsi="Times New Roman"/>
              </w:rPr>
              <w:softHyphen/>
              <w:t>ных услуг (выполне</w:t>
            </w:r>
            <w:r w:rsidRPr="007532C8">
              <w:rPr>
                <w:rFonts w:ascii="Times New Roman" w:hAnsi="Times New Roman"/>
              </w:rPr>
              <w:softHyphen/>
              <w:t>ние работ) учрежде</w:t>
            </w:r>
            <w:r w:rsidRPr="007532C8">
              <w:rPr>
                <w:rFonts w:ascii="Times New Roman" w:hAnsi="Times New Roman"/>
              </w:rPr>
              <w:softHyphen/>
              <w:t>ниями дополнитель</w:t>
            </w:r>
            <w:r w:rsidRPr="007532C8">
              <w:rPr>
                <w:rFonts w:ascii="Times New Roman" w:hAnsi="Times New Roman"/>
              </w:rPr>
              <w:softHyphen/>
              <w:t>ного образования</w:t>
            </w:r>
          </w:p>
          <w:p w:rsidR="007532C8" w:rsidRPr="007532C8" w:rsidRDefault="007532C8" w:rsidP="007532C8">
            <w:pPr>
              <w:spacing w:after="0" w:line="240" w:lineRule="auto"/>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Всего, в том числе:</w:t>
            </w:r>
          </w:p>
        </w:tc>
        <w:tc>
          <w:tcPr>
            <w:tcW w:w="1402"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b/>
                <w:color w:val="000000"/>
                <w:lang w:eastAsia="ru-RU"/>
              </w:rPr>
            </w:pPr>
            <w:r w:rsidRPr="007532C8">
              <w:rPr>
                <w:rFonts w:ascii="Times New Roman" w:hAnsi="Times New Roman"/>
                <w:b/>
                <w:color w:val="000000"/>
                <w:lang w:eastAsia="ru-RU"/>
              </w:rPr>
              <w:t>7 962,8</w:t>
            </w:r>
          </w:p>
        </w:tc>
        <w:tc>
          <w:tcPr>
            <w:tcW w:w="1418"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b/>
                <w:color w:val="000000"/>
                <w:lang w:eastAsia="ru-RU"/>
              </w:rPr>
            </w:pPr>
            <w:r w:rsidRPr="007532C8">
              <w:rPr>
                <w:rFonts w:ascii="Times New Roman" w:hAnsi="Times New Roman"/>
                <w:b/>
                <w:color w:val="000000"/>
                <w:lang w:eastAsia="ru-RU"/>
              </w:rPr>
              <w:t>9 753,3</w:t>
            </w:r>
          </w:p>
        </w:tc>
        <w:tc>
          <w:tcPr>
            <w:tcW w:w="1460"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b/>
                <w:color w:val="000000"/>
                <w:lang w:eastAsia="ru-RU"/>
              </w:rPr>
            </w:pPr>
            <w:r w:rsidRPr="007532C8">
              <w:rPr>
                <w:rFonts w:ascii="Times New Roman" w:hAnsi="Times New Roman"/>
                <w:b/>
                <w:color w:val="000000"/>
                <w:lang w:eastAsia="ru-RU"/>
              </w:rPr>
              <w:t>10 530,7</w:t>
            </w:r>
          </w:p>
        </w:tc>
        <w:tc>
          <w:tcPr>
            <w:tcW w:w="146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b/>
                <w:color w:val="000000"/>
                <w:lang w:eastAsia="ru-RU"/>
              </w:rPr>
            </w:pPr>
            <w:r w:rsidRPr="007532C8">
              <w:rPr>
                <w:rFonts w:ascii="Times New Roman" w:hAnsi="Times New Roman"/>
                <w:b/>
                <w:color w:val="000000"/>
                <w:lang w:eastAsia="ru-RU"/>
              </w:rPr>
              <w:t>6 619,2</w:t>
            </w: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b/>
                <w:color w:val="000000"/>
                <w:lang w:eastAsia="ru-RU"/>
              </w:rPr>
            </w:pPr>
            <w:r w:rsidRPr="007532C8">
              <w:rPr>
                <w:rFonts w:ascii="Times New Roman" w:hAnsi="Times New Roman"/>
                <w:b/>
                <w:color w:val="000000"/>
                <w:lang w:eastAsia="ru-RU"/>
              </w:rPr>
              <w:t>6 619,2</w:t>
            </w: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b/>
                <w:color w:val="000000"/>
                <w:lang w:eastAsia="ru-RU"/>
              </w:rPr>
            </w:pPr>
            <w:r w:rsidRPr="007532C8">
              <w:rPr>
                <w:rFonts w:ascii="Times New Roman" w:hAnsi="Times New Roman"/>
                <w:b/>
                <w:color w:val="000000"/>
                <w:lang w:eastAsia="ru-RU"/>
              </w:rPr>
              <w:t>0,0</w:t>
            </w:r>
          </w:p>
        </w:tc>
      </w:tr>
      <w:tr w:rsidR="007532C8" w:rsidRPr="007532C8" w:rsidTr="007532C8">
        <w:trPr>
          <w:trHeight w:val="359"/>
          <w:jc w:val="center"/>
        </w:trPr>
        <w:tc>
          <w:tcPr>
            <w:tcW w:w="1955" w:type="dxa"/>
            <w:vMerge/>
            <w:tcBorders>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федеральный бюджет</w:t>
            </w:r>
          </w:p>
        </w:tc>
        <w:tc>
          <w:tcPr>
            <w:tcW w:w="1402"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18"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r>
      <w:tr w:rsidR="007532C8" w:rsidRPr="007532C8" w:rsidTr="007532C8">
        <w:trPr>
          <w:trHeight w:val="359"/>
          <w:jc w:val="center"/>
        </w:trPr>
        <w:tc>
          <w:tcPr>
            <w:tcW w:w="1955" w:type="dxa"/>
            <w:vMerge/>
            <w:tcBorders>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республиканский бюд</w:t>
            </w:r>
            <w:r w:rsidRPr="007532C8">
              <w:rPr>
                <w:rFonts w:ascii="Times New Roman" w:hAnsi="Times New Roman"/>
                <w:color w:val="000000"/>
                <w:lang w:eastAsia="ru-RU"/>
              </w:rPr>
              <w:softHyphen/>
              <w:t>жета Рес</w:t>
            </w:r>
            <w:r w:rsidRPr="007532C8">
              <w:rPr>
                <w:rFonts w:ascii="Times New Roman" w:hAnsi="Times New Roman"/>
                <w:color w:val="000000"/>
                <w:lang w:eastAsia="ru-RU"/>
              </w:rPr>
              <w:softHyphen/>
              <w:t>публики Коми</w:t>
            </w:r>
          </w:p>
        </w:tc>
        <w:tc>
          <w:tcPr>
            <w:tcW w:w="1402"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ind w:left="1134"/>
              <w:rPr>
                <w:rFonts w:ascii="Times New Roman" w:hAnsi="Times New Roman"/>
                <w:color w:val="000000"/>
                <w:lang w:eastAsia="ru-RU"/>
              </w:rPr>
            </w:pPr>
          </w:p>
        </w:tc>
        <w:tc>
          <w:tcPr>
            <w:tcW w:w="1418"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ind w:left="1134"/>
              <w:rPr>
                <w:rFonts w:ascii="Times New Roman" w:hAnsi="Times New Roman"/>
                <w:color w:val="000000"/>
                <w:lang w:eastAsia="ru-RU"/>
              </w:rPr>
            </w:pPr>
          </w:p>
        </w:tc>
        <w:tc>
          <w:tcPr>
            <w:tcW w:w="1460"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ind w:left="1134"/>
              <w:rPr>
                <w:rFonts w:ascii="Times New Roman" w:hAnsi="Times New Roman"/>
                <w:color w:val="000000"/>
                <w:lang w:eastAsia="ru-RU"/>
              </w:rPr>
            </w:pPr>
          </w:p>
        </w:tc>
        <w:tc>
          <w:tcPr>
            <w:tcW w:w="1460" w:type="dxa"/>
            <w:tcBorders>
              <w:top w:val="nil"/>
              <w:left w:val="nil"/>
              <w:bottom w:val="single" w:sz="4" w:space="0" w:color="auto"/>
              <w:right w:val="single" w:sz="4" w:space="0" w:color="auto"/>
            </w:tcBorders>
          </w:tcPr>
          <w:p w:rsidR="007532C8" w:rsidRPr="007532C8" w:rsidRDefault="007532C8" w:rsidP="007532C8">
            <w:pPr>
              <w:spacing w:after="0" w:line="240" w:lineRule="auto"/>
              <w:ind w:left="1134"/>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ind w:left="1134"/>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ind w:left="1134"/>
              <w:rPr>
                <w:rFonts w:ascii="Times New Roman" w:hAnsi="Times New Roman"/>
                <w:color w:val="000000"/>
                <w:lang w:eastAsia="ru-RU"/>
              </w:rPr>
            </w:pPr>
          </w:p>
        </w:tc>
      </w:tr>
      <w:tr w:rsidR="007532C8" w:rsidRPr="007532C8" w:rsidTr="007532C8">
        <w:trPr>
          <w:trHeight w:val="359"/>
          <w:jc w:val="center"/>
        </w:trPr>
        <w:tc>
          <w:tcPr>
            <w:tcW w:w="1955" w:type="dxa"/>
            <w:vMerge/>
            <w:tcBorders>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бюджет муниципаль</w:t>
            </w:r>
            <w:r w:rsidRPr="007532C8">
              <w:rPr>
                <w:rFonts w:ascii="Times New Roman" w:hAnsi="Times New Roman"/>
                <w:color w:val="000000"/>
                <w:lang w:eastAsia="ru-RU"/>
              </w:rPr>
              <w:softHyphen/>
              <w:t>ного района «Ижем</w:t>
            </w:r>
            <w:r w:rsidRPr="007532C8">
              <w:rPr>
                <w:rFonts w:ascii="Times New Roman" w:hAnsi="Times New Roman"/>
                <w:color w:val="000000"/>
                <w:lang w:eastAsia="ru-RU"/>
              </w:rPr>
              <w:softHyphen/>
              <w:t>ский»*</w:t>
            </w:r>
          </w:p>
        </w:tc>
        <w:tc>
          <w:tcPr>
            <w:tcW w:w="1402"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7 962,8</w:t>
            </w:r>
          </w:p>
        </w:tc>
        <w:tc>
          <w:tcPr>
            <w:tcW w:w="1418"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9 753,3</w:t>
            </w:r>
          </w:p>
        </w:tc>
        <w:tc>
          <w:tcPr>
            <w:tcW w:w="1460"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10 530,7</w:t>
            </w:r>
          </w:p>
        </w:tc>
        <w:tc>
          <w:tcPr>
            <w:tcW w:w="146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6 619,2</w:t>
            </w: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6 619,2</w:t>
            </w: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0,0</w:t>
            </w:r>
          </w:p>
        </w:tc>
      </w:tr>
      <w:tr w:rsidR="007532C8" w:rsidRPr="007532C8" w:rsidTr="007532C8">
        <w:trPr>
          <w:trHeight w:val="359"/>
          <w:jc w:val="center"/>
        </w:trPr>
        <w:tc>
          <w:tcPr>
            <w:tcW w:w="1955" w:type="dxa"/>
            <w:vMerge/>
            <w:tcBorders>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eastAsia="Times New Roman" w:hAnsi="Times New Roman"/>
                <w:snapToGrid w:val="0"/>
                <w:color w:val="000000"/>
                <w:lang w:eastAsia="ru-RU"/>
              </w:rPr>
            </w:pPr>
            <w:r w:rsidRPr="007532C8">
              <w:rPr>
                <w:rFonts w:ascii="Times New Roman" w:eastAsia="Times New Roman" w:hAnsi="Times New Roman"/>
                <w:snapToGrid w:val="0"/>
                <w:color w:val="000000"/>
                <w:lang w:eastAsia="ru-RU"/>
              </w:rPr>
              <w:t>бюджет сельских посе</w:t>
            </w:r>
            <w:r w:rsidRPr="007532C8">
              <w:rPr>
                <w:rFonts w:ascii="Times New Roman" w:eastAsia="Times New Roman" w:hAnsi="Times New Roman"/>
                <w:snapToGrid w:val="0"/>
                <w:color w:val="000000"/>
                <w:lang w:eastAsia="ru-RU"/>
              </w:rPr>
              <w:softHyphen/>
              <w:t>лений**</w:t>
            </w:r>
          </w:p>
        </w:tc>
        <w:tc>
          <w:tcPr>
            <w:tcW w:w="1402"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18"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r>
      <w:tr w:rsidR="007532C8" w:rsidRPr="007532C8" w:rsidTr="007532C8">
        <w:trPr>
          <w:trHeight w:val="359"/>
          <w:jc w:val="center"/>
        </w:trPr>
        <w:tc>
          <w:tcPr>
            <w:tcW w:w="1955" w:type="dxa"/>
            <w:vMerge/>
            <w:tcBorders>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eastAsia="Times New Roman" w:hAnsi="Times New Roman"/>
                <w:snapToGrid w:val="0"/>
                <w:color w:val="000000"/>
                <w:lang w:eastAsia="ru-RU"/>
              </w:rPr>
            </w:pPr>
            <w:r w:rsidRPr="007532C8">
              <w:rPr>
                <w:rFonts w:ascii="Times New Roman" w:eastAsia="Times New Roman" w:hAnsi="Times New Roman"/>
                <w:snapToGrid w:val="0"/>
                <w:color w:val="000000"/>
                <w:lang w:eastAsia="ru-RU"/>
              </w:rPr>
              <w:t>государственные вне</w:t>
            </w:r>
            <w:r w:rsidRPr="007532C8">
              <w:rPr>
                <w:rFonts w:ascii="Times New Roman" w:eastAsia="Times New Roman" w:hAnsi="Times New Roman"/>
                <w:snapToGrid w:val="0"/>
                <w:color w:val="000000"/>
                <w:lang w:eastAsia="ru-RU"/>
              </w:rPr>
              <w:softHyphen/>
              <w:t>бюджетные фонды</w:t>
            </w:r>
          </w:p>
        </w:tc>
        <w:tc>
          <w:tcPr>
            <w:tcW w:w="1402"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18"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r>
      <w:tr w:rsidR="007532C8" w:rsidRPr="007532C8" w:rsidTr="007532C8">
        <w:trPr>
          <w:trHeight w:val="359"/>
          <w:jc w:val="center"/>
        </w:trPr>
        <w:tc>
          <w:tcPr>
            <w:tcW w:w="1955" w:type="dxa"/>
            <w:vMerge/>
            <w:tcBorders>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eastAsia="Times New Roman" w:hAnsi="Times New Roman"/>
                <w:snapToGrid w:val="0"/>
                <w:color w:val="000000"/>
                <w:lang w:eastAsia="ru-RU"/>
              </w:rPr>
            </w:pPr>
            <w:r w:rsidRPr="007532C8">
              <w:rPr>
                <w:rFonts w:ascii="Times New Roman" w:eastAsia="Times New Roman" w:hAnsi="Times New Roman"/>
                <w:snapToGrid w:val="0"/>
                <w:color w:val="000000"/>
                <w:lang w:eastAsia="ru-RU"/>
              </w:rPr>
              <w:t>юридические лица***</w:t>
            </w:r>
          </w:p>
        </w:tc>
        <w:tc>
          <w:tcPr>
            <w:tcW w:w="1402"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18"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r>
      <w:tr w:rsidR="007532C8" w:rsidRPr="007532C8" w:rsidTr="007532C8">
        <w:trPr>
          <w:trHeight w:val="278"/>
          <w:jc w:val="center"/>
        </w:trPr>
        <w:tc>
          <w:tcPr>
            <w:tcW w:w="1955" w:type="dxa"/>
            <w:vMerge/>
            <w:tcBorders>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средства от приносящей доход деятельности</w:t>
            </w:r>
          </w:p>
        </w:tc>
        <w:tc>
          <w:tcPr>
            <w:tcW w:w="1402"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18"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r>
      <w:tr w:rsidR="007532C8" w:rsidRPr="007532C8" w:rsidTr="007532C8">
        <w:trPr>
          <w:trHeight w:val="278"/>
          <w:jc w:val="center"/>
        </w:trPr>
        <w:tc>
          <w:tcPr>
            <w:tcW w:w="1955" w:type="dxa"/>
            <w:vMerge w:val="restart"/>
            <w:tcBorders>
              <w:left w:val="single" w:sz="4" w:space="0" w:color="auto"/>
              <w:right w:val="single" w:sz="4" w:space="0" w:color="auto"/>
            </w:tcBorders>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Основное меро</w:t>
            </w:r>
            <w:r w:rsidRPr="007532C8">
              <w:rPr>
                <w:rFonts w:ascii="Times New Roman" w:hAnsi="Times New Roman"/>
                <w:color w:val="000000"/>
                <w:lang w:eastAsia="ru-RU"/>
              </w:rPr>
              <w:softHyphen/>
              <w:t>приятие 2.5.</w:t>
            </w:r>
          </w:p>
        </w:tc>
        <w:tc>
          <w:tcPr>
            <w:tcW w:w="2203" w:type="dxa"/>
            <w:vMerge w:val="restart"/>
            <w:tcBorders>
              <w:left w:val="single" w:sz="4" w:space="0" w:color="auto"/>
              <w:right w:val="single" w:sz="4" w:space="0" w:color="auto"/>
            </w:tcBorders>
            <w:vAlign w:val="center"/>
          </w:tcPr>
          <w:p w:rsidR="007532C8" w:rsidRPr="007532C8" w:rsidRDefault="007532C8" w:rsidP="007532C8">
            <w:pPr>
              <w:spacing w:after="0" w:line="240" w:lineRule="auto"/>
              <w:rPr>
                <w:rFonts w:ascii="Times New Roman" w:hAnsi="Times New Roman"/>
                <w:lang w:eastAsia="ru-RU"/>
              </w:rPr>
            </w:pPr>
            <w:r w:rsidRPr="007532C8">
              <w:rPr>
                <w:rFonts w:ascii="Times New Roman" w:hAnsi="Times New Roman"/>
              </w:rPr>
              <w:t>Реализация народ</w:t>
            </w:r>
            <w:r w:rsidRPr="007532C8">
              <w:rPr>
                <w:rFonts w:ascii="Times New Roman" w:hAnsi="Times New Roman"/>
              </w:rPr>
              <w:softHyphen/>
              <w:t>ных проектов в сфере культуры и искусства</w:t>
            </w: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Всего, в том числе:</w:t>
            </w:r>
          </w:p>
        </w:tc>
        <w:tc>
          <w:tcPr>
            <w:tcW w:w="1402"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b/>
                <w:color w:val="000000"/>
                <w:lang w:eastAsia="ru-RU"/>
              </w:rPr>
            </w:pPr>
            <w:r w:rsidRPr="007532C8">
              <w:rPr>
                <w:rFonts w:ascii="Times New Roman" w:hAnsi="Times New Roman"/>
                <w:b/>
                <w:color w:val="000000"/>
                <w:lang w:eastAsia="ru-RU"/>
              </w:rPr>
              <w:t>0,0</w:t>
            </w:r>
          </w:p>
        </w:tc>
        <w:tc>
          <w:tcPr>
            <w:tcW w:w="1418"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b/>
                <w:color w:val="000000"/>
                <w:lang w:eastAsia="ru-RU"/>
              </w:rPr>
            </w:pPr>
            <w:r w:rsidRPr="007532C8">
              <w:rPr>
                <w:rFonts w:ascii="Times New Roman" w:hAnsi="Times New Roman"/>
                <w:b/>
                <w:color w:val="000000"/>
                <w:lang w:eastAsia="ru-RU"/>
              </w:rPr>
              <w:t>781,2</w:t>
            </w:r>
          </w:p>
        </w:tc>
        <w:tc>
          <w:tcPr>
            <w:tcW w:w="1460"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b/>
                <w:color w:val="000000"/>
                <w:lang w:eastAsia="ru-RU"/>
              </w:rPr>
            </w:pPr>
            <w:r w:rsidRPr="007532C8">
              <w:rPr>
                <w:rFonts w:ascii="Times New Roman" w:hAnsi="Times New Roman"/>
                <w:b/>
                <w:color w:val="000000"/>
                <w:lang w:eastAsia="ru-RU"/>
              </w:rPr>
              <w:t>625,0</w:t>
            </w:r>
          </w:p>
        </w:tc>
        <w:tc>
          <w:tcPr>
            <w:tcW w:w="146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b/>
                <w:color w:val="000000"/>
                <w:lang w:eastAsia="ru-RU"/>
              </w:rPr>
            </w:pPr>
            <w:r w:rsidRPr="007532C8">
              <w:rPr>
                <w:rFonts w:ascii="Times New Roman" w:hAnsi="Times New Roman"/>
                <w:b/>
                <w:color w:val="000000"/>
                <w:lang w:eastAsia="ru-RU"/>
              </w:rPr>
              <w:t>0,0</w:t>
            </w: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b/>
                <w:color w:val="000000"/>
                <w:lang w:eastAsia="ru-RU"/>
              </w:rPr>
            </w:pPr>
            <w:r w:rsidRPr="007532C8">
              <w:rPr>
                <w:rFonts w:ascii="Times New Roman" w:hAnsi="Times New Roman"/>
                <w:b/>
                <w:color w:val="000000"/>
                <w:lang w:eastAsia="ru-RU"/>
              </w:rPr>
              <w:t>0,0</w:t>
            </w: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b/>
                <w:color w:val="000000"/>
                <w:lang w:eastAsia="ru-RU"/>
              </w:rPr>
            </w:pPr>
            <w:r w:rsidRPr="007532C8">
              <w:rPr>
                <w:rFonts w:ascii="Times New Roman" w:hAnsi="Times New Roman"/>
                <w:b/>
                <w:color w:val="000000"/>
                <w:lang w:eastAsia="ru-RU"/>
              </w:rPr>
              <w:t>0,0</w:t>
            </w:r>
          </w:p>
        </w:tc>
      </w:tr>
      <w:tr w:rsidR="007532C8" w:rsidRPr="007532C8" w:rsidTr="007532C8">
        <w:trPr>
          <w:trHeight w:val="278"/>
          <w:jc w:val="center"/>
        </w:trPr>
        <w:tc>
          <w:tcPr>
            <w:tcW w:w="1955" w:type="dxa"/>
            <w:vMerge/>
            <w:tcBorders>
              <w:left w:val="single" w:sz="4" w:space="0" w:color="auto"/>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left w:val="single" w:sz="4" w:space="0" w:color="auto"/>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федеральный бюджет</w:t>
            </w:r>
          </w:p>
        </w:tc>
        <w:tc>
          <w:tcPr>
            <w:tcW w:w="1402"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18"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r>
      <w:tr w:rsidR="007532C8" w:rsidRPr="007532C8" w:rsidTr="007532C8">
        <w:trPr>
          <w:trHeight w:val="278"/>
          <w:jc w:val="center"/>
        </w:trPr>
        <w:tc>
          <w:tcPr>
            <w:tcW w:w="1955" w:type="dxa"/>
            <w:vMerge/>
            <w:tcBorders>
              <w:left w:val="single" w:sz="4" w:space="0" w:color="auto"/>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left w:val="single" w:sz="4" w:space="0" w:color="auto"/>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республиканский бюд</w:t>
            </w:r>
            <w:r w:rsidRPr="007532C8">
              <w:rPr>
                <w:rFonts w:ascii="Times New Roman" w:hAnsi="Times New Roman"/>
                <w:color w:val="000000"/>
                <w:lang w:eastAsia="ru-RU"/>
              </w:rPr>
              <w:softHyphen/>
              <w:t>жета Рес</w:t>
            </w:r>
            <w:r w:rsidRPr="007532C8">
              <w:rPr>
                <w:rFonts w:ascii="Times New Roman" w:hAnsi="Times New Roman"/>
                <w:color w:val="000000"/>
                <w:lang w:eastAsia="ru-RU"/>
              </w:rPr>
              <w:softHyphen/>
              <w:t>публики Коми</w:t>
            </w:r>
          </w:p>
        </w:tc>
        <w:tc>
          <w:tcPr>
            <w:tcW w:w="1402"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0,0</w:t>
            </w:r>
          </w:p>
        </w:tc>
        <w:tc>
          <w:tcPr>
            <w:tcW w:w="1418"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664,0</w:t>
            </w:r>
          </w:p>
        </w:tc>
        <w:tc>
          <w:tcPr>
            <w:tcW w:w="1460"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557,0</w:t>
            </w:r>
          </w:p>
        </w:tc>
        <w:tc>
          <w:tcPr>
            <w:tcW w:w="146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0,0</w:t>
            </w: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0,0</w:t>
            </w: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0,0</w:t>
            </w:r>
          </w:p>
        </w:tc>
      </w:tr>
      <w:tr w:rsidR="007532C8" w:rsidRPr="007532C8" w:rsidTr="007532C8">
        <w:trPr>
          <w:trHeight w:val="278"/>
          <w:jc w:val="center"/>
        </w:trPr>
        <w:tc>
          <w:tcPr>
            <w:tcW w:w="1955" w:type="dxa"/>
            <w:vMerge/>
            <w:tcBorders>
              <w:left w:val="single" w:sz="4" w:space="0" w:color="auto"/>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left w:val="single" w:sz="4" w:space="0" w:color="auto"/>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бюджет муниципаль</w:t>
            </w:r>
            <w:r w:rsidRPr="007532C8">
              <w:rPr>
                <w:rFonts w:ascii="Times New Roman" w:hAnsi="Times New Roman"/>
                <w:color w:val="000000"/>
                <w:lang w:eastAsia="ru-RU"/>
              </w:rPr>
              <w:softHyphen/>
              <w:t>ного района «Ижем</w:t>
            </w:r>
            <w:r w:rsidRPr="007532C8">
              <w:rPr>
                <w:rFonts w:ascii="Times New Roman" w:hAnsi="Times New Roman"/>
                <w:color w:val="000000"/>
                <w:lang w:eastAsia="ru-RU"/>
              </w:rPr>
              <w:softHyphen/>
              <w:t>ский»*</w:t>
            </w:r>
          </w:p>
        </w:tc>
        <w:tc>
          <w:tcPr>
            <w:tcW w:w="1402"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0,0</w:t>
            </w:r>
          </w:p>
        </w:tc>
        <w:tc>
          <w:tcPr>
            <w:tcW w:w="1418"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117,2</w:t>
            </w:r>
          </w:p>
        </w:tc>
        <w:tc>
          <w:tcPr>
            <w:tcW w:w="1460"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68,0</w:t>
            </w:r>
          </w:p>
        </w:tc>
        <w:tc>
          <w:tcPr>
            <w:tcW w:w="146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0,0</w:t>
            </w: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0,0</w:t>
            </w: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0,0</w:t>
            </w:r>
          </w:p>
        </w:tc>
      </w:tr>
      <w:tr w:rsidR="007532C8" w:rsidRPr="007532C8" w:rsidTr="007532C8">
        <w:trPr>
          <w:trHeight w:val="278"/>
          <w:jc w:val="center"/>
        </w:trPr>
        <w:tc>
          <w:tcPr>
            <w:tcW w:w="1955" w:type="dxa"/>
            <w:vMerge/>
            <w:tcBorders>
              <w:left w:val="single" w:sz="4" w:space="0" w:color="auto"/>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left w:val="single" w:sz="4" w:space="0" w:color="auto"/>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eastAsia="Times New Roman" w:hAnsi="Times New Roman"/>
                <w:snapToGrid w:val="0"/>
                <w:color w:val="000000"/>
                <w:lang w:eastAsia="ru-RU"/>
              </w:rPr>
            </w:pPr>
            <w:r w:rsidRPr="007532C8">
              <w:rPr>
                <w:rFonts w:ascii="Times New Roman" w:eastAsia="Times New Roman" w:hAnsi="Times New Roman"/>
                <w:snapToGrid w:val="0"/>
                <w:color w:val="000000"/>
                <w:lang w:eastAsia="ru-RU"/>
              </w:rPr>
              <w:t>бюджет сельских посе</w:t>
            </w:r>
            <w:r w:rsidRPr="007532C8">
              <w:rPr>
                <w:rFonts w:ascii="Times New Roman" w:eastAsia="Times New Roman" w:hAnsi="Times New Roman"/>
                <w:snapToGrid w:val="0"/>
                <w:color w:val="000000"/>
                <w:lang w:eastAsia="ru-RU"/>
              </w:rPr>
              <w:softHyphen/>
              <w:t>лений**</w:t>
            </w:r>
          </w:p>
        </w:tc>
        <w:tc>
          <w:tcPr>
            <w:tcW w:w="1402"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18"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r>
      <w:tr w:rsidR="007532C8" w:rsidRPr="007532C8" w:rsidTr="007532C8">
        <w:trPr>
          <w:trHeight w:val="278"/>
          <w:jc w:val="center"/>
        </w:trPr>
        <w:tc>
          <w:tcPr>
            <w:tcW w:w="1955" w:type="dxa"/>
            <w:vMerge/>
            <w:tcBorders>
              <w:left w:val="single" w:sz="4" w:space="0" w:color="auto"/>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left w:val="single" w:sz="4" w:space="0" w:color="auto"/>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eastAsia="Times New Roman" w:hAnsi="Times New Roman"/>
                <w:snapToGrid w:val="0"/>
                <w:color w:val="000000"/>
                <w:lang w:eastAsia="ru-RU"/>
              </w:rPr>
            </w:pPr>
            <w:r w:rsidRPr="007532C8">
              <w:rPr>
                <w:rFonts w:ascii="Times New Roman" w:eastAsia="Times New Roman" w:hAnsi="Times New Roman"/>
                <w:snapToGrid w:val="0"/>
                <w:color w:val="000000"/>
                <w:lang w:eastAsia="ru-RU"/>
              </w:rPr>
              <w:t>государственные вне</w:t>
            </w:r>
            <w:r w:rsidRPr="007532C8">
              <w:rPr>
                <w:rFonts w:ascii="Times New Roman" w:eastAsia="Times New Roman" w:hAnsi="Times New Roman"/>
                <w:snapToGrid w:val="0"/>
                <w:color w:val="000000"/>
                <w:lang w:eastAsia="ru-RU"/>
              </w:rPr>
              <w:softHyphen/>
            </w:r>
            <w:r w:rsidRPr="007532C8">
              <w:rPr>
                <w:rFonts w:ascii="Times New Roman" w:eastAsia="Times New Roman" w:hAnsi="Times New Roman"/>
                <w:snapToGrid w:val="0"/>
                <w:color w:val="000000"/>
                <w:lang w:eastAsia="ru-RU"/>
              </w:rPr>
              <w:lastRenderedPageBreak/>
              <w:t>бюджетные фонды</w:t>
            </w:r>
          </w:p>
        </w:tc>
        <w:tc>
          <w:tcPr>
            <w:tcW w:w="1402"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18"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r>
      <w:tr w:rsidR="007532C8" w:rsidRPr="007532C8" w:rsidTr="007532C8">
        <w:trPr>
          <w:trHeight w:val="278"/>
          <w:jc w:val="center"/>
        </w:trPr>
        <w:tc>
          <w:tcPr>
            <w:tcW w:w="1955" w:type="dxa"/>
            <w:vMerge/>
            <w:tcBorders>
              <w:left w:val="single" w:sz="4" w:space="0" w:color="auto"/>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left w:val="single" w:sz="4" w:space="0" w:color="auto"/>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eastAsia="Times New Roman" w:hAnsi="Times New Roman"/>
                <w:snapToGrid w:val="0"/>
                <w:color w:val="000000"/>
                <w:lang w:eastAsia="ru-RU"/>
              </w:rPr>
            </w:pPr>
            <w:r w:rsidRPr="007532C8">
              <w:rPr>
                <w:rFonts w:ascii="Times New Roman" w:eastAsia="Times New Roman" w:hAnsi="Times New Roman"/>
                <w:snapToGrid w:val="0"/>
                <w:color w:val="000000"/>
                <w:lang w:eastAsia="ru-RU"/>
              </w:rPr>
              <w:t>юридические лица***</w:t>
            </w:r>
          </w:p>
        </w:tc>
        <w:tc>
          <w:tcPr>
            <w:tcW w:w="1402"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18"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r>
      <w:tr w:rsidR="007532C8" w:rsidRPr="007532C8" w:rsidTr="007532C8">
        <w:trPr>
          <w:trHeight w:val="278"/>
          <w:jc w:val="center"/>
        </w:trPr>
        <w:tc>
          <w:tcPr>
            <w:tcW w:w="1955" w:type="dxa"/>
            <w:vMerge/>
            <w:tcBorders>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средства от приносящей доход деятельности</w:t>
            </w:r>
          </w:p>
        </w:tc>
        <w:tc>
          <w:tcPr>
            <w:tcW w:w="1402"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18"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r>
      <w:tr w:rsidR="007532C8" w:rsidRPr="007532C8" w:rsidTr="007532C8">
        <w:trPr>
          <w:trHeight w:val="359"/>
          <w:jc w:val="center"/>
        </w:trPr>
        <w:tc>
          <w:tcPr>
            <w:tcW w:w="1955" w:type="dxa"/>
            <w:vMerge w:val="restart"/>
            <w:tcBorders>
              <w:left w:val="single" w:sz="4" w:space="0" w:color="auto"/>
              <w:right w:val="single" w:sz="4" w:space="0" w:color="auto"/>
            </w:tcBorders>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Основное меро</w:t>
            </w:r>
            <w:r w:rsidRPr="007532C8">
              <w:rPr>
                <w:rFonts w:ascii="Times New Roman" w:hAnsi="Times New Roman"/>
                <w:color w:val="000000"/>
                <w:lang w:eastAsia="ru-RU"/>
              </w:rPr>
              <w:softHyphen/>
              <w:t>приятие 3.1.</w:t>
            </w:r>
          </w:p>
        </w:tc>
        <w:tc>
          <w:tcPr>
            <w:tcW w:w="2203" w:type="dxa"/>
            <w:vMerge w:val="restart"/>
            <w:tcBorders>
              <w:left w:val="single" w:sz="4" w:space="0" w:color="auto"/>
              <w:right w:val="single" w:sz="4" w:space="0" w:color="auto"/>
            </w:tcBorders>
            <w:vAlign w:val="center"/>
          </w:tcPr>
          <w:p w:rsidR="007532C8" w:rsidRPr="007532C8" w:rsidRDefault="007532C8" w:rsidP="007532C8">
            <w:pPr>
              <w:spacing w:after="0" w:line="240" w:lineRule="auto"/>
              <w:ind w:right="-72"/>
              <w:rPr>
                <w:rFonts w:ascii="Times New Roman" w:hAnsi="Times New Roman"/>
                <w:color w:val="000000"/>
                <w:lang w:eastAsia="ru-RU"/>
              </w:rPr>
            </w:pPr>
            <w:r w:rsidRPr="007532C8">
              <w:rPr>
                <w:rFonts w:ascii="Times New Roman" w:hAnsi="Times New Roman"/>
                <w:color w:val="000000"/>
              </w:rPr>
              <w:t>Руководство и управление в сфере установленных функ</w:t>
            </w:r>
            <w:r w:rsidRPr="007532C8">
              <w:rPr>
                <w:rFonts w:ascii="Times New Roman" w:hAnsi="Times New Roman"/>
                <w:color w:val="000000"/>
              </w:rPr>
              <w:softHyphen/>
              <w:t>ций органов мест</w:t>
            </w:r>
            <w:r w:rsidRPr="007532C8">
              <w:rPr>
                <w:rFonts w:ascii="Times New Roman" w:hAnsi="Times New Roman"/>
                <w:color w:val="000000"/>
              </w:rPr>
              <w:softHyphen/>
              <w:t>ного самоуправления</w:t>
            </w: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Всего, в том числе:</w:t>
            </w:r>
          </w:p>
        </w:tc>
        <w:tc>
          <w:tcPr>
            <w:tcW w:w="1402"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b/>
                <w:color w:val="000000"/>
                <w:lang w:eastAsia="ru-RU"/>
              </w:rPr>
            </w:pPr>
            <w:r w:rsidRPr="007532C8">
              <w:rPr>
                <w:rFonts w:ascii="Times New Roman" w:hAnsi="Times New Roman"/>
                <w:b/>
                <w:color w:val="000000"/>
                <w:lang w:eastAsia="ru-RU"/>
              </w:rPr>
              <w:t>7 091,5</w:t>
            </w:r>
          </w:p>
        </w:tc>
        <w:tc>
          <w:tcPr>
            <w:tcW w:w="1418"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b/>
                <w:color w:val="000000"/>
                <w:lang w:eastAsia="ru-RU"/>
              </w:rPr>
            </w:pPr>
            <w:r w:rsidRPr="007532C8">
              <w:rPr>
                <w:rFonts w:ascii="Times New Roman" w:hAnsi="Times New Roman"/>
                <w:b/>
                <w:color w:val="000000"/>
                <w:lang w:eastAsia="ru-RU"/>
              </w:rPr>
              <w:t>7 582,0</w:t>
            </w:r>
          </w:p>
        </w:tc>
        <w:tc>
          <w:tcPr>
            <w:tcW w:w="1460"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b/>
                <w:color w:val="000000"/>
                <w:lang w:eastAsia="ru-RU"/>
              </w:rPr>
            </w:pPr>
            <w:r w:rsidRPr="007532C8">
              <w:rPr>
                <w:rFonts w:ascii="Times New Roman" w:hAnsi="Times New Roman"/>
                <w:b/>
                <w:color w:val="000000"/>
                <w:lang w:eastAsia="ru-RU"/>
              </w:rPr>
              <w:t>7 188,9</w:t>
            </w:r>
          </w:p>
        </w:tc>
        <w:tc>
          <w:tcPr>
            <w:tcW w:w="146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b/>
                <w:color w:val="000000"/>
                <w:lang w:eastAsia="ru-RU"/>
              </w:rPr>
            </w:pPr>
            <w:r w:rsidRPr="007532C8">
              <w:rPr>
                <w:rFonts w:ascii="Times New Roman" w:hAnsi="Times New Roman"/>
                <w:b/>
                <w:color w:val="000000"/>
                <w:lang w:eastAsia="ru-RU"/>
              </w:rPr>
              <w:t>7 694,6</w:t>
            </w: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b/>
                <w:color w:val="000000"/>
                <w:lang w:eastAsia="ru-RU"/>
              </w:rPr>
            </w:pPr>
            <w:r w:rsidRPr="007532C8">
              <w:rPr>
                <w:rFonts w:ascii="Times New Roman" w:hAnsi="Times New Roman"/>
                <w:b/>
                <w:color w:val="000000"/>
                <w:lang w:eastAsia="ru-RU"/>
              </w:rPr>
              <w:t>7 694,6</w:t>
            </w: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b/>
                <w:color w:val="000000"/>
                <w:lang w:eastAsia="ru-RU"/>
              </w:rPr>
            </w:pPr>
            <w:r w:rsidRPr="007532C8">
              <w:rPr>
                <w:rFonts w:ascii="Times New Roman" w:hAnsi="Times New Roman"/>
                <w:b/>
                <w:color w:val="000000"/>
                <w:lang w:eastAsia="ru-RU"/>
              </w:rPr>
              <w:t>0,0</w:t>
            </w:r>
          </w:p>
        </w:tc>
      </w:tr>
      <w:tr w:rsidR="007532C8" w:rsidRPr="007532C8" w:rsidTr="007532C8">
        <w:trPr>
          <w:trHeight w:val="359"/>
          <w:jc w:val="center"/>
        </w:trPr>
        <w:tc>
          <w:tcPr>
            <w:tcW w:w="1955" w:type="dxa"/>
            <w:vMerge/>
            <w:tcBorders>
              <w:left w:val="single" w:sz="4" w:space="0" w:color="auto"/>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left w:val="single" w:sz="4" w:space="0" w:color="auto"/>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федеральный бюджет</w:t>
            </w:r>
          </w:p>
        </w:tc>
        <w:tc>
          <w:tcPr>
            <w:tcW w:w="1402"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p>
        </w:tc>
        <w:tc>
          <w:tcPr>
            <w:tcW w:w="1418"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p>
        </w:tc>
      </w:tr>
      <w:tr w:rsidR="007532C8" w:rsidRPr="007532C8" w:rsidTr="007532C8">
        <w:trPr>
          <w:trHeight w:val="359"/>
          <w:jc w:val="center"/>
        </w:trPr>
        <w:tc>
          <w:tcPr>
            <w:tcW w:w="1955" w:type="dxa"/>
            <w:vMerge/>
            <w:tcBorders>
              <w:left w:val="single" w:sz="4" w:space="0" w:color="auto"/>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left w:val="single" w:sz="4" w:space="0" w:color="auto"/>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республиканский бюд</w:t>
            </w:r>
            <w:r w:rsidRPr="007532C8">
              <w:rPr>
                <w:rFonts w:ascii="Times New Roman" w:hAnsi="Times New Roman"/>
                <w:color w:val="000000"/>
                <w:lang w:eastAsia="ru-RU"/>
              </w:rPr>
              <w:softHyphen/>
              <w:t>жета Рес</w:t>
            </w:r>
            <w:r w:rsidRPr="007532C8">
              <w:rPr>
                <w:rFonts w:ascii="Times New Roman" w:hAnsi="Times New Roman"/>
                <w:color w:val="000000"/>
                <w:lang w:eastAsia="ru-RU"/>
              </w:rPr>
              <w:softHyphen/>
              <w:t>публики Коми</w:t>
            </w:r>
          </w:p>
        </w:tc>
        <w:tc>
          <w:tcPr>
            <w:tcW w:w="1402"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ind w:left="1134"/>
              <w:jc w:val="center"/>
              <w:rPr>
                <w:rFonts w:ascii="Times New Roman" w:hAnsi="Times New Roman"/>
                <w:color w:val="000000"/>
                <w:lang w:eastAsia="ru-RU"/>
              </w:rPr>
            </w:pPr>
          </w:p>
        </w:tc>
        <w:tc>
          <w:tcPr>
            <w:tcW w:w="1418"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ind w:left="1134"/>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ind w:left="1134"/>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ind w:left="1134"/>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ind w:left="1134"/>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ind w:left="1134"/>
              <w:jc w:val="center"/>
              <w:rPr>
                <w:rFonts w:ascii="Times New Roman" w:hAnsi="Times New Roman"/>
                <w:color w:val="000000"/>
                <w:lang w:eastAsia="ru-RU"/>
              </w:rPr>
            </w:pPr>
          </w:p>
        </w:tc>
      </w:tr>
      <w:tr w:rsidR="007532C8" w:rsidRPr="007532C8" w:rsidTr="007532C8">
        <w:trPr>
          <w:trHeight w:val="359"/>
          <w:jc w:val="center"/>
        </w:trPr>
        <w:tc>
          <w:tcPr>
            <w:tcW w:w="1955" w:type="dxa"/>
            <w:vMerge/>
            <w:tcBorders>
              <w:left w:val="single" w:sz="4" w:space="0" w:color="auto"/>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left w:val="single" w:sz="4" w:space="0" w:color="auto"/>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бюджет муниципаль</w:t>
            </w:r>
            <w:r w:rsidRPr="007532C8">
              <w:rPr>
                <w:rFonts w:ascii="Times New Roman" w:hAnsi="Times New Roman"/>
                <w:color w:val="000000"/>
                <w:lang w:eastAsia="ru-RU"/>
              </w:rPr>
              <w:softHyphen/>
              <w:t>ного района «Ижем</w:t>
            </w:r>
            <w:r w:rsidRPr="007532C8">
              <w:rPr>
                <w:rFonts w:ascii="Times New Roman" w:hAnsi="Times New Roman"/>
                <w:color w:val="000000"/>
                <w:lang w:eastAsia="ru-RU"/>
              </w:rPr>
              <w:softHyphen/>
              <w:t>ский»*</w:t>
            </w:r>
          </w:p>
        </w:tc>
        <w:tc>
          <w:tcPr>
            <w:tcW w:w="1402"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7 091,5</w:t>
            </w:r>
          </w:p>
        </w:tc>
        <w:tc>
          <w:tcPr>
            <w:tcW w:w="1418"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7 582,0</w:t>
            </w:r>
          </w:p>
        </w:tc>
        <w:tc>
          <w:tcPr>
            <w:tcW w:w="1460"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7 188,9</w:t>
            </w:r>
          </w:p>
        </w:tc>
        <w:tc>
          <w:tcPr>
            <w:tcW w:w="146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7 694,6</w:t>
            </w: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7 694,6</w:t>
            </w: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0,0</w:t>
            </w:r>
          </w:p>
        </w:tc>
      </w:tr>
      <w:tr w:rsidR="007532C8" w:rsidRPr="007532C8" w:rsidTr="007532C8">
        <w:trPr>
          <w:trHeight w:val="359"/>
          <w:jc w:val="center"/>
        </w:trPr>
        <w:tc>
          <w:tcPr>
            <w:tcW w:w="1955" w:type="dxa"/>
            <w:vMerge/>
            <w:tcBorders>
              <w:left w:val="single" w:sz="4" w:space="0" w:color="auto"/>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left w:val="single" w:sz="4" w:space="0" w:color="auto"/>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eastAsia="Times New Roman" w:hAnsi="Times New Roman"/>
                <w:snapToGrid w:val="0"/>
                <w:color w:val="000000"/>
                <w:lang w:eastAsia="ru-RU"/>
              </w:rPr>
            </w:pPr>
            <w:r w:rsidRPr="007532C8">
              <w:rPr>
                <w:rFonts w:ascii="Times New Roman" w:eastAsia="Times New Roman" w:hAnsi="Times New Roman"/>
                <w:snapToGrid w:val="0"/>
                <w:color w:val="000000"/>
                <w:lang w:eastAsia="ru-RU"/>
              </w:rPr>
              <w:t>бюджет сельских посе</w:t>
            </w:r>
            <w:r w:rsidRPr="007532C8">
              <w:rPr>
                <w:rFonts w:ascii="Times New Roman" w:eastAsia="Times New Roman" w:hAnsi="Times New Roman"/>
                <w:snapToGrid w:val="0"/>
                <w:color w:val="000000"/>
                <w:lang w:eastAsia="ru-RU"/>
              </w:rPr>
              <w:softHyphen/>
              <w:t>лений**</w:t>
            </w:r>
          </w:p>
        </w:tc>
        <w:tc>
          <w:tcPr>
            <w:tcW w:w="1402"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18"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r>
      <w:tr w:rsidR="007532C8" w:rsidRPr="007532C8" w:rsidTr="007532C8">
        <w:trPr>
          <w:trHeight w:val="359"/>
          <w:jc w:val="center"/>
        </w:trPr>
        <w:tc>
          <w:tcPr>
            <w:tcW w:w="1955" w:type="dxa"/>
            <w:vMerge/>
            <w:tcBorders>
              <w:left w:val="single" w:sz="4" w:space="0" w:color="auto"/>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left w:val="single" w:sz="4" w:space="0" w:color="auto"/>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eastAsia="Times New Roman" w:hAnsi="Times New Roman"/>
                <w:snapToGrid w:val="0"/>
                <w:color w:val="000000"/>
                <w:lang w:eastAsia="ru-RU"/>
              </w:rPr>
            </w:pPr>
            <w:r w:rsidRPr="007532C8">
              <w:rPr>
                <w:rFonts w:ascii="Times New Roman" w:eastAsia="Times New Roman" w:hAnsi="Times New Roman"/>
                <w:snapToGrid w:val="0"/>
                <w:color w:val="000000"/>
                <w:lang w:eastAsia="ru-RU"/>
              </w:rPr>
              <w:t>государственные вне</w:t>
            </w:r>
            <w:r w:rsidRPr="007532C8">
              <w:rPr>
                <w:rFonts w:ascii="Times New Roman" w:eastAsia="Times New Roman" w:hAnsi="Times New Roman"/>
                <w:snapToGrid w:val="0"/>
                <w:color w:val="000000"/>
                <w:lang w:eastAsia="ru-RU"/>
              </w:rPr>
              <w:softHyphen/>
              <w:t>бюджетные фонды</w:t>
            </w:r>
          </w:p>
        </w:tc>
        <w:tc>
          <w:tcPr>
            <w:tcW w:w="1402"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18"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r>
      <w:tr w:rsidR="007532C8" w:rsidRPr="007532C8" w:rsidTr="007532C8">
        <w:trPr>
          <w:trHeight w:val="359"/>
          <w:jc w:val="center"/>
        </w:trPr>
        <w:tc>
          <w:tcPr>
            <w:tcW w:w="1955" w:type="dxa"/>
            <w:vMerge/>
            <w:tcBorders>
              <w:left w:val="single" w:sz="4" w:space="0" w:color="auto"/>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left w:val="single" w:sz="4" w:space="0" w:color="auto"/>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eastAsia="Times New Roman" w:hAnsi="Times New Roman"/>
                <w:snapToGrid w:val="0"/>
                <w:color w:val="000000"/>
                <w:lang w:eastAsia="ru-RU"/>
              </w:rPr>
            </w:pPr>
            <w:r w:rsidRPr="007532C8">
              <w:rPr>
                <w:rFonts w:ascii="Times New Roman" w:eastAsia="Times New Roman" w:hAnsi="Times New Roman"/>
                <w:snapToGrid w:val="0"/>
                <w:color w:val="000000"/>
                <w:lang w:eastAsia="ru-RU"/>
              </w:rPr>
              <w:t>юридические лица***</w:t>
            </w:r>
          </w:p>
        </w:tc>
        <w:tc>
          <w:tcPr>
            <w:tcW w:w="1402"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18"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r>
      <w:tr w:rsidR="007532C8" w:rsidRPr="007532C8" w:rsidTr="007532C8">
        <w:trPr>
          <w:trHeight w:val="359"/>
          <w:jc w:val="center"/>
        </w:trPr>
        <w:tc>
          <w:tcPr>
            <w:tcW w:w="1955" w:type="dxa"/>
            <w:vMerge/>
            <w:tcBorders>
              <w:left w:val="single" w:sz="4" w:space="0" w:color="auto"/>
              <w:bottom w:val="single" w:sz="4" w:space="0" w:color="auto"/>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left w:val="single" w:sz="4" w:space="0" w:color="auto"/>
              <w:bottom w:val="single" w:sz="4" w:space="0" w:color="auto"/>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средства от приносящей доход деятельности</w:t>
            </w:r>
          </w:p>
        </w:tc>
        <w:tc>
          <w:tcPr>
            <w:tcW w:w="1402"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18"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r>
      <w:tr w:rsidR="007532C8" w:rsidRPr="007532C8" w:rsidTr="007532C8">
        <w:trPr>
          <w:trHeight w:val="359"/>
          <w:jc w:val="center"/>
        </w:trPr>
        <w:tc>
          <w:tcPr>
            <w:tcW w:w="1955" w:type="dxa"/>
            <w:vMerge w:val="restart"/>
            <w:tcBorders>
              <w:top w:val="single" w:sz="4" w:space="0" w:color="auto"/>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Основное меро</w:t>
            </w:r>
            <w:r w:rsidRPr="007532C8">
              <w:rPr>
                <w:rFonts w:ascii="Times New Roman" w:hAnsi="Times New Roman"/>
                <w:color w:val="000000"/>
                <w:lang w:eastAsia="ru-RU"/>
              </w:rPr>
              <w:softHyphen/>
              <w:t>приятие 3.2.</w:t>
            </w:r>
          </w:p>
        </w:tc>
        <w:tc>
          <w:tcPr>
            <w:tcW w:w="2203" w:type="dxa"/>
            <w:vMerge w:val="restart"/>
            <w:tcBorders>
              <w:top w:val="single" w:sz="4" w:space="0" w:color="auto"/>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right="-72"/>
              <w:rPr>
                <w:rFonts w:ascii="Times New Roman" w:hAnsi="Times New Roman"/>
                <w:color w:val="000000"/>
                <w:lang w:eastAsia="ru-RU"/>
              </w:rPr>
            </w:pPr>
            <w:r w:rsidRPr="007532C8">
              <w:rPr>
                <w:rFonts w:ascii="Times New Roman" w:eastAsia="Times New Roman" w:hAnsi="Times New Roman"/>
                <w:color w:val="000000"/>
              </w:rPr>
              <w:t>Организация взаимо</w:t>
            </w:r>
            <w:r w:rsidRPr="007532C8">
              <w:rPr>
                <w:rFonts w:ascii="Times New Roman" w:eastAsia="Times New Roman" w:hAnsi="Times New Roman"/>
                <w:color w:val="000000"/>
              </w:rPr>
              <w:softHyphen/>
              <w:t>действия с органами местного самоуправ</w:t>
            </w:r>
            <w:r w:rsidRPr="007532C8">
              <w:rPr>
                <w:rFonts w:ascii="Times New Roman" w:eastAsia="Times New Roman" w:hAnsi="Times New Roman"/>
                <w:color w:val="000000"/>
              </w:rPr>
              <w:softHyphen/>
              <w:t>ления МО МР «Ижемский» и орга</w:t>
            </w:r>
            <w:r w:rsidRPr="007532C8">
              <w:rPr>
                <w:rFonts w:ascii="Times New Roman" w:eastAsia="Times New Roman" w:hAnsi="Times New Roman"/>
                <w:color w:val="000000"/>
              </w:rPr>
              <w:softHyphen/>
              <w:t>нами исполнитель</w:t>
            </w:r>
            <w:r w:rsidRPr="007532C8">
              <w:rPr>
                <w:rFonts w:ascii="Times New Roman" w:eastAsia="Times New Roman" w:hAnsi="Times New Roman"/>
                <w:color w:val="000000"/>
              </w:rPr>
              <w:softHyphen/>
              <w:t>ной власти Ижем</w:t>
            </w:r>
            <w:r w:rsidRPr="007532C8">
              <w:rPr>
                <w:rFonts w:ascii="Times New Roman" w:eastAsia="Times New Roman" w:hAnsi="Times New Roman"/>
                <w:color w:val="000000"/>
              </w:rPr>
              <w:softHyphen/>
              <w:t>ского района по реа</w:t>
            </w:r>
            <w:r w:rsidRPr="007532C8">
              <w:rPr>
                <w:rFonts w:ascii="Times New Roman" w:eastAsia="Times New Roman" w:hAnsi="Times New Roman"/>
                <w:color w:val="000000"/>
              </w:rPr>
              <w:softHyphen/>
              <w:t>лизации муници</w:t>
            </w:r>
            <w:r w:rsidRPr="007532C8">
              <w:rPr>
                <w:rFonts w:ascii="Times New Roman" w:eastAsia="Times New Roman" w:hAnsi="Times New Roman"/>
                <w:color w:val="000000"/>
              </w:rPr>
              <w:softHyphen/>
              <w:t>пальной программы</w:t>
            </w: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Всего, в том числе:</w:t>
            </w:r>
          </w:p>
        </w:tc>
        <w:tc>
          <w:tcPr>
            <w:tcW w:w="1402"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х</w:t>
            </w:r>
          </w:p>
        </w:tc>
        <w:tc>
          <w:tcPr>
            <w:tcW w:w="1418"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Х</w:t>
            </w:r>
          </w:p>
        </w:tc>
        <w:tc>
          <w:tcPr>
            <w:tcW w:w="1460"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Х</w:t>
            </w:r>
          </w:p>
        </w:tc>
        <w:tc>
          <w:tcPr>
            <w:tcW w:w="146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х</w:t>
            </w: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х</w:t>
            </w: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х</w:t>
            </w:r>
          </w:p>
        </w:tc>
      </w:tr>
      <w:tr w:rsidR="007532C8" w:rsidRPr="007532C8" w:rsidTr="007532C8">
        <w:trPr>
          <w:trHeight w:val="262"/>
          <w:jc w:val="center"/>
        </w:trPr>
        <w:tc>
          <w:tcPr>
            <w:tcW w:w="1955" w:type="dxa"/>
            <w:vMerge/>
            <w:tcBorders>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федеральный бюджет</w:t>
            </w:r>
          </w:p>
        </w:tc>
        <w:tc>
          <w:tcPr>
            <w:tcW w:w="1402"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ind w:left="1134"/>
              <w:rPr>
                <w:rFonts w:ascii="Times New Roman" w:hAnsi="Times New Roman"/>
                <w:color w:val="000000"/>
                <w:lang w:eastAsia="ru-RU"/>
              </w:rPr>
            </w:pPr>
          </w:p>
        </w:tc>
        <w:tc>
          <w:tcPr>
            <w:tcW w:w="1418"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ind w:left="1134"/>
              <w:rPr>
                <w:rFonts w:ascii="Times New Roman" w:hAnsi="Times New Roman"/>
                <w:color w:val="000000"/>
                <w:lang w:eastAsia="ru-RU"/>
              </w:rPr>
            </w:pPr>
          </w:p>
        </w:tc>
        <w:tc>
          <w:tcPr>
            <w:tcW w:w="1460"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ind w:left="1134"/>
              <w:rPr>
                <w:rFonts w:ascii="Times New Roman" w:hAnsi="Times New Roman"/>
                <w:color w:val="000000"/>
                <w:lang w:eastAsia="ru-RU"/>
              </w:rPr>
            </w:pPr>
          </w:p>
        </w:tc>
        <w:tc>
          <w:tcPr>
            <w:tcW w:w="1460" w:type="dxa"/>
            <w:tcBorders>
              <w:top w:val="nil"/>
              <w:left w:val="nil"/>
              <w:bottom w:val="single" w:sz="4" w:space="0" w:color="auto"/>
              <w:right w:val="single" w:sz="4" w:space="0" w:color="auto"/>
            </w:tcBorders>
          </w:tcPr>
          <w:p w:rsidR="007532C8" w:rsidRPr="007532C8" w:rsidRDefault="007532C8" w:rsidP="007532C8">
            <w:pPr>
              <w:spacing w:after="0" w:line="240" w:lineRule="auto"/>
              <w:ind w:left="1134"/>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ind w:left="1134"/>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ind w:left="1134"/>
              <w:rPr>
                <w:rFonts w:ascii="Times New Roman" w:hAnsi="Times New Roman"/>
                <w:color w:val="000000"/>
                <w:lang w:eastAsia="ru-RU"/>
              </w:rPr>
            </w:pPr>
          </w:p>
        </w:tc>
      </w:tr>
      <w:tr w:rsidR="007532C8" w:rsidRPr="007532C8" w:rsidTr="007532C8">
        <w:trPr>
          <w:trHeight w:val="359"/>
          <w:jc w:val="center"/>
        </w:trPr>
        <w:tc>
          <w:tcPr>
            <w:tcW w:w="1955" w:type="dxa"/>
            <w:vMerge/>
            <w:tcBorders>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республиканский бюд</w:t>
            </w:r>
            <w:r w:rsidRPr="007532C8">
              <w:rPr>
                <w:rFonts w:ascii="Times New Roman" w:hAnsi="Times New Roman"/>
                <w:color w:val="000000"/>
                <w:lang w:eastAsia="ru-RU"/>
              </w:rPr>
              <w:softHyphen/>
              <w:t>жета Рес</w:t>
            </w:r>
            <w:r w:rsidRPr="007532C8">
              <w:rPr>
                <w:rFonts w:ascii="Times New Roman" w:hAnsi="Times New Roman"/>
                <w:color w:val="000000"/>
                <w:lang w:eastAsia="ru-RU"/>
              </w:rPr>
              <w:softHyphen/>
              <w:t>публики Коми</w:t>
            </w:r>
          </w:p>
        </w:tc>
        <w:tc>
          <w:tcPr>
            <w:tcW w:w="1402"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ind w:left="1134"/>
              <w:rPr>
                <w:rFonts w:ascii="Times New Roman" w:hAnsi="Times New Roman"/>
                <w:color w:val="000000"/>
                <w:lang w:eastAsia="ru-RU"/>
              </w:rPr>
            </w:pPr>
          </w:p>
        </w:tc>
        <w:tc>
          <w:tcPr>
            <w:tcW w:w="1418"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ind w:left="1134"/>
              <w:rPr>
                <w:rFonts w:ascii="Times New Roman" w:hAnsi="Times New Roman"/>
                <w:color w:val="000000"/>
                <w:lang w:eastAsia="ru-RU"/>
              </w:rPr>
            </w:pPr>
          </w:p>
        </w:tc>
        <w:tc>
          <w:tcPr>
            <w:tcW w:w="1460"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ind w:left="1134"/>
              <w:rPr>
                <w:rFonts w:ascii="Times New Roman" w:hAnsi="Times New Roman"/>
                <w:color w:val="000000"/>
                <w:lang w:eastAsia="ru-RU"/>
              </w:rPr>
            </w:pPr>
          </w:p>
        </w:tc>
        <w:tc>
          <w:tcPr>
            <w:tcW w:w="1460" w:type="dxa"/>
            <w:tcBorders>
              <w:top w:val="nil"/>
              <w:left w:val="nil"/>
              <w:bottom w:val="single" w:sz="4" w:space="0" w:color="auto"/>
              <w:right w:val="single" w:sz="4" w:space="0" w:color="auto"/>
            </w:tcBorders>
          </w:tcPr>
          <w:p w:rsidR="007532C8" w:rsidRPr="007532C8" w:rsidRDefault="007532C8" w:rsidP="007532C8">
            <w:pPr>
              <w:spacing w:after="0" w:line="240" w:lineRule="auto"/>
              <w:ind w:left="1134"/>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ind w:left="1134"/>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ind w:left="1134"/>
              <w:rPr>
                <w:rFonts w:ascii="Times New Roman" w:hAnsi="Times New Roman"/>
                <w:color w:val="000000"/>
                <w:lang w:eastAsia="ru-RU"/>
              </w:rPr>
            </w:pPr>
          </w:p>
        </w:tc>
      </w:tr>
      <w:tr w:rsidR="007532C8" w:rsidRPr="007532C8" w:rsidTr="007532C8">
        <w:trPr>
          <w:trHeight w:val="359"/>
          <w:jc w:val="center"/>
        </w:trPr>
        <w:tc>
          <w:tcPr>
            <w:tcW w:w="1955" w:type="dxa"/>
            <w:vMerge/>
            <w:tcBorders>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бюджет муниципаль</w:t>
            </w:r>
            <w:r w:rsidRPr="007532C8">
              <w:rPr>
                <w:rFonts w:ascii="Times New Roman" w:hAnsi="Times New Roman"/>
                <w:color w:val="000000"/>
                <w:lang w:eastAsia="ru-RU"/>
              </w:rPr>
              <w:softHyphen/>
              <w:t>ного района «Ижем</w:t>
            </w:r>
            <w:r w:rsidRPr="007532C8">
              <w:rPr>
                <w:rFonts w:ascii="Times New Roman" w:hAnsi="Times New Roman"/>
                <w:color w:val="000000"/>
                <w:lang w:eastAsia="ru-RU"/>
              </w:rPr>
              <w:softHyphen/>
              <w:t>ский»*</w:t>
            </w:r>
          </w:p>
        </w:tc>
        <w:tc>
          <w:tcPr>
            <w:tcW w:w="1402"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ind w:left="1134"/>
              <w:rPr>
                <w:rFonts w:ascii="Times New Roman" w:hAnsi="Times New Roman"/>
                <w:color w:val="000000"/>
                <w:lang w:eastAsia="ru-RU"/>
              </w:rPr>
            </w:pPr>
          </w:p>
        </w:tc>
        <w:tc>
          <w:tcPr>
            <w:tcW w:w="1418"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ind w:left="1134"/>
              <w:rPr>
                <w:rFonts w:ascii="Times New Roman" w:hAnsi="Times New Roman"/>
                <w:color w:val="000000"/>
                <w:lang w:eastAsia="ru-RU"/>
              </w:rPr>
            </w:pPr>
          </w:p>
        </w:tc>
        <w:tc>
          <w:tcPr>
            <w:tcW w:w="1460"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ind w:left="1134"/>
              <w:rPr>
                <w:rFonts w:ascii="Times New Roman" w:hAnsi="Times New Roman"/>
                <w:color w:val="000000"/>
                <w:lang w:eastAsia="ru-RU"/>
              </w:rPr>
            </w:pPr>
          </w:p>
        </w:tc>
        <w:tc>
          <w:tcPr>
            <w:tcW w:w="1460" w:type="dxa"/>
            <w:tcBorders>
              <w:top w:val="nil"/>
              <w:left w:val="nil"/>
              <w:bottom w:val="single" w:sz="4" w:space="0" w:color="auto"/>
              <w:right w:val="single" w:sz="4" w:space="0" w:color="auto"/>
            </w:tcBorders>
          </w:tcPr>
          <w:p w:rsidR="007532C8" w:rsidRPr="007532C8" w:rsidRDefault="007532C8" w:rsidP="007532C8">
            <w:pPr>
              <w:spacing w:after="0" w:line="240" w:lineRule="auto"/>
              <w:ind w:left="1134"/>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ind w:left="1134"/>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ind w:left="1134"/>
              <w:rPr>
                <w:rFonts w:ascii="Times New Roman" w:hAnsi="Times New Roman"/>
                <w:color w:val="000000"/>
                <w:lang w:eastAsia="ru-RU"/>
              </w:rPr>
            </w:pPr>
          </w:p>
        </w:tc>
      </w:tr>
      <w:tr w:rsidR="007532C8" w:rsidRPr="007532C8" w:rsidTr="007532C8">
        <w:trPr>
          <w:trHeight w:val="359"/>
          <w:jc w:val="center"/>
        </w:trPr>
        <w:tc>
          <w:tcPr>
            <w:tcW w:w="1955" w:type="dxa"/>
            <w:vMerge/>
            <w:tcBorders>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eastAsia="Times New Roman" w:hAnsi="Times New Roman"/>
                <w:snapToGrid w:val="0"/>
                <w:color w:val="000000"/>
                <w:lang w:eastAsia="ru-RU"/>
              </w:rPr>
            </w:pPr>
            <w:r w:rsidRPr="007532C8">
              <w:rPr>
                <w:rFonts w:ascii="Times New Roman" w:eastAsia="Times New Roman" w:hAnsi="Times New Roman"/>
                <w:snapToGrid w:val="0"/>
                <w:color w:val="000000"/>
                <w:lang w:eastAsia="ru-RU"/>
              </w:rPr>
              <w:t>бюджет сельских посе</w:t>
            </w:r>
            <w:r w:rsidRPr="007532C8">
              <w:rPr>
                <w:rFonts w:ascii="Times New Roman" w:eastAsia="Times New Roman" w:hAnsi="Times New Roman"/>
                <w:snapToGrid w:val="0"/>
                <w:color w:val="000000"/>
                <w:lang w:eastAsia="ru-RU"/>
              </w:rPr>
              <w:softHyphen/>
              <w:t>лений**</w:t>
            </w:r>
          </w:p>
        </w:tc>
        <w:tc>
          <w:tcPr>
            <w:tcW w:w="1402"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ind w:left="1134"/>
              <w:rPr>
                <w:rFonts w:ascii="Times New Roman" w:hAnsi="Times New Roman"/>
                <w:color w:val="000000"/>
                <w:lang w:eastAsia="ru-RU"/>
              </w:rPr>
            </w:pPr>
          </w:p>
        </w:tc>
        <w:tc>
          <w:tcPr>
            <w:tcW w:w="1418"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ind w:left="1134"/>
              <w:rPr>
                <w:rFonts w:ascii="Times New Roman" w:hAnsi="Times New Roman"/>
                <w:color w:val="000000"/>
                <w:lang w:eastAsia="ru-RU"/>
              </w:rPr>
            </w:pPr>
          </w:p>
        </w:tc>
        <w:tc>
          <w:tcPr>
            <w:tcW w:w="1460"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ind w:left="1134"/>
              <w:rPr>
                <w:rFonts w:ascii="Times New Roman" w:hAnsi="Times New Roman"/>
                <w:color w:val="000000"/>
                <w:lang w:eastAsia="ru-RU"/>
              </w:rPr>
            </w:pPr>
          </w:p>
        </w:tc>
        <w:tc>
          <w:tcPr>
            <w:tcW w:w="1460" w:type="dxa"/>
            <w:tcBorders>
              <w:top w:val="nil"/>
              <w:left w:val="nil"/>
              <w:bottom w:val="single" w:sz="4" w:space="0" w:color="auto"/>
              <w:right w:val="single" w:sz="4" w:space="0" w:color="auto"/>
            </w:tcBorders>
          </w:tcPr>
          <w:p w:rsidR="007532C8" w:rsidRPr="007532C8" w:rsidRDefault="007532C8" w:rsidP="007532C8">
            <w:pPr>
              <w:spacing w:after="0" w:line="240" w:lineRule="auto"/>
              <w:ind w:left="1134"/>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ind w:left="1134"/>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ind w:left="1134"/>
              <w:rPr>
                <w:rFonts w:ascii="Times New Roman" w:hAnsi="Times New Roman"/>
                <w:color w:val="000000"/>
                <w:lang w:eastAsia="ru-RU"/>
              </w:rPr>
            </w:pPr>
          </w:p>
        </w:tc>
      </w:tr>
      <w:tr w:rsidR="007532C8" w:rsidRPr="007532C8" w:rsidTr="007532C8">
        <w:trPr>
          <w:trHeight w:val="359"/>
          <w:jc w:val="center"/>
        </w:trPr>
        <w:tc>
          <w:tcPr>
            <w:tcW w:w="1955" w:type="dxa"/>
            <w:vMerge/>
            <w:tcBorders>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eastAsia="Times New Roman" w:hAnsi="Times New Roman"/>
                <w:snapToGrid w:val="0"/>
                <w:color w:val="000000"/>
                <w:lang w:eastAsia="ru-RU"/>
              </w:rPr>
            </w:pPr>
            <w:r w:rsidRPr="007532C8">
              <w:rPr>
                <w:rFonts w:ascii="Times New Roman" w:eastAsia="Times New Roman" w:hAnsi="Times New Roman"/>
                <w:snapToGrid w:val="0"/>
                <w:color w:val="000000"/>
                <w:lang w:eastAsia="ru-RU"/>
              </w:rPr>
              <w:t>государственные вне</w:t>
            </w:r>
            <w:r w:rsidRPr="007532C8">
              <w:rPr>
                <w:rFonts w:ascii="Times New Roman" w:eastAsia="Times New Roman" w:hAnsi="Times New Roman"/>
                <w:snapToGrid w:val="0"/>
                <w:color w:val="000000"/>
                <w:lang w:eastAsia="ru-RU"/>
              </w:rPr>
              <w:softHyphen/>
              <w:t>бюджетные фонды</w:t>
            </w:r>
          </w:p>
        </w:tc>
        <w:tc>
          <w:tcPr>
            <w:tcW w:w="1402"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ind w:left="1134"/>
              <w:rPr>
                <w:rFonts w:ascii="Times New Roman" w:hAnsi="Times New Roman"/>
                <w:color w:val="000000"/>
                <w:lang w:eastAsia="ru-RU"/>
              </w:rPr>
            </w:pPr>
          </w:p>
        </w:tc>
        <w:tc>
          <w:tcPr>
            <w:tcW w:w="1418"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ind w:left="1134"/>
              <w:rPr>
                <w:rFonts w:ascii="Times New Roman" w:hAnsi="Times New Roman"/>
                <w:color w:val="000000"/>
                <w:lang w:eastAsia="ru-RU"/>
              </w:rPr>
            </w:pPr>
          </w:p>
        </w:tc>
        <w:tc>
          <w:tcPr>
            <w:tcW w:w="1460"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ind w:left="1134"/>
              <w:rPr>
                <w:rFonts w:ascii="Times New Roman" w:hAnsi="Times New Roman"/>
                <w:color w:val="000000"/>
                <w:lang w:eastAsia="ru-RU"/>
              </w:rPr>
            </w:pPr>
          </w:p>
        </w:tc>
        <w:tc>
          <w:tcPr>
            <w:tcW w:w="1460" w:type="dxa"/>
            <w:tcBorders>
              <w:top w:val="nil"/>
              <w:left w:val="nil"/>
              <w:bottom w:val="single" w:sz="4" w:space="0" w:color="auto"/>
              <w:right w:val="single" w:sz="4" w:space="0" w:color="auto"/>
            </w:tcBorders>
          </w:tcPr>
          <w:p w:rsidR="007532C8" w:rsidRPr="007532C8" w:rsidRDefault="007532C8" w:rsidP="007532C8">
            <w:pPr>
              <w:spacing w:after="0" w:line="240" w:lineRule="auto"/>
              <w:ind w:left="1134"/>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ind w:left="1134"/>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ind w:left="1134"/>
              <w:rPr>
                <w:rFonts w:ascii="Times New Roman" w:hAnsi="Times New Roman"/>
                <w:color w:val="000000"/>
                <w:lang w:eastAsia="ru-RU"/>
              </w:rPr>
            </w:pPr>
          </w:p>
        </w:tc>
      </w:tr>
      <w:tr w:rsidR="007532C8" w:rsidRPr="007532C8" w:rsidTr="007532C8">
        <w:trPr>
          <w:trHeight w:val="359"/>
          <w:jc w:val="center"/>
        </w:trPr>
        <w:tc>
          <w:tcPr>
            <w:tcW w:w="1955" w:type="dxa"/>
            <w:vMerge/>
            <w:tcBorders>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eastAsia="Times New Roman" w:hAnsi="Times New Roman"/>
                <w:snapToGrid w:val="0"/>
                <w:color w:val="000000"/>
                <w:lang w:eastAsia="ru-RU"/>
              </w:rPr>
            </w:pPr>
            <w:r w:rsidRPr="007532C8">
              <w:rPr>
                <w:rFonts w:ascii="Times New Roman" w:eastAsia="Times New Roman" w:hAnsi="Times New Roman"/>
                <w:snapToGrid w:val="0"/>
                <w:color w:val="000000"/>
                <w:lang w:eastAsia="ru-RU"/>
              </w:rPr>
              <w:t>юридические лица***</w:t>
            </w:r>
          </w:p>
        </w:tc>
        <w:tc>
          <w:tcPr>
            <w:tcW w:w="1402"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ind w:left="1134"/>
              <w:rPr>
                <w:rFonts w:ascii="Times New Roman" w:hAnsi="Times New Roman"/>
                <w:color w:val="000000"/>
                <w:lang w:eastAsia="ru-RU"/>
              </w:rPr>
            </w:pPr>
          </w:p>
        </w:tc>
        <w:tc>
          <w:tcPr>
            <w:tcW w:w="1418"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ind w:left="1134"/>
              <w:rPr>
                <w:rFonts w:ascii="Times New Roman" w:hAnsi="Times New Roman"/>
                <w:color w:val="000000"/>
                <w:lang w:eastAsia="ru-RU"/>
              </w:rPr>
            </w:pPr>
          </w:p>
        </w:tc>
        <w:tc>
          <w:tcPr>
            <w:tcW w:w="1460"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ind w:left="1134"/>
              <w:rPr>
                <w:rFonts w:ascii="Times New Roman" w:hAnsi="Times New Roman"/>
                <w:color w:val="000000"/>
                <w:lang w:eastAsia="ru-RU"/>
              </w:rPr>
            </w:pPr>
          </w:p>
        </w:tc>
        <w:tc>
          <w:tcPr>
            <w:tcW w:w="1460" w:type="dxa"/>
            <w:tcBorders>
              <w:top w:val="nil"/>
              <w:left w:val="nil"/>
              <w:bottom w:val="single" w:sz="4" w:space="0" w:color="auto"/>
              <w:right w:val="single" w:sz="4" w:space="0" w:color="auto"/>
            </w:tcBorders>
          </w:tcPr>
          <w:p w:rsidR="007532C8" w:rsidRPr="007532C8" w:rsidRDefault="007532C8" w:rsidP="007532C8">
            <w:pPr>
              <w:spacing w:after="0" w:line="240" w:lineRule="auto"/>
              <w:ind w:left="1134"/>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ind w:left="1134"/>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ind w:left="1134"/>
              <w:rPr>
                <w:rFonts w:ascii="Times New Roman" w:hAnsi="Times New Roman"/>
                <w:color w:val="000000"/>
                <w:lang w:eastAsia="ru-RU"/>
              </w:rPr>
            </w:pPr>
          </w:p>
        </w:tc>
      </w:tr>
      <w:tr w:rsidR="007532C8" w:rsidRPr="007532C8" w:rsidTr="007532C8">
        <w:trPr>
          <w:trHeight w:val="359"/>
          <w:jc w:val="center"/>
        </w:trPr>
        <w:tc>
          <w:tcPr>
            <w:tcW w:w="1955" w:type="dxa"/>
            <w:vMerge/>
            <w:tcBorders>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средства от приносящей доход деятельности</w:t>
            </w:r>
          </w:p>
        </w:tc>
        <w:tc>
          <w:tcPr>
            <w:tcW w:w="1402"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ind w:left="1134"/>
              <w:rPr>
                <w:rFonts w:ascii="Times New Roman" w:hAnsi="Times New Roman"/>
                <w:color w:val="000000"/>
                <w:lang w:eastAsia="ru-RU"/>
              </w:rPr>
            </w:pPr>
          </w:p>
        </w:tc>
        <w:tc>
          <w:tcPr>
            <w:tcW w:w="1418"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ind w:left="1134"/>
              <w:rPr>
                <w:rFonts w:ascii="Times New Roman" w:hAnsi="Times New Roman"/>
                <w:color w:val="000000"/>
                <w:lang w:eastAsia="ru-RU"/>
              </w:rPr>
            </w:pPr>
          </w:p>
        </w:tc>
        <w:tc>
          <w:tcPr>
            <w:tcW w:w="1460"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ind w:left="1134"/>
              <w:rPr>
                <w:rFonts w:ascii="Times New Roman" w:hAnsi="Times New Roman"/>
                <w:color w:val="000000"/>
                <w:lang w:eastAsia="ru-RU"/>
              </w:rPr>
            </w:pPr>
          </w:p>
        </w:tc>
        <w:tc>
          <w:tcPr>
            <w:tcW w:w="1460" w:type="dxa"/>
            <w:tcBorders>
              <w:top w:val="nil"/>
              <w:left w:val="nil"/>
              <w:bottom w:val="single" w:sz="4" w:space="0" w:color="auto"/>
              <w:right w:val="single" w:sz="4" w:space="0" w:color="auto"/>
            </w:tcBorders>
          </w:tcPr>
          <w:p w:rsidR="007532C8" w:rsidRPr="007532C8" w:rsidRDefault="007532C8" w:rsidP="007532C8">
            <w:pPr>
              <w:spacing w:after="0" w:line="240" w:lineRule="auto"/>
              <w:ind w:left="1134"/>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ind w:left="1134"/>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ind w:left="1134"/>
              <w:rPr>
                <w:rFonts w:ascii="Times New Roman" w:hAnsi="Times New Roman"/>
                <w:color w:val="000000"/>
                <w:lang w:eastAsia="ru-RU"/>
              </w:rPr>
            </w:pPr>
          </w:p>
        </w:tc>
      </w:tr>
      <w:tr w:rsidR="007532C8" w:rsidRPr="007532C8" w:rsidTr="007532C8">
        <w:trPr>
          <w:trHeight w:val="323"/>
          <w:jc w:val="center"/>
        </w:trPr>
        <w:tc>
          <w:tcPr>
            <w:tcW w:w="1955" w:type="dxa"/>
            <w:vMerge w:val="restart"/>
            <w:tcBorders>
              <w:top w:val="nil"/>
              <w:left w:val="single" w:sz="4" w:space="0" w:color="auto"/>
              <w:bottom w:val="single" w:sz="4" w:space="0" w:color="000000"/>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Основное меро</w:t>
            </w:r>
            <w:r w:rsidRPr="007532C8">
              <w:rPr>
                <w:rFonts w:ascii="Times New Roman" w:hAnsi="Times New Roman"/>
                <w:color w:val="000000"/>
                <w:lang w:eastAsia="ru-RU"/>
              </w:rPr>
              <w:softHyphen/>
            </w:r>
            <w:r w:rsidRPr="007532C8">
              <w:rPr>
                <w:rFonts w:ascii="Times New Roman" w:hAnsi="Times New Roman"/>
                <w:color w:val="000000"/>
                <w:lang w:eastAsia="ru-RU"/>
              </w:rPr>
              <w:lastRenderedPageBreak/>
              <w:t>приятие 3.3.</w:t>
            </w:r>
          </w:p>
        </w:tc>
        <w:tc>
          <w:tcPr>
            <w:tcW w:w="2203" w:type="dxa"/>
            <w:vMerge w:val="restart"/>
            <w:tcBorders>
              <w:top w:val="nil"/>
              <w:left w:val="single" w:sz="4" w:space="0" w:color="auto"/>
              <w:bottom w:val="single" w:sz="4" w:space="0" w:color="000000"/>
              <w:right w:val="single" w:sz="4" w:space="0" w:color="auto"/>
            </w:tcBorders>
            <w:shd w:val="clear" w:color="auto" w:fill="auto"/>
            <w:vAlign w:val="center"/>
          </w:tcPr>
          <w:p w:rsidR="007532C8" w:rsidRPr="007532C8" w:rsidRDefault="007532C8" w:rsidP="007532C8">
            <w:pPr>
              <w:spacing w:after="0" w:line="240" w:lineRule="auto"/>
              <w:ind w:right="-72"/>
              <w:rPr>
                <w:rFonts w:ascii="Times New Roman" w:hAnsi="Times New Roman"/>
                <w:color w:val="000000"/>
                <w:lang w:eastAsia="ru-RU"/>
              </w:rPr>
            </w:pPr>
            <w:r w:rsidRPr="007532C8">
              <w:rPr>
                <w:rFonts w:ascii="Times New Roman" w:hAnsi="Times New Roman"/>
              </w:rPr>
              <w:lastRenderedPageBreak/>
              <w:t>Осуществление дея</w:t>
            </w:r>
            <w:r w:rsidRPr="007532C8">
              <w:rPr>
                <w:rFonts w:ascii="Times New Roman" w:hAnsi="Times New Roman"/>
              </w:rPr>
              <w:softHyphen/>
            </w:r>
            <w:r w:rsidRPr="007532C8">
              <w:rPr>
                <w:rFonts w:ascii="Times New Roman" w:hAnsi="Times New Roman"/>
              </w:rPr>
              <w:lastRenderedPageBreak/>
              <w:t>тельности прочих учреждений</w:t>
            </w: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lastRenderedPageBreak/>
              <w:t>Всего, в том числе:</w:t>
            </w:r>
          </w:p>
        </w:tc>
        <w:tc>
          <w:tcPr>
            <w:tcW w:w="1402"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b/>
                <w:color w:val="000000"/>
                <w:lang w:eastAsia="ru-RU"/>
              </w:rPr>
            </w:pPr>
            <w:r w:rsidRPr="007532C8">
              <w:rPr>
                <w:rFonts w:ascii="Times New Roman" w:hAnsi="Times New Roman"/>
                <w:b/>
                <w:color w:val="000000"/>
                <w:lang w:eastAsia="ru-RU"/>
              </w:rPr>
              <w:t>11 184,9</w:t>
            </w:r>
          </w:p>
        </w:tc>
        <w:tc>
          <w:tcPr>
            <w:tcW w:w="1418"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b/>
                <w:color w:val="000000"/>
                <w:lang w:eastAsia="ru-RU"/>
              </w:rPr>
            </w:pPr>
            <w:r w:rsidRPr="007532C8">
              <w:rPr>
                <w:rFonts w:ascii="Times New Roman" w:hAnsi="Times New Roman"/>
                <w:b/>
                <w:color w:val="000000"/>
                <w:lang w:eastAsia="ru-RU"/>
              </w:rPr>
              <w:t>11 754,0</w:t>
            </w:r>
          </w:p>
        </w:tc>
        <w:tc>
          <w:tcPr>
            <w:tcW w:w="1460"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b/>
                <w:color w:val="000000"/>
                <w:lang w:eastAsia="ru-RU"/>
              </w:rPr>
            </w:pPr>
            <w:r w:rsidRPr="007532C8">
              <w:rPr>
                <w:rFonts w:ascii="Times New Roman" w:hAnsi="Times New Roman"/>
                <w:b/>
                <w:color w:val="000000"/>
                <w:lang w:eastAsia="ru-RU"/>
              </w:rPr>
              <w:t>13 187,5</w:t>
            </w:r>
          </w:p>
        </w:tc>
        <w:tc>
          <w:tcPr>
            <w:tcW w:w="146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b/>
                <w:color w:val="000000"/>
                <w:lang w:eastAsia="ru-RU"/>
              </w:rPr>
            </w:pPr>
            <w:r w:rsidRPr="007532C8">
              <w:rPr>
                <w:rFonts w:ascii="Times New Roman" w:hAnsi="Times New Roman"/>
                <w:b/>
                <w:color w:val="000000"/>
                <w:lang w:eastAsia="ru-RU"/>
              </w:rPr>
              <w:t>12 460,4</w:t>
            </w: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b/>
                <w:color w:val="000000"/>
                <w:lang w:eastAsia="ru-RU"/>
              </w:rPr>
            </w:pPr>
            <w:r w:rsidRPr="007532C8">
              <w:rPr>
                <w:rFonts w:ascii="Times New Roman" w:hAnsi="Times New Roman"/>
                <w:b/>
                <w:color w:val="000000"/>
                <w:lang w:eastAsia="ru-RU"/>
              </w:rPr>
              <w:t>12 460,4</w:t>
            </w: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b/>
                <w:color w:val="000000"/>
                <w:lang w:eastAsia="ru-RU"/>
              </w:rPr>
            </w:pPr>
            <w:r w:rsidRPr="007532C8">
              <w:rPr>
                <w:rFonts w:ascii="Times New Roman" w:hAnsi="Times New Roman"/>
                <w:b/>
                <w:color w:val="000000"/>
                <w:lang w:eastAsia="ru-RU"/>
              </w:rPr>
              <w:t>0,0</w:t>
            </w:r>
          </w:p>
        </w:tc>
      </w:tr>
      <w:tr w:rsidR="007532C8" w:rsidRPr="007532C8" w:rsidTr="007532C8">
        <w:trPr>
          <w:trHeight w:val="323"/>
          <w:jc w:val="center"/>
        </w:trPr>
        <w:tc>
          <w:tcPr>
            <w:tcW w:w="1955" w:type="dxa"/>
            <w:vMerge/>
            <w:tcBorders>
              <w:top w:val="nil"/>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top w:val="nil"/>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федеральный бюджет</w:t>
            </w:r>
          </w:p>
        </w:tc>
        <w:tc>
          <w:tcPr>
            <w:tcW w:w="1402"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p>
        </w:tc>
        <w:tc>
          <w:tcPr>
            <w:tcW w:w="1418"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p>
        </w:tc>
      </w:tr>
      <w:tr w:rsidR="007532C8" w:rsidRPr="007532C8" w:rsidTr="007532C8">
        <w:trPr>
          <w:trHeight w:val="323"/>
          <w:jc w:val="center"/>
        </w:trPr>
        <w:tc>
          <w:tcPr>
            <w:tcW w:w="1955" w:type="dxa"/>
            <w:vMerge/>
            <w:tcBorders>
              <w:top w:val="nil"/>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top w:val="nil"/>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республиканский бюд</w:t>
            </w:r>
            <w:r w:rsidRPr="007532C8">
              <w:rPr>
                <w:rFonts w:ascii="Times New Roman" w:hAnsi="Times New Roman"/>
                <w:color w:val="000000"/>
                <w:lang w:eastAsia="ru-RU"/>
              </w:rPr>
              <w:softHyphen/>
              <w:t>жета Рес</w:t>
            </w:r>
            <w:r w:rsidRPr="007532C8">
              <w:rPr>
                <w:rFonts w:ascii="Times New Roman" w:hAnsi="Times New Roman"/>
                <w:color w:val="000000"/>
                <w:lang w:eastAsia="ru-RU"/>
              </w:rPr>
              <w:softHyphen/>
              <w:t>публики Коми</w:t>
            </w:r>
          </w:p>
        </w:tc>
        <w:tc>
          <w:tcPr>
            <w:tcW w:w="1402"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ind w:left="1134"/>
              <w:jc w:val="center"/>
              <w:rPr>
                <w:rFonts w:ascii="Times New Roman" w:hAnsi="Times New Roman"/>
                <w:color w:val="000000"/>
                <w:lang w:eastAsia="ru-RU"/>
              </w:rPr>
            </w:pPr>
          </w:p>
        </w:tc>
        <w:tc>
          <w:tcPr>
            <w:tcW w:w="1418"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ind w:left="1134"/>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ind w:left="1134"/>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ind w:left="1134"/>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ind w:left="1134"/>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ind w:left="1134"/>
              <w:jc w:val="center"/>
              <w:rPr>
                <w:rFonts w:ascii="Times New Roman" w:hAnsi="Times New Roman"/>
                <w:color w:val="000000"/>
                <w:lang w:eastAsia="ru-RU"/>
              </w:rPr>
            </w:pPr>
          </w:p>
        </w:tc>
      </w:tr>
      <w:tr w:rsidR="007532C8" w:rsidRPr="007532C8" w:rsidTr="007532C8">
        <w:trPr>
          <w:trHeight w:val="455"/>
          <w:jc w:val="center"/>
        </w:trPr>
        <w:tc>
          <w:tcPr>
            <w:tcW w:w="1955" w:type="dxa"/>
            <w:vMerge/>
            <w:tcBorders>
              <w:top w:val="nil"/>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top w:val="nil"/>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бюджет муниципаль</w:t>
            </w:r>
            <w:r w:rsidRPr="007532C8">
              <w:rPr>
                <w:rFonts w:ascii="Times New Roman" w:hAnsi="Times New Roman"/>
                <w:color w:val="000000"/>
                <w:lang w:eastAsia="ru-RU"/>
              </w:rPr>
              <w:softHyphen/>
              <w:t>ного района «Ижем</w:t>
            </w:r>
            <w:r w:rsidRPr="007532C8">
              <w:rPr>
                <w:rFonts w:ascii="Times New Roman" w:hAnsi="Times New Roman"/>
                <w:color w:val="000000"/>
                <w:lang w:eastAsia="ru-RU"/>
              </w:rPr>
              <w:softHyphen/>
              <w:t>ский»*</w:t>
            </w:r>
          </w:p>
        </w:tc>
        <w:tc>
          <w:tcPr>
            <w:tcW w:w="1402"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11 184,9</w:t>
            </w:r>
          </w:p>
        </w:tc>
        <w:tc>
          <w:tcPr>
            <w:tcW w:w="1418"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11 754,0</w:t>
            </w:r>
          </w:p>
        </w:tc>
        <w:tc>
          <w:tcPr>
            <w:tcW w:w="1460" w:type="dxa"/>
            <w:tcBorders>
              <w:top w:val="nil"/>
              <w:left w:val="nil"/>
              <w:bottom w:val="single" w:sz="4" w:space="0" w:color="auto"/>
              <w:right w:val="single" w:sz="4" w:space="0" w:color="auto"/>
            </w:tcBorders>
            <w:shd w:val="clear" w:color="auto" w:fill="auto"/>
            <w:noWrap/>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13 187,5</w:t>
            </w:r>
          </w:p>
        </w:tc>
        <w:tc>
          <w:tcPr>
            <w:tcW w:w="146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12 460,4</w:t>
            </w: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12 460,4</w:t>
            </w:r>
          </w:p>
        </w:tc>
        <w:tc>
          <w:tcPr>
            <w:tcW w:w="1370" w:type="dxa"/>
            <w:tcBorders>
              <w:top w:val="nil"/>
              <w:left w:val="nil"/>
              <w:bottom w:val="single" w:sz="4" w:space="0" w:color="auto"/>
              <w:right w:val="single" w:sz="4" w:space="0" w:color="auto"/>
            </w:tcBorders>
            <w:vAlign w:val="center"/>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0,0</w:t>
            </w:r>
          </w:p>
        </w:tc>
      </w:tr>
      <w:tr w:rsidR="007532C8" w:rsidRPr="007532C8" w:rsidTr="007532C8">
        <w:trPr>
          <w:trHeight w:val="321"/>
          <w:jc w:val="center"/>
        </w:trPr>
        <w:tc>
          <w:tcPr>
            <w:tcW w:w="1955" w:type="dxa"/>
            <w:vMerge/>
            <w:tcBorders>
              <w:top w:val="nil"/>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top w:val="nil"/>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eastAsia="Times New Roman" w:hAnsi="Times New Roman"/>
                <w:snapToGrid w:val="0"/>
                <w:color w:val="000000"/>
                <w:lang w:eastAsia="ru-RU"/>
              </w:rPr>
            </w:pPr>
            <w:r w:rsidRPr="007532C8">
              <w:rPr>
                <w:rFonts w:ascii="Times New Roman" w:eastAsia="Times New Roman" w:hAnsi="Times New Roman"/>
                <w:snapToGrid w:val="0"/>
                <w:color w:val="000000"/>
                <w:lang w:eastAsia="ru-RU"/>
              </w:rPr>
              <w:t>бюджет сельских посе</w:t>
            </w:r>
            <w:r w:rsidRPr="007532C8">
              <w:rPr>
                <w:rFonts w:ascii="Times New Roman" w:eastAsia="Times New Roman" w:hAnsi="Times New Roman"/>
                <w:snapToGrid w:val="0"/>
                <w:color w:val="000000"/>
                <w:lang w:eastAsia="ru-RU"/>
              </w:rPr>
              <w:softHyphen/>
              <w:t>лений**</w:t>
            </w:r>
          </w:p>
        </w:tc>
        <w:tc>
          <w:tcPr>
            <w:tcW w:w="1402"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18"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r>
      <w:tr w:rsidR="007532C8" w:rsidRPr="007532C8" w:rsidTr="007532C8">
        <w:trPr>
          <w:trHeight w:val="274"/>
          <w:jc w:val="center"/>
        </w:trPr>
        <w:tc>
          <w:tcPr>
            <w:tcW w:w="1955" w:type="dxa"/>
            <w:vMerge/>
            <w:tcBorders>
              <w:top w:val="nil"/>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top w:val="nil"/>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eastAsia="Times New Roman" w:hAnsi="Times New Roman"/>
                <w:snapToGrid w:val="0"/>
                <w:color w:val="000000"/>
                <w:lang w:eastAsia="ru-RU"/>
              </w:rPr>
            </w:pPr>
            <w:r w:rsidRPr="007532C8">
              <w:rPr>
                <w:rFonts w:ascii="Times New Roman" w:eastAsia="Times New Roman" w:hAnsi="Times New Roman"/>
                <w:snapToGrid w:val="0"/>
                <w:color w:val="000000"/>
                <w:lang w:eastAsia="ru-RU"/>
              </w:rPr>
              <w:t>государственные вне</w:t>
            </w:r>
            <w:r w:rsidRPr="007532C8">
              <w:rPr>
                <w:rFonts w:ascii="Times New Roman" w:eastAsia="Times New Roman" w:hAnsi="Times New Roman"/>
                <w:snapToGrid w:val="0"/>
                <w:color w:val="000000"/>
                <w:lang w:eastAsia="ru-RU"/>
              </w:rPr>
              <w:softHyphen/>
              <w:t>бюджетные фонды</w:t>
            </w:r>
          </w:p>
        </w:tc>
        <w:tc>
          <w:tcPr>
            <w:tcW w:w="1402"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18"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r>
      <w:tr w:rsidR="007532C8" w:rsidRPr="007532C8" w:rsidTr="007532C8">
        <w:trPr>
          <w:trHeight w:val="365"/>
          <w:jc w:val="center"/>
        </w:trPr>
        <w:tc>
          <w:tcPr>
            <w:tcW w:w="1955" w:type="dxa"/>
            <w:vMerge/>
            <w:tcBorders>
              <w:top w:val="nil"/>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top w:val="nil"/>
              <w:left w:val="single" w:sz="4" w:space="0" w:color="auto"/>
              <w:bottom w:val="single" w:sz="4" w:space="0" w:color="000000"/>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eastAsia="Times New Roman" w:hAnsi="Times New Roman"/>
                <w:snapToGrid w:val="0"/>
                <w:color w:val="000000"/>
                <w:lang w:eastAsia="ru-RU"/>
              </w:rPr>
            </w:pPr>
            <w:r w:rsidRPr="007532C8">
              <w:rPr>
                <w:rFonts w:ascii="Times New Roman" w:eastAsia="Times New Roman" w:hAnsi="Times New Roman"/>
                <w:snapToGrid w:val="0"/>
                <w:color w:val="000000"/>
                <w:lang w:eastAsia="ru-RU"/>
              </w:rPr>
              <w:t>юридические лица***</w:t>
            </w:r>
          </w:p>
        </w:tc>
        <w:tc>
          <w:tcPr>
            <w:tcW w:w="1402"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18"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r>
      <w:tr w:rsidR="007532C8" w:rsidRPr="007532C8" w:rsidTr="007532C8">
        <w:trPr>
          <w:trHeight w:val="455"/>
          <w:jc w:val="center"/>
        </w:trPr>
        <w:tc>
          <w:tcPr>
            <w:tcW w:w="1955" w:type="dxa"/>
            <w:vMerge/>
            <w:tcBorders>
              <w:top w:val="nil"/>
              <w:left w:val="single" w:sz="4" w:space="0" w:color="auto"/>
              <w:bottom w:val="single" w:sz="4" w:space="0" w:color="auto"/>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top w:val="nil"/>
              <w:left w:val="single" w:sz="4" w:space="0" w:color="auto"/>
              <w:bottom w:val="single" w:sz="4" w:space="0" w:color="auto"/>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20" w:type="dxa"/>
            <w:tcBorders>
              <w:top w:val="nil"/>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средства от приносящей доход деятельности</w:t>
            </w:r>
          </w:p>
        </w:tc>
        <w:tc>
          <w:tcPr>
            <w:tcW w:w="1402"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18"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nil"/>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r>
      <w:tr w:rsidR="007532C8" w:rsidRPr="007532C8" w:rsidTr="007532C8">
        <w:trPr>
          <w:trHeight w:val="455"/>
          <w:jc w:val="center"/>
        </w:trPr>
        <w:tc>
          <w:tcPr>
            <w:tcW w:w="1955" w:type="dxa"/>
            <w:vMerge w:val="restart"/>
            <w:tcBorders>
              <w:top w:val="single" w:sz="4" w:space="0" w:color="auto"/>
              <w:left w:val="single" w:sz="4" w:space="0" w:color="auto"/>
              <w:right w:val="single" w:sz="4" w:space="0" w:color="auto"/>
            </w:tcBorders>
            <w:vAlign w:val="center"/>
          </w:tcPr>
          <w:p w:rsidR="007532C8" w:rsidRPr="007532C8" w:rsidRDefault="007532C8" w:rsidP="007532C8">
            <w:pPr>
              <w:spacing w:after="0" w:line="240" w:lineRule="auto"/>
              <w:ind w:left="44" w:hanging="44"/>
              <w:rPr>
                <w:rFonts w:ascii="Times New Roman" w:hAnsi="Times New Roman"/>
                <w:color w:val="000000"/>
                <w:lang w:eastAsia="ru-RU"/>
              </w:rPr>
            </w:pPr>
            <w:r w:rsidRPr="007532C8">
              <w:rPr>
                <w:rFonts w:ascii="Times New Roman" w:hAnsi="Times New Roman"/>
                <w:color w:val="000000"/>
                <w:lang w:eastAsia="ru-RU"/>
              </w:rPr>
              <w:t>Основное меро</w:t>
            </w:r>
            <w:r w:rsidRPr="007532C8">
              <w:rPr>
                <w:rFonts w:ascii="Times New Roman" w:hAnsi="Times New Roman"/>
                <w:color w:val="000000"/>
                <w:lang w:eastAsia="ru-RU"/>
              </w:rPr>
              <w:softHyphen/>
              <w:t>приятие 3.4.</w:t>
            </w:r>
          </w:p>
        </w:tc>
        <w:tc>
          <w:tcPr>
            <w:tcW w:w="2203" w:type="dxa"/>
            <w:vMerge w:val="restart"/>
            <w:tcBorders>
              <w:top w:val="single" w:sz="4" w:space="0" w:color="auto"/>
              <w:left w:val="single" w:sz="4" w:space="0" w:color="auto"/>
              <w:right w:val="single" w:sz="4" w:space="0" w:color="auto"/>
            </w:tcBorders>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rPr>
              <w:t>Обеспечение роста уровня оплаты труда работников муници</w:t>
            </w:r>
            <w:r w:rsidRPr="007532C8">
              <w:rPr>
                <w:rFonts w:ascii="Times New Roman" w:hAnsi="Times New Roman"/>
              </w:rPr>
              <w:softHyphen/>
              <w:t>пальных учрежде</w:t>
            </w:r>
            <w:r w:rsidRPr="007532C8">
              <w:rPr>
                <w:rFonts w:ascii="Times New Roman" w:hAnsi="Times New Roman"/>
              </w:rPr>
              <w:softHyphen/>
              <w:t>ний культуры в Ижемском районе</w:t>
            </w:r>
          </w:p>
        </w:tc>
        <w:tc>
          <w:tcPr>
            <w:tcW w:w="2520" w:type="dxa"/>
            <w:tcBorders>
              <w:top w:val="single" w:sz="4" w:space="0" w:color="auto"/>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Всего, в том числе:</w:t>
            </w:r>
          </w:p>
        </w:tc>
        <w:tc>
          <w:tcPr>
            <w:tcW w:w="1402" w:type="dxa"/>
            <w:tcBorders>
              <w:top w:val="single" w:sz="4" w:space="0" w:color="auto"/>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single" w:sz="4" w:space="0" w:color="auto"/>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b/>
                <w:color w:val="000000"/>
                <w:lang w:eastAsia="ru-RU"/>
              </w:rPr>
            </w:pPr>
            <w:r w:rsidRPr="007532C8">
              <w:rPr>
                <w:rFonts w:ascii="Times New Roman" w:hAnsi="Times New Roman"/>
                <w:b/>
                <w:color w:val="000000"/>
                <w:lang w:eastAsia="ru-RU"/>
              </w:rPr>
              <w:t>13 969,2</w:t>
            </w:r>
          </w:p>
        </w:tc>
        <w:tc>
          <w:tcPr>
            <w:tcW w:w="1460" w:type="dxa"/>
            <w:tcBorders>
              <w:top w:val="single" w:sz="4" w:space="0" w:color="auto"/>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single" w:sz="4" w:space="0" w:color="auto"/>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single" w:sz="4" w:space="0" w:color="auto"/>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r>
      <w:tr w:rsidR="007532C8" w:rsidRPr="007532C8" w:rsidTr="007532C8">
        <w:trPr>
          <w:trHeight w:val="455"/>
          <w:jc w:val="center"/>
        </w:trPr>
        <w:tc>
          <w:tcPr>
            <w:tcW w:w="1955" w:type="dxa"/>
            <w:vMerge/>
            <w:tcBorders>
              <w:left w:val="single" w:sz="4" w:space="0" w:color="auto"/>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left w:val="single" w:sz="4" w:space="0" w:color="auto"/>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20" w:type="dxa"/>
            <w:tcBorders>
              <w:top w:val="single" w:sz="4" w:space="0" w:color="auto"/>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федеральный бюджет</w:t>
            </w:r>
          </w:p>
        </w:tc>
        <w:tc>
          <w:tcPr>
            <w:tcW w:w="1402" w:type="dxa"/>
            <w:tcBorders>
              <w:top w:val="single" w:sz="4" w:space="0" w:color="auto"/>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single" w:sz="4" w:space="0" w:color="auto"/>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single" w:sz="4" w:space="0" w:color="auto"/>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single" w:sz="4" w:space="0" w:color="auto"/>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single" w:sz="4" w:space="0" w:color="auto"/>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r>
      <w:tr w:rsidR="007532C8" w:rsidRPr="007532C8" w:rsidTr="007532C8">
        <w:trPr>
          <w:trHeight w:val="455"/>
          <w:jc w:val="center"/>
        </w:trPr>
        <w:tc>
          <w:tcPr>
            <w:tcW w:w="1955" w:type="dxa"/>
            <w:vMerge/>
            <w:tcBorders>
              <w:left w:val="single" w:sz="4" w:space="0" w:color="auto"/>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left w:val="single" w:sz="4" w:space="0" w:color="auto"/>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20" w:type="dxa"/>
            <w:tcBorders>
              <w:top w:val="single" w:sz="4" w:space="0" w:color="auto"/>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республиканский бюд</w:t>
            </w:r>
            <w:r w:rsidRPr="007532C8">
              <w:rPr>
                <w:rFonts w:ascii="Times New Roman" w:hAnsi="Times New Roman"/>
                <w:color w:val="000000"/>
                <w:lang w:eastAsia="ru-RU"/>
              </w:rPr>
              <w:softHyphen/>
              <w:t>жета Рес</w:t>
            </w:r>
            <w:r w:rsidRPr="007532C8">
              <w:rPr>
                <w:rFonts w:ascii="Times New Roman" w:hAnsi="Times New Roman"/>
                <w:color w:val="000000"/>
                <w:lang w:eastAsia="ru-RU"/>
              </w:rPr>
              <w:softHyphen/>
              <w:t>публики Коми</w:t>
            </w:r>
          </w:p>
        </w:tc>
        <w:tc>
          <w:tcPr>
            <w:tcW w:w="1402" w:type="dxa"/>
            <w:tcBorders>
              <w:top w:val="single" w:sz="4" w:space="0" w:color="auto"/>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0,0</w:t>
            </w:r>
          </w:p>
        </w:tc>
        <w:tc>
          <w:tcPr>
            <w:tcW w:w="1460" w:type="dxa"/>
            <w:tcBorders>
              <w:top w:val="single" w:sz="4" w:space="0" w:color="auto"/>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13 823,5</w:t>
            </w:r>
          </w:p>
        </w:tc>
        <w:tc>
          <w:tcPr>
            <w:tcW w:w="1460" w:type="dxa"/>
            <w:tcBorders>
              <w:top w:val="single" w:sz="4" w:space="0" w:color="auto"/>
              <w:left w:val="nil"/>
              <w:bottom w:val="single" w:sz="4" w:space="0" w:color="auto"/>
              <w:right w:val="single" w:sz="4" w:space="0" w:color="auto"/>
            </w:tcBorders>
            <w:vAlign w:val="bottom"/>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0,0</w:t>
            </w:r>
          </w:p>
        </w:tc>
        <w:tc>
          <w:tcPr>
            <w:tcW w:w="1370" w:type="dxa"/>
            <w:tcBorders>
              <w:top w:val="single" w:sz="4" w:space="0" w:color="auto"/>
              <w:left w:val="nil"/>
              <w:bottom w:val="single" w:sz="4" w:space="0" w:color="auto"/>
              <w:right w:val="single" w:sz="4" w:space="0" w:color="auto"/>
            </w:tcBorders>
            <w:vAlign w:val="bottom"/>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0,0</w:t>
            </w:r>
          </w:p>
        </w:tc>
        <w:tc>
          <w:tcPr>
            <w:tcW w:w="1370" w:type="dxa"/>
            <w:tcBorders>
              <w:top w:val="single" w:sz="4" w:space="0" w:color="auto"/>
              <w:left w:val="nil"/>
              <w:bottom w:val="single" w:sz="4" w:space="0" w:color="auto"/>
              <w:right w:val="single" w:sz="4" w:space="0" w:color="auto"/>
            </w:tcBorders>
            <w:vAlign w:val="bottom"/>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0,0</w:t>
            </w:r>
          </w:p>
        </w:tc>
      </w:tr>
      <w:tr w:rsidR="007532C8" w:rsidRPr="007532C8" w:rsidTr="007532C8">
        <w:trPr>
          <w:trHeight w:val="455"/>
          <w:jc w:val="center"/>
        </w:trPr>
        <w:tc>
          <w:tcPr>
            <w:tcW w:w="1955" w:type="dxa"/>
            <w:vMerge/>
            <w:tcBorders>
              <w:left w:val="single" w:sz="4" w:space="0" w:color="auto"/>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left w:val="single" w:sz="4" w:space="0" w:color="auto"/>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20" w:type="dxa"/>
            <w:tcBorders>
              <w:top w:val="single" w:sz="4" w:space="0" w:color="auto"/>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hAnsi="Times New Roman"/>
                <w:color w:val="000000"/>
                <w:lang w:eastAsia="ru-RU"/>
              </w:rPr>
            </w:pPr>
            <w:r w:rsidRPr="007532C8">
              <w:rPr>
                <w:rFonts w:ascii="Times New Roman" w:hAnsi="Times New Roman"/>
                <w:color w:val="000000"/>
                <w:lang w:eastAsia="ru-RU"/>
              </w:rPr>
              <w:t>бюджет муниципаль</w:t>
            </w:r>
            <w:r w:rsidRPr="007532C8">
              <w:rPr>
                <w:rFonts w:ascii="Times New Roman" w:hAnsi="Times New Roman"/>
                <w:color w:val="000000"/>
                <w:lang w:eastAsia="ru-RU"/>
              </w:rPr>
              <w:softHyphen/>
              <w:t>ного района «Ижем</w:t>
            </w:r>
            <w:r w:rsidRPr="007532C8">
              <w:rPr>
                <w:rFonts w:ascii="Times New Roman" w:hAnsi="Times New Roman"/>
                <w:color w:val="000000"/>
                <w:lang w:eastAsia="ru-RU"/>
              </w:rPr>
              <w:softHyphen/>
              <w:t>ский»*</w:t>
            </w:r>
          </w:p>
        </w:tc>
        <w:tc>
          <w:tcPr>
            <w:tcW w:w="1402" w:type="dxa"/>
            <w:tcBorders>
              <w:top w:val="single" w:sz="4" w:space="0" w:color="auto"/>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0,0</w:t>
            </w:r>
          </w:p>
        </w:tc>
        <w:tc>
          <w:tcPr>
            <w:tcW w:w="1460" w:type="dxa"/>
            <w:tcBorders>
              <w:top w:val="single" w:sz="4" w:space="0" w:color="auto"/>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145,7</w:t>
            </w:r>
          </w:p>
        </w:tc>
        <w:tc>
          <w:tcPr>
            <w:tcW w:w="1460" w:type="dxa"/>
            <w:tcBorders>
              <w:top w:val="single" w:sz="4" w:space="0" w:color="auto"/>
              <w:left w:val="nil"/>
              <w:bottom w:val="single" w:sz="4" w:space="0" w:color="auto"/>
              <w:right w:val="single" w:sz="4" w:space="0" w:color="auto"/>
            </w:tcBorders>
            <w:vAlign w:val="bottom"/>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0,0</w:t>
            </w:r>
          </w:p>
        </w:tc>
        <w:tc>
          <w:tcPr>
            <w:tcW w:w="1370" w:type="dxa"/>
            <w:tcBorders>
              <w:top w:val="single" w:sz="4" w:space="0" w:color="auto"/>
              <w:left w:val="nil"/>
              <w:bottom w:val="single" w:sz="4" w:space="0" w:color="auto"/>
              <w:right w:val="single" w:sz="4" w:space="0" w:color="auto"/>
            </w:tcBorders>
            <w:vAlign w:val="bottom"/>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0,0</w:t>
            </w:r>
          </w:p>
        </w:tc>
        <w:tc>
          <w:tcPr>
            <w:tcW w:w="1370" w:type="dxa"/>
            <w:tcBorders>
              <w:top w:val="single" w:sz="4" w:space="0" w:color="auto"/>
              <w:left w:val="nil"/>
              <w:bottom w:val="single" w:sz="4" w:space="0" w:color="auto"/>
              <w:right w:val="single" w:sz="4" w:space="0" w:color="auto"/>
            </w:tcBorders>
            <w:vAlign w:val="bottom"/>
          </w:tcPr>
          <w:p w:rsidR="007532C8" w:rsidRPr="007532C8" w:rsidRDefault="007532C8" w:rsidP="007532C8">
            <w:pPr>
              <w:spacing w:after="0" w:line="240" w:lineRule="auto"/>
              <w:jc w:val="center"/>
              <w:rPr>
                <w:rFonts w:ascii="Times New Roman" w:hAnsi="Times New Roman"/>
                <w:color w:val="000000"/>
                <w:lang w:eastAsia="ru-RU"/>
              </w:rPr>
            </w:pPr>
            <w:r w:rsidRPr="007532C8">
              <w:rPr>
                <w:rFonts w:ascii="Times New Roman" w:hAnsi="Times New Roman"/>
                <w:color w:val="000000"/>
                <w:lang w:eastAsia="ru-RU"/>
              </w:rPr>
              <w:t>0,0</w:t>
            </w:r>
          </w:p>
        </w:tc>
      </w:tr>
      <w:tr w:rsidR="007532C8" w:rsidRPr="007532C8" w:rsidTr="007532C8">
        <w:trPr>
          <w:trHeight w:val="455"/>
          <w:jc w:val="center"/>
        </w:trPr>
        <w:tc>
          <w:tcPr>
            <w:tcW w:w="1955" w:type="dxa"/>
            <w:vMerge/>
            <w:tcBorders>
              <w:left w:val="single" w:sz="4" w:space="0" w:color="auto"/>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left w:val="single" w:sz="4" w:space="0" w:color="auto"/>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20" w:type="dxa"/>
            <w:tcBorders>
              <w:top w:val="single" w:sz="4" w:space="0" w:color="auto"/>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eastAsia="Times New Roman" w:hAnsi="Times New Roman"/>
                <w:snapToGrid w:val="0"/>
                <w:color w:val="000000"/>
                <w:lang w:eastAsia="ru-RU"/>
              </w:rPr>
            </w:pPr>
            <w:r w:rsidRPr="007532C8">
              <w:rPr>
                <w:rFonts w:ascii="Times New Roman" w:eastAsia="Times New Roman" w:hAnsi="Times New Roman"/>
                <w:snapToGrid w:val="0"/>
                <w:color w:val="000000"/>
                <w:lang w:eastAsia="ru-RU"/>
              </w:rPr>
              <w:t>бюджет сельских посе</w:t>
            </w:r>
            <w:r w:rsidRPr="007532C8">
              <w:rPr>
                <w:rFonts w:ascii="Times New Roman" w:eastAsia="Times New Roman" w:hAnsi="Times New Roman"/>
                <w:snapToGrid w:val="0"/>
                <w:color w:val="000000"/>
                <w:lang w:eastAsia="ru-RU"/>
              </w:rPr>
              <w:softHyphen/>
              <w:t>лений**</w:t>
            </w:r>
          </w:p>
        </w:tc>
        <w:tc>
          <w:tcPr>
            <w:tcW w:w="1402" w:type="dxa"/>
            <w:tcBorders>
              <w:top w:val="single" w:sz="4" w:space="0" w:color="auto"/>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single" w:sz="4" w:space="0" w:color="auto"/>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single" w:sz="4" w:space="0" w:color="auto"/>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single" w:sz="4" w:space="0" w:color="auto"/>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single" w:sz="4" w:space="0" w:color="auto"/>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r>
      <w:tr w:rsidR="007532C8" w:rsidRPr="007532C8" w:rsidTr="007532C8">
        <w:trPr>
          <w:trHeight w:val="455"/>
          <w:jc w:val="center"/>
        </w:trPr>
        <w:tc>
          <w:tcPr>
            <w:tcW w:w="1955" w:type="dxa"/>
            <w:vMerge/>
            <w:tcBorders>
              <w:left w:val="single" w:sz="4" w:space="0" w:color="auto"/>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left w:val="single" w:sz="4" w:space="0" w:color="auto"/>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20" w:type="dxa"/>
            <w:tcBorders>
              <w:top w:val="single" w:sz="4" w:space="0" w:color="auto"/>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eastAsia="Times New Roman" w:hAnsi="Times New Roman"/>
                <w:snapToGrid w:val="0"/>
                <w:color w:val="000000"/>
                <w:lang w:eastAsia="ru-RU"/>
              </w:rPr>
            </w:pPr>
            <w:r w:rsidRPr="007532C8">
              <w:rPr>
                <w:rFonts w:ascii="Times New Roman" w:eastAsia="Times New Roman" w:hAnsi="Times New Roman"/>
                <w:snapToGrid w:val="0"/>
                <w:color w:val="000000"/>
                <w:lang w:eastAsia="ru-RU"/>
              </w:rPr>
              <w:t>государственные вне</w:t>
            </w:r>
            <w:r w:rsidRPr="007532C8">
              <w:rPr>
                <w:rFonts w:ascii="Times New Roman" w:eastAsia="Times New Roman" w:hAnsi="Times New Roman"/>
                <w:snapToGrid w:val="0"/>
                <w:color w:val="000000"/>
                <w:lang w:eastAsia="ru-RU"/>
              </w:rPr>
              <w:softHyphen/>
              <w:t>бюджетные фонды</w:t>
            </w:r>
          </w:p>
        </w:tc>
        <w:tc>
          <w:tcPr>
            <w:tcW w:w="1402" w:type="dxa"/>
            <w:tcBorders>
              <w:top w:val="single" w:sz="4" w:space="0" w:color="auto"/>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single" w:sz="4" w:space="0" w:color="auto"/>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single" w:sz="4" w:space="0" w:color="auto"/>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single" w:sz="4" w:space="0" w:color="auto"/>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single" w:sz="4" w:space="0" w:color="auto"/>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r>
      <w:tr w:rsidR="007532C8" w:rsidRPr="007532C8" w:rsidTr="007532C8">
        <w:trPr>
          <w:trHeight w:val="455"/>
          <w:jc w:val="center"/>
        </w:trPr>
        <w:tc>
          <w:tcPr>
            <w:tcW w:w="1955" w:type="dxa"/>
            <w:vMerge/>
            <w:tcBorders>
              <w:left w:val="single" w:sz="4" w:space="0" w:color="auto"/>
              <w:bottom w:val="single" w:sz="4" w:space="0" w:color="auto"/>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203" w:type="dxa"/>
            <w:vMerge/>
            <w:tcBorders>
              <w:left w:val="single" w:sz="4" w:space="0" w:color="auto"/>
              <w:bottom w:val="single" w:sz="4" w:space="0" w:color="auto"/>
              <w:right w:val="single" w:sz="4" w:space="0" w:color="auto"/>
            </w:tcBorders>
            <w:vAlign w:val="center"/>
          </w:tcPr>
          <w:p w:rsidR="007532C8" w:rsidRPr="007532C8" w:rsidRDefault="007532C8" w:rsidP="007532C8">
            <w:pPr>
              <w:spacing w:after="0" w:line="240" w:lineRule="auto"/>
              <w:ind w:left="1134"/>
              <w:rPr>
                <w:rFonts w:ascii="Times New Roman" w:hAnsi="Times New Roman"/>
                <w:color w:val="000000"/>
                <w:lang w:eastAsia="ru-RU"/>
              </w:rPr>
            </w:pPr>
          </w:p>
        </w:tc>
        <w:tc>
          <w:tcPr>
            <w:tcW w:w="2520" w:type="dxa"/>
            <w:tcBorders>
              <w:top w:val="single" w:sz="4" w:space="0" w:color="auto"/>
              <w:left w:val="nil"/>
              <w:bottom w:val="single" w:sz="4" w:space="0" w:color="auto"/>
              <w:right w:val="single" w:sz="4" w:space="0" w:color="auto"/>
            </w:tcBorders>
            <w:shd w:val="clear" w:color="auto" w:fill="auto"/>
            <w:vAlign w:val="center"/>
          </w:tcPr>
          <w:p w:rsidR="007532C8" w:rsidRPr="007532C8" w:rsidRDefault="007532C8" w:rsidP="007532C8">
            <w:pPr>
              <w:spacing w:after="0" w:line="240" w:lineRule="auto"/>
              <w:rPr>
                <w:rFonts w:ascii="Times New Roman" w:eastAsia="Times New Roman" w:hAnsi="Times New Roman"/>
                <w:snapToGrid w:val="0"/>
                <w:color w:val="000000"/>
                <w:lang w:eastAsia="ru-RU"/>
              </w:rPr>
            </w:pPr>
            <w:r w:rsidRPr="007532C8">
              <w:rPr>
                <w:rFonts w:ascii="Times New Roman" w:eastAsia="Times New Roman" w:hAnsi="Times New Roman"/>
                <w:snapToGrid w:val="0"/>
                <w:color w:val="000000"/>
                <w:lang w:eastAsia="ru-RU"/>
              </w:rPr>
              <w:t>юридические лица***</w:t>
            </w:r>
          </w:p>
        </w:tc>
        <w:tc>
          <w:tcPr>
            <w:tcW w:w="1402" w:type="dxa"/>
            <w:tcBorders>
              <w:top w:val="single" w:sz="4" w:space="0" w:color="auto"/>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single" w:sz="4" w:space="0" w:color="auto"/>
              <w:left w:val="nil"/>
              <w:bottom w:val="single" w:sz="4" w:space="0" w:color="auto"/>
              <w:right w:val="single" w:sz="4" w:space="0" w:color="auto"/>
            </w:tcBorders>
            <w:shd w:val="clear" w:color="auto" w:fill="auto"/>
            <w:noWrap/>
            <w:vAlign w:val="bottom"/>
          </w:tcPr>
          <w:p w:rsidR="007532C8" w:rsidRPr="007532C8" w:rsidRDefault="007532C8" w:rsidP="007532C8">
            <w:pPr>
              <w:spacing w:after="0" w:line="240" w:lineRule="auto"/>
              <w:jc w:val="center"/>
              <w:rPr>
                <w:rFonts w:ascii="Times New Roman" w:hAnsi="Times New Roman"/>
                <w:color w:val="000000"/>
                <w:lang w:eastAsia="ru-RU"/>
              </w:rPr>
            </w:pPr>
          </w:p>
        </w:tc>
        <w:tc>
          <w:tcPr>
            <w:tcW w:w="1460" w:type="dxa"/>
            <w:tcBorders>
              <w:top w:val="single" w:sz="4" w:space="0" w:color="auto"/>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single" w:sz="4" w:space="0" w:color="auto"/>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c>
          <w:tcPr>
            <w:tcW w:w="1370" w:type="dxa"/>
            <w:tcBorders>
              <w:top w:val="single" w:sz="4" w:space="0" w:color="auto"/>
              <w:left w:val="nil"/>
              <w:bottom w:val="single" w:sz="4" w:space="0" w:color="auto"/>
              <w:right w:val="single" w:sz="4" w:space="0" w:color="auto"/>
            </w:tcBorders>
          </w:tcPr>
          <w:p w:rsidR="007532C8" w:rsidRPr="007532C8" w:rsidRDefault="007532C8" w:rsidP="007532C8">
            <w:pPr>
              <w:spacing w:after="0" w:line="240" w:lineRule="auto"/>
              <w:jc w:val="center"/>
              <w:rPr>
                <w:rFonts w:ascii="Times New Roman" w:hAnsi="Times New Roman"/>
                <w:color w:val="000000"/>
                <w:lang w:eastAsia="ru-RU"/>
              </w:rPr>
            </w:pPr>
          </w:p>
        </w:tc>
      </w:tr>
    </w:tbl>
    <w:p w:rsidR="007532C8" w:rsidRPr="007532C8" w:rsidRDefault="007532C8" w:rsidP="007532C8">
      <w:pPr>
        <w:spacing w:after="0" w:line="240" w:lineRule="auto"/>
        <w:rPr>
          <w:rFonts w:ascii="Times New Roman" w:hAnsi="Times New Roman"/>
          <w:sz w:val="24"/>
          <w:szCs w:val="24"/>
        </w:rPr>
      </w:pPr>
      <w:r w:rsidRPr="007532C8">
        <w:rPr>
          <w:rFonts w:ascii="Times New Roman" w:hAnsi="Times New Roman"/>
          <w:sz w:val="24"/>
          <w:szCs w:val="24"/>
          <w:lang w:eastAsia="ru-RU"/>
        </w:rPr>
        <w:t>* Расходы только за счет средств бюджета муниципального района «Ижемский»</w:t>
      </w:r>
      <w:r w:rsidRPr="007532C8">
        <w:rPr>
          <w:rFonts w:ascii="Times New Roman" w:hAnsi="Times New Roman"/>
          <w:sz w:val="24"/>
          <w:szCs w:val="24"/>
        </w:rPr>
        <w:t xml:space="preserve"> (без учета средств, выделенных из федерального бюд</w:t>
      </w:r>
      <w:r w:rsidRPr="007532C8">
        <w:rPr>
          <w:rFonts w:ascii="Times New Roman" w:hAnsi="Times New Roman"/>
          <w:sz w:val="24"/>
          <w:szCs w:val="24"/>
        </w:rPr>
        <w:softHyphen/>
        <w:t>жета и республиканского бюджета Республики Коми)</w:t>
      </w:r>
    </w:p>
    <w:p w:rsidR="007532C8" w:rsidRPr="007532C8" w:rsidRDefault="007532C8" w:rsidP="007532C8">
      <w:pPr>
        <w:spacing w:after="0" w:line="240" w:lineRule="auto"/>
        <w:rPr>
          <w:rFonts w:ascii="Times New Roman" w:eastAsia="Times New Roman" w:hAnsi="Times New Roman"/>
          <w:sz w:val="24"/>
          <w:szCs w:val="24"/>
          <w:lang w:eastAsia="ru-RU"/>
        </w:rPr>
      </w:pPr>
      <w:r w:rsidRPr="007532C8">
        <w:rPr>
          <w:rFonts w:ascii="Times New Roman" w:hAnsi="Times New Roman"/>
          <w:sz w:val="24"/>
          <w:szCs w:val="24"/>
        </w:rPr>
        <w:t>** Расходы только за счет средств бюджетов сельских поселений, без учета средств выделенных из бюджета муниципального района «Ижемский»</w:t>
      </w:r>
    </w:p>
    <w:p w:rsidR="007532C8" w:rsidRPr="007532C8" w:rsidRDefault="007532C8" w:rsidP="007532C8">
      <w:pPr>
        <w:spacing w:after="0" w:line="240" w:lineRule="auto"/>
        <w:rPr>
          <w:rFonts w:ascii="Times New Roman" w:eastAsia="Times New Roman" w:hAnsi="Times New Roman"/>
          <w:sz w:val="24"/>
          <w:szCs w:val="24"/>
          <w:lang w:eastAsia="ru-RU"/>
        </w:rPr>
      </w:pPr>
      <w:r w:rsidRPr="007532C8">
        <w:rPr>
          <w:rFonts w:ascii="Times New Roman" w:eastAsia="Times New Roman" w:hAnsi="Times New Roman"/>
          <w:sz w:val="24"/>
          <w:szCs w:val="24"/>
          <w:lang w:eastAsia="ru-RU"/>
        </w:rPr>
        <w:t>*** Юридические лица – муниципальные учреждения, акционерные общества с государственным участием, общественные, научные и иные организации, иные организации».</w:t>
      </w:r>
    </w:p>
    <w:p w:rsidR="00BE1D36" w:rsidRDefault="007532C8" w:rsidP="007532C8">
      <w:pPr>
        <w:widowControl w:val="0"/>
        <w:suppressLineNumbers/>
        <w:suppressAutoHyphens/>
        <w:autoSpaceDE w:val="0"/>
        <w:autoSpaceDN w:val="0"/>
        <w:adjustRightInd w:val="0"/>
        <w:spacing w:after="0" w:line="240" w:lineRule="auto"/>
        <w:jc w:val="right"/>
        <w:rPr>
          <w:rFonts w:ascii="Times New Roman" w:eastAsia="Times New Roman" w:hAnsi="Times New Roman"/>
          <w:sz w:val="28"/>
          <w:szCs w:val="28"/>
          <w:lang w:eastAsia="ru-RU"/>
        </w:rPr>
        <w:sectPr w:rsidR="00BE1D36" w:rsidSect="00BE1D36">
          <w:headerReference w:type="even" r:id="rId12"/>
          <w:headerReference w:type="default" r:id="rId13"/>
          <w:headerReference w:type="first" r:id="rId14"/>
          <w:pgSz w:w="16838" w:h="11905" w:orient="landscape"/>
          <w:pgMar w:top="851" w:right="1134" w:bottom="1701" w:left="1134" w:header="170" w:footer="170" w:gutter="0"/>
          <w:cols w:space="708"/>
          <w:docGrid w:linePitch="360"/>
        </w:sectPr>
      </w:pPr>
      <w:r w:rsidRPr="007532C8">
        <w:rPr>
          <w:rFonts w:ascii="Times New Roman" w:eastAsia="Times New Roman" w:hAnsi="Times New Roman"/>
          <w:sz w:val="28"/>
          <w:szCs w:val="28"/>
          <w:lang w:eastAsia="ru-RU"/>
        </w:rPr>
        <w:t>».</w:t>
      </w:r>
    </w:p>
    <w:p w:rsidR="007532C8" w:rsidRPr="007532C8" w:rsidRDefault="007532C8" w:rsidP="007532C8">
      <w:pPr>
        <w:widowControl w:val="0"/>
        <w:suppressLineNumbers/>
        <w:suppressAutoHyphens/>
        <w:autoSpaceDE w:val="0"/>
        <w:autoSpaceDN w:val="0"/>
        <w:adjustRightInd w:val="0"/>
        <w:spacing w:after="0" w:line="240" w:lineRule="auto"/>
        <w:jc w:val="right"/>
        <w:rPr>
          <w:rFonts w:ascii="Times New Roman" w:eastAsia="Times New Roman" w:hAnsi="Times New Roman"/>
          <w:sz w:val="28"/>
          <w:szCs w:val="28"/>
          <w:lang w:eastAsia="ru-RU"/>
        </w:rPr>
      </w:pPr>
    </w:p>
    <w:tbl>
      <w:tblPr>
        <w:tblpPr w:leftFromText="180" w:rightFromText="180" w:horzAnchor="margin" w:tblpY="469"/>
        <w:tblW w:w="10031" w:type="dxa"/>
        <w:tblLook w:val="01E0"/>
      </w:tblPr>
      <w:tblGrid>
        <w:gridCol w:w="3888"/>
        <w:gridCol w:w="2032"/>
        <w:gridCol w:w="4111"/>
      </w:tblGrid>
      <w:tr w:rsidR="00BE1D36" w:rsidRPr="00BE1D36" w:rsidTr="00BE1D36">
        <w:tc>
          <w:tcPr>
            <w:tcW w:w="3888" w:type="dxa"/>
          </w:tcPr>
          <w:p w:rsidR="00BE1D36" w:rsidRPr="00BE1D36" w:rsidRDefault="00BE1D36" w:rsidP="00BE1D36">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p>
          <w:p w:rsidR="00BE1D36" w:rsidRPr="00BE1D36" w:rsidRDefault="00BE1D36" w:rsidP="00BE1D36">
            <w:pPr>
              <w:widowControl w:val="0"/>
              <w:autoSpaceDE w:val="0"/>
              <w:autoSpaceDN w:val="0"/>
              <w:adjustRightInd w:val="0"/>
              <w:spacing w:after="0" w:line="240" w:lineRule="auto"/>
              <w:jc w:val="center"/>
              <w:rPr>
                <w:rFonts w:ascii="Times New Roman" w:eastAsia="Times New Roman" w:hAnsi="Times New Roman"/>
                <w:b/>
                <w:bCs/>
                <w:sz w:val="20"/>
                <w:szCs w:val="20"/>
                <w:lang w:eastAsia="ru-RU"/>
              </w:rPr>
            </w:pPr>
            <w:r w:rsidRPr="00BE1D36">
              <w:rPr>
                <w:rFonts w:ascii="Times New Roman" w:eastAsia="Times New Roman" w:hAnsi="Times New Roman"/>
                <w:b/>
                <w:bCs/>
                <w:sz w:val="20"/>
                <w:szCs w:val="20"/>
                <w:lang w:eastAsia="ru-RU"/>
              </w:rPr>
              <w:t>«Изьва»</w:t>
            </w:r>
          </w:p>
          <w:p w:rsidR="00BE1D36" w:rsidRPr="00BE1D36" w:rsidRDefault="00BE1D36" w:rsidP="00BE1D36">
            <w:pPr>
              <w:widowControl w:val="0"/>
              <w:autoSpaceDE w:val="0"/>
              <w:autoSpaceDN w:val="0"/>
              <w:adjustRightInd w:val="0"/>
              <w:spacing w:after="0" w:line="240" w:lineRule="auto"/>
              <w:jc w:val="center"/>
              <w:rPr>
                <w:rFonts w:ascii="Times New Roman" w:eastAsia="Times New Roman" w:hAnsi="Times New Roman"/>
                <w:b/>
                <w:bCs/>
                <w:sz w:val="20"/>
                <w:szCs w:val="20"/>
                <w:lang w:eastAsia="ru-RU"/>
              </w:rPr>
            </w:pPr>
            <w:r w:rsidRPr="00BE1D36">
              <w:rPr>
                <w:rFonts w:ascii="Times New Roman" w:eastAsia="Times New Roman" w:hAnsi="Times New Roman"/>
                <w:b/>
                <w:bCs/>
                <w:sz w:val="20"/>
                <w:szCs w:val="20"/>
                <w:lang w:eastAsia="ru-RU"/>
              </w:rPr>
              <w:t>муниципальнöй районса</w:t>
            </w:r>
          </w:p>
          <w:p w:rsidR="00BE1D36" w:rsidRPr="00BE1D36" w:rsidRDefault="00BE1D36" w:rsidP="00BE1D36">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BE1D36">
              <w:rPr>
                <w:rFonts w:ascii="Times New Roman" w:eastAsia="Times New Roman" w:hAnsi="Times New Roman"/>
                <w:b/>
                <w:bCs/>
                <w:sz w:val="20"/>
                <w:szCs w:val="20"/>
                <w:lang w:eastAsia="ru-RU"/>
              </w:rPr>
              <w:t>администрация</w:t>
            </w:r>
          </w:p>
        </w:tc>
        <w:tc>
          <w:tcPr>
            <w:tcW w:w="2032" w:type="dxa"/>
          </w:tcPr>
          <w:p w:rsidR="00BE1D36" w:rsidRPr="00BE1D36" w:rsidRDefault="00BE1D36" w:rsidP="00BE1D36">
            <w:pPr>
              <w:widowControl w:val="0"/>
              <w:autoSpaceDE w:val="0"/>
              <w:autoSpaceDN w:val="0"/>
              <w:adjustRightInd w:val="0"/>
              <w:spacing w:after="0" w:line="240" w:lineRule="auto"/>
              <w:jc w:val="center"/>
              <w:rPr>
                <w:rFonts w:ascii="Times New Roman" w:eastAsia="Times New Roman" w:hAnsi="Times New Roman"/>
                <w:b/>
                <w:bCs/>
                <w:sz w:val="28"/>
                <w:szCs w:val="28"/>
                <w:lang w:eastAsia="ru-RU"/>
              </w:rPr>
            </w:pPr>
            <w:r w:rsidRPr="00BE1D36">
              <w:rPr>
                <w:rFonts w:ascii="Times New Roman" w:eastAsia="Times New Roman" w:hAnsi="Times New Roman"/>
                <w:b/>
                <w:bCs/>
                <w:noProof/>
                <w:sz w:val="20"/>
                <w:szCs w:val="20"/>
                <w:lang w:eastAsia="ru-RU"/>
              </w:rPr>
              <w:drawing>
                <wp:inline distT="0" distB="0" distL="0" distR="0">
                  <wp:extent cx="714375" cy="876300"/>
                  <wp:effectExtent l="19050" t="0" r="9525" b="0"/>
                  <wp:docPr id="20"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cstate="print"/>
                          <a:srcRect/>
                          <a:stretch>
                            <a:fillRect/>
                          </a:stretch>
                        </pic:blipFill>
                        <pic:spPr bwMode="auto">
                          <a:xfrm>
                            <a:off x="0" y="0"/>
                            <a:ext cx="714375" cy="876300"/>
                          </a:xfrm>
                          <a:prstGeom prst="rect">
                            <a:avLst/>
                          </a:prstGeom>
                          <a:noFill/>
                          <a:ln w="9525">
                            <a:noFill/>
                            <a:miter lim="800000"/>
                            <a:headEnd/>
                            <a:tailEnd/>
                          </a:ln>
                        </pic:spPr>
                      </pic:pic>
                    </a:graphicData>
                  </a:graphic>
                </wp:inline>
              </w:drawing>
            </w:r>
          </w:p>
        </w:tc>
        <w:tc>
          <w:tcPr>
            <w:tcW w:w="4111" w:type="dxa"/>
          </w:tcPr>
          <w:p w:rsidR="00BE1D36" w:rsidRPr="00BE1D36" w:rsidRDefault="00BE1D36" w:rsidP="00BE1D36">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p>
          <w:p w:rsidR="00BE1D36" w:rsidRPr="00BE1D36" w:rsidRDefault="00BE1D36" w:rsidP="00BE1D36">
            <w:pPr>
              <w:widowControl w:val="0"/>
              <w:autoSpaceDE w:val="0"/>
              <w:autoSpaceDN w:val="0"/>
              <w:adjustRightInd w:val="0"/>
              <w:spacing w:after="0" w:line="240" w:lineRule="auto"/>
              <w:jc w:val="center"/>
              <w:rPr>
                <w:rFonts w:ascii="Times New Roman" w:eastAsia="Times New Roman" w:hAnsi="Times New Roman"/>
                <w:b/>
                <w:bCs/>
                <w:sz w:val="20"/>
                <w:szCs w:val="20"/>
                <w:lang w:eastAsia="ru-RU"/>
              </w:rPr>
            </w:pPr>
            <w:r w:rsidRPr="00BE1D36">
              <w:rPr>
                <w:rFonts w:ascii="Times New Roman" w:eastAsia="Times New Roman" w:hAnsi="Times New Roman"/>
                <w:b/>
                <w:bCs/>
                <w:sz w:val="20"/>
                <w:szCs w:val="20"/>
                <w:lang w:eastAsia="ru-RU"/>
              </w:rPr>
              <w:t xml:space="preserve">Администрация </w:t>
            </w:r>
          </w:p>
          <w:p w:rsidR="00BE1D36" w:rsidRPr="00BE1D36" w:rsidRDefault="00BE1D36" w:rsidP="00BE1D36">
            <w:pPr>
              <w:widowControl w:val="0"/>
              <w:autoSpaceDE w:val="0"/>
              <w:autoSpaceDN w:val="0"/>
              <w:adjustRightInd w:val="0"/>
              <w:spacing w:after="0" w:line="240" w:lineRule="auto"/>
              <w:jc w:val="center"/>
              <w:rPr>
                <w:rFonts w:ascii="Times New Roman" w:eastAsia="Times New Roman" w:hAnsi="Times New Roman"/>
                <w:b/>
                <w:bCs/>
                <w:sz w:val="20"/>
                <w:szCs w:val="20"/>
                <w:lang w:eastAsia="ru-RU"/>
              </w:rPr>
            </w:pPr>
            <w:r w:rsidRPr="00BE1D36">
              <w:rPr>
                <w:rFonts w:ascii="Times New Roman" w:eastAsia="Times New Roman" w:hAnsi="Times New Roman"/>
                <w:b/>
                <w:bCs/>
                <w:sz w:val="20"/>
                <w:szCs w:val="20"/>
                <w:lang w:eastAsia="ru-RU"/>
              </w:rPr>
              <w:t xml:space="preserve">муниципального района </w:t>
            </w:r>
          </w:p>
          <w:p w:rsidR="00BE1D36" w:rsidRPr="00BE1D36" w:rsidRDefault="00BE1D36" w:rsidP="00BE1D36">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BE1D36">
              <w:rPr>
                <w:rFonts w:ascii="Times New Roman" w:eastAsia="Times New Roman" w:hAnsi="Times New Roman"/>
                <w:b/>
                <w:bCs/>
                <w:sz w:val="20"/>
                <w:szCs w:val="20"/>
                <w:lang w:eastAsia="ru-RU"/>
              </w:rPr>
              <w:t>«Ижемский»</w:t>
            </w:r>
          </w:p>
        </w:tc>
      </w:tr>
    </w:tbl>
    <w:p w:rsidR="00BE1D36" w:rsidRPr="00BE1D36" w:rsidRDefault="00BE1D36" w:rsidP="00BE1D36">
      <w:pPr>
        <w:keepNext/>
        <w:spacing w:after="0" w:line="240" w:lineRule="auto"/>
        <w:jc w:val="right"/>
        <w:outlineLvl w:val="0"/>
        <w:rPr>
          <w:rFonts w:ascii="Times New Roman" w:eastAsia="Times New Roman" w:hAnsi="Times New Roman"/>
          <w:b/>
          <w:bCs/>
          <w:spacing w:val="120"/>
          <w:kern w:val="32"/>
          <w:sz w:val="28"/>
          <w:szCs w:val="28"/>
          <w:lang w:eastAsia="ru-RU"/>
        </w:rPr>
      </w:pPr>
    </w:p>
    <w:p w:rsidR="00BE1D36" w:rsidRPr="00BE1D36" w:rsidRDefault="00BE1D36" w:rsidP="00BE1D36">
      <w:pPr>
        <w:keepNext/>
        <w:spacing w:after="0" w:line="240" w:lineRule="auto"/>
        <w:jc w:val="center"/>
        <w:outlineLvl w:val="0"/>
        <w:rPr>
          <w:rFonts w:ascii="Times New Roman" w:eastAsia="Times New Roman" w:hAnsi="Times New Roman"/>
          <w:b/>
          <w:bCs/>
          <w:spacing w:val="120"/>
          <w:kern w:val="32"/>
          <w:sz w:val="28"/>
          <w:szCs w:val="28"/>
          <w:lang w:eastAsia="ru-RU"/>
        </w:rPr>
      </w:pPr>
    </w:p>
    <w:p w:rsidR="00BE1D36" w:rsidRPr="00BE1D36" w:rsidRDefault="00BE1D36" w:rsidP="00BE1D36">
      <w:pPr>
        <w:keepNext/>
        <w:spacing w:after="0" w:line="240" w:lineRule="auto"/>
        <w:outlineLvl w:val="0"/>
        <w:rPr>
          <w:rFonts w:ascii="Times New Roman" w:eastAsia="Times New Roman" w:hAnsi="Times New Roman"/>
          <w:bCs/>
          <w:spacing w:val="120"/>
          <w:kern w:val="32"/>
          <w:sz w:val="28"/>
          <w:szCs w:val="28"/>
          <w:lang w:eastAsia="ru-RU"/>
        </w:rPr>
      </w:pPr>
      <w:r w:rsidRPr="00BE1D36">
        <w:rPr>
          <w:rFonts w:ascii="Times New Roman" w:eastAsia="Times New Roman" w:hAnsi="Times New Roman"/>
          <w:b/>
          <w:bCs/>
          <w:spacing w:val="120"/>
          <w:kern w:val="32"/>
          <w:sz w:val="28"/>
          <w:szCs w:val="28"/>
          <w:lang w:eastAsia="ru-RU"/>
        </w:rPr>
        <w:t xml:space="preserve">                    ШУÖМ</w:t>
      </w:r>
    </w:p>
    <w:p w:rsidR="00BE1D36" w:rsidRPr="00BE1D36" w:rsidRDefault="00BE1D36" w:rsidP="00BE1D36">
      <w:pPr>
        <w:widowControl w:val="0"/>
        <w:autoSpaceDE w:val="0"/>
        <w:autoSpaceDN w:val="0"/>
        <w:adjustRightInd w:val="0"/>
        <w:spacing w:after="0" w:line="240" w:lineRule="auto"/>
        <w:rPr>
          <w:rFonts w:ascii="Times New Roman" w:eastAsia="Times New Roman" w:hAnsi="Times New Roman"/>
          <w:sz w:val="28"/>
          <w:szCs w:val="28"/>
          <w:lang w:eastAsia="ru-RU"/>
        </w:rPr>
      </w:pPr>
    </w:p>
    <w:p w:rsidR="00BE1D36" w:rsidRPr="00BE1D36" w:rsidRDefault="00BE1D36" w:rsidP="00BE1D36">
      <w:pPr>
        <w:keepNext/>
        <w:spacing w:after="0" w:line="240" w:lineRule="auto"/>
        <w:outlineLvl w:val="0"/>
        <w:rPr>
          <w:rFonts w:ascii="Times New Roman" w:eastAsia="Times New Roman" w:hAnsi="Times New Roman"/>
          <w:bCs/>
          <w:kern w:val="32"/>
          <w:sz w:val="28"/>
          <w:szCs w:val="28"/>
          <w:lang w:eastAsia="ru-RU"/>
        </w:rPr>
      </w:pPr>
      <w:r w:rsidRPr="00BE1D36">
        <w:rPr>
          <w:rFonts w:ascii="Times New Roman" w:eastAsia="Times New Roman" w:hAnsi="Times New Roman"/>
          <w:b/>
          <w:bCs/>
          <w:kern w:val="32"/>
          <w:sz w:val="28"/>
          <w:szCs w:val="28"/>
          <w:lang w:eastAsia="ru-RU"/>
        </w:rPr>
        <w:t xml:space="preserve">                                           П О С Т А Н О В Л Е Н И Е                              </w:t>
      </w:r>
    </w:p>
    <w:p w:rsidR="00BE1D36" w:rsidRPr="00BE1D36" w:rsidRDefault="00BE1D36" w:rsidP="00BE1D36">
      <w:pPr>
        <w:widowControl w:val="0"/>
        <w:autoSpaceDE w:val="0"/>
        <w:autoSpaceDN w:val="0"/>
        <w:adjustRightInd w:val="0"/>
        <w:spacing w:after="0" w:line="240" w:lineRule="auto"/>
        <w:rPr>
          <w:rFonts w:ascii="Times New Roman" w:eastAsia="Times New Roman" w:hAnsi="Times New Roman"/>
          <w:sz w:val="20"/>
          <w:szCs w:val="20"/>
          <w:lang w:eastAsia="ru-RU"/>
        </w:rPr>
      </w:pPr>
    </w:p>
    <w:p w:rsidR="00BE1D36" w:rsidRPr="00BE1D36" w:rsidRDefault="00BE1D36" w:rsidP="00BE1D36">
      <w:pPr>
        <w:keepNext/>
        <w:spacing w:after="0" w:line="240" w:lineRule="auto"/>
        <w:outlineLvl w:val="0"/>
        <w:rPr>
          <w:rFonts w:ascii="Times New Roman" w:eastAsia="Times New Roman" w:hAnsi="Times New Roman"/>
          <w:kern w:val="32"/>
          <w:sz w:val="28"/>
          <w:szCs w:val="28"/>
          <w:lang w:eastAsia="ru-RU"/>
        </w:rPr>
      </w:pPr>
      <w:r w:rsidRPr="00BE1D36">
        <w:rPr>
          <w:rFonts w:ascii="Times New Roman" w:eastAsia="Times New Roman" w:hAnsi="Times New Roman"/>
          <w:kern w:val="32"/>
          <w:sz w:val="28"/>
          <w:szCs w:val="28"/>
          <w:lang w:eastAsia="ru-RU"/>
        </w:rPr>
        <w:t xml:space="preserve">от 29 декабря 2017 года                                                                                   № 1123  </w:t>
      </w:r>
    </w:p>
    <w:p w:rsidR="00BE1D36" w:rsidRPr="00BE1D36" w:rsidRDefault="00BE1D36" w:rsidP="00BE1D36">
      <w:pPr>
        <w:widowControl w:val="0"/>
        <w:autoSpaceDE w:val="0"/>
        <w:autoSpaceDN w:val="0"/>
        <w:adjustRightInd w:val="0"/>
        <w:spacing w:after="0" w:line="240" w:lineRule="auto"/>
        <w:rPr>
          <w:rFonts w:ascii="Times New Roman" w:eastAsia="Times New Roman" w:hAnsi="Times New Roman"/>
          <w:sz w:val="20"/>
          <w:szCs w:val="20"/>
          <w:lang w:eastAsia="ru-RU"/>
        </w:rPr>
      </w:pPr>
      <w:r w:rsidRPr="00BE1D36">
        <w:rPr>
          <w:rFonts w:ascii="Times New Roman" w:eastAsia="Times New Roman" w:hAnsi="Times New Roman"/>
          <w:sz w:val="20"/>
          <w:szCs w:val="20"/>
          <w:lang w:eastAsia="ru-RU"/>
        </w:rPr>
        <w:t>Республика Коми, Ижемский район, с. Ижма</w:t>
      </w:r>
    </w:p>
    <w:p w:rsidR="00BE1D36" w:rsidRPr="00BE1D36" w:rsidRDefault="00BE1D36" w:rsidP="00BE1D36">
      <w:pPr>
        <w:widowControl w:val="0"/>
        <w:shd w:val="clear" w:color="auto" w:fill="FFFFFF"/>
        <w:autoSpaceDE w:val="0"/>
        <w:autoSpaceDN w:val="0"/>
        <w:adjustRightInd w:val="0"/>
        <w:spacing w:before="264" w:after="0" w:line="240" w:lineRule="auto"/>
        <w:contextualSpacing/>
        <w:jc w:val="center"/>
        <w:rPr>
          <w:rFonts w:ascii="Times New Roman" w:eastAsia="Times New Roman" w:hAnsi="Times New Roman"/>
          <w:spacing w:val="-11"/>
          <w:sz w:val="28"/>
          <w:szCs w:val="28"/>
          <w:lang w:eastAsia="ru-RU"/>
        </w:rPr>
      </w:pPr>
    </w:p>
    <w:p w:rsidR="00BE1D36" w:rsidRPr="00BE1D36" w:rsidRDefault="00BE1D36" w:rsidP="00BE1D36">
      <w:pPr>
        <w:widowControl w:val="0"/>
        <w:shd w:val="clear" w:color="auto" w:fill="FFFFFF"/>
        <w:autoSpaceDE w:val="0"/>
        <w:autoSpaceDN w:val="0"/>
        <w:adjustRightInd w:val="0"/>
        <w:spacing w:before="264" w:after="0" w:line="240" w:lineRule="auto"/>
        <w:contextualSpacing/>
        <w:jc w:val="center"/>
        <w:rPr>
          <w:rFonts w:ascii="Times New Roman" w:eastAsia="Times New Roman" w:hAnsi="Times New Roman"/>
          <w:spacing w:val="-11"/>
          <w:sz w:val="28"/>
          <w:szCs w:val="28"/>
          <w:lang w:eastAsia="ru-RU"/>
        </w:rPr>
      </w:pPr>
      <w:r w:rsidRPr="00BE1D36">
        <w:rPr>
          <w:rFonts w:ascii="Times New Roman" w:eastAsia="Times New Roman" w:hAnsi="Times New Roman"/>
          <w:spacing w:val="-11"/>
          <w:sz w:val="28"/>
          <w:szCs w:val="28"/>
          <w:lang w:eastAsia="ru-RU"/>
        </w:rPr>
        <w:t xml:space="preserve">О внесении изменений в постановление администрации муниципального района «Ижемский» от 30 декабря  2014 года № 1264 «Об утверждении муниципальной   </w:t>
      </w:r>
    </w:p>
    <w:p w:rsidR="00BE1D36" w:rsidRPr="00BE1D36" w:rsidRDefault="00BE1D36" w:rsidP="00BE1D36">
      <w:pPr>
        <w:widowControl w:val="0"/>
        <w:shd w:val="clear" w:color="auto" w:fill="FFFFFF"/>
        <w:autoSpaceDE w:val="0"/>
        <w:autoSpaceDN w:val="0"/>
        <w:adjustRightInd w:val="0"/>
        <w:spacing w:before="264" w:after="0" w:line="240" w:lineRule="auto"/>
        <w:contextualSpacing/>
        <w:jc w:val="center"/>
        <w:rPr>
          <w:rFonts w:ascii="Times New Roman" w:eastAsia="Times New Roman" w:hAnsi="Times New Roman"/>
          <w:spacing w:val="-11"/>
          <w:sz w:val="28"/>
          <w:szCs w:val="28"/>
          <w:lang w:eastAsia="ru-RU"/>
        </w:rPr>
      </w:pPr>
      <w:r w:rsidRPr="00BE1D36">
        <w:rPr>
          <w:rFonts w:ascii="Times New Roman" w:eastAsia="Times New Roman" w:hAnsi="Times New Roman"/>
          <w:spacing w:val="-11"/>
          <w:sz w:val="28"/>
          <w:szCs w:val="28"/>
          <w:lang w:eastAsia="ru-RU"/>
        </w:rPr>
        <w:t xml:space="preserve">программы муниципального образования муниципального района «Ижемский» </w:t>
      </w:r>
    </w:p>
    <w:p w:rsidR="00BE1D36" w:rsidRPr="00BE1D36" w:rsidRDefault="00BE1D36" w:rsidP="00BE1D36">
      <w:pPr>
        <w:widowControl w:val="0"/>
        <w:shd w:val="clear" w:color="auto" w:fill="FFFFFF"/>
        <w:autoSpaceDE w:val="0"/>
        <w:autoSpaceDN w:val="0"/>
        <w:adjustRightInd w:val="0"/>
        <w:spacing w:before="264" w:after="0" w:line="240" w:lineRule="auto"/>
        <w:contextualSpacing/>
        <w:jc w:val="center"/>
        <w:rPr>
          <w:rFonts w:ascii="Times New Roman" w:eastAsia="Times New Roman" w:hAnsi="Times New Roman"/>
          <w:spacing w:val="-11"/>
          <w:sz w:val="28"/>
          <w:szCs w:val="28"/>
          <w:lang w:eastAsia="ru-RU"/>
        </w:rPr>
      </w:pPr>
      <w:r w:rsidRPr="00BE1D36">
        <w:rPr>
          <w:rFonts w:ascii="Times New Roman" w:eastAsia="Times New Roman" w:hAnsi="Times New Roman"/>
          <w:spacing w:val="-11"/>
          <w:sz w:val="28"/>
          <w:szCs w:val="28"/>
          <w:lang w:eastAsia="ru-RU"/>
        </w:rPr>
        <w:t>«Безопасность жизнедеятельности населения»</w:t>
      </w:r>
    </w:p>
    <w:p w:rsidR="00BE1D36" w:rsidRPr="00BE1D36" w:rsidRDefault="00BE1D36" w:rsidP="00BE1D36">
      <w:pPr>
        <w:widowControl w:val="0"/>
        <w:shd w:val="clear" w:color="auto" w:fill="FFFFFF"/>
        <w:autoSpaceDE w:val="0"/>
        <w:autoSpaceDN w:val="0"/>
        <w:adjustRightInd w:val="0"/>
        <w:spacing w:before="264" w:after="0" w:line="240" w:lineRule="auto"/>
        <w:contextualSpacing/>
        <w:jc w:val="center"/>
        <w:rPr>
          <w:rFonts w:ascii="Times New Roman" w:eastAsia="Times New Roman" w:hAnsi="Times New Roman"/>
          <w:spacing w:val="-11"/>
          <w:sz w:val="28"/>
          <w:szCs w:val="28"/>
          <w:lang w:eastAsia="ru-RU"/>
        </w:rPr>
      </w:pPr>
    </w:p>
    <w:p w:rsidR="00BE1D36" w:rsidRPr="00BE1D36" w:rsidRDefault="00BE1D36" w:rsidP="00BE1D36">
      <w:pPr>
        <w:widowControl w:val="0"/>
        <w:suppressAutoHyphens/>
        <w:autoSpaceDE w:val="0"/>
        <w:autoSpaceDN w:val="0"/>
        <w:adjustRightInd w:val="0"/>
        <w:spacing w:after="60" w:line="240" w:lineRule="auto"/>
        <w:jc w:val="both"/>
        <w:outlineLvl w:val="1"/>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Руководствуясь статьей 179 Бюджетного кодекса Российской Федерации, постановлением администрации муниципального района «Ижемский» от 31 января 2014 года № 61 «О муниципальных программах муниципального образования муниципального района «Ижемский»,</w:t>
      </w:r>
    </w:p>
    <w:p w:rsidR="00BE1D36" w:rsidRPr="00BE1D36" w:rsidRDefault="00BE1D36" w:rsidP="00BE1D36">
      <w:pPr>
        <w:widowControl w:val="0"/>
        <w:suppressAutoHyphens/>
        <w:autoSpaceDE w:val="0"/>
        <w:autoSpaceDN w:val="0"/>
        <w:adjustRightInd w:val="0"/>
        <w:spacing w:after="0" w:line="240" w:lineRule="auto"/>
        <w:rPr>
          <w:rFonts w:ascii="Times New Roman" w:eastAsia="Times New Roman" w:hAnsi="Times New Roman"/>
          <w:sz w:val="24"/>
          <w:szCs w:val="24"/>
          <w:lang w:eastAsia="ru-RU"/>
        </w:rPr>
      </w:pPr>
    </w:p>
    <w:p w:rsidR="00BE1D36" w:rsidRPr="00BE1D36" w:rsidRDefault="00BE1D36" w:rsidP="00BE1D36">
      <w:pPr>
        <w:widowControl w:val="0"/>
        <w:shd w:val="clear" w:color="auto" w:fill="FFFFFF"/>
        <w:suppressAutoHyphens/>
        <w:autoSpaceDE w:val="0"/>
        <w:autoSpaceDN w:val="0"/>
        <w:adjustRightInd w:val="0"/>
        <w:spacing w:after="0" w:line="360" w:lineRule="auto"/>
        <w:jc w:val="center"/>
        <w:rPr>
          <w:rFonts w:ascii="Times New Roman" w:eastAsia="Times New Roman" w:hAnsi="Times New Roman"/>
          <w:spacing w:val="-4"/>
          <w:position w:val="2"/>
          <w:sz w:val="28"/>
          <w:szCs w:val="28"/>
          <w:lang w:eastAsia="ru-RU"/>
        </w:rPr>
      </w:pPr>
      <w:r w:rsidRPr="00BE1D36">
        <w:rPr>
          <w:rFonts w:ascii="Times New Roman" w:eastAsia="Times New Roman" w:hAnsi="Times New Roman"/>
          <w:spacing w:val="-4"/>
          <w:position w:val="2"/>
          <w:sz w:val="28"/>
          <w:szCs w:val="28"/>
          <w:lang w:eastAsia="ru-RU"/>
        </w:rPr>
        <w:t>администрация муниципального района «Ижемский»</w:t>
      </w:r>
    </w:p>
    <w:p w:rsidR="00BE1D36" w:rsidRPr="00BE1D36" w:rsidRDefault="00BE1D36" w:rsidP="00BE1D36">
      <w:pPr>
        <w:widowControl w:val="0"/>
        <w:shd w:val="clear" w:color="auto" w:fill="FFFFFF"/>
        <w:suppressAutoHyphens/>
        <w:autoSpaceDE w:val="0"/>
        <w:autoSpaceDN w:val="0"/>
        <w:adjustRightInd w:val="0"/>
        <w:spacing w:after="0" w:line="240" w:lineRule="auto"/>
        <w:jc w:val="center"/>
        <w:rPr>
          <w:rFonts w:ascii="Times New Roman" w:eastAsia="Times New Roman" w:hAnsi="Times New Roman"/>
          <w:spacing w:val="40"/>
          <w:sz w:val="28"/>
          <w:szCs w:val="28"/>
          <w:lang w:eastAsia="ru-RU"/>
        </w:rPr>
      </w:pPr>
      <w:r w:rsidRPr="00BE1D36">
        <w:rPr>
          <w:rFonts w:ascii="Times New Roman" w:eastAsia="Times New Roman" w:hAnsi="Times New Roman"/>
          <w:spacing w:val="40"/>
          <w:sz w:val="28"/>
          <w:szCs w:val="28"/>
          <w:lang w:eastAsia="ru-RU"/>
        </w:rPr>
        <w:t>ПОСТАНОВЛЯЕТ:</w:t>
      </w:r>
    </w:p>
    <w:p w:rsidR="00BE1D36" w:rsidRPr="00BE1D36" w:rsidRDefault="00BE1D36" w:rsidP="00BE1D36">
      <w:pPr>
        <w:widowControl w:val="0"/>
        <w:shd w:val="clear" w:color="auto" w:fill="FFFFFF"/>
        <w:suppressAutoHyphens/>
        <w:autoSpaceDE w:val="0"/>
        <w:autoSpaceDN w:val="0"/>
        <w:adjustRightInd w:val="0"/>
        <w:spacing w:after="0" w:line="240" w:lineRule="auto"/>
        <w:jc w:val="both"/>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 xml:space="preserve">1. Внести в приложение к постановлению </w:t>
      </w:r>
      <w:r w:rsidRPr="00BE1D36">
        <w:rPr>
          <w:rFonts w:ascii="Times New Roman" w:eastAsia="Times New Roman" w:hAnsi="Times New Roman"/>
          <w:spacing w:val="-11"/>
          <w:sz w:val="28"/>
          <w:szCs w:val="28"/>
          <w:lang w:eastAsia="ru-RU"/>
        </w:rPr>
        <w:t>администрации муниципального района «Ижемский» от 30 декабря 2014 года № 1264  «Об утверждении муниципальной  программы муниципального образования муниципального района «Ижемский» «Безопасность жизнедеятельности населения» (далее - Программа) следующие изменения:</w:t>
      </w:r>
      <w:r w:rsidRPr="00BE1D36">
        <w:rPr>
          <w:rFonts w:ascii="Times New Roman" w:eastAsia="Times New Roman" w:hAnsi="Times New Roman"/>
          <w:sz w:val="28"/>
          <w:szCs w:val="28"/>
          <w:lang w:eastAsia="ru-RU"/>
        </w:rPr>
        <w:t xml:space="preserve"> </w:t>
      </w:r>
    </w:p>
    <w:p w:rsidR="00BE1D36" w:rsidRPr="00BE1D36" w:rsidRDefault="00BE1D36" w:rsidP="00BE1D36">
      <w:pPr>
        <w:widowControl w:val="0"/>
        <w:shd w:val="clear" w:color="auto" w:fill="FFFFFF"/>
        <w:suppressAutoHyphens/>
        <w:autoSpaceDE w:val="0"/>
        <w:autoSpaceDN w:val="0"/>
        <w:adjustRightInd w:val="0"/>
        <w:spacing w:after="0" w:line="240" w:lineRule="auto"/>
        <w:jc w:val="both"/>
        <w:rPr>
          <w:rFonts w:ascii="Times New Roman" w:eastAsia="Times New Roman" w:hAnsi="Times New Roman"/>
          <w:spacing w:val="-12"/>
          <w:sz w:val="28"/>
          <w:szCs w:val="28"/>
          <w:lang w:eastAsia="ru-RU"/>
        </w:rPr>
      </w:pPr>
      <w:r w:rsidRPr="00BE1D36">
        <w:rPr>
          <w:rFonts w:ascii="Times New Roman" w:eastAsia="Times New Roman" w:hAnsi="Times New Roman"/>
          <w:spacing w:val="-12"/>
          <w:sz w:val="28"/>
          <w:szCs w:val="28"/>
          <w:lang w:eastAsia="ru-RU"/>
        </w:rPr>
        <w:t xml:space="preserve">1) в паспорте Программы позицию </w:t>
      </w:r>
      <w:r w:rsidRPr="00BE1D36">
        <w:rPr>
          <w:rFonts w:ascii="Times New Roman" w:eastAsia="Times New Roman" w:hAnsi="Times New Roman"/>
          <w:sz w:val="28"/>
          <w:szCs w:val="28"/>
          <w:lang w:eastAsia="ru-RU"/>
        </w:rPr>
        <w:t xml:space="preserve"> </w:t>
      </w:r>
      <w:r w:rsidRPr="00BE1D36">
        <w:rPr>
          <w:rFonts w:ascii="Times New Roman" w:eastAsia="Times New Roman" w:hAnsi="Times New Roman"/>
          <w:spacing w:val="-12"/>
          <w:sz w:val="28"/>
          <w:szCs w:val="28"/>
          <w:lang w:eastAsia="ru-RU"/>
        </w:rPr>
        <w:t>«Объёмы финансирования программы»  изложить в следующей редакции:</w:t>
      </w:r>
    </w:p>
    <w:p w:rsidR="00BE1D36" w:rsidRPr="00BE1D36" w:rsidRDefault="00BE1D36" w:rsidP="00BE1D36">
      <w:pPr>
        <w:widowControl w:val="0"/>
        <w:shd w:val="clear" w:color="auto" w:fill="FFFFFF"/>
        <w:suppressAutoHyphens/>
        <w:autoSpaceDE w:val="0"/>
        <w:autoSpaceDN w:val="0"/>
        <w:adjustRightInd w:val="0"/>
        <w:spacing w:after="0" w:line="240" w:lineRule="auto"/>
        <w:jc w:val="both"/>
        <w:rPr>
          <w:rFonts w:ascii="Times New Roman" w:eastAsia="Times New Roman" w:hAnsi="Times New Roman"/>
          <w:spacing w:val="-12"/>
          <w:sz w:val="28"/>
          <w:szCs w:val="28"/>
          <w:lang w:eastAsia="ru-RU"/>
        </w:rPr>
      </w:pPr>
      <w:r w:rsidRPr="00BE1D36">
        <w:rPr>
          <w:rFonts w:ascii="Times New Roman" w:eastAsia="Times New Roman" w:hAnsi="Times New Roman"/>
          <w:spacing w:val="-12"/>
          <w:sz w:val="28"/>
          <w:szCs w:val="28"/>
          <w:lang w:eastAsia="ru-RU"/>
        </w:rPr>
        <w:t>«</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79"/>
        <w:gridCol w:w="6260"/>
      </w:tblGrid>
      <w:tr w:rsidR="00BE1D36" w:rsidRPr="00BE1D36" w:rsidTr="00BE1D36">
        <w:tc>
          <w:tcPr>
            <w:tcW w:w="3379" w:type="dxa"/>
          </w:tcPr>
          <w:p w:rsidR="00BE1D36" w:rsidRPr="00BE1D36" w:rsidRDefault="00BE1D36" w:rsidP="00BE1D36">
            <w:pPr>
              <w:widowControl w:val="0"/>
              <w:suppressAutoHyphens/>
              <w:autoSpaceDE w:val="0"/>
              <w:autoSpaceDN w:val="0"/>
              <w:adjustRightInd w:val="0"/>
              <w:spacing w:after="0" w:line="240" w:lineRule="auto"/>
              <w:ind w:right="1168"/>
              <w:jc w:val="both"/>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Объемы финансирования        программы</w:t>
            </w:r>
          </w:p>
        </w:tc>
        <w:tc>
          <w:tcPr>
            <w:tcW w:w="6260" w:type="dxa"/>
          </w:tcPr>
          <w:p w:rsidR="00BE1D36" w:rsidRPr="00BE1D36" w:rsidRDefault="00BE1D36" w:rsidP="00BE1D36">
            <w:pPr>
              <w:autoSpaceDE w:val="0"/>
              <w:autoSpaceDN w:val="0"/>
              <w:adjustRightInd w:val="0"/>
              <w:spacing w:after="0" w:line="240" w:lineRule="auto"/>
              <w:jc w:val="both"/>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Общий объем финансирования программы в 2015 - 2019 годах - 2839,0 тыс. руб., в том числе за счет средства бюджета муниципального образования муниципального района «Ижемский»:</w:t>
            </w:r>
          </w:p>
          <w:p w:rsidR="00BE1D36" w:rsidRPr="00BE1D36" w:rsidRDefault="00BE1D36" w:rsidP="00BE1D36">
            <w:pPr>
              <w:autoSpaceDE w:val="0"/>
              <w:autoSpaceDN w:val="0"/>
              <w:adjustRightInd w:val="0"/>
              <w:spacing w:after="0" w:line="240" w:lineRule="auto"/>
              <w:jc w:val="both"/>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2015 год - 1900,0 тыс. рублей;</w:t>
            </w:r>
          </w:p>
          <w:p w:rsidR="00BE1D36" w:rsidRPr="00BE1D36" w:rsidRDefault="00BE1D36" w:rsidP="00BE1D36">
            <w:pPr>
              <w:autoSpaceDE w:val="0"/>
              <w:autoSpaceDN w:val="0"/>
              <w:adjustRightInd w:val="0"/>
              <w:spacing w:after="0" w:line="240" w:lineRule="auto"/>
              <w:jc w:val="both"/>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2016 год - 0,0 тыс. рублей;</w:t>
            </w:r>
          </w:p>
          <w:p w:rsidR="00BE1D36" w:rsidRPr="00BE1D36" w:rsidRDefault="00BE1D36" w:rsidP="00BE1D36">
            <w:pPr>
              <w:autoSpaceDE w:val="0"/>
              <w:autoSpaceDN w:val="0"/>
              <w:adjustRightInd w:val="0"/>
              <w:spacing w:after="0" w:line="240" w:lineRule="auto"/>
              <w:jc w:val="both"/>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2017 год - 539,0 тыс. рублей;</w:t>
            </w:r>
          </w:p>
          <w:p w:rsidR="00BE1D36" w:rsidRPr="00BE1D36" w:rsidRDefault="00BE1D36" w:rsidP="00BE1D36">
            <w:pPr>
              <w:autoSpaceDE w:val="0"/>
              <w:autoSpaceDN w:val="0"/>
              <w:adjustRightInd w:val="0"/>
              <w:spacing w:after="0" w:line="240" w:lineRule="auto"/>
              <w:jc w:val="both"/>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2018 год - 200,0 тыс. рублей;</w:t>
            </w:r>
          </w:p>
          <w:p w:rsidR="00BE1D36" w:rsidRPr="00BE1D36" w:rsidRDefault="00BE1D36" w:rsidP="00BE1D36">
            <w:pPr>
              <w:autoSpaceDE w:val="0"/>
              <w:autoSpaceDN w:val="0"/>
              <w:adjustRightInd w:val="0"/>
              <w:spacing w:after="0" w:line="240" w:lineRule="auto"/>
              <w:jc w:val="both"/>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2019 год - 200,0 тыс. рублей.</w:t>
            </w:r>
          </w:p>
        </w:tc>
      </w:tr>
    </w:tbl>
    <w:p w:rsidR="00BE1D36" w:rsidRPr="00BE1D36" w:rsidRDefault="00BE1D36" w:rsidP="00BE1D36">
      <w:pPr>
        <w:widowControl w:val="0"/>
        <w:shd w:val="clear" w:color="auto" w:fill="FFFFFF"/>
        <w:autoSpaceDE w:val="0"/>
        <w:autoSpaceDN w:val="0"/>
        <w:adjustRightInd w:val="0"/>
        <w:spacing w:after="0" w:line="240" w:lineRule="auto"/>
        <w:ind w:right="24"/>
        <w:jc w:val="right"/>
        <w:rPr>
          <w:rFonts w:ascii="Times New Roman" w:eastAsia="Times New Roman" w:hAnsi="Times New Roman"/>
          <w:spacing w:val="-12"/>
          <w:sz w:val="28"/>
          <w:szCs w:val="28"/>
          <w:lang w:eastAsia="ru-RU"/>
        </w:rPr>
      </w:pPr>
      <w:r w:rsidRPr="00BE1D36">
        <w:rPr>
          <w:rFonts w:ascii="Times New Roman" w:eastAsia="Times New Roman" w:hAnsi="Times New Roman"/>
          <w:spacing w:val="-12"/>
          <w:sz w:val="28"/>
          <w:szCs w:val="28"/>
          <w:lang w:eastAsia="ru-RU"/>
        </w:rPr>
        <w:t>»;</w:t>
      </w:r>
    </w:p>
    <w:p w:rsidR="00BE1D36" w:rsidRPr="00BE1D36" w:rsidRDefault="00BE1D36" w:rsidP="00BE1D36">
      <w:pPr>
        <w:widowControl w:val="0"/>
        <w:suppressAutoHyphens/>
        <w:autoSpaceDE w:val="0"/>
        <w:autoSpaceDN w:val="0"/>
        <w:adjustRightInd w:val="0"/>
        <w:spacing w:after="0" w:line="240" w:lineRule="auto"/>
        <w:jc w:val="both"/>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 xml:space="preserve">2) </w:t>
      </w:r>
      <w:r w:rsidRPr="00BE1D36">
        <w:rPr>
          <w:rFonts w:ascii="Times New Roman" w:eastAsia="Times New Roman" w:hAnsi="Times New Roman"/>
          <w:spacing w:val="-12"/>
          <w:sz w:val="28"/>
          <w:szCs w:val="28"/>
          <w:lang w:eastAsia="ru-RU"/>
        </w:rPr>
        <w:t>раздел 8 «</w:t>
      </w:r>
      <w:r w:rsidRPr="00BE1D36">
        <w:rPr>
          <w:rFonts w:ascii="Times New Roman" w:eastAsia="Times New Roman" w:hAnsi="Times New Roman"/>
          <w:sz w:val="28"/>
          <w:szCs w:val="28"/>
          <w:lang w:eastAsia="ru-RU"/>
        </w:rPr>
        <w:t>Ресурсное обеспечение муниципальной программы</w:t>
      </w:r>
      <w:r w:rsidRPr="00BE1D36">
        <w:rPr>
          <w:rFonts w:ascii="Times New Roman" w:eastAsia="Times New Roman" w:hAnsi="Times New Roman"/>
          <w:spacing w:val="-12"/>
          <w:sz w:val="28"/>
          <w:szCs w:val="28"/>
          <w:lang w:eastAsia="ru-RU"/>
        </w:rPr>
        <w:t>» Программы изложить в следующей редакции:</w:t>
      </w:r>
    </w:p>
    <w:p w:rsidR="00BE1D36" w:rsidRPr="00BE1D36" w:rsidRDefault="00BE1D36" w:rsidP="00BE1D36">
      <w:pPr>
        <w:widowControl w:val="0"/>
        <w:autoSpaceDE w:val="0"/>
        <w:autoSpaceDN w:val="0"/>
        <w:adjustRightInd w:val="0"/>
        <w:spacing w:after="0" w:line="240" w:lineRule="auto"/>
        <w:jc w:val="center"/>
        <w:outlineLvl w:val="0"/>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lastRenderedPageBreak/>
        <w:t>Раздел 8. Ресурсное обеспечение муниципальной программы</w:t>
      </w:r>
    </w:p>
    <w:p w:rsidR="00BE1D36" w:rsidRPr="00BE1D36" w:rsidRDefault="00BE1D36" w:rsidP="00BE1D36">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Общий объем финансирования Программы на 2015-2019 годы составит   2839,1 тыс. руб. в том числе за счёт средства бюджета муниципального образования  муниципального района «Ижемский»:</w:t>
      </w:r>
    </w:p>
    <w:p w:rsidR="00BE1D36" w:rsidRPr="00BE1D36" w:rsidRDefault="00BE1D36" w:rsidP="00BE1D36">
      <w:pPr>
        <w:autoSpaceDE w:val="0"/>
        <w:autoSpaceDN w:val="0"/>
        <w:adjustRightInd w:val="0"/>
        <w:spacing w:after="0" w:line="240" w:lineRule="auto"/>
        <w:jc w:val="both"/>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2015 год - 1900,0 тыс. рублей;</w:t>
      </w:r>
    </w:p>
    <w:p w:rsidR="00BE1D36" w:rsidRPr="00BE1D36" w:rsidRDefault="00BE1D36" w:rsidP="00BE1D36">
      <w:pPr>
        <w:autoSpaceDE w:val="0"/>
        <w:autoSpaceDN w:val="0"/>
        <w:adjustRightInd w:val="0"/>
        <w:spacing w:after="0" w:line="240" w:lineRule="auto"/>
        <w:jc w:val="both"/>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2016 год - 0,0 тыс. рублей;</w:t>
      </w:r>
    </w:p>
    <w:p w:rsidR="00BE1D36" w:rsidRPr="00BE1D36" w:rsidRDefault="00BE1D36" w:rsidP="00BE1D36">
      <w:pPr>
        <w:autoSpaceDE w:val="0"/>
        <w:autoSpaceDN w:val="0"/>
        <w:adjustRightInd w:val="0"/>
        <w:spacing w:after="0" w:line="240" w:lineRule="auto"/>
        <w:jc w:val="both"/>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2017 год - 539,0 тыс. рублей;</w:t>
      </w:r>
    </w:p>
    <w:p w:rsidR="00BE1D36" w:rsidRPr="00BE1D36" w:rsidRDefault="00BE1D36" w:rsidP="00BE1D36">
      <w:pPr>
        <w:autoSpaceDE w:val="0"/>
        <w:autoSpaceDN w:val="0"/>
        <w:adjustRightInd w:val="0"/>
        <w:spacing w:after="0" w:line="240" w:lineRule="auto"/>
        <w:jc w:val="both"/>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2018 год - 200,0 тыс. рублей;</w:t>
      </w:r>
    </w:p>
    <w:p w:rsidR="00BE1D36" w:rsidRPr="00BE1D36" w:rsidRDefault="00BE1D36" w:rsidP="00BE1D36">
      <w:pPr>
        <w:widowControl w:val="0"/>
        <w:autoSpaceDE w:val="0"/>
        <w:autoSpaceDN w:val="0"/>
        <w:adjustRightInd w:val="0"/>
        <w:spacing w:after="0" w:line="240" w:lineRule="auto"/>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2019 год - 200,0 тыс. рублей.</w:t>
      </w:r>
    </w:p>
    <w:p w:rsidR="00BE1D36" w:rsidRPr="00BE1D36" w:rsidRDefault="00BE1D36" w:rsidP="00BE1D36">
      <w:pPr>
        <w:widowControl w:val="0"/>
        <w:autoSpaceDE w:val="0"/>
        <w:autoSpaceDN w:val="0"/>
        <w:adjustRightInd w:val="0"/>
        <w:spacing w:after="0" w:line="240" w:lineRule="auto"/>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Ресурсное обеспечение Программы на 2015-2019 г.г. по источникам финансирования представлено в приложении.»;</w:t>
      </w:r>
    </w:p>
    <w:p w:rsidR="00BE1D36" w:rsidRPr="00BE1D36" w:rsidRDefault="00BE1D36" w:rsidP="00BE1D36">
      <w:pPr>
        <w:widowControl w:val="0"/>
        <w:suppressAutoHyphens/>
        <w:autoSpaceDE w:val="0"/>
        <w:autoSpaceDN w:val="0"/>
        <w:adjustRightInd w:val="0"/>
        <w:spacing w:after="0" w:line="240" w:lineRule="auto"/>
        <w:jc w:val="both"/>
        <w:rPr>
          <w:rFonts w:ascii="Times New Roman" w:eastAsia="Times New Roman" w:hAnsi="Times New Roman"/>
          <w:spacing w:val="-12"/>
          <w:sz w:val="28"/>
          <w:szCs w:val="28"/>
          <w:lang w:eastAsia="ru-RU"/>
        </w:rPr>
      </w:pPr>
      <w:r w:rsidRPr="00BE1D36">
        <w:rPr>
          <w:rFonts w:ascii="Times New Roman" w:eastAsia="Times New Roman" w:hAnsi="Times New Roman"/>
          <w:sz w:val="28"/>
          <w:szCs w:val="28"/>
          <w:lang w:eastAsia="ru-RU"/>
        </w:rPr>
        <w:t xml:space="preserve">3) </w:t>
      </w:r>
      <w:r w:rsidRPr="00BE1D36">
        <w:rPr>
          <w:rFonts w:ascii="Times New Roman" w:eastAsia="Times New Roman" w:hAnsi="Times New Roman"/>
          <w:spacing w:val="-12"/>
          <w:sz w:val="28"/>
          <w:szCs w:val="28"/>
          <w:lang w:eastAsia="ru-RU"/>
        </w:rPr>
        <w:t>в паспорте  подпрограммы 1 «</w:t>
      </w:r>
      <w:r w:rsidRPr="00BE1D36">
        <w:rPr>
          <w:rFonts w:ascii="Times New Roman" w:eastAsia="Times New Roman" w:hAnsi="Times New Roman"/>
          <w:sz w:val="28"/>
          <w:szCs w:val="28"/>
          <w:lang w:eastAsia="ru-RU"/>
        </w:rPr>
        <w:t>Повышение пожарной безопасности на территории муниципального района «Ижемский»</w:t>
      </w:r>
      <w:r w:rsidRPr="00BE1D36">
        <w:rPr>
          <w:rFonts w:ascii="Times New Roman" w:eastAsia="Times New Roman" w:hAnsi="Times New Roman"/>
          <w:spacing w:val="-12"/>
          <w:sz w:val="28"/>
          <w:szCs w:val="28"/>
          <w:lang w:eastAsia="ru-RU"/>
        </w:rPr>
        <w:t xml:space="preserve"> позицию </w:t>
      </w:r>
      <w:r w:rsidRPr="00BE1D36">
        <w:rPr>
          <w:rFonts w:ascii="Times New Roman" w:eastAsia="Times New Roman" w:hAnsi="Times New Roman"/>
          <w:sz w:val="28"/>
          <w:szCs w:val="28"/>
          <w:lang w:eastAsia="ru-RU"/>
        </w:rPr>
        <w:t xml:space="preserve"> </w:t>
      </w:r>
      <w:r w:rsidRPr="00BE1D36">
        <w:rPr>
          <w:rFonts w:ascii="Times New Roman" w:eastAsia="Times New Roman" w:hAnsi="Times New Roman"/>
          <w:spacing w:val="-12"/>
          <w:sz w:val="28"/>
          <w:szCs w:val="28"/>
          <w:lang w:eastAsia="ru-RU"/>
        </w:rPr>
        <w:t xml:space="preserve">«Объёмы финансирования подпрограммы»  изложить в следующей редакции: </w:t>
      </w:r>
    </w:p>
    <w:p w:rsidR="00BE1D36" w:rsidRPr="00BE1D36" w:rsidRDefault="00BE1D36" w:rsidP="00BE1D36">
      <w:pPr>
        <w:widowControl w:val="0"/>
        <w:shd w:val="clear" w:color="auto" w:fill="FFFFFF"/>
        <w:autoSpaceDE w:val="0"/>
        <w:autoSpaceDN w:val="0"/>
        <w:adjustRightInd w:val="0"/>
        <w:spacing w:after="0" w:line="240" w:lineRule="auto"/>
        <w:ind w:right="24"/>
        <w:jc w:val="both"/>
        <w:rPr>
          <w:rFonts w:ascii="Times New Roman" w:eastAsia="Times New Roman" w:hAnsi="Times New Roman"/>
          <w:spacing w:val="-12"/>
          <w:sz w:val="28"/>
          <w:szCs w:val="28"/>
          <w:lang w:eastAsia="ru-RU"/>
        </w:rPr>
      </w:pPr>
      <w:r w:rsidRPr="00BE1D36">
        <w:rPr>
          <w:rFonts w:ascii="Times New Roman" w:eastAsia="Times New Roman" w:hAnsi="Times New Roman"/>
          <w:spacing w:val="-12"/>
          <w:sz w:val="28"/>
          <w:szCs w:val="28"/>
          <w:lang w:eastAsia="ru-RU"/>
        </w:rPr>
        <w:t>«</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79"/>
        <w:gridCol w:w="6260"/>
      </w:tblGrid>
      <w:tr w:rsidR="00BE1D36" w:rsidRPr="00BE1D36" w:rsidTr="00BE1D36">
        <w:tc>
          <w:tcPr>
            <w:tcW w:w="3379" w:type="dxa"/>
          </w:tcPr>
          <w:p w:rsidR="00BE1D36" w:rsidRPr="00BE1D36" w:rsidRDefault="00BE1D36" w:rsidP="00BE1D36">
            <w:pPr>
              <w:widowControl w:val="0"/>
              <w:suppressAutoHyphens/>
              <w:autoSpaceDE w:val="0"/>
              <w:autoSpaceDN w:val="0"/>
              <w:adjustRightInd w:val="0"/>
              <w:spacing w:after="0" w:line="240" w:lineRule="auto"/>
              <w:ind w:right="1168"/>
              <w:jc w:val="both"/>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Объемы финансирования        подпрограммы</w:t>
            </w:r>
          </w:p>
        </w:tc>
        <w:tc>
          <w:tcPr>
            <w:tcW w:w="6260" w:type="dxa"/>
          </w:tcPr>
          <w:p w:rsidR="00BE1D36" w:rsidRPr="00BE1D36" w:rsidRDefault="00BE1D36" w:rsidP="00BE1D36">
            <w:pPr>
              <w:widowControl w:val="0"/>
              <w:suppressAutoHyphens/>
              <w:autoSpaceDE w:val="0"/>
              <w:autoSpaceDN w:val="0"/>
              <w:adjustRightInd w:val="0"/>
              <w:spacing w:after="0" w:line="240" w:lineRule="auto"/>
              <w:jc w:val="both"/>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Общий объем финансирования подпрограммы в 2015-2019 годах составит - 2413,8 тыс. руб. в том числе за счёт средств бюджета муниципального образования муниципального района «Ижемский»:</w:t>
            </w:r>
          </w:p>
          <w:p w:rsidR="00BE1D36" w:rsidRPr="00BE1D36" w:rsidRDefault="00BE1D36" w:rsidP="00BE1D36">
            <w:pPr>
              <w:widowControl w:val="0"/>
              <w:suppressAutoHyphens/>
              <w:autoSpaceDE w:val="0"/>
              <w:autoSpaceDN w:val="0"/>
              <w:adjustRightInd w:val="0"/>
              <w:spacing w:after="0" w:line="240" w:lineRule="auto"/>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 xml:space="preserve">2015 год - 1900,0тыс. рублей;                   </w:t>
            </w:r>
          </w:p>
          <w:p w:rsidR="00BE1D36" w:rsidRPr="00BE1D36" w:rsidRDefault="00BE1D36" w:rsidP="00BE1D36">
            <w:pPr>
              <w:widowControl w:val="0"/>
              <w:suppressAutoHyphens/>
              <w:autoSpaceDE w:val="0"/>
              <w:autoSpaceDN w:val="0"/>
              <w:adjustRightInd w:val="0"/>
              <w:spacing w:after="0" w:line="240" w:lineRule="auto"/>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 xml:space="preserve">2016 год - 0,0  тыс. рублей;   </w:t>
            </w:r>
          </w:p>
          <w:p w:rsidR="00BE1D36" w:rsidRPr="00BE1D36" w:rsidRDefault="00BE1D36" w:rsidP="00BE1D36">
            <w:pPr>
              <w:widowControl w:val="0"/>
              <w:suppressAutoHyphens/>
              <w:autoSpaceDE w:val="0"/>
              <w:autoSpaceDN w:val="0"/>
              <w:adjustRightInd w:val="0"/>
              <w:spacing w:after="0" w:line="240" w:lineRule="auto"/>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2017 год - 113,7  тыс. рублей;</w:t>
            </w:r>
          </w:p>
          <w:p w:rsidR="00BE1D36" w:rsidRPr="00BE1D36" w:rsidRDefault="00BE1D36" w:rsidP="00BE1D36">
            <w:pPr>
              <w:widowControl w:val="0"/>
              <w:suppressAutoHyphens/>
              <w:autoSpaceDE w:val="0"/>
              <w:autoSpaceDN w:val="0"/>
              <w:adjustRightInd w:val="0"/>
              <w:spacing w:after="0" w:line="240" w:lineRule="auto"/>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2018 год -  200,0  тыс. рублей;</w:t>
            </w:r>
          </w:p>
          <w:p w:rsidR="00BE1D36" w:rsidRPr="00BE1D36" w:rsidRDefault="00BE1D36" w:rsidP="00BE1D36">
            <w:pPr>
              <w:widowControl w:val="0"/>
              <w:suppressAutoHyphens/>
              <w:autoSpaceDE w:val="0"/>
              <w:autoSpaceDN w:val="0"/>
              <w:adjustRightInd w:val="0"/>
              <w:spacing w:after="0" w:line="240" w:lineRule="auto"/>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2019 год -  200,0  тыс. рублей.</w:t>
            </w:r>
          </w:p>
        </w:tc>
      </w:tr>
    </w:tbl>
    <w:p w:rsidR="00BE1D36" w:rsidRPr="00BE1D36" w:rsidRDefault="00BE1D36" w:rsidP="00BE1D36">
      <w:pPr>
        <w:widowControl w:val="0"/>
        <w:shd w:val="clear" w:color="auto" w:fill="FFFFFF"/>
        <w:autoSpaceDE w:val="0"/>
        <w:autoSpaceDN w:val="0"/>
        <w:adjustRightInd w:val="0"/>
        <w:spacing w:after="0" w:line="240" w:lineRule="auto"/>
        <w:ind w:right="24"/>
        <w:jc w:val="right"/>
        <w:rPr>
          <w:rFonts w:ascii="Times New Roman" w:eastAsia="Times New Roman" w:hAnsi="Times New Roman"/>
          <w:spacing w:val="-12"/>
          <w:sz w:val="28"/>
          <w:szCs w:val="28"/>
          <w:lang w:eastAsia="ru-RU"/>
        </w:rPr>
      </w:pPr>
      <w:r w:rsidRPr="00BE1D36">
        <w:rPr>
          <w:rFonts w:ascii="Times New Roman" w:eastAsia="Times New Roman" w:hAnsi="Times New Roman"/>
          <w:spacing w:val="-12"/>
          <w:sz w:val="28"/>
          <w:szCs w:val="28"/>
          <w:lang w:eastAsia="ru-RU"/>
        </w:rPr>
        <w:t>»;</w:t>
      </w:r>
    </w:p>
    <w:p w:rsidR="00BE1D36" w:rsidRPr="00BE1D36" w:rsidRDefault="00BE1D36" w:rsidP="00BE1D36">
      <w:pPr>
        <w:widowControl w:val="0"/>
        <w:suppressAutoHyphens/>
        <w:autoSpaceDE w:val="0"/>
        <w:autoSpaceDN w:val="0"/>
        <w:adjustRightInd w:val="0"/>
        <w:spacing w:after="0" w:line="240" w:lineRule="auto"/>
        <w:jc w:val="both"/>
        <w:rPr>
          <w:rFonts w:ascii="Times New Roman" w:eastAsia="Times New Roman" w:hAnsi="Times New Roman"/>
          <w:spacing w:val="-12"/>
          <w:sz w:val="28"/>
          <w:szCs w:val="28"/>
          <w:lang w:eastAsia="ru-RU"/>
        </w:rPr>
      </w:pPr>
      <w:r w:rsidRPr="00BE1D36">
        <w:rPr>
          <w:rFonts w:ascii="Times New Roman" w:eastAsia="Times New Roman" w:hAnsi="Times New Roman"/>
          <w:sz w:val="28"/>
          <w:szCs w:val="28"/>
          <w:lang w:eastAsia="ru-RU"/>
        </w:rPr>
        <w:t xml:space="preserve">4) </w:t>
      </w:r>
      <w:r w:rsidRPr="00BE1D36">
        <w:rPr>
          <w:rFonts w:ascii="Times New Roman" w:eastAsia="Times New Roman" w:hAnsi="Times New Roman"/>
          <w:spacing w:val="-12"/>
          <w:sz w:val="28"/>
          <w:szCs w:val="28"/>
          <w:lang w:eastAsia="ru-RU"/>
        </w:rPr>
        <w:t>раздел 6 «Объёмы финансирования подпрограммы» паспорта подпрограммы 1 «</w:t>
      </w:r>
      <w:r w:rsidRPr="00BE1D36">
        <w:rPr>
          <w:rFonts w:ascii="Times New Roman" w:eastAsia="Times New Roman" w:hAnsi="Times New Roman"/>
          <w:sz w:val="28"/>
          <w:szCs w:val="28"/>
          <w:lang w:eastAsia="ru-RU"/>
        </w:rPr>
        <w:t>Повышение пожарной безопасности на территории муниципального района «Ижемский»</w:t>
      </w:r>
      <w:r w:rsidRPr="00BE1D36">
        <w:rPr>
          <w:rFonts w:ascii="Times New Roman" w:eastAsia="Times New Roman" w:hAnsi="Times New Roman"/>
          <w:spacing w:val="-12"/>
          <w:sz w:val="28"/>
          <w:szCs w:val="28"/>
          <w:lang w:eastAsia="ru-RU"/>
        </w:rPr>
        <w:t xml:space="preserve"> изложить в следующей редакции:</w:t>
      </w:r>
    </w:p>
    <w:p w:rsidR="00BE1D36" w:rsidRPr="00BE1D36" w:rsidRDefault="00BE1D36" w:rsidP="00BE1D36">
      <w:pPr>
        <w:widowControl w:val="0"/>
        <w:suppressAutoHyphens/>
        <w:autoSpaceDE w:val="0"/>
        <w:autoSpaceDN w:val="0"/>
        <w:adjustRightInd w:val="0"/>
        <w:spacing w:after="0" w:line="240" w:lineRule="auto"/>
        <w:jc w:val="center"/>
        <w:outlineLvl w:val="0"/>
        <w:rPr>
          <w:rFonts w:ascii="Times New Roman" w:eastAsia="Times New Roman" w:hAnsi="Times New Roman"/>
          <w:sz w:val="28"/>
          <w:szCs w:val="28"/>
          <w:lang w:eastAsia="ru-RU"/>
        </w:rPr>
      </w:pPr>
      <w:r w:rsidRPr="00BE1D36">
        <w:rPr>
          <w:rFonts w:ascii="Arial" w:eastAsia="Times New Roman" w:hAnsi="Arial" w:cs="Arial"/>
          <w:spacing w:val="-12"/>
          <w:sz w:val="28"/>
          <w:szCs w:val="28"/>
          <w:lang w:eastAsia="ru-RU"/>
        </w:rPr>
        <w:t>«</w:t>
      </w:r>
      <w:r w:rsidRPr="00BE1D36">
        <w:rPr>
          <w:rFonts w:ascii="Times New Roman" w:eastAsia="Times New Roman" w:hAnsi="Times New Roman"/>
          <w:sz w:val="28"/>
          <w:szCs w:val="28"/>
          <w:lang w:eastAsia="ru-RU"/>
        </w:rPr>
        <w:t>Раздел 6. Ресурсное обеспечение подпрограммы:</w:t>
      </w:r>
    </w:p>
    <w:p w:rsidR="00BE1D36" w:rsidRPr="00BE1D36" w:rsidRDefault="00BE1D36" w:rsidP="00BE1D36">
      <w:pPr>
        <w:widowControl w:val="0"/>
        <w:suppressAutoHyphens/>
        <w:autoSpaceDE w:val="0"/>
        <w:autoSpaceDN w:val="0"/>
        <w:adjustRightInd w:val="0"/>
        <w:spacing w:after="0" w:line="240" w:lineRule="auto"/>
        <w:jc w:val="center"/>
        <w:outlineLvl w:val="0"/>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Общий объём финансирования подпрограммы на 2015 – 2019 г.г. составит 2413,7 тыс. руб.</w:t>
      </w:r>
    </w:p>
    <w:p w:rsidR="00BE1D36" w:rsidRPr="00BE1D36" w:rsidRDefault="00BE1D36" w:rsidP="00BE1D36">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В 2015 г. – 0,0 тыс. рублей.</w:t>
      </w:r>
    </w:p>
    <w:p w:rsidR="00BE1D36" w:rsidRPr="00BE1D36" w:rsidRDefault="00BE1D36" w:rsidP="00BE1D36">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В 2016 г. – 0,0 тыс. рублей.</w:t>
      </w:r>
    </w:p>
    <w:p w:rsidR="00BE1D36" w:rsidRPr="00BE1D36" w:rsidRDefault="00BE1D36" w:rsidP="00BE1D36">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В 2017 г. – 113,7 тыс. рублей.</w:t>
      </w:r>
    </w:p>
    <w:p w:rsidR="00BE1D36" w:rsidRPr="00BE1D36" w:rsidRDefault="00BE1D36" w:rsidP="00BE1D36">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В 2018 г. – 0,0 тыс. рублей.</w:t>
      </w:r>
    </w:p>
    <w:p w:rsidR="00BE1D36" w:rsidRPr="00BE1D36" w:rsidRDefault="00BE1D36" w:rsidP="00BE1D36">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В 2019 г. – 0,0 тыс. рублей.»;</w:t>
      </w:r>
    </w:p>
    <w:p w:rsidR="00BE1D36" w:rsidRPr="00BE1D36" w:rsidRDefault="00BE1D36" w:rsidP="00BE1D36">
      <w:pPr>
        <w:widowControl w:val="0"/>
        <w:shd w:val="clear" w:color="auto" w:fill="FFFFFF"/>
        <w:suppressAutoHyphens/>
        <w:autoSpaceDE w:val="0"/>
        <w:autoSpaceDN w:val="0"/>
        <w:adjustRightInd w:val="0"/>
        <w:spacing w:after="0" w:line="240" w:lineRule="auto"/>
        <w:ind w:right="24"/>
        <w:jc w:val="both"/>
        <w:rPr>
          <w:rFonts w:ascii="Times New Roman" w:eastAsia="Times New Roman" w:hAnsi="Times New Roman"/>
          <w:spacing w:val="-12"/>
          <w:sz w:val="28"/>
          <w:szCs w:val="28"/>
          <w:lang w:eastAsia="ru-RU"/>
        </w:rPr>
      </w:pPr>
      <w:r w:rsidRPr="00BE1D36">
        <w:rPr>
          <w:rFonts w:ascii="Times New Roman" w:eastAsia="Times New Roman" w:hAnsi="Times New Roman"/>
          <w:spacing w:val="-12"/>
          <w:sz w:val="28"/>
          <w:szCs w:val="28"/>
          <w:lang w:eastAsia="ru-RU"/>
        </w:rPr>
        <w:t xml:space="preserve">5)  таблицы 4 и 5 Программы изложить в редакции согласно приложению к настоящему постановлению.   </w:t>
      </w:r>
    </w:p>
    <w:p w:rsidR="00BE1D36" w:rsidRPr="00BE1D36" w:rsidRDefault="00BE1D36" w:rsidP="00BE1D36">
      <w:pPr>
        <w:widowControl w:val="0"/>
        <w:shd w:val="clear" w:color="auto" w:fill="FFFFFF"/>
        <w:suppressAutoHyphens/>
        <w:autoSpaceDE w:val="0"/>
        <w:autoSpaceDN w:val="0"/>
        <w:adjustRightInd w:val="0"/>
        <w:spacing w:after="0" w:line="240" w:lineRule="auto"/>
        <w:ind w:right="23"/>
        <w:contextualSpacing/>
        <w:jc w:val="both"/>
        <w:rPr>
          <w:rFonts w:ascii="Times New Roman" w:eastAsia="Times New Roman" w:hAnsi="Times New Roman"/>
          <w:spacing w:val="-12"/>
          <w:sz w:val="24"/>
          <w:szCs w:val="24"/>
          <w:lang w:eastAsia="ru-RU"/>
        </w:rPr>
      </w:pPr>
      <w:r w:rsidRPr="00BE1D36">
        <w:rPr>
          <w:rFonts w:ascii="Times New Roman" w:eastAsia="Times New Roman" w:hAnsi="Times New Roman"/>
          <w:spacing w:val="-12"/>
          <w:sz w:val="24"/>
          <w:szCs w:val="24"/>
          <w:lang w:eastAsia="ru-RU"/>
        </w:rPr>
        <w:t xml:space="preserve">2.  Контроль за исполнением настоящего постановления возложить на  заместителя руководителя администрации муниципального района «Ижемский» Ф.А. Попова.  </w:t>
      </w:r>
    </w:p>
    <w:p w:rsidR="00BE1D36" w:rsidRPr="00BE1D36" w:rsidRDefault="00BE1D36" w:rsidP="00BE1D36">
      <w:pPr>
        <w:widowControl w:val="0"/>
        <w:shd w:val="clear" w:color="auto" w:fill="FFFFFF"/>
        <w:suppressAutoHyphens/>
        <w:autoSpaceDE w:val="0"/>
        <w:autoSpaceDN w:val="0"/>
        <w:adjustRightInd w:val="0"/>
        <w:spacing w:before="264" w:after="0" w:line="240" w:lineRule="auto"/>
        <w:contextualSpacing/>
        <w:jc w:val="both"/>
        <w:rPr>
          <w:rFonts w:ascii="Times New Roman" w:eastAsia="Times New Roman" w:hAnsi="Times New Roman"/>
          <w:spacing w:val="-12"/>
          <w:sz w:val="24"/>
          <w:szCs w:val="24"/>
          <w:lang w:eastAsia="ru-RU"/>
        </w:rPr>
      </w:pPr>
      <w:r w:rsidRPr="00BE1D36">
        <w:rPr>
          <w:rFonts w:ascii="Times New Roman" w:eastAsia="Times New Roman" w:hAnsi="Times New Roman"/>
          <w:spacing w:val="-12"/>
          <w:sz w:val="24"/>
          <w:szCs w:val="24"/>
          <w:lang w:eastAsia="ru-RU"/>
        </w:rPr>
        <w:t xml:space="preserve">3. Настоящее  постановление вступает в силу со дня его официального опубликования (обнародования). </w:t>
      </w:r>
    </w:p>
    <w:p w:rsidR="00BE1D36" w:rsidRPr="00BE1D36" w:rsidRDefault="00BE1D36" w:rsidP="00BE1D36">
      <w:pPr>
        <w:widowControl w:val="0"/>
        <w:shd w:val="clear" w:color="auto" w:fill="FFFFFF"/>
        <w:autoSpaceDE w:val="0"/>
        <w:autoSpaceDN w:val="0"/>
        <w:adjustRightInd w:val="0"/>
        <w:spacing w:after="0" w:line="240" w:lineRule="auto"/>
        <w:ind w:right="24"/>
        <w:jc w:val="both"/>
        <w:rPr>
          <w:rFonts w:ascii="Times New Roman" w:eastAsia="Times New Roman" w:hAnsi="Times New Roman"/>
          <w:sz w:val="24"/>
          <w:szCs w:val="24"/>
          <w:lang w:eastAsia="ru-RU"/>
        </w:rPr>
      </w:pPr>
    </w:p>
    <w:p w:rsidR="00BE1D36" w:rsidRPr="00BE1D36" w:rsidRDefault="00BE1D36" w:rsidP="00BE1D36">
      <w:pPr>
        <w:widowControl w:val="0"/>
        <w:autoSpaceDE w:val="0"/>
        <w:autoSpaceDN w:val="0"/>
        <w:adjustRightInd w:val="0"/>
        <w:spacing w:after="0" w:line="240" w:lineRule="auto"/>
        <w:rPr>
          <w:rFonts w:ascii="Times New Roman" w:eastAsia="Times New Roman" w:hAnsi="Times New Roman"/>
          <w:sz w:val="24"/>
          <w:szCs w:val="24"/>
          <w:lang w:eastAsia="ru-RU"/>
        </w:rPr>
      </w:pPr>
    </w:p>
    <w:p w:rsidR="00BE1D36" w:rsidRPr="00BE1D36" w:rsidRDefault="00BE1D36" w:rsidP="00BE1D36">
      <w:pPr>
        <w:widowControl w:val="0"/>
        <w:autoSpaceDE w:val="0"/>
        <w:autoSpaceDN w:val="0"/>
        <w:adjustRightInd w:val="0"/>
        <w:spacing w:after="0" w:line="240" w:lineRule="auto"/>
        <w:rPr>
          <w:rFonts w:ascii="Times New Roman" w:eastAsia="Times New Roman" w:hAnsi="Times New Roman"/>
          <w:sz w:val="24"/>
          <w:szCs w:val="24"/>
          <w:lang w:eastAsia="ru-RU"/>
        </w:rPr>
      </w:pPr>
      <w:r w:rsidRPr="00BE1D36">
        <w:rPr>
          <w:rFonts w:ascii="Times New Roman" w:eastAsia="Times New Roman" w:hAnsi="Times New Roman"/>
          <w:sz w:val="24"/>
          <w:szCs w:val="24"/>
          <w:lang w:eastAsia="ru-RU"/>
        </w:rPr>
        <w:t>Руководитель администрации</w:t>
      </w:r>
    </w:p>
    <w:p w:rsidR="00BE1D36" w:rsidRDefault="00BE1D36" w:rsidP="00BE1D36">
      <w:pPr>
        <w:widowControl w:val="0"/>
        <w:autoSpaceDE w:val="0"/>
        <w:autoSpaceDN w:val="0"/>
        <w:adjustRightInd w:val="0"/>
        <w:spacing w:after="0" w:line="240" w:lineRule="auto"/>
        <w:jc w:val="both"/>
        <w:rPr>
          <w:rFonts w:ascii="Times New Roman" w:eastAsia="Times New Roman" w:hAnsi="Times New Roman"/>
          <w:sz w:val="24"/>
          <w:szCs w:val="24"/>
          <w:lang w:eastAsia="ru-RU"/>
        </w:rPr>
        <w:sectPr w:rsidR="00BE1D36" w:rsidSect="00BE1D36">
          <w:pgSz w:w="11909" w:h="16834"/>
          <w:pgMar w:top="568" w:right="710" w:bottom="851" w:left="1418" w:header="720" w:footer="720" w:gutter="0"/>
          <w:cols w:space="708"/>
          <w:noEndnote/>
          <w:docGrid w:linePitch="272"/>
        </w:sectPr>
      </w:pPr>
      <w:r w:rsidRPr="00BE1D36">
        <w:rPr>
          <w:rFonts w:ascii="Times New Roman" w:eastAsia="Times New Roman" w:hAnsi="Times New Roman"/>
          <w:sz w:val="24"/>
          <w:szCs w:val="24"/>
          <w:lang w:eastAsia="ru-RU"/>
        </w:rPr>
        <w:t>муниципального района «Ижемский»                                           Л.И. Терентьева</w:t>
      </w:r>
    </w:p>
    <w:p w:rsidR="00BE1D36" w:rsidRPr="00BE1D36" w:rsidRDefault="00BE1D36" w:rsidP="00BE1D36">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rsidR="00BE1D36" w:rsidRPr="00BE1D36" w:rsidRDefault="00BE1D36" w:rsidP="00BE1D36">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BE1D36" w:rsidRPr="00BE1D36" w:rsidRDefault="00BE1D36" w:rsidP="00BE1D36">
      <w:pPr>
        <w:widowControl w:val="0"/>
        <w:shd w:val="clear" w:color="auto" w:fill="FFFFFF"/>
        <w:autoSpaceDE w:val="0"/>
        <w:autoSpaceDN w:val="0"/>
        <w:adjustRightInd w:val="0"/>
        <w:spacing w:after="0" w:line="240" w:lineRule="auto"/>
        <w:ind w:right="24"/>
        <w:jc w:val="right"/>
        <w:rPr>
          <w:rFonts w:ascii="Times New Roman" w:eastAsia="Times New Roman" w:hAnsi="Times New Roman"/>
          <w:spacing w:val="-12"/>
          <w:sz w:val="28"/>
          <w:szCs w:val="28"/>
          <w:lang w:eastAsia="ru-RU"/>
        </w:rPr>
      </w:pPr>
      <w:r>
        <w:rPr>
          <w:rFonts w:ascii="Times New Roman" w:eastAsia="Times New Roman" w:hAnsi="Times New Roman"/>
          <w:spacing w:val="-12"/>
          <w:sz w:val="28"/>
          <w:szCs w:val="28"/>
          <w:lang w:eastAsia="ru-RU"/>
        </w:rPr>
        <w:t>П</w:t>
      </w:r>
      <w:r w:rsidRPr="00BE1D36">
        <w:rPr>
          <w:rFonts w:ascii="Times New Roman" w:eastAsia="Times New Roman" w:hAnsi="Times New Roman"/>
          <w:spacing w:val="-12"/>
          <w:sz w:val="28"/>
          <w:szCs w:val="28"/>
          <w:lang w:eastAsia="ru-RU"/>
        </w:rPr>
        <w:t>риложение к постановлению</w:t>
      </w:r>
    </w:p>
    <w:p w:rsidR="00BE1D36" w:rsidRPr="00BE1D36" w:rsidRDefault="00BE1D36" w:rsidP="00BE1D36">
      <w:pPr>
        <w:widowControl w:val="0"/>
        <w:shd w:val="clear" w:color="auto" w:fill="FFFFFF"/>
        <w:autoSpaceDE w:val="0"/>
        <w:autoSpaceDN w:val="0"/>
        <w:adjustRightInd w:val="0"/>
        <w:spacing w:after="0" w:line="240" w:lineRule="auto"/>
        <w:ind w:right="24"/>
        <w:jc w:val="right"/>
        <w:rPr>
          <w:rFonts w:ascii="Times New Roman" w:eastAsia="Times New Roman" w:hAnsi="Times New Roman"/>
          <w:spacing w:val="-12"/>
          <w:sz w:val="28"/>
          <w:szCs w:val="28"/>
          <w:lang w:eastAsia="ru-RU"/>
        </w:rPr>
      </w:pPr>
      <w:r w:rsidRPr="00BE1D36">
        <w:rPr>
          <w:rFonts w:ascii="Times New Roman" w:eastAsia="Times New Roman" w:hAnsi="Times New Roman"/>
          <w:spacing w:val="-12"/>
          <w:sz w:val="28"/>
          <w:szCs w:val="28"/>
          <w:lang w:eastAsia="ru-RU"/>
        </w:rPr>
        <w:t>администрации муниципального района</w:t>
      </w:r>
    </w:p>
    <w:p w:rsidR="00BE1D36" w:rsidRPr="00BE1D36" w:rsidRDefault="00BE1D36" w:rsidP="00BE1D36">
      <w:pPr>
        <w:widowControl w:val="0"/>
        <w:shd w:val="clear" w:color="auto" w:fill="FFFFFF"/>
        <w:autoSpaceDE w:val="0"/>
        <w:autoSpaceDN w:val="0"/>
        <w:adjustRightInd w:val="0"/>
        <w:spacing w:after="0" w:line="240" w:lineRule="auto"/>
        <w:ind w:right="24"/>
        <w:jc w:val="right"/>
        <w:rPr>
          <w:rFonts w:ascii="Times New Roman" w:eastAsia="Times New Roman" w:hAnsi="Times New Roman"/>
          <w:spacing w:val="-12"/>
          <w:sz w:val="28"/>
          <w:szCs w:val="28"/>
          <w:lang w:eastAsia="ru-RU"/>
        </w:rPr>
      </w:pPr>
      <w:r w:rsidRPr="00BE1D36">
        <w:rPr>
          <w:rFonts w:ascii="Times New Roman" w:eastAsia="Times New Roman" w:hAnsi="Times New Roman"/>
          <w:spacing w:val="-12"/>
          <w:sz w:val="28"/>
          <w:szCs w:val="28"/>
          <w:lang w:eastAsia="ru-RU"/>
        </w:rPr>
        <w:t xml:space="preserve"> «Ижемский» от 29 декабря 2017 г.  № 1123 </w:t>
      </w:r>
    </w:p>
    <w:p w:rsidR="00BE1D36" w:rsidRPr="00BE1D36" w:rsidRDefault="00BE1D36" w:rsidP="00BE1D36">
      <w:pPr>
        <w:widowControl w:val="0"/>
        <w:suppressAutoHyphens/>
        <w:autoSpaceDE w:val="0"/>
        <w:autoSpaceDN w:val="0"/>
        <w:adjustRightInd w:val="0"/>
        <w:spacing w:after="0" w:line="240" w:lineRule="auto"/>
        <w:jc w:val="right"/>
        <w:outlineLvl w:val="0"/>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«Таблица 4</w:t>
      </w:r>
    </w:p>
    <w:p w:rsidR="00BE1D36" w:rsidRPr="00BE1D36" w:rsidRDefault="00BE1D36" w:rsidP="00BE1D36">
      <w:pPr>
        <w:widowControl w:val="0"/>
        <w:suppressAutoHyphens/>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Ресурсное обеспечение</w:t>
      </w:r>
      <w:r w:rsidRPr="00BE1D36">
        <w:rPr>
          <w:rFonts w:ascii="Times New Roman" w:eastAsia="Times New Roman" w:hAnsi="Times New Roman"/>
          <w:sz w:val="28"/>
          <w:szCs w:val="28"/>
          <w:lang w:eastAsia="ru-RU"/>
        </w:rPr>
        <w:br/>
        <w:t xml:space="preserve">реализации муниципальной программы за счёт средств бюджета муниципального района «Ижемский» </w:t>
      </w:r>
    </w:p>
    <w:p w:rsidR="00BE1D36" w:rsidRPr="00BE1D36" w:rsidRDefault="00BE1D36" w:rsidP="00BE1D36">
      <w:pPr>
        <w:widowControl w:val="0"/>
        <w:suppressAutoHyphens/>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 xml:space="preserve"> ( с учетом средств республиканского бюджета Республики Коми и федерального бюджета)</w:t>
      </w:r>
    </w:p>
    <w:tbl>
      <w:tblPr>
        <w:tblW w:w="15309" w:type="dxa"/>
        <w:tblInd w:w="147" w:type="dxa"/>
        <w:tblLayout w:type="fixed"/>
        <w:tblCellMar>
          <w:left w:w="0" w:type="dxa"/>
          <w:right w:w="0" w:type="dxa"/>
        </w:tblCellMar>
        <w:tblLook w:val="04A0"/>
      </w:tblPr>
      <w:tblGrid>
        <w:gridCol w:w="1985"/>
        <w:gridCol w:w="4252"/>
        <w:gridCol w:w="2693"/>
        <w:gridCol w:w="993"/>
        <w:gridCol w:w="1134"/>
        <w:gridCol w:w="992"/>
        <w:gridCol w:w="992"/>
        <w:gridCol w:w="1134"/>
        <w:gridCol w:w="1134"/>
      </w:tblGrid>
      <w:tr w:rsidR="00BE1D36" w:rsidRPr="00BE1D36" w:rsidTr="00EB0918">
        <w:trPr>
          <w:trHeight w:val="531"/>
        </w:trPr>
        <w:tc>
          <w:tcPr>
            <w:tcW w:w="1985" w:type="dxa"/>
            <w:vMerge w:val="restart"/>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Статус</w:t>
            </w:r>
          </w:p>
        </w:tc>
        <w:tc>
          <w:tcPr>
            <w:tcW w:w="4252" w:type="dxa"/>
            <w:vMerge w:val="restart"/>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Наименование муниципальной программы, подпрограммы, ведомственной целевой программы, основного мероприятия</w:t>
            </w:r>
          </w:p>
        </w:tc>
        <w:tc>
          <w:tcPr>
            <w:tcW w:w="2693" w:type="dxa"/>
            <w:vMerge w:val="restart"/>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Ответственный исполнитель, соисполнитель</w:t>
            </w:r>
          </w:p>
        </w:tc>
        <w:tc>
          <w:tcPr>
            <w:tcW w:w="6379" w:type="dxa"/>
            <w:gridSpan w:val="6"/>
            <w:tcBorders>
              <w:top w:val="single" w:sz="4" w:space="0" w:color="auto"/>
              <w:left w:val="nil"/>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Расходы</w:t>
            </w:r>
          </w:p>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(тыс.руб.)</w:t>
            </w:r>
          </w:p>
        </w:tc>
      </w:tr>
      <w:tr w:rsidR="00BE1D36" w:rsidRPr="00BE1D36" w:rsidTr="00EB0918">
        <w:trPr>
          <w:trHeight w:val="315"/>
        </w:trPr>
        <w:tc>
          <w:tcPr>
            <w:tcW w:w="1985"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4252"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3" w:type="dxa"/>
            <w:tcBorders>
              <w:top w:val="single" w:sz="4" w:space="0" w:color="auto"/>
              <w:left w:val="nil"/>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всего</w:t>
            </w:r>
          </w:p>
        </w:tc>
        <w:tc>
          <w:tcPr>
            <w:tcW w:w="1134" w:type="dxa"/>
            <w:tcBorders>
              <w:top w:val="nil"/>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2015</w:t>
            </w:r>
          </w:p>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год</w:t>
            </w:r>
          </w:p>
        </w:tc>
        <w:tc>
          <w:tcPr>
            <w:tcW w:w="992" w:type="dxa"/>
            <w:tcBorders>
              <w:top w:val="nil"/>
              <w:left w:val="nil"/>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2016</w:t>
            </w:r>
          </w:p>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год</w:t>
            </w:r>
          </w:p>
        </w:tc>
        <w:tc>
          <w:tcPr>
            <w:tcW w:w="992" w:type="dxa"/>
            <w:tcBorders>
              <w:top w:val="nil"/>
              <w:left w:val="nil"/>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2017</w:t>
            </w:r>
          </w:p>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год</w:t>
            </w:r>
          </w:p>
        </w:tc>
        <w:tc>
          <w:tcPr>
            <w:tcW w:w="1134"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2018</w:t>
            </w:r>
          </w:p>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год</w:t>
            </w:r>
          </w:p>
        </w:tc>
        <w:tc>
          <w:tcPr>
            <w:tcW w:w="1134"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2019</w:t>
            </w:r>
          </w:p>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год</w:t>
            </w:r>
          </w:p>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r>
      <w:tr w:rsidR="00BE1D36" w:rsidRPr="00BE1D36" w:rsidTr="00EB0918">
        <w:trPr>
          <w:trHeight w:val="315"/>
        </w:trPr>
        <w:tc>
          <w:tcPr>
            <w:tcW w:w="1985" w:type="dxa"/>
            <w:tcBorders>
              <w:top w:val="nil"/>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1</w:t>
            </w:r>
          </w:p>
        </w:tc>
        <w:tc>
          <w:tcPr>
            <w:tcW w:w="4252" w:type="dxa"/>
            <w:tcBorders>
              <w:top w:val="nil"/>
              <w:left w:val="nil"/>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2</w:t>
            </w:r>
          </w:p>
        </w:tc>
        <w:tc>
          <w:tcPr>
            <w:tcW w:w="2693" w:type="dxa"/>
            <w:tcBorders>
              <w:top w:val="nil"/>
              <w:left w:val="nil"/>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3</w:t>
            </w:r>
          </w:p>
        </w:tc>
        <w:tc>
          <w:tcPr>
            <w:tcW w:w="993"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1134" w:type="dxa"/>
            <w:tcBorders>
              <w:top w:val="nil"/>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4</w:t>
            </w:r>
          </w:p>
        </w:tc>
        <w:tc>
          <w:tcPr>
            <w:tcW w:w="992" w:type="dxa"/>
            <w:tcBorders>
              <w:top w:val="nil"/>
              <w:left w:val="nil"/>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5</w:t>
            </w:r>
          </w:p>
        </w:tc>
        <w:tc>
          <w:tcPr>
            <w:tcW w:w="992" w:type="dxa"/>
            <w:tcBorders>
              <w:top w:val="nil"/>
              <w:left w:val="nil"/>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6</w:t>
            </w:r>
          </w:p>
        </w:tc>
        <w:tc>
          <w:tcPr>
            <w:tcW w:w="1134"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1134"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r>
      <w:tr w:rsidR="00BE1D36" w:rsidRPr="00BE1D36" w:rsidTr="00EB0918">
        <w:trPr>
          <w:trHeight w:val="572"/>
        </w:trPr>
        <w:tc>
          <w:tcPr>
            <w:tcW w:w="1985" w:type="dxa"/>
            <w:tcBorders>
              <w:top w:val="nil"/>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Муниципальная программа</w:t>
            </w:r>
          </w:p>
        </w:tc>
        <w:tc>
          <w:tcPr>
            <w:tcW w:w="4252" w:type="dxa"/>
            <w:tcBorders>
              <w:top w:val="nil"/>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Безопасность жизнедеятельности населения</w:t>
            </w:r>
          </w:p>
        </w:tc>
        <w:tc>
          <w:tcPr>
            <w:tcW w:w="2693" w:type="dxa"/>
            <w:tcBorders>
              <w:top w:val="nil"/>
              <w:left w:val="nil"/>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Администрация муниципального района «Ижемский», Управление образования АМР «Ижемский», Управление культуры АМР «Ижемский»</w:t>
            </w:r>
          </w:p>
        </w:tc>
        <w:tc>
          <w:tcPr>
            <w:tcW w:w="993" w:type="dxa"/>
            <w:tcBorders>
              <w:top w:val="single" w:sz="4" w:space="0" w:color="auto"/>
              <w:left w:val="nil"/>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bCs/>
                <w:sz w:val="28"/>
                <w:szCs w:val="28"/>
                <w:lang w:eastAsia="ru-RU"/>
              </w:rPr>
            </w:pPr>
            <w:r w:rsidRPr="00BE1D36">
              <w:rPr>
                <w:rFonts w:ascii="Times New Roman" w:eastAsia="Times New Roman" w:hAnsi="Times New Roman"/>
                <w:sz w:val="28"/>
                <w:szCs w:val="28"/>
                <w:lang w:eastAsia="ru-RU"/>
              </w:rPr>
              <w:t>2839,0</w:t>
            </w:r>
          </w:p>
        </w:tc>
        <w:tc>
          <w:tcPr>
            <w:tcW w:w="1134" w:type="dxa"/>
            <w:tcBorders>
              <w:top w:val="nil"/>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bCs/>
                <w:sz w:val="28"/>
                <w:szCs w:val="28"/>
              </w:rPr>
            </w:pPr>
            <w:r w:rsidRPr="00BE1D36">
              <w:rPr>
                <w:rFonts w:ascii="Times New Roman" w:eastAsia="Times New Roman" w:hAnsi="Times New Roman"/>
                <w:bCs/>
                <w:sz w:val="28"/>
                <w:szCs w:val="28"/>
                <w:lang w:eastAsia="ru-RU"/>
              </w:rPr>
              <w:t>1900,0</w:t>
            </w:r>
          </w:p>
        </w:tc>
        <w:tc>
          <w:tcPr>
            <w:tcW w:w="992" w:type="dxa"/>
            <w:tcBorders>
              <w:top w:val="nil"/>
              <w:left w:val="nil"/>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bCs/>
                <w:sz w:val="28"/>
                <w:szCs w:val="28"/>
              </w:rPr>
            </w:pPr>
            <w:r w:rsidRPr="00BE1D36">
              <w:rPr>
                <w:rFonts w:ascii="Times New Roman" w:eastAsia="Times New Roman" w:hAnsi="Times New Roman"/>
                <w:bCs/>
                <w:sz w:val="28"/>
                <w:szCs w:val="28"/>
                <w:lang w:eastAsia="ru-RU"/>
              </w:rPr>
              <w:t>0,0</w:t>
            </w:r>
          </w:p>
        </w:tc>
        <w:tc>
          <w:tcPr>
            <w:tcW w:w="992" w:type="dxa"/>
            <w:tcBorders>
              <w:top w:val="nil"/>
              <w:left w:val="nil"/>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bCs/>
                <w:sz w:val="28"/>
                <w:szCs w:val="28"/>
              </w:rPr>
            </w:pPr>
            <w:r w:rsidRPr="00BE1D36">
              <w:rPr>
                <w:rFonts w:ascii="Times New Roman" w:eastAsia="Times New Roman" w:hAnsi="Times New Roman"/>
                <w:sz w:val="28"/>
                <w:szCs w:val="28"/>
                <w:lang w:eastAsia="ru-RU"/>
              </w:rPr>
              <w:t>539,0</w:t>
            </w:r>
          </w:p>
        </w:tc>
        <w:tc>
          <w:tcPr>
            <w:tcW w:w="1134"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bCs/>
                <w:sz w:val="28"/>
                <w:szCs w:val="28"/>
                <w:lang w:eastAsia="ru-RU"/>
              </w:rPr>
            </w:pPr>
            <w:r w:rsidRPr="00BE1D36">
              <w:rPr>
                <w:rFonts w:ascii="Times New Roman" w:eastAsia="Times New Roman" w:hAnsi="Times New Roman"/>
                <w:bCs/>
                <w:sz w:val="28"/>
                <w:szCs w:val="28"/>
                <w:lang w:eastAsia="ru-RU"/>
              </w:rPr>
              <w:t>200,0</w:t>
            </w:r>
          </w:p>
        </w:tc>
        <w:tc>
          <w:tcPr>
            <w:tcW w:w="1134"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bCs/>
                <w:sz w:val="28"/>
                <w:szCs w:val="28"/>
                <w:lang w:eastAsia="ru-RU"/>
              </w:rPr>
            </w:pPr>
            <w:r w:rsidRPr="00BE1D36">
              <w:rPr>
                <w:rFonts w:ascii="Times New Roman" w:eastAsia="Times New Roman" w:hAnsi="Times New Roman"/>
                <w:bCs/>
                <w:sz w:val="28"/>
                <w:szCs w:val="28"/>
                <w:lang w:eastAsia="ru-RU"/>
              </w:rPr>
              <w:t>200,0</w:t>
            </w:r>
          </w:p>
        </w:tc>
      </w:tr>
      <w:tr w:rsidR="00BE1D36" w:rsidRPr="00BE1D36" w:rsidTr="00EB0918">
        <w:trPr>
          <w:trHeight w:val="1265"/>
        </w:trPr>
        <w:tc>
          <w:tcPr>
            <w:tcW w:w="1985" w:type="dxa"/>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Подпрограмма 1</w:t>
            </w:r>
          </w:p>
        </w:tc>
        <w:tc>
          <w:tcPr>
            <w:tcW w:w="4252" w:type="dxa"/>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ind w:right="141"/>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Повышение пожарной безопасности на территории муниципального района «Ижемский»</w:t>
            </w:r>
          </w:p>
        </w:tc>
        <w:tc>
          <w:tcPr>
            <w:tcW w:w="2693" w:type="dxa"/>
            <w:tcBorders>
              <w:top w:val="single" w:sz="4" w:space="0" w:color="auto"/>
              <w:left w:val="nil"/>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Администрация муниципального района «Ижемский»</w:t>
            </w:r>
          </w:p>
        </w:tc>
        <w:tc>
          <w:tcPr>
            <w:tcW w:w="993" w:type="dxa"/>
            <w:tcBorders>
              <w:top w:val="single" w:sz="4" w:space="0" w:color="auto"/>
              <w:left w:val="nil"/>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2413,7</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1900,0</w:t>
            </w:r>
          </w:p>
        </w:tc>
        <w:tc>
          <w:tcPr>
            <w:tcW w:w="992" w:type="dxa"/>
            <w:tcBorders>
              <w:top w:val="single" w:sz="4" w:space="0" w:color="auto"/>
              <w:left w:val="nil"/>
              <w:bottom w:val="single" w:sz="4" w:space="0" w:color="auto"/>
              <w:right w:val="single" w:sz="4" w:space="0" w:color="auto"/>
            </w:tcBorders>
            <w:noWrap/>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bCs/>
                <w:sz w:val="28"/>
                <w:szCs w:val="28"/>
                <w:lang w:eastAsia="ru-RU"/>
              </w:rPr>
            </w:pPr>
            <w:r w:rsidRPr="00BE1D36">
              <w:rPr>
                <w:rFonts w:ascii="Times New Roman" w:eastAsia="Times New Roman" w:hAnsi="Times New Roman"/>
                <w:bCs/>
                <w:sz w:val="28"/>
                <w:szCs w:val="28"/>
                <w:lang w:eastAsia="ru-RU"/>
              </w:rPr>
              <w:t>0,0</w:t>
            </w:r>
          </w:p>
        </w:tc>
        <w:tc>
          <w:tcPr>
            <w:tcW w:w="992" w:type="dxa"/>
            <w:tcBorders>
              <w:top w:val="single" w:sz="4" w:space="0" w:color="auto"/>
              <w:left w:val="nil"/>
              <w:bottom w:val="single" w:sz="4" w:space="0" w:color="auto"/>
              <w:right w:val="single" w:sz="4" w:space="0" w:color="auto"/>
            </w:tcBorders>
            <w:noWrap/>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bCs/>
                <w:sz w:val="28"/>
                <w:szCs w:val="28"/>
              </w:rPr>
            </w:pPr>
            <w:r w:rsidRPr="00BE1D36">
              <w:rPr>
                <w:rFonts w:ascii="Times New Roman" w:eastAsia="Times New Roman" w:hAnsi="Times New Roman"/>
                <w:sz w:val="28"/>
                <w:szCs w:val="28"/>
                <w:lang w:eastAsia="ru-RU"/>
              </w:rPr>
              <w:t>113,7</w:t>
            </w:r>
          </w:p>
        </w:tc>
        <w:tc>
          <w:tcPr>
            <w:tcW w:w="1134"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bCs/>
                <w:sz w:val="28"/>
                <w:szCs w:val="28"/>
                <w:lang w:eastAsia="ru-RU"/>
              </w:rPr>
            </w:pPr>
            <w:r w:rsidRPr="00BE1D36">
              <w:rPr>
                <w:rFonts w:ascii="Times New Roman" w:eastAsia="Times New Roman" w:hAnsi="Times New Roman"/>
                <w:bCs/>
                <w:sz w:val="28"/>
                <w:szCs w:val="28"/>
                <w:lang w:eastAsia="ru-RU"/>
              </w:rPr>
              <w:t>200,0</w:t>
            </w:r>
          </w:p>
        </w:tc>
        <w:tc>
          <w:tcPr>
            <w:tcW w:w="1134"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bCs/>
                <w:sz w:val="28"/>
                <w:szCs w:val="28"/>
                <w:lang w:eastAsia="ru-RU"/>
              </w:rPr>
            </w:pPr>
            <w:r w:rsidRPr="00BE1D36">
              <w:rPr>
                <w:rFonts w:ascii="Times New Roman" w:eastAsia="Times New Roman" w:hAnsi="Times New Roman"/>
                <w:bCs/>
                <w:sz w:val="28"/>
                <w:szCs w:val="28"/>
                <w:lang w:eastAsia="ru-RU"/>
              </w:rPr>
              <w:t>200,0</w:t>
            </w:r>
          </w:p>
        </w:tc>
      </w:tr>
      <w:tr w:rsidR="00BE1D36" w:rsidRPr="00BE1D36" w:rsidTr="00EB0918">
        <w:trPr>
          <w:trHeight w:val="1265"/>
        </w:trPr>
        <w:tc>
          <w:tcPr>
            <w:tcW w:w="1985" w:type="dxa"/>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lastRenderedPageBreak/>
              <w:t>Основное мероприятие 1.1.1</w:t>
            </w:r>
          </w:p>
        </w:tc>
        <w:tc>
          <w:tcPr>
            <w:tcW w:w="4252" w:type="dxa"/>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ind w:right="141"/>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Раннее обнаружение очагов лесных пожаров на территории муниципального района «Ижемский» в целях недопущения ЧС в пожароопасный период</w:t>
            </w:r>
          </w:p>
        </w:tc>
        <w:tc>
          <w:tcPr>
            <w:tcW w:w="2693" w:type="dxa"/>
            <w:tcBorders>
              <w:top w:val="single" w:sz="4" w:space="0" w:color="auto"/>
              <w:left w:val="nil"/>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Администрация муниципального района «Ижемский»</w:t>
            </w:r>
          </w:p>
        </w:tc>
        <w:tc>
          <w:tcPr>
            <w:tcW w:w="993" w:type="dxa"/>
            <w:tcBorders>
              <w:top w:val="single" w:sz="4" w:space="0" w:color="auto"/>
              <w:left w:val="nil"/>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rPr>
            </w:pPr>
            <w:r w:rsidRPr="00BE1D36">
              <w:rPr>
                <w:rFonts w:ascii="Times New Roman" w:eastAsia="Times New Roman" w:hAnsi="Times New Roman"/>
                <w:sz w:val="28"/>
                <w:szCs w:val="28"/>
              </w:rPr>
              <w:t>200,0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rPr>
            </w:pPr>
            <w:r w:rsidRPr="00BE1D36">
              <w:rPr>
                <w:rFonts w:ascii="Times New Roman" w:eastAsia="Times New Roman" w:hAnsi="Times New Roman"/>
                <w:sz w:val="28"/>
                <w:szCs w:val="28"/>
              </w:rPr>
              <w:t>0,0</w:t>
            </w:r>
          </w:p>
        </w:tc>
        <w:tc>
          <w:tcPr>
            <w:tcW w:w="992" w:type="dxa"/>
            <w:tcBorders>
              <w:top w:val="single" w:sz="4" w:space="0" w:color="auto"/>
              <w:left w:val="nil"/>
              <w:bottom w:val="single" w:sz="4" w:space="0" w:color="auto"/>
              <w:right w:val="single" w:sz="4" w:space="0" w:color="auto"/>
            </w:tcBorders>
            <w:noWrap/>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rPr>
            </w:pPr>
            <w:r w:rsidRPr="00BE1D36">
              <w:rPr>
                <w:rFonts w:ascii="Times New Roman" w:eastAsia="Times New Roman" w:hAnsi="Times New Roman"/>
                <w:sz w:val="28"/>
                <w:szCs w:val="28"/>
              </w:rPr>
              <w:t>0,0</w:t>
            </w:r>
          </w:p>
        </w:tc>
        <w:tc>
          <w:tcPr>
            <w:tcW w:w="992" w:type="dxa"/>
            <w:tcBorders>
              <w:top w:val="single" w:sz="4" w:space="0" w:color="auto"/>
              <w:left w:val="nil"/>
              <w:bottom w:val="single" w:sz="4" w:space="0" w:color="auto"/>
              <w:right w:val="single" w:sz="4" w:space="0" w:color="auto"/>
            </w:tcBorders>
            <w:noWrap/>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rPr>
            </w:pPr>
            <w:r w:rsidRPr="00BE1D36">
              <w:rPr>
                <w:rFonts w:ascii="Times New Roman" w:eastAsia="Times New Roman" w:hAnsi="Times New Roman"/>
                <w:sz w:val="28"/>
                <w:szCs w:val="28"/>
              </w:rPr>
              <w:t>0,0</w:t>
            </w:r>
          </w:p>
        </w:tc>
        <w:tc>
          <w:tcPr>
            <w:tcW w:w="1134"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rPr>
            </w:pPr>
            <w:r w:rsidRPr="00BE1D36">
              <w:rPr>
                <w:rFonts w:ascii="Times New Roman" w:eastAsia="Times New Roman" w:hAnsi="Times New Roman"/>
                <w:sz w:val="28"/>
                <w:szCs w:val="28"/>
              </w:rPr>
              <w:t>100,0</w:t>
            </w:r>
          </w:p>
        </w:tc>
        <w:tc>
          <w:tcPr>
            <w:tcW w:w="1134"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rPr>
            </w:pPr>
            <w:r w:rsidRPr="00BE1D36">
              <w:rPr>
                <w:rFonts w:ascii="Times New Roman" w:eastAsia="Times New Roman" w:hAnsi="Times New Roman"/>
                <w:sz w:val="28"/>
                <w:szCs w:val="28"/>
              </w:rPr>
              <w:t>100,0</w:t>
            </w:r>
          </w:p>
        </w:tc>
      </w:tr>
      <w:tr w:rsidR="00BE1D36" w:rsidRPr="00BE1D36" w:rsidTr="00EB0918">
        <w:trPr>
          <w:trHeight w:val="2825"/>
        </w:trPr>
        <w:tc>
          <w:tcPr>
            <w:tcW w:w="1985" w:type="dxa"/>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Основное мероприятие 1.1.2</w:t>
            </w:r>
          </w:p>
        </w:tc>
        <w:tc>
          <w:tcPr>
            <w:tcW w:w="4252" w:type="dxa"/>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Оперативное реагирование сил и средств Ижемской районной подсистемы Коми республиканской  подсистемы единой государственной системы предупреждения и ликвидации чрезвычайных ситуаций к выполнению задач по предупреждению и ликвидации последствий чрезвычайных ситуаций в период межсезоний вызванных природными и техногенными пожарами</w:t>
            </w:r>
          </w:p>
        </w:tc>
        <w:tc>
          <w:tcPr>
            <w:tcW w:w="2693" w:type="dxa"/>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Администрация муниципального района «Ижемский»</w:t>
            </w:r>
          </w:p>
        </w:tc>
        <w:tc>
          <w:tcPr>
            <w:tcW w:w="993" w:type="dxa"/>
            <w:tcBorders>
              <w:top w:val="single" w:sz="4" w:space="0" w:color="auto"/>
              <w:left w:val="nil"/>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713,7</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400,0</w:t>
            </w:r>
          </w:p>
        </w:tc>
        <w:tc>
          <w:tcPr>
            <w:tcW w:w="992" w:type="dxa"/>
            <w:tcBorders>
              <w:top w:val="single" w:sz="4" w:space="0" w:color="auto"/>
              <w:left w:val="nil"/>
              <w:bottom w:val="single" w:sz="4" w:space="0" w:color="auto"/>
              <w:right w:val="single" w:sz="4" w:space="0" w:color="auto"/>
            </w:tcBorders>
            <w:noWrap/>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0,0</w:t>
            </w:r>
          </w:p>
        </w:tc>
        <w:tc>
          <w:tcPr>
            <w:tcW w:w="992" w:type="dxa"/>
            <w:tcBorders>
              <w:top w:val="single" w:sz="4" w:space="0" w:color="auto"/>
              <w:left w:val="nil"/>
              <w:bottom w:val="single" w:sz="4" w:space="0" w:color="auto"/>
              <w:right w:val="single" w:sz="4" w:space="0" w:color="auto"/>
            </w:tcBorders>
            <w:noWrap/>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113,7</w:t>
            </w:r>
          </w:p>
        </w:tc>
        <w:tc>
          <w:tcPr>
            <w:tcW w:w="1134"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100,0</w:t>
            </w:r>
          </w:p>
        </w:tc>
        <w:tc>
          <w:tcPr>
            <w:tcW w:w="1134"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100,0</w:t>
            </w:r>
          </w:p>
        </w:tc>
      </w:tr>
      <w:tr w:rsidR="00BE1D36" w:rsidRPr="00BE1D36" w:rsidTr="00EB0918">
        <w:trPr>
          <w:trHeight w:val="1054"/>
        </w:trPr>
        <w:tc>
          <w:tcPr>
            <w:tcW w:w="1985" w:type="dxa"/>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Основное мероприятие 1.2.1</w:t>
            </w:r>
          </w:p>
        </w:tc>
        <w:tc>
          <w:tcPr>
            <w:tcW w:w="4252" w:type="dxa"/>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ind w:right="141"/>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Содействие органам местного самоуправления сельских поселений в области осуществления пожарной безопасности</w:t>
            </w:r>
          </w:p>
        </w:tc>
        <w:tc>
          <w:tcPr>
            <w:tcW w:w="2693" w:type="dxa"/>
            <w:tcBorders>
              <w:top w:val="single" w:sz="4" w:space="0" w:color="auto"/>
              <w:left w:val="nil"/>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Администрация муниципального района «Ижемский»</w:t>
            </w:r>
          </w:p>
        </w:tc>
        <w:tc>
          <w:tcPr>
            <w:tcW w:w="993" w:type="dxa"/>
            <w:tcBorders>
              <w:top w:val="single" w:sz="4" w:space="0" w:color="auto"/>
              <w:left w:val="nil"/>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200,0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200,0</w:t>
            </w:r>
          </w:p>
        </w:tc>
        <w:tc>
          <w:tcPr>
            <w:tcW w:w="992" w:type="dxa"/>
            <w:tcBorders>
              <w:top w:val="single" w:sz="4" w:space="0" w:color="auto"/>
              <w:left w:val="nil"/>
              <w:bottom w:val="single" w:sz="4" w:space="0" w:color="auto"/>
              <w:right w:val="single" w:sz="4" w:space="0" w:color="auto"/>
            </w:tcBorders>
            <w:noWrap/>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0,0</w:t>
            </w:r>
          </w:p>
        </w:tc>
        <w:tc>
          <w:tcPr>
            <w:tcW w:w="992" w:type="dxa"/>
            <w:tcBorders>
              <w:top w:val="single" w:sz="4" w:space="0" w:color="auto"/>
              <w:left w:val="nil"/>
              <w:bottom w:val="single" w:sz="4" w:space="0" w:color="auto"/>
              <w:right w:val="single" w:sz="4" w:space="0" w:color="auto"/>
            </w:tcBorders>
            <w:noWrap/>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0,0</w:t>
            </w:r>
          </w:p>
        </w:tc>
        <w:tc>
          <w:tcPr>
            <w:tcW w:w="1134"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0,0</w:t>
            </w:r>
          </w:p>
        </w:tc>
        <w:tc>
          <w:tcPr>
            <w:tcW w:w="1134"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0,0</w:t>
            </w:r>
          </w:p>
        </w:tc>
      </w:tr>
      <w:tr w:rsidR="00BE1D36" w:rsidRPr="00BE1D36" w:rsidTr="00EB0918">
        <w:trPr>
          <w:trHeight w:val="970"/>
        </w:trPr>
        <w:tc>
          <w:tcPr>
            <w:tcW w:w="1985" w:type="dxa"/>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rPr>
            </w:pPr>
            <w:r w:rsidRPr="00BE1D36">
              <w:rPr>
                <w:rFonts w:ascii="Times New Roman" w:eastAsia="Times New Roman" w:hAnsi="Times New Roman"/>
                <w:sz w:val="28"/>
                <w:szCs w:val="28"/>
                <w:lang w:eastAsia="ru-RU"/>
              </w:rPr>
              <w:t>Основное мероприятие 1.2.2</w:t>
            </w:r>
          </w:p>
        </w:tc>
        <w:tc>
          <w:tcPr>
            <w:tcW w:w="4252" w:type="dxa"/>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suppressLineNumbers/>
              <w:suppressAutoHyphens/>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Организация обустройства источников наружного водоснабжения на территориях сельских поселений</w:t>
            </w:r>
          </w:p>
        </w:tc>
        <w:tc>
          <w:tcPr>
            <w:tcW w:w="2693" w:type="dxa"/>
            <w:tcBorders>
              <w:top w:val="single" w:sz="4" w:space="0" w:color="auto"/>
              <w:left w:val="nil"/>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Администрация муниципального района «Ижемский»</w:t>
            </w:r>
          </w:p>
        </w:tc>
        <w:tc>
          <w:tcPr>
            <w:tcW w:w="993" w:type="dxa"/>
            <w:tcBorders>
              <w:top w:val="single" w:sz="4" w:space="0" w:color="auto"/>
              <w:left w:val="nil"/>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1300,0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1300,0</w:t>
            </w:r>
          </w:p>
        </w:tc>
        <w:tc>
          <w:tcPr>
            <w:tcW w:w="992" w:type="dxa"/>
            <w:tcBorders>
              <w:top w:val="single" w:sz="4" w:space="0" w:color="auto"/>
              <w:left w:val="nil"/>
              <w:bottom w:val="single" w:sz="4" w:space="0" w:color="auto"/>
              <w:right w:val="single" w:sz="4" w:space="0" w:color="auto"/>
            </w:tcBorders>
            <w:noWrap/>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0,0</w:t>
            </w:r>
          </w:p>
        </w:tc>
        <w:tc>
          <w:tcPr>
            <w:tcW w:w="992" w:type="dxa"/>
            <w:tcBorders>
              <w:top w:val="single" w:sz="4" w:space="0" w:color="auto"/>
              <w:left w:val="nil"/>
              <w:bottom w:val="single" w:sz="4" w:space="0" w:color="auto"/>
              <w:right w:val="single" w:sz="4" w:space="0" w:color="auto"/>
            </w:tcBorders>
            <w:noWrap/>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0,0</w:t>
            </w:r>
          </w:p>
        </w:tc>
        <w:tc>
          <w:tcPr>
            <w:tcW w:w="1134"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0,0</w:t>
            </w:r>
          </w:p>
        </w:tc>
        <w:tc>
          <w:tcPr>
            <w:tcW w:w="1134"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0,0</w:t>
            </w:r>
          </w:p>
        </w:tc>
      </w:tr>
      <w:tr w:rsidR="00BE1D36" w:rsidRPr="00BE1D36" w:rsidTr="00EB0918">
        <w:trPr>
          <w:trHeight w:val="1571"/>
        </w:trPr>
        <w:tc>
          <w:tcPr>
            <w:tcW w:w="1985" w:type="dxa"/>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lastRenderedPageBreak/>
              <w:t>Подпрограмма 2</w:t>
            </w:r>
          </w:p>
        </w:tc>
        <w:tc>
          <w:tcPr>
            <w:tcW w:w="4252" w:type="dxa"/>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ind w:right="141"/>
              <w:jc w:val="center"/>
              <w:rPr>
                <w:rFonts w:ascii="Times New Roman" w:eastAsia="Times New Roman" w:hAnsi="Times New Roman"/>
                <w:sz w:val="28"/>
                <w:szCs w:val="28"/>
                <w:lang w:eastAsia="ru-RU"/>
              </w:rPr>
            </w:pPr>
            <w:r w:rsidRPr="00BE1D36">
              <w:rPr>
                <w:rFonts w:ascii="Times New Roman" w:eastAsia="Times New Roman" w:hAnsi="Times New Roman"/>
                <w:sz w:val="28"/>
                <w:szCs w:val="28"/>
              </w:rPr>
              <w:t>Профилактика терроризма и экстремизма  на территории муниципального района «Ижемский»</w:t>
            </w:r>
          </w:p>
        </w:tc>
        <w:tc>
          <w:tcPr>
            <w:tcW w:w="2693" w:type="dxa"/>
            <w:tcBorders>
              <w:top w:val="single" w:sz="4" w:space="0" w:color="auto"/>
              <w:left w:val="nil"/>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Всего</w:t>
            </w:r>
          </w:p>
        </w:tc>
        <w:tc>
          <w:tcPr>
            <w:tcW w:w="993" w:type="dxa"/>
            <w:tcBorders>
              <w:top w:val="single" w:sz="4" w:space="0" w:color="auto"/>
              <w:left w:val="nil"/>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425,3</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0,0</w:t>
            </w:r>
          </w:p>
        </w:tc>
        <w:tc>
          <w:tcPr>
            <w:tcW w:w="992" w:type="dxa"/>
            <w:tcBorders>
              <w:top w:val="single" w:sz="4" w:space="0" w:color="auto"/>
              <w:left w:val="nil"/>
              <w:bottom w:val="single" w:sz="4" w:space="0" w:color="auto"/>
              <w:right w:val="single" w:sz="4" w:space="0" w:color="auto"/>
            </w:tcBorders>
            <w:noWrap/>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0,0</w:t>
            </w:r>
          </w:p>
        </w:tc>
        <w:tc>
          <w:tcPr>
            <w:tcW w:w="992" w:type="dxa"/>
            <w:tcBorders>
              <w:top w:val="single" w:sz="4" w:space="0" w:color="auto"/>
              <w:left w:val="nil"/>
              <w:bottom w:val="single" w:sz="4" w:space="0" w:color="auto"/>
              <w:right w:val="single" w:sz="4" w:space="0" w:color="auto"/>
            </w:tcBorders>
            <w:noWrap/>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425,3</w:t>
            </w:r>
          </w:p>
        </w:tc>
        <w:tc>
          <w:tcPr>
            <w:tcW w:w="1134"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0,0</w:t>
            </w:r>
          </w:p>
        </w:tc>
        <w:tc>
          <w:tcPr>
            <w:tcW w:w="1134"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0,0</w:t>
            </w:r>
          </w:p>
        </w:tc>
      </w:tr>
      <w:tr w:rsidR="00BE1D36" w:rsidRPr="00BE1D36" w:rsidTr="00EB0918">
        <w:trPr>
          <w:trHeight w:val="970"/>
        </w:trPr>
        <w:tc>
          <w:tcPr>
            <w:tcW w:w="1985" w:type="dxa"/>
            <w:vMerge w:val="restart"/>
            <w:tcBorders>
              <w:top w:val="single" w:sz="4" w:space="0" w:color="auto"/>
              <w:left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Основное мероприятие 2.3.2</w:t>
            </w:r>
          </w:p>
        </w:tc>
        <w:tc>
          <w:tcPr>
            <w:tcW w:w="4252" w:type="dxa"/>
            <w:vMerge w:val="restart"/>
            <w:tcBorders>
              <w:top w:val="single" w:sz="4" w:space="0" w:color="auto"/>
              <w:left w:val="single" w:sz="4" w:space="0" w:color="auto"/>
              <w:right w:val="single" w:sz="4" w:space="0" w:color="auto"/>
            </w:tcBorders>
            <w:vAlign w:val="center"/>
            <w:hideMark/>
          </w:tcPr>
          <w:p w:rsidR="00BE1D36" w:rsidRPr="00BE1D36" w:rsidRDefault="00BE1D36" w:rsidP="00EB0918">
            <w:pPr>
              <w:widowControl w:val="0"/>
              <w:suppressLineNumbers/>
              <w:suppressAutoHyphens/>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Приобретение и установка инженерно-технических средств охраны объектов</w:t>
            </w:r>
          </w:p>
        </w:tc>
        <w:tc>
          <w:tcPr>
            <w:tcW w:w="2693" w:type="dxa"/>
            <w:tcBorders>
              <w:top w:val="single" w:sz="4" w:space="0" w:color="auto"/>
              <w:left w:val="nil"/>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ind w:right="140"/>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Администрация  муниципального района «Ижемский», Управление культуры администрации муниципального района «Ижемский»</w:t>
            </w:r>
          </w:p>
        </w:tc>
        <w:tc>
          <w:tcPr>
            <w:tcW w:w="993" w:type="dxa"/>
            <w:tcBorders>
              <w:top w:val="single" w:sz="4" w:space="0" w:color="auto"/>
              <w:left w:val="nil"/>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425,3</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0,0</w:t>
            </w:r>
          </w:p>
        </w:tc>
        <w:tc>
          <w:tcPr>
            <w:tcW w:w="992" w:type="dxa"/>
            <w:tcBorders>
              <w:top w:val="single" w:sz="4" w:space="0" w:color="auto"/>
              <w:left w:val="nil"/>
              <w:bottom w:val="single" w:sz="4" w:space="0" w:color="auto"/>
              <w:right w:val="single" w:sz="4" w:space="0" w:color="auto"/>
            </w:tcBorders>
            <w:noWrap/>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0,0</w:t>
            </w:r>
          </w:p>
        </w:tc>
        <w:tc>
          <w:tcPr>
            <w:tcW w:w="992" w:type="dxa"/>
            <w:tcBorders>
              <w:top w:val="single" w:sz="4" w:space="0" w:color="auto"/>
              <w:left w:val="nil"/>
              <w:bottom w:val="single" w:sz="4" w:space="0" w:color="auto"/>
              <w:right w:val="single" w:sz="4" w:space="0" w:color="auto"/>
            </w:tcBorders>
            <w:noWrap/>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425,3</w:t>
            </w:r>
          </w:p>
        </w:tc>
        <w:tc>
          <w:tcPr>
            <w:tcW w:w="1134"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0,0</w:t>
            </w:r>
          </w:p>
        </w:tc>
        <w:tc>
          <w:tcPr>
            <w:tcW w:w="1134"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0,0</w:t>
            </w:r>
          </w:p>
        </w:tc>
      </w:tr>
      <w:tr w:rsidR="00BE1D36" w:rsidRPr="00BE1D36" w:rsidTr="00EB0918">
        <w:trPr>
          <w:trHeight w:val="970"/>
        </w:trPr>
        <w:tc>
          <w:tcPr>
            <w:tcW w:w="1985" w:type="dxa"/>
            <w:vMerge/>
            <w:tcBorders>
              <w:left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4252" w:type="dxa"/>
            <w:vMerge/>
            <w:tcBorders>
              <w:left w:val="single" w:sz="4" w:space="0" w:color="auto"/>
              <w:right w:val="single" w:sz="4" w:space="0" w:color="auto"/>
            </w:tcBorders>
            <w:vAlign w:val="center"/>
            <w:hideMark/>
          </w:tcPr>
          <w:p w:rsidR="00BE1D36" w:rsidRPr="00BE1D36" w:rsidRDefault="00BE1D36" w:rsidP="00EB0918">
            <w:pPr>
              <w:widowControl w:val="0"/>
              <w:suppressLineNumbers/>
              <w:suppressAutoHyphens/>
              <w:autoSpaceDE w:val="0"/>
              <w:autoSpaceDN w:val="0"/>
              <w:adjustRightInd w:val="0"/>
              <w:spacing w:after="0" w:line="240" w:lineRule="auto"/>
              <w:jc w:val="center"/>
              <w:rPr>
                <w:rFonts w:ascii="Times New Roman" w:eastAsia="Times New Roman" w:hAnsi="Times New Roman"/>
                <w:sz w:val="28"/>
                <w:szCs w:val="28"/>
                <w:lang w:eastAsia="ru-RU"/>
              </w:rPr>
            </w:pPr>
          </w:p>
        </w:tc>
        <w:tc>
          <w:tcPr>
            <w:tcW w:w="2693" w:type="dxa"/>
            <w:tcBorders>
              <w:top w:val="single" w:sz="4" w:space="0" w:color="auto"/>
              <w:left w:val="nil"/>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ind w:right="140"/>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Администрация  муниципального района «Ижемский»</w:t>
            </w:r>
          </w:p>
        </w:tc>
        <w:tc>
          <w:tcPr>
            <w:tcW w:w="993" w:type="dxa"/>
            <w:tcBorders>
              <w:top w:val="single" w:sz="4" w:space="0" w:color="auto"/>
              <w:left w:val="nil"/>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0,0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0,0</w:t>
            </w:r>
          </w:p>
        </w:tc>
        <w:tc>
          <w:tcPr>
            <w:tcW w:w="992" w:type="dxa"/>
            <w:tcBorders>
              <w:top w:val="single" w:sz="4" w:space="0" w:color="auto"/>
              <w:left w:val="nil"/>
              <w:bottom w:val="single" w:sz="4" w:space="0" w:color="auto"/>
              <w:right w:val="single" w:sz="4" w:space="0" w:color="auto"/>
            </w:tcBorders>
            <w:noWrap/>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0,0</w:t>
            </w:r>
          </w:p>
        </w:tc>
        <w:tc>
          <w:tcPr>
            <w:tcW w:w="992" w:type="dxa"/>
            <w:tcBorders>
              <w:top w:val="single" w:sz="4" w:space="0" w:color="auto"/>
              <w:left w:val="nil"/>
              <w:bottom w:val="single" w:sz="4" w:space="0" w:color="auto"/>
              <w:right w:val="single" w:sz="4" w:space="0" w:color="auto"/>
            </w:tcBorders>
            <w:noWrap/>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0,0</w:t>
            </w:r>
          </w:p>
        </w:tc>
        <w:tc>
          <w:tcPr>
            <w:tcW w:w="1134"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0,0</w:t>
            </w:r>
          </w:p>
        </w:tc>
        <w:tc>
          <w:tcPr>
            <w:tcW w:w="1134"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0,0</w:t>
            </w:r>
          </w:p>
        </w:tc>
      </w:tr>
      <w:tr w:rsidR="00BE1D36" w:rsidRPr="00BE1D36" w:rsidTr="00EB0918">
        <w:trPr>
          <w:trHeight w:val="416"/>
        </w:trPr>
        <w:tc>
          <w:tcPr>
            <w:tcW w:w="1985" w:type="dxa"/>
            <w:vMerge/>
            <w:tcBorders>
              <w:left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4252" w:type="dxa"/>
            <w:vMerge/>
            <w:tcBorders>
              <w:left w:val="single" w:sz="4" w:space="0" w:color="auto"/>
              <w:right w:val="single" w:sz="4" w:space="0" w:color="auto"/>
            </w:tcBorders>
            <w:vAlign w:val="center"/>
            <w:hideMark/>
          </w:tcPr>
          <w:p w:rsidR="00BE1D36" w:rsidRPr="00BE1D36" w:rsidRDefault="00BE1D36" w:rsidP="00EB0918">
            <w:pPr>
              <w:widowControl w:val="0"/>
              <w:suppressLineNumbers/>
              <w:suppressAutoHyphens/>
              <w:autoSpaceDE w:val="0"/>
              <w:autoSpaceDN w:val="0"/>
              <w:adjustRightInd w:val="0"/>
              <w:spacing w:after="0" w:line="240" w:lineRule="auto"/>
              <w:jc w:val="center"/>
              <w:rPr>
                <w:rFonts w:ascii="Times New Roman" w:eastAsia="Times New Roman" w:hAnsi="Times New Roman"/>
                <w:sz w:val="28"/>
                <w:szCs w:val="28"/>
                <w:lang w:eastAsia="ru-RU"/>
              </w:rPr>
            </w:pPr>
          </w:p>
        </w:tc>
        <w:tc>
          <w:tcPr>
            <w:tcW w:w="2693" w:type="dxa"/>
            <w:tcBorders>
              <w:top w:val="single" w:sz="4" w:space="0" w:color="auto"/>
              <w:left w:val="nil"/>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ind w:right="140"/>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Управление культуры администрации муниципального района «Ижемский»</w:t>
            </w:r>
          </w:p>
        </w:tc>
        <w:tc>
          <w:tcPr>
            <w:tcW w:w="993" w:type="dxa"/>
            <w:tcBorders>
              <w:top w:val="single" w:sz="4" w:space="0" w:color="auto"/>
              <w:left w:val="nil"/>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0,0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0,0</w:t>
            </w:r>
          </w:p>
        </w:tc>
        <w:tc>
          <w:tcPr>
            <w:tcW w:w="992" w:type="dxa"/>
            <w:tcBorders>
              <w:top w:val="single" w:sz="4" w:space="0" w:color="auto"/>
              <w:left w:val="nil"/>
              <w:bottom w:val="single" w:sz="4" w:space="0" w:color="auto"/>
              <w:right w:val="single" w:sz="4" w:space="0" w:color="auto"/>
            </w:tcBorders>
            <w:noWrap/>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0,0</w:t>
            </w:r>
          </w:p>
        </w:tc>
        <w:tc>
          <w:tcPr>
            <w:tcW w:w="992" w:type="dxa"/>
            <w:tcBorders>
              <w:top w:val="single" w:sz="4" w:space="0" w:color="auto"/>
              <w:left w:val="nil"/>
              <w:bottom w:val="single" w:sz="4" w:space="0" w:color="auto"/>
              <w:right w:val="single" w:sz="4" w:space="0" w:color="auto"/>
            </w:tcBorders>
            <w:noWrap/>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171,0</w:t>
            </w:r>
          </w:p>
        </w:tc>
        <w:tc>
          <w:tcPr>
            <w:tcW w:w="1134"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0,0</w:t>
            </w:r>
          </w:p>
        </w:tc>
        <w:tc>
          <w:tcPr>
            <w:tcW w:w="1134"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0,0</w:t>
            </w:r>
          </w:p>
        </w:tc>
      </w:tr>
      <w:tr w:rsidR="00BE1D36" w:rsidRPr="00BE1D36" w:rsidTr="00EB0918">
        <w:trPr>
          <w:trHeight w:val="970"/>
        </w:trPr>
        <w:tc>
          <w:tcPr>
            <w:tcW w:w="1985" w:type="dxa"/>
            <w:tcBorders>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4252" w:type="dxa"/>
            <w:tcBorders>
              <w:left w:val="single" w:sz="4" w:space="0" w:color="auto"/>
              <w:bottom w:val="single" w:sz="4" w:space="0" w:color="auto"/>
              <w:right w:val="single" w:sz="4" w:space="0" w:color="auto"/>
            </w:tcBorders>
            <w:vAlign w:val="center"/>
            <w:hideMark/>
          </w:tcPr>
          <w:p w:rsidR="00BE1D36" w:rsidRPr="00BE1D36" w:rsidRDefault="00BE1D36" w:rsidP="00EB0918">
            <w:pPr>
              <w:widowControl w:val="0"/>
              <w:suppressLineNumbers/>
              <w:suppressAutoHyphens/>
              <w:autoSpaceDE w:val="0"/>
              <w:autoSpaceDN w:val="0"/>
              <w:adjustRightInd w:val="0"/>
              <w:spacing w:after="0" w:line="240" w:lineRule="auto"/>
              <w:jc w:val="center"/>
              <w:rPr>
                <w:rFonts w:ascii="Times New Roman" w:eastAsia="Times New Roman" w:hAnsi="Times New Roman"/>
                <w:sz w:val="28"/>
                <w:szCs w:val="28"/>
                <w:lang w:eastAsia="ru-RU"/>
              </w:rPr>
            </w:pPr>
          </w:p>
        </w:tc>
        <w:tc>
          <w:tcPr>
            <w:tcW w:w="2693" w:type="dxa"/>
            <w:tcBorders>
              <w:top w:val="single" w:sz="4" w:space="0" w:color="auto"/>
              <w:left w:val="nil"/>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ind w:right="140"/>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Управление образования администрации муниципального района «Ижемский»</w:t>
            </w:r>
          </w:p>
        </w:tc>
        <w:tc>
          <w:tcPr>
            <w:tcW w:w="993" w:type="dxa"/>
            <w:tcBorders>
              <w:top w:val="single" w:sz="4" w:space="0" w:color="auto"/>
              <w:left w:val="nil"/>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0,0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0,0</w:t>
            </w:r>
          </w:p>
        </w:tc>
        <w:tc>
          <w:tcPr>
            <w:tcW w:w="992" w:type="dxa"/>
            <w:tcBorders>
              <w:top w:val="single" w:sz="4" w:space="0" w:color="auto"/>
              <w:left w:val="nil"/>
              <w:bottom w:val="single" w:sz="4" w:space="0" w:color="auto"/>
              <w:right w:val="single" w:sz="4" w:space="0" w:color="auto"/>
            </w:tcBorders>
            <w:noWrap/>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0,0</w:t>
            </w:r>
          </w:p>
        </w:tc>
        <w:tc>
          <w:tcPr>
            <w:tcW w:w="992" w:type="dxa"/>
            <w:tcBorders>
              <w:top w:val="single" w:sz="4" w:space="0" w:color="auto"/>
              <w:left w:val="nil"/>
              <w:bottom w:val="single" w:sz="4" w:space="0" w:color="auto"/>
              <w:right w:val="single" w:sz="4" w:space="0" w:color="auto"/>
            </w:tcBorders>
            <w:noWrap/>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254,3</w:t>
            </w:r>
          </w:p>
        </w:tc>
        <w:tc>
          <w:tcPr>
            <w:tcW w:w="1134"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0,0</w:t>
            </w:r>
          </w:p>
        </w:tc>
        <w:tc>
          <w:tcPr>
            <w:tcW w:w="1134"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0,0</w:t>
            </w:r>
          </w:p>
        </w:tc>
      </w:tr>
    </w:tbl>
    <w:p w:rsidR="00BE1D36" w:rsidRPr="00BE1D36" w:rsidRDefault="00BE1D36" w:rsidP="00BE1D36">
      <w:pPr>
        <w:widowControl w:val="0"/>
        <w:autoSpaceDE w:val="0"/>
        <w:autoSpaceDN w:val="0"/>
        <w:adjustRightInd w:val="0"/>
        <w:spacing w:after="0" w:line="240" w:lineRule="auto"/>
        <w:ind w:right="-14"/>
        <w:jc w:val="right"/>
        <w:rPr>
          <w:rFonts w:ascii="Times New Roman" w:eastAsia="Times New Roman" w:hAnsi="Times New Roman"/>
          <w:sz w:val="28"/>
          <w:szCs w:val="28"/>
          <w:lang w:eastAsia="ru-RU"/>
        </w:rPr>
      </w:pPr>
    </w:p>
    <w:p w:rsidR="00BE1D36" w:rsidRPr="00BE1D36" w:rsidRDefault="00BE1D36" w:rsidP="00BE1D36">
      <w:pPr>
        <w:widowControl w:val="0"/>
        <w:autoSpaceDE w:val="0"/>
        <w:autoSpaceDN w:val="0"/>
        <w:adjustRightInd w:val="0"/>
        <w:spacing w:after="0" w:line="240" w:lineRule="auto"/>
        <w:ind w:right="-14"/>
        <w:jc w:val="right"/>
        <w:rPr>
          <w:rFonts w:ascii="Times New Roman" w:eastAsia="Times New Roman" w:hAnsi="Times New Roman"/>
          <w:sz w:val="28"/>
          <w:szCs w:val="28"/>
          <w:lang w:eastAsia="ru-RU"/>
        </w:rPr>
      </w:pPr>
    </w:p>
    <w:p w:rsidR="00BE1D36" w:rsidRPr="00BE1D36" w:rsidRDefault="00BE1D36" w:rsidP="00BE1D36">
      <w:pPr>
        <w:widowControl w:val="0"/>
        <w:autoSpaceDE w:val="0"/>
        <w:autoSpaceDN w:val="0"/>
        <w:adjustRightInd w:val="0"/>
        <w:spacing w:after="0" w:line="240" w:lineRule="auto"/>
        <w:ind w:right="-14"/>
        <w:jc w:val="right"/>
        <w:rPr>
          <w:rFonts w:ascii="Times New Roman" w:eastAsia="Times New Roman" w:hAnsi="Times New Roman"/>
          <w:sz w:val="28"/>
          <w:szCs w:val="28"/>
          <w:lang w:eastAsia="ru-RU"/>
        </w:rPr>
      </w:pPr>
    </w:p>
    <w:p w:rsidR="00BE1D36" w:rsidRPr="00BE1D36" w:rsidRDefault="00BE1D36" w:rsidP="00BE1D36">
      <w:pPr>
        <w:widowControl w:val="0"/>
        <w:autoSpaceDE w:val="0"/>
        <w:autoSpaceDN w:val="0"/>
        <w:adjustRightInd w:val="0"/>
        <w:spacing w:after="0" w:line="240" w:lineRule="auto"/>
        <w:ind w:right="-14"/>
        <w:jc w:val="right"/>
        <w:rPr>
          <w:rFonts w:ascii="Times New Roman" w:eastAsia="Times New Roman" w:hAnsi="Times New Roman"/>
          <w:sz w:val="28"/>
          <w:szCs w:val="28"/>
          <w:lang w:eastAsia="ru-RU"/>
        </w:rPr>
      </w:pPr>
    </w:p>
    <w:p w:rsidR="00BE1D36" w:rsidRPr="00BE1D36" w:rsidRDefault="00BE1D36" w:rsidP="00BE1D36">
      <w:pPr>
        <w:widowControl w:val="0"/>
        <w:autoSpaceDE w:val="0"/>
        <w:autoSpaceDN w:val="0"/>
        <w:adjustRightInd w:val="0"/>
        <w:spacing w:after="0" w:line="240" w:lineRule="auto"/>
        <w:ind w:right="-14"/>
        <w:jc w:val="right"/>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lastRenderedPageBreak/>
        <w:t>Таблица 5</w:t>
      </w:r>
    </w:p>
    <w:p w:rsidR="00BE1D36" w:rsidRPr="00BE1D36" w:rsidRDefault="00BE1D36" w:rsidP="00BE1D36">
      <w:pPr>
        <w:widowControl w:val="0"/>
        <w:suppressAutoHyphens/>
        <w:autoSpaceDE w:val="0"/>
        <w:autoSpaceDN w:val="0"/>
        <w:adjustRightInd w:val="0"/>
        <w:spacing w:after="0" w:line="240" w:lineRule="auto"/>
        <w:jc w:val="right"/>
        <w:outlineLvl w:val="0"/>
        <w:rPr>
          <w:rFonts w:ascii="Times New Roman" w:eastAsia="Times New Roman" w:hAnsi="Times New Roman"/>
          <w:sz w:val="28"/>
          <w:szCs w:val="28"/>
          <w:lang w:eastAsia="ru-RU"/>
        </w:rPr>
      </w:pPr>
    </w:p>
    <w:p w:rsidR="00BE1D36" w:rsidRPr="00BE1D36" w:rsidRDefault="00BE1D36" w:rsidP="00BE1D36">
      <w:pPr>
        <w:widowControl w:val="0"/>
        <w:autoSpaceDE w:val="0"/>
        <w:autoSpaceDN w:val="0"/>
        <w:adjustRightInd w:val="0"/>
        <w:spacing w:after="0" w:line="240" w:lineRule="auto"/>
        <w:ind w:right="-14"/>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Ресурсное обеспечение и прогнозная (справочная) оценка расходов федерального бюджета, республиканского бюджета Республики Коми,  бюджета муниципального района «Ижемский», бюджетов сельских поселений, бюджетов государственных внебюджетных фондов Республики Коми и юридических лиц на реализацию целей муниципальной программы</w:t>
      </w:r>
    </w:p>
    <w:p w:rsidR="00BE1D36" w:rsidRPr="00BE1D36" w:rsidRDefault="00BE1D36" w:rsidP="00BE1D36">
      <w:pPr>
        <w:widowControl w:val="0"/>
        <w:autoSpaceDE w:val="0"/>
        <w:autoSpaceDN w:val="0"/>
        <w:adjustRightInd w:val="0"/>
        <w:spacing w:after="0" w:line="240" w:lineRule="auto"/>
        <w:ind w:right="-170"/>
        <w:jc w:val="center"/>
        <w:rPr>
          <w:rFonts w:ascii="Times New Roman" w:eastAsia="Times New Roman" w:hAnsi="Times New Roman"/>
          <w:sz w:val="28"/>
          <w:szCs w:val="28"/>
          <w:lang w:eastAsia="ru-RU"/>
        </w:rPr>
      </w:pPr>
    </w:p>
    <w:tbl>
      <w:tblPr>
        <w:tblpPr w:leftFromText="180" w:rightFromText="180" w:vertAnchor="text" w:tblpX="481" w:tblpY="1"/>
        <w:tblOverlap w:val="never"/>
        <w:tblW w:w="15134" w:type="dxa"/>
        <w:tblLayout w:type="fixed"/>
        <w:tblLook w:val="04A0"/>
      </w:tblPr>
      <w:tblGrid>
        <w:gridCol w:w="1809"/>
        <w:gridCol w:w="3205"/>
        <w:gridCol w:w="3827"/>
        <w:gridCol w:w="992"/>
        <w:gridCol w:w="992"/>
        <w:gridCol w:w="993"/>
        <w:gridCol w:w="992"/>
        <w:gridCol w:w="992"/>
        <w:gridCol w:w="1332"/>
      </w:tblGrid>
      <w:tr w:rsidR="00BE1D36" w:rsidRPr="00BE1D36" w:rsidTr="00EB0918">
        <w:trPr>
          <w:trHeight w:val="1077"/>
        </w:trPr>
        <w:tc>
          <w:tcPr>
            <w:tcW w:w="1809" w:type="dxa"/>
            <w:vMerge w:val="restart"/>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Статус</w:t>
            </w:r>
          </w:p>
        </w:tc>
        <w:tc>
          <w:tcPr>
            <w:tcW w:w="3205" w:type="dxa"/>
            <w:vMerge w:val="restart"/>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Наименование муници</w:t>
            </w:r>
            <w:r w:rsidRPr="00BE1D36">
              <w:rPr>
                <w:rFonts w:ascii="Times New Roman" w:eastAsia="Times New Roman" w:hAnsi="Times New Roman"/>
                <w:sz w:val="28"/>
                <w:szCs w:val="28"/>
                <w:lang w:eastAsia="ru-RU"/>
              </w:rPr>
              <w:softHyphen/>
              <w:t>пальной программы, под</w:t>
            </w:r>
            <w:r w:rsidRPr="00BE1D36">
              <w:rPr>
                <w:rFonts w:ascii="Times New Roman" w:eastAsia="Times New Roman" w:hAnsi="Times New Roman"/>
                <w:sz w:val="28"/>
                <w:szCs w:val="28"/>
                <w:lang w:eastAsia="ru-RU"/>
              </w:rPr>
              <w:softHyphen/>
              <w:t>программы, ведомствен</w:t>
            </w:r>
            <w:r w:rsidRPr="00BE1D36">
              <w:rPr>
                <w:rFonts w:ascii="Times New Roman" w:eastAsia="Times New Roman" w:hAnsi="Times New Roman"/>
                <w:sz w:val="28"/>
                <w:szCs w:val="28"/>
                <w:lang w:eastAsia="ru-RU"/>
              </w:rPr>
              <w:softHyphen/>
              <w:t>ной целевой программы, основного мероприятия</w:t>
            </w:r>
          </w:p>
        </w:tc>
        <w:tc>
          <w:tcPr>
            <w:tcW w:w="3827" w:type="dxa"/>
            <w:vMerge w:val="restart"/>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Источник финансирования</w:t>
            </w:r>
          </w:p>
        </w:tc>
        <w:tc>
          <w:tcPr>
            <w:tcW w:w="6293" w:type="dxa"/>
            <w:gridSpan w:val="6"/>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Оценка расходов (тыс.руб.)</w:t>
            </w:r>
          </w:p>
        </w:tc>
      </w:tr>
      <w:tr w:rsidR="00BE1D36" w:rsidRPr="00BE1D36" w:rsidTr="00EB0918">
        <w:trPr>
          <w:trHeight w:val="323"/>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205"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nil"/>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2015 год</w:t>
            </w:r>
          </w:p>
        </w:tc>
        <w:tc>
          <w:tcPr>
            <w:tcW w:w="992" w:type="dxa"/>
            <w:tcBorders>
              <w:top w:val="nil"/>
              <w:left w:val="nil"/>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2016 год</w:t>
            </w:r>
          </w:p>
        </w:tc>
        <w:tc>
          <w:tcPr>
            <w:tcW w:w="993" w:type="dxa"/>
            <w:tcBorders>
              <w:top w:val="nil"/>
              <w:left w:val="nil"/>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2017 год</w:t>
            </w:r>
          </w:p>
        </w:tc>
        <w:tc>
          <w:tcPr>
            <w:tcW w:w="992" w:type="dxa"/>
            <w:tcBorders>
              <w:top w:val="nil"/>
              <w:left w:val="nil"/>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2018 год</w:t>
            </w:r>
          </w:p>
        </w:tc>
        <w:tc>
          <w:tcPr>
            <w:tcW w:w="992" w:type="dxa"/>
            <w:tcBorders>
              <w:top w:val="nil"/>
              <w:left w:val="nil"/>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2019 год</w:t>
            </w:r>
          </w:p>
        </w:tc>
        <w:tc>
          <w:tcPr>
            <w:tcW w:w="1332" w:type="dxa"/>
            <w:tcBorders>
              <w:top w:val="nil"/>
              <w:left w:val="nil"/>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2020 год</w:t>
            </w:r>
          </w:p>
        </w:tc>
      </w:tr>
      <w:tr w:rsidR="00BE1D36" w:rsidRPr="00BE1D36" w:rsidTr="00EB0918">
        <w:trPr>
          <w:trHeight w:val="323"/>
        </w:trPr>
        <w:tc>
          <w:tcPr>
            <w:tcW w:w="1809" w:type="dxa"/>
            <w:tcBorders>
              <w:top w:val="nil"/>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1</w:t>
            </w:r>
          </w:p>
        </w:tc>
        <w:tc>
          <w:tcPr>
            <w:tcW w:w="3205" w:type="dxa"/>
            <w:tcBorders>
              <w:top w:val="nil"/>
              <w:left w:val="nil"/>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2</w:t>
            </w:r>
          </w:p>
        </w:tc>
        <w:tc>
          <w:tcPr>
            <w:tcW w:w="3827" w:type="dxa"/>
            <w:tcBorders>
              <w:top w:val="nil"/>
              <w:left w:val="nil"/>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3</w:t>
            </w:r>
          </w:p>
        </w:tc>
        <w:tc>
          <w:tcPr>
            <w:tcW w:w="992" w:type="dxa"/>
            <w:tcBorders>
              <w:top w:val="nil"/>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4</w:t>
            </w:r>
          </w:p>
        </w:tc>
        <w:tc>
          <w:tcPr>
            <w:tcW w:w="992" w:type="dxa"/>
            <w:tcBorders>
              <w:top w:val="nil"/>
              <w:left w:val="nil"/>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5</w:t>
            </w:r>
          </w:p>
        </w:tc>
        <w:tc>
          <w:tcPr>
            <w:tcW w:w="993" w:type="dxa"/>
            <w:tcBorders>
              <w:top w:val="nil"/>
              <w:left w:val="nil"/>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6</w:t>
            </w:r>
          </w:p>
        </w:tc>
        <w:tc>
          <w:tcPr>
            <w:tcW w:w="992" w:type="dxa"/>
            <w:tcBorders>
              <w:top w:val="nil"/>
              <w:left w:val="nil"/>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7</w:t>
            </w:r>
          </w:p>
        </w:tc>
        <w:tc>
          <w:tcPr>
            <w:tcW w:w="992" w:type="dxa"/>
            <w:tcBorders>
              <w:top w:val="nil"/>
              <w:left w:val="nil"/>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8</w:t>
            </w:r>
          </w:p>
        </w:tc>
        <w:tc>
          <w:tcPr>
            <w:tcW w:w="1332" w:type="dxa"/>
            <w:tcBorders>
              <w:top w:val="nil"/>
              <w:left w:val="nil"/>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9</w:t>
            </w:r>
          </w:p>
        </w:tc>
      </w:tr>
      <w:tr w:rsidR="00BE1D36" w:rsidRPr="00BE1D36" w:rsidTr="00EB0918">
        <w:trPr>
          <w:trHeight w:val="364"/>
        </w:trPr>
        <w:tc>
          <w:tcPr>
            <w:tcW w:w="1809" w:type="dxa"/>
            <w:vMerge w:val="restart"/>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Муниципальная программа</w:t>
            </w:r>
          </w:p>
        </w:tc>
        <w:tc>
          <w:tcPr>
            <w:tcW w:w="3205" w:type="dxa"/>
            <w:vMerge w:val="restart"/>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Безопасность жизнедеятельности населения</w:t>
            </w:r>
          </w:p>
        </w:tc>
        <w:tc>
          <w:tcPr>
            <w:tcW w:w="3827" w:type="dxa"/>
            <w:tcBorders>
              <w:top w:val="nil"/>
              <w:left w:val="nil"/>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ind w:right="-30"/>
              <w:jc w:val="center"/>
              <w:rPr>
                <w:rFonts w:ascii="Times New Roman" w:eastAsia="Times New Roman" w:hAnsi="Times New Roman"/>
                <w:snapToGrid w:val="0"/>
                <w:sz w:val="28"/>
                <w:szCs w:val="28"/>
                <w:lang w:eastAsia="ru-RU"/>
              </w:rPr>
            </w:pPr>
            <w:r w:rsidRPr="00BE1D36">
              <w:rPr>
                <w:rFonts w:ascii="Times New Roman" w:eastAsia="Times New Roman" w:hAnsi="Times New Roman"/>
                <w:snapToGrid w:val="0"/>
                <w:sz w:val="28"/>
                <w:szCs w:val="28"/>
                <w:lang w:eastAsia="ru-RU"/>
              </w:rPr>
              <w:t>Всего в том числе:</w:t>
            </w:r>
          </w:p>
        </w:tc>
        <w:tc>
          <w:tcPr>
            <w:tcW w:w="992" w:type="dxa"/>
            <w:tcBorders>
              <w:top w:val="nil"/>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bCs/>
                <w:sz w:val="28"/>
                <w:szCs w:val="28"/>
              </w:rPr>
            </w:pPr>
            <w:r w:rsidRPr="00BE1D36">
              <w:rPr>
                <w:rFonts w:ascii="Times New Roman" w:eastAsia="Times New Roman" w:hAnsi="Times New Roman"/>
                <w:bCs/>
                <w:sz w:val="28"/>
                <w:szCs w:val="28"/>
              </w:rPr>
              <w:t>1900,0</w:t>
            </w:r>
          </w:p>
        </w:tc>
        <w:tc>
          <w:tcPr>
            <w:tcW w:w="992" w:type="dxa"/>
            <w:tcBorders>
              <w:top w:val="nil"/>
              <w:left w:val="nil"/>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bCs/>
                <w:sz w:val="28"/>
                <w:szCs w:val="28"/>
              </w:rPr>
            </w:pPr>
            <w:r w:rsidRPr="00BE1D36">
              <w:rPr>
                <w:rFonts w:ascii="Times New Roman" w:eastAsia="Times New Roman" w:hAnsi="Times New Roman"/>
                <w:bCs/>
                <w:sz w:val="28"/>
                <w:szCs w:val="28"/>
              </w:rPr>
              <w:t>0,0</w:t>
            </w:r>
          </w:p>
        </w:tc>
        <w:tc>
          <w:tcPr>
            <w:tcW w:w="993" w:type="dxa"/>
            <w:tcBorders>
              <w:top w:val="nil"/>
              <w:left w:val="nil"/>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bCs/>
                <w:sz w:val="28"/>
                <w:szCs w:val="28"/>
              </w:rPr>
            </w:pPr>
            <w:r w:rsidRPr="00BE1D36">
              <w:rPr>
                <w:rFonts w:ascii="Times New Roman" w:eastAsia="Times New Roman" w:hAnsi="Times New Roman"/>
                <w:sz w:val="28"/>
                <w:szCs w:val="28"/>
                <w:lang w:eastAsia="ru-RU"/>
              </w:rPr>
              <w:t>539,0</w:t>
            </w:r>
          </w:p>
        </w:tc>
        <w:tc>
          <w:tcPr>
            <w:tcW w:w="992"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b/>
                <w:bCs/>
                <w:sz w:val="28"/>
                <w:szCs w:val="28"/>
              </w:rPr>
            </w:pPr>
            <w:r w:rsidRPr="00BE1D36">
              <w:rPr>
                <w:rFonts w:ascii="Times New Roman" w:eastAsia="Times New Roman" w:hAnsi="Times New Roman"/>
                <w:bCs/>
                <w:sz w:val="28"/>
                <w:szCs w:val="28"/>
              </w:rPr>
              <w:t>200,0</w:t>
            </w:r>
          </w:p>
        </w:tc>
        <w:tc>
          <w:tcPr>
            <w:tcW w:w="992"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bCs/>
                <w:sz w:val="28"/>
                <w:szCs w:val="28"/>
              </w:rPr>
            </w:pPr>
            <w:r w:rsidRPr="00BE1D36">
              <w:rPr>
                <w:rFonts w:ascii="Times New Roman" w:eastAsia="Times New Roman" w:hAnsi="Times New Roman"/>
                <w:bCs/>
                <w:sz w:val="28"/>
                <w:szCs w:val="28"/>
              </w:rPr>
              <w:t>200,0</w:t>
            </w:r>
          </w:p>
        </w:tc>
        <w:tc>
          <w:tcPr>
            <w:tcW w:w="1332"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b/>
                <w:bCs/>
                <w:sz w:val="28"/>
                <w:szCs w:val="28"/>
              </w:rPr>
            </w:pPr>
          </w:p>
        </w:tc>
      </w:tr>
      <w:tr w:rsidR="00BE1D36" w:rsidRPr="00BE1D36" w:rsidTr="00EB0918">
        <w:trPr>
          <w:trHeight w:val="285"/>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205"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827" w:type="dxa"/>
            <w:tcBorders>
              <w:top w:val="nil"/>
              <w:left w:val="nil"/>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ind w:right="-30"/>
              <w:jc w:val="center"/>
              <w:rPr>
                <w:rFonts w:ascii="Times New Roman" w:eastAsia="Times New Roman" w:hAnsi="Times New Roman"/>
                <w:snapToGrid w:val="0"/>
                <w:sz w:val="28"/>
                <w:szCs w:val="28"/>
                <w:lang w:eastAsia="ru-RU"/>
              </w:rPr>
            </w:pPr>
            <w:r w:rsidRPr="00BE1D36">
              <w:rPr>
                <w:rFonts w:ascii="Times New Roman" w:eastAsia="Times New Roman" w:hAnsi="Times New Roman"/>
                <w:snapToGrid w:val="0"/>
                <w:sz w:val="28"/>
                <w:szCs w:val="28"/>
                <w:lang w:eastAsia="ru-RU"/>
              </w:rPr>
              <w:t>федеральный бюджет</w:t>
            </w:r>
          </w:p>
        </w:tc>
        <w:tc>
          <w:tcPr>
            <w:tcW w:w="992" w:type="dxa"/>
            <w:tcBorders>
              <w:top w:val="nil"/>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nil"/>
              <w:left w:val="nil"/>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3" w:type="dxa"/>
            <w:tcBorders>
              <w:top w:val="nil"/>
              <w:left w:val="nil"/>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bCs/>
                <w:sz w:val="28"/>
                <w:szCs w:val="28"/>
              </w:rPr>
            </w:pPr>
          </w:p>
        </w:tc>
        <w:tc>
          <w:tcPr>
            <w:tcW w:w="992"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bCs/>
                <w:sz w:val="28"/>
                <w:szCs w:val="28"/>
              </w:rPr>
            </w:pPr>
          </w:p>
        </w:tc>
        <w:tc>
          <w:tcPr>
            <w:tcW w:w="1332"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bCs/>
                <w:sz w:val="28"/>
                <w:szCs w:val="28"/>
              </w:rPr>
            </w:pPr>
          </w:p>
        </w:tc>
      </w:tr>
      <w:tr w:rsidR="00BE1D36" w:rsidRPr="00BE1D36" w:rsidTr="00EB0918">
        <w:trPr>
          <w:trHeight w:val="292"/>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205"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827" w:type="dxa"/>
            <w:tcBorders>
              <w:top w:val="nil"/>
              <w:left w:val="nil"/>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ind w:right="-30"/>
              <w:jc w:val="center"/>
              <w:rPr>
                <w:rFonts w:ascii="Times New Roman" w:eastAsia="Times New Roman" w:hAnsi="Times New Roman"/>
                <w:snapToGrid w:val="0"/>
                <w:sz w:val="28"/>
                <w:szCs w:val="28"/>
                <w:lang w:eastAsia="ru-RU"/>
              </w:rPr>
            </w:pPr>
            <w:r w:rsidRPr="00BE1D36">
              <w:rPr>
                <w:rFonts w:ascii="Times New Roman" w:eastAsia="Times New Roman" w:hAnsi="Times New Roman"/>
                <w:snapToGrid w:val="0"/>
                <w:sz w:val="28"/>
                <w:szCs w:val="28"/>
                <w:lang w:eastAsia="ru-RU"/>
              </w:rPr>
              <w:t>республиканский бюджет Республики Коми</w:t>
            </w:r>
          </w:p>
        </w:tc>
        <w:tc>
          <w:tcPr>
            <w:tcW w:w="992" w:type="dxa"/>
            <w:tcBorders>
              <w:top w:val="nil"/>
              <w:left w:val="single" w:sz="4" w:space="0" w:color="auto"/>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3"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1332"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r>
      <w:tr w:rsidR="00BE1D36" w:rsidRPr="00BE1D36" w:rsidTr="00EB0918">
        <w:trPr>
          <w:trHeight w:val="421"/>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205"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827" w:type="dxa"/>
            <w:tcBorders>
              <w:top w:val="nil"/>
              <w:left w:val="nil"/>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napToGrid w:val="0"/>
                <w:sz w:val="28"/>
                <w:szCs w:val="28"/>
                <w:lang w:eastAsia="ru-RU"/>
              </w:rPr>
            </w:pPr>
            <w:r w:rsidRPr="00BE1D36">
              <w:rPr>
                <w:rFonts w:ascii="Times New Roman" w:eastAsia="Times New Roman" w:hAnsi="Times New Roman"/>
                <w:sz w:val="28"/>
                <w:szCs w:val="28"/>
                <w:lang w:eastAsia="ru-RU"/>
              </w:rPr>
              <w:t>бюджет муниципального района «Ижемский»*</w:t>
            </w:r>
          </w:p>
        </w:tc>
        <w:tc>
          <w:tcPr>
            <w:tcW w:w="992" w:type="dxa"/>
            <w:tcBorders>
              <w:top w:val="nil"/>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bCs/>
                <w:sz w:val="28"/>
                <w:szCs w:val="28"/>
              </w:rPr>
            </w:pPr>
            <w:r w:rsidRPr="00BE1D36">
              <w:rPr>
                <w:rFonts w:ascii="Times New Roman" w:eastAsia="Times New Roman" w:hAnsi="Times New Roman"/>
                <w:bCs/>
                <w:sz w:val="28"/>
                <w:szCs w:val="28"/>
              </w:rPr>
              <w:t>1900,0</w:t>
            </w:r>
          </w:p>
        </w:tc>
        <w:tc>
          <w:tcPr>
            <w:tcW w:w="992" w:type="dxa"/>
            <w:tcBorders>
              <w:top w:val="nil"/>
              <w:left w:val="nil"/>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bCs/>
                <w:sz w:val="28"/>
                <w:szCs w:val="28"/>
              </w:rPr>
            </w:pPr>
            <w:r w:rsidRPr="00BE1D36">
              <w:rPr>
                <w:rFonts w:ascii="Times New Roman" w:eastAsia="Times New Roman" w:hAnsi="Times New Roman"/>
                <w:bCs/>
                <w:sz w:val="28"/>
                <w:szCs w:val="28"/>
              </w:rPr>
              <w:t>0,0</w:t>
            </w:r>
          </w:p>
        </w:tc>
        <w:tc>
          <w:tcPr>
            <w:tcW w:w="993" w:type="dxa"/>
            <w:tcBorders>
              <w:top w:val="nil"/>
              <w:left w:val="nil"/>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bCs/>
                <w:sz w:val="28"/>
                <w:szCs w:val="28"/>
              </w:rPr>
            </w:pPr>
            <w:r w:rsidRPr="00BE1D36">
              <w:rPr>
                <w:rFonts w:ascii="Times New Roman" w:eastAsia="Times New Roman" w:hAnsi="Times New Roman"/>
                <w:sz w:val="28"/>
                <w:szCs w:val="28"/>
                <w:lang w:eastAsia="ru-RU"/>
              </w:rPr>
              <w:t>539,0</w:t>
            </w:r>
          </w:p>
        </w:tc>
        <w:tc>
          <w:tcPr>
            <w:tcW w:w="992"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bCs/>
                <w:sz w:val="28"/>
                <w:szCs w:val="28"/>
              </w:rPr>
              <w:t>200,0</w:t>
            </w:r>
          </w:p>
        </w:tc>
        <w:tc>
          <w:tcPr>
            <w:tcW w:w="992"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200,0</w:t>
            </w:r>
          </w:p>
        </w:tc>
        <w:tc>
          <w:tcPr>
            <w:tcW w:w="1332"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r>
      <w:tr w:rsidR="00BE1D36" w:rsidRPr="00BE1D36" w:rsidTr="00EB0918">
        <w:trPr>
          <w:trHeight w:val="203"/>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205"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827" w:type="dxa"/>
            <w:tcBorders>
              <w:top w:val="nil"/>
              <w:left w:val="nil"/>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napToGrid w:val="0"/>
                <w:sz w:val="28"/>
                <w:szCs w:val="28"/>
                <w:lang w:eastAsia="ru-RU"/>
              </w:rPr>
            </w:pPr>
            <w:r w:rsidRPr="00BE1D36">
              <w:rPr>
                <w:rFonts w:ascii="Times New Roman" w:eastAsia="Times New Roman" w:hAnsi="Times New Roman"/>
                <w:snapToGrid w:val="0"/>
                <w:sz w:val="28"/>
                <w:szCs w:val="28"/>
                <w:lang w:eastAsia="ru-RU"/>
              </w:rPr>
              <w:t>бюджет сельских поселений**</w:t>
            </w:r>
          </w:p>
        </w:tc>
        <w:tc>
          <w:tcPr>
            <w:tcW w:w="992" w:type="dxa"/>
            <w:tcBorders>
              <w:top w:val="nil"/>
              <w:left w:val="single" w:sz="4" w:space="0" w:color="auto"/>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3"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1332"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r>
      <w:tr w:rsidR="00BE1D36" w:rsidRPr="00BE1D36" w:rsidTr="00EB0918">
        <w:trPr>
          <w:trHeight w:val="331"/>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205"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827" w:type="dxa"/>
            <w:tcBorders>
              <w:top w:val="single" w:sz="4" w:space="0" w:color="auto"/>
              <w:left w:val="nil"/>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napToGrid w:val="0"/>
                <w:sz w:val="28"/>
                <w:szCs w:val="28"/>
                <w:lang w:eastAsia="ru-RU"/>
              </w:rPr>
            </w:pPr>
            <w:r w:rsidRPr="00BE1D36">
              <w:rPr>
                <w:rFonts w:ascii="Times New Roman" w:eastAsia="Times New Roman" w:hAnsi="Times New Roman"/>
                <w:snapToGrid w:val="0"/>
                <w:sz w:val="28"/>
                <w:szCs w:val="28"/>
                <w:lang w:eastAsia="ru-RU"/>
              </w:rPr>
              <w:t>государственные внебюджетные фонды</w:t>
            </w:r>
          </w:p>
        </w:tc>
        <w:tc>
          <w:tcPr>
            <w:tcW w:w="992" w:type="dxa"/>
            <w:tcBorders>
              <w:top w:val="single" w:sz="4" w:space="0" w:color="auto"/>
              <w:left w:val="single" w:sz="4" w:space="0" w:color="auto"/>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3"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1332"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r>
      <w:tr w:rsidR="00BE1D36" w:rsidRPr="00BE1D36" w:rsidTr="00EB0918">
        <w:trPr>
          <w:trHeight w:val="231"/>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205"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827" w:type="dxa"/>
            <w:tcBorders>
              <w:top w:val="single" w:sz="4" w:space="0" w:color="auto"/>
              <w:left w:val="nil"/>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napToGrid w:val="0"/>
                <w:sz w:val="28"/>
                <w:szCs w:val="28"/>
                <w:lang w:eastAsia="ru-RU"/>
              </w:rPr>
            </w:pPr>
            <w:r w:rsidRPr="00BE1D36">
              <w:rPr>
                <w:rFonts w:ascii="Times New Roman" w:eastAsia="Times New Roman" w:hAnsi="Times New Roman"/>
                <w:snapToGrid w:val="0"/>
                <w:sz w:val="28"/>
                <w:szCs w:val="28"/>
                <w:lang w:eastAsia="ru-RU"/>
              </w:rPr>
              <w:t>юридические лица***</w:t>
            </w:r>
          </w:p>
        </w:tc>
        <w:tc>
          <w:tcPr>
            <w:tcW w:w="992" w:type="dxa"/>
            <w:tcBorders>
              <w:top w:val="single" w:sz="4" w:space="0" w:color="auto"/>
              <w:left w:val="single" w:sz="4" w:space="0" w:color="auto"/>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3"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1332"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r>
      <w:tr w:rsidR="00BE1D36" w:rsidRPr="00BE1D36" w:rsidTr="00EB0918">
        <w:trPr>
          <w:trHeight w:val="477"/>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205"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827" w:type="dxa"/>
            <w:tcBorders>
              <w:top w:val="single" w:sz="4" w:space="0" w:color="auto"/>
              <w:left w:val="nil"/>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napToGrid w:val="0"/>
                <w:sz w:val="28"/>
                <w:szCs w:val="28"/>
                <w:lang w:eastAsia="ru-RU"/>
              </w:rPr>
            </w:pPr>
            <w:r w:rsidRPr="00BE1D36">
              <w:rPr>
                <w:rFonts w:ascii="Times New Roman" w:eastAsia="Times New Roman" w:hAnsi="Times New Roman"/>
                <w:snapToGrid w:val="0"/>
                <w:sz w:val="28"/>
                <w:szCs w:val="28"/>
                <w:lang w:eastAsia="ru-RU"/>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3"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1332"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r>
      <w:tr w:rsidR="00BE1D36" w:rsidRPr="00BE1D36" w:rsidTr="00EB0918">
        <w:trPr>
          <w:trHeight w:val="247"/>
        </w:trPr>
        <w:tc>
          <w:tcPr>
            <w:tcW w:w="1809" w:type="dxa"/>
            <w:vMerge w:val="restart"/>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Подпрограмма 1</w:t>
            </w:r>
          </w:p>
        </w:tc>
        <w:tc>
          <w:tcPr>
            <w:tcW w:w="3205" w:type="dxa"/>
            <w:vMerge w:val="restart"/>
            <w:tcBorders>
              <w:top w:val="single" w:sz="4" w:space="0" w:color="auto"/>
              <w:left w:val="single" w:sz="4" w:space="0" w:color="auto"/>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rPr>
            </w:pPr>
            <w:r w:rsidRPr="00BE1D36">
              <w:rPr>
                <w:rFonts w:ascii="Times New Roman" w:eastAsia="Times New Roman" w:hAnsi="Times New Roman"/>
                <w:sz w:val="28"/>
                <w:szCs w:val="28"/>
                <w:lang w:eastAsia="ru-RU"/>
              </w:rPr>
              <w:t xml:space="preserve">Повышение пожарной безопасности на территории </w:t>
            </w:r>
            <w:r w:rsidRPr="00BE1D36">
              <w:rPr>
                <w:rFonts w:ascii="Times New Roman" w:eastAsia="Times New Roman" w:hAnsi="Times New Roman"/>
                <w:sz w:val="28"/>
                <w:szCs w:val="28"/>
                <w:lang w:eastAsia="ru-RU"/>
              </w:rPr>
              <w:lastRenderedPageBreak/>
              <w:t>муниципального района «Ижемский»</w:t>
            </w:r>
          </w:p>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827" w:type="dxa"/>
            <w:tcBorders>
              <w:top w:val="nil"/>
              <w:left w:val="nil"/>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ind w:right="-30"/>
              <w:jc w:val="center"/>
              <w:rPr>
                <w:rFonts w:ascii="Times New Roman" w:eastAsia="Times New Roman" w:hAnsi="Times New Roman"/>
                <w:snapToGrid w:val="0"/>
                <w:sz w:val="28"/>
                <w:szCs w:val="28"/>
                <w:lang w:eastAsia="ru-RU"/>
              </w:rPr>
            </w:pPr>
            <w:r w:rsidRPr="00BE1D36">
              <w:rPr>
                <w:rFonts w:ascii="Times New Roman" w:eastAsia="Times New Roman" w:hAnsi="Times New Roman"/>
                <w:snapToGrid w:val="0"/>
                <w:sz w:val="28"/>
                <w:szCs w:val="28"/>
                <w:lang w:eastAsia="ru-RU"/>
              </w:rPr>
              <w:lastRenderedPageBreak/>
              <w:t>Всего в том числе:</w:t>
            </w:r>
          </w:p>
        </w:tc>
        <w:tc>
          <w:tcPr>
            <w:tcW w:w="992" w:type="dxa"/>
            <w:tcBorders>
              <w:top w:val="nil"/>
              <w:left w:val="single" w:sz="4" w:space="0" w:color="auto"/>
              <w:bottom w:val="single" w:sz="4" w:space="0" w:color="auto"/>
              <w:right w:val="single" w:sz="4" w:space="0" w:color="auto"/>
            </w:tcBorders>
            <w:noWrap/>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1900,0</w:t>
            </w:r>
          </w:p>
        </w:tc>
        <w:tc>
          <w:tcPr>
            <w:tcW w:w="992" w:type="dxa"/>
            <w:tcBorders>
              <w:top w:val="nil"/>
              <w:left w:val="nil"/>
              <w:bottom w:val="single" w:sz="4" w:space="0" w:color="auto"/>
              <w:right w:val="single" w:sz="4" w:space="0" w:color="auto"/>
            </w:tcBorders>
            <w:noWrap/>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0,0</w:t>
            </w:r>
          </w:p>
        </w:tc>
        <w:tc>
          <w:tcPr>
            <w:tcW w:w="993" w:type="dxa"/>
            <w:tcBorders>
              <w:top w:val="nil"/>
              <w:left w:val="nil"/>
              <w:bottom w:val="single" w:sz="4" w:space="0" w:color="auto"/>
              <w:right w:val="single" w:sz="4" w:space="0" w:color="auto"/>
            </w:tcBorders>
            <w:noWrap/>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bCs/>
                <w:sz w:val="28"/>
                <w:szCs w:val="28"/>
              </w:rPr>
            </w:pPr>
            <w:r w:rsidRPr="00BE1D36">
              <w:rPr>
                <w:rFonts w:ascii="Times New Roman" w:eastAsia="Times New Roman" w:hAnsi="Times New Roman"/>
                <w:bCs/>
                <w:sz w:val="28"/>
                <w:szCs w:val="28"/>
              </w:rPr>
              <w:t>113,7</w:t>
            </w:r>
          </w:p>
        </w:tc>
        <w:tc>
          <w:tcPr>
            <w:tcW w:w="992"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bCs/>
                <w:sz w:val="28"/>
                <w:szCs w:val="28"/>
              </w:rPr>
              <w:t>200,0</w:t>
            </w:r>
          </w:p>
        </w:tc>
        <w:tc>
          <w:tcPr>
            <w:tcW w:w="992"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200,0</w:t>
            </w:r>
          </w:p>
        </w:tc>
        <w:tc>
          <w:tcPr>
            <w:tcW w:w="1332"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p>
        </w:tc>
      </w:tr>
      <w:tr w:rsidR="00BE1D36" w:rsidRPr="00BE1D36" w:rsidTr="00EB0918">
        <w:trPr>
          <w:trHeight w:val="267"/>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205"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827" w:type="dxa"/>
            <w:tcBorders>
              <w:top w:val="nil"/>
              <w:left w:val="nil"/>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ind w:right="-30"/>
              <w:jc w:val="center"/>
              <w:rPr>
                <w:rFonts w:ascii="Times New Roman" w:eastAsia="Times New Roman" w:hAnsi="Times New Roman"/>
                <w:snapToGrid w:val="0"/>
                <w:sz w:val="28"/>
                <w:szCs w:val="28"/>
                <w:lang w:eastAsia="ru-RU"/>
              </w:rPr>
            </w:pPr>
            <w:r w:rsidRPr="00BE1D36">
              <w:rPr>
                <w:rFonts w:ascii="Times New Roman" w:eastAsia="Times New Roman" w:hAnsi="Times New Roman"/>
                <w:snapToGrid w:val="0"/>
                <w:sz w:val="28"/>
                <w:szCs w:val="28"/>
                <w:lang w:eastAsia="ru-RU"/>
              </w:rPr>
              <w:t>федеральный бюджет</w:t>
            </w:r>
          </w:p>
        </w:tc>
        <w:tc>
          <w:tcPr>
            <w:tcW w:w="992" w:type="dxa"/>
            <w:tcBorders>
              <w:top w:val="nil"/>
              <w:left w:val="single" w:sz="4" w:space="0" w:color="auto"/>
              <w:bottom w:val="single" w:sz="4" w:space="0" w:color="auto"/>
              <w:right w:val="single" w:sz="4" w:space="0" w:color="auto"/>
            </w:tcBorders>
            <w:noWrap/>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nil"/>
              <w:left w:val="nil"/>
              <w:bottom w:val="single" w:sz="4" w:space="0" w:color="auto"/>
              <w:right w:val="single" w:sz="4" w:space="0" w:color="auto"/>
            </w:tcBorders>
            <w:noWrap/>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3" w:type="dxa"/>
            <w:tcBorders>
              <w:top w:val="nil"/>
              <w:left w:val="nil"/>
              <w:bottom w:val="single" w:sz="4" w:space="0" w:color="auto"/>
              <w:right w:val="single" w:sz="4" w:space="0" w:color="auto"/>
            </w:tcBorders>
            <w:noWrap/>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1332"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r>
      <w:tr w:rsidR="00BE1D36" w:rsidRPr="00BE1D36" w:rsidTr="00EB0918">
        <w:trPr>
          <w:trHeight w:val="414"/>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205"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827" w:type="dxa"/>
            <w:tcBorders>
              <w:top w:val="nil"/>
              <w:left w:val="nil"/>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ind w:right="-30"/>
              <w:jc w:val="center"/>
              <w:rPr>
                <w:rFonts w:ascii="Times New Roman" w:eastAsia="Times New Roman" w:hAnsi="Times New Roman"/>
                <w:snapToGrid w:val="0"/>
                <w:sz w:val="28"/>
                <w:szCs w:val="28"/>
                <w:lang w:eastAsia="ru-RU"/>
              </w:rPr>
            </w:pPr>
            <w:r w:rsidRPr="00BE1D36">
              <w:rPr>
                <w:rFonts w:ascii="Times New Roman" w:eastAsia="Times New Roman" w:hAnsi="Times New Roman"/>
                <w:snapToGrid w:val="0"/>
                <w:sz w:val="28"/>
                <w:szCs w:val="28"/>
                <w:lang w:eastAsia="ru-RU"/>
              </w:rPr>
              <w:t xml:space="preserve">республиканский бюджет </w:t>
            </w:r>
            <w:r w:rsidRPr="00BE1D36">
              <w:rPr>
                <w:rFonts w:ascii="Times New Roman" w:eastAsia="Times New Roman" w:hAnsi="Times New Roman"/>
                <w:snapToGrid w:val="0"/>
                <w:sz w:val="28"/>
                <w:szCs w:val="28"/>
                <w:lang w:eastAsia="ru-RU"/>
              </w:rPr>
              <w:lastRenderedPageBreak/>
              <w:t>Республики Коми</w:t>
            </w:r>
          </w:p>
        </w:tc>
        <w:tc>
          <w:tcPr>
            <w:tcW w:w="992" w:type="dxa"/>
            <w:tcBorders>
              <w:top w:val="nil"/>
              <w:left w:val="single" w:sz="4" w:space="0" w:color="auto"/>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nil"/>
              <w:left w:val="nil"/>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3" w:type="dxa"/>
            <w:tcBorders>
              <w:top w:val="nil"/>
              <w:left w:val="nil"/>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1332"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r>
      <w:tr w:rsidR="00BE1D36" w:rsidRPr="00BE1D36" w:rsidTr="00EB0918">
        <w:trPr>
          <w:trHeight w:val="513"/>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205"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827" w:type="dxa"/>
            <w:tcBorders>
              <w:top w:val="nil"/>
              <w:left w:val="nil"/>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napToGrid w:val="0"/>
                <w:sz w:val="28"/>
                <w:szCs w:val="28"/>
                <w:lang w:eastAsia="ru-RU"/>
              </w:rPr>
            </w:pPr>
            <w:r w:rsidRPr="00BE1D36">
              <w:rPr>
                <w:rFonts w:ascii="Times New Roman" w:eastAsia="Times New Roman" w:hAnsi="Times New Roman"/>
                <w:sz w:val="28"/>
                <w:szCs w:val="28"/>
                <w:lang w:eastAsia="ru-RU"/>
              </w:rPr>
              <w:t>бюджет муниципального района «Ижемский»*</w:t>
            </w:r>
          </w:p>
        </w:tc>
        <w:tc>
          <w:tcPr>
            <w:tcW w:w="992" w:type="dxa"/>
            <w:tcBorders>
              <w:top w:val="nil"/>
              <w:left w:val="single" w:sz="4" w:space="0" w:color="auto"/>
              <w:bottom w:val="single" w:sz="4" w:space="0" w:color="auto"/>
              <w:right w:val="single" w:sz="4" w:space="0" w:color="auto"/>
            </w:tcBorders>
            <w:noWrap/>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1900,0</w:t>
            </w:r>
          </w:p>
        </w:tc>
        <w:tc>
          <w:tcPr>
            <w:tcW w:w="992" w:type="dxa"/>
            <w:tcBorders>
              <w:top w:val="nil"/>
              <w:left w:val="nil"/>
              <w:bottom w:val="single" w:sz="4" w:space="0" w:color="auto"/>
              <w:right w:val="single" w:sz="4" w:space="0" w:color="auto"/>
            </w:tcBorders>
            <w:noWrap/>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0,0</w:t>
            </w:r>
          </w:p>
        </w:tc>
        <w:tc>
          <w:tcPr>
            <w:tcW w:w="993" w:type="dxa"/>
            <w:tcBorders>
              <w:top w:val="nil"/>
              <w:left w:val="nil"/>
              <w:bottom w:val="single" w:sz="4" w:space="0" w:color="auto"/>
              <w:right w:val="single" w:sz="4" w:space="0" w:color="auto"/>
            </w:tcBorders>
            <w:noWrap/>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bCs/>
                <w:sz w:val="28"/>
                <w:szCs w:val="28"/>
              </w:rPr>
            </w:pPr>
            <w:r w:rsidRPr="00BE1D36">
              <w:rPr>
                <w:rFonts w:ascii="Times New Roman" w:eastAsia="Times New Roman" w:hAnsi="Times New Roman"/>
                <w:bCs/>
                <w:sz w:val="28"/>
                <w:szCs w:val="28"/>
              </w:rPr>
              <w:t>113,7</w:t>
            </w:r>
          </w:p>
        </w:tc>
        <w:tc>
          <w:tcPr>
            <w:tcW w:w="992"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bCs/>
                <w:sz w:val="28"/>
                <w:szCs w:val="28"/>
              </w:rPr>
              <w:t>200,0</w:t>
            </w:r>
          </w:p>
        </w:tc>
        <w:tc>
          <w:tcPr>
            <w:tcW w:w="992"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200,0</w:t>
            </w:r>
          </w:p>
        </w:tc>
        <w:tc>
          <w:tcPr>
            <w:tcW w:w="1332"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r>
      <w:tr w:rsidR="00BE1D36" w:rsidRPr="00BE1D36" w:rsidTr="00EB0918">
        <w:trPr>
          <w:trHeight w:val="416"/>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205"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827" w:type="dxa"/>
            <w:tcBorders>
              <w:top w:val="nil"/>
              <w:left w:val="nil"/>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napToGrid w:val="0"/>
                <w:sz w:val="28"/>
                <w:szCs w:val="28"/>
                <w:lang w:eastAsia="ru-RU"/>
              </w:rPr>
            </w:pPr>
            <w:r w:rsidRPr="00BE1D36">
              <w:rPr>
                <w:rFonts w:ascii="Times New Roman" w:eastAsia="Times New Roman" w:hAnsi="Times New Roman"/>
                <w:snapToGrid w:val="0"/>
                <w:sz w:val="28"/>
                <w:szCs w:val="28"/>
                <w:lang w:eastAsia="ru-RU"/>
              </w:rPr>
              <w:t>бюджет сельских поселений**</w:t>
            </w:r>
          </w:p>
        </w:tc>
        <w:tc>
          <w:tcPr>
            <w:tcW w:w="992" w:type="dxa"/>
            <w:tcBorders>
              <w:top w:val="nil"/>
              <w:left w:val="single" w:sz="4" w:space="0" w:color="auto"/>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nil"/>
              <w:left w:val="nil"/>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3" w:type="dxa"/>
            <w:tcBorders>
              <w:top w:val="nil"/>
              <w:left w:val="nil"/>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1332"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r>
      <w:tr w:rsidR="00BE1D36" w:rsidRPr="00BE1D36" w:rsidTr="00EB0918">
        <w:trPr>
          <w:trHeight w:val="275"/>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205"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827" w:type="dxa"/>
            <w:tcBorders>
              <w:top w:val="nil"/>
              <w:left w:val="nil"/>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napToGrid w:val="0"/>
                <w:sz w:val="28"/>
                <w:szCs w:val="28"/>
                <w:lang w:eastAsia="ru-RU"/>
              </w:rPr>
            </w:pPr>
            <w:r w:rsidRPr="00BE1D36">
              <w:rPr>
                <w:rFonts w:ascii="Times New Roman" w:eastAsia="Times New Roman" w:hAnsi="Times New Roman"/>
                <w:snapToGrid w:val="0"/>
                <w:sz w:val="28"/>
                <w:szCs w:val="28"/>
                <w:lang w:eastAsia="ru-RU"/>
              </w:rPr>
              <w:t>государственные внебюджетные фонды</w:t>
            </w:r>
          </w:p>
        </w:tc>
        <w:tc>
          <w:tcPr>
            <w:tcW w:w="992" w:type="dxa"/>
            <w:tcBorders>
              <w:top w:val="nil"/>
              <w:left w:val="single" w:sz="4" w:space="0" w:color="auto"/>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nil"/>
              <w:left w:val="nil"/>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3" w:type="dxa"/>
            <w:tcBorders>
              <w:top w:val="nil"/>
              <w:left w:val="nil"/>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1332"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r>
      <w:tr w:rsidR="00BE1D36" w:rsidRPr="00BE1D36" w:rsidTr="00EB0918">
        <w:trPr>
          <w:trHeight w:val="416"/>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205"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827" w:type="dxa"/>
            <w:tcBorders>
              <w:top w:val="nil"/>
              <w:left w:val="nil"/>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napToGrid w:val="0"/>
                <w:sz w:val="28"/>
                <w:szCs w:val="28"/>
                <w:lang w:eastAsia="ru-RU"/>
              </w:rPr>
            </w:pPr>
            <w:r w:rsidRPr="00BE1D36">
              <w:rPr>
                <w:rFonts w:ascii="Times New Roman" w:eastAsia="Times New Roman" w:hAnsi="Times New Roman"/>
                <w:snapToGrid w:val="0"/>
                <w:sz w:val="28"/>
                <w:szCs w:val="28"/>
                <w:lang w:eastAsia="ru-RU"/>
              </w:rPr>
              <w:t>юридические лица***</w:t>
            </w:r>
          </w:p>
        </w:tc>
        <w:tc>
          <w:tcPr>
            <w:tcW w:w="992" w:type="dxa"/>
            <w:tcBorders>
              <w:top w:val="nil"/>
              <w:left w:val="single" w:sz="4" w:space="0" w:color="auto"/>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nil"/>
              <w:left w:val="nil"/>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3" w:type="dxa"/>
            <w:tcBorders>
              <w:top w:val="nil"/>
              <w:left w:val="nil"/>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1332"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r>
      <w:tr w:rsidR="00BE1D36" w:rsidRPr="00BE1D36" w:rsidTr="00EB0918">
        <w:trPr>
          <w:trHeight w:val="416"/>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205"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827" w:type="dxa"/>
            <w:tcBorders>
              <w:top w:val="nil"/>
              <w:left w:val="nil"/>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napToGrid w:val="0"/>
                <w:sz w:val="28"/>
                <w:szCs w:val="28"/>
                <w:lang w:eastAsia="ru-RU"/>
              </w:rPr>
            </w:pPr>
            <w:r w:rsidRPr="00BE1D36">
              <w:rPr>
                <w:rFonts w:ascii="Times New Roman" w:eastAsia="Times New Roman" w:hAnsi="Times New Roman"/>
                <w:snapToGrid w:val="0"/>
                <w:sz w:val="28"/>
                <w:szCs w:val="28"/>
                <w:lang w:eastAsia="ru-RU"/>
              </w:rPr>
              <w:t>средства от приносящей доход деятельности</w:t>
            </w:r>
          </w:p>
        </w:tc>
        <w:tc>
          <w:tcPr>
            <w:tcW w:w="992" w:type="dxa"/>
            <w:tcBorders>
              <w:top w:val="nil"/>
              <w:left w:val="single" w:sz="4" w:space="0" w:color="auto"/>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nil"/>
              <w:left w:val="nil"/>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3" w:type="dxa"/>
            <w:tcBorders>
              <w:top w:val="nil"/>
              <w:left w:val="nil"/>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1332"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r>
      <w:tr w:rsidR="00BE1D36" w:rsidRPr="00BE1D36" w:rsidTr="00EB0918">
        <w:trPr>
          <w:trHeight w:val="338"/>
        </w:trPr>
        <w:tc>
          <w:tcPr>
            <w:tcW w:w="1809" w:type="dxa"/>
            <w:vMerge w:val="restart"/>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Основное мероприятие 1.1.1</w:t>
            </w:r>
          </w:p>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rPr>
            </w:pPr>
          </w:p>
        </w:tc>
        <w:tc>
          <w:tcPr>
            <w:tcW w:w="3205" w:type="dxa"/>
            <w:vMerge w:val="restart"/>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suppressLineNumbers/>
              <w:suppressAutoHyphens/>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Раннее обнаружение очагов лесных пожаров на территории муниципального района «Ижемский» в целях недопущения ЧС в пожароопасный период</w:t>
            </w:r>
          </w:p>
          <w:p w:rsidR="00BE1D36" w:rsidRPr="00BE1D36" w:rsidRDefault="00BE1D36" w:rsidP="00EB0918">
            <w:pPr>
              <w:widowControl w:val="0"/>
              <w:suppressLineNumbers/>
              <w:suppressAutoHyphens/>
              <w:autoSpaceDE w:val="0"/>
              <w:autoSpaceDN w:val="0"/>
              <w:adjustRightInd w:val="0"/>
              <w:spacing w:after="0" w:line="240" w:lineRule="auto"/>
              <w:jc w:val="center"/>
              <w:rPr>
                <w:rFonts w:ascii="Times New Roman" w:eastAsia="Times New Roman" w:hAnsi="Times New Roman"/>
                <w:sz w:val="28"/>
                <w:szCs w:val="28"/>
                <w:lang w:eastAsia="ru-RU"/>
              </w:rPr>
            </w:pPr>
          </w:p>
          <w:p w:rsidR="00BE1D36" w:rsidRPr="00BE1D36" w:rsidRDefault="00BE1D36" w:rsidP="00EB0918">
            <w:pPr>
              <w:widowControl w:val="0"/>
              <w:suppressLineNumbers/>
              <w:suppressAutoHyphens/>
              <w:autoSpaceDE w:val="0"/>
              <w:autoSpaceDN w:val="0"/>
              <w:adjustRightInd w:val="0"/>
              <w:spacing w:after="0" w:line="240" w:lineRule="auto"/>
              <w:jc w:val="center"/>
              <w:rPr>
                <w:rFonts w:ascii="Times New Roman" w:eastAsia="Times New Roman" w:hAnsi="Times New Roman"/>
                <w:sz w:val="28"/>
                <w:szCs w:val="28"/>
                <w:lang w:eastAsia="ru-RU"/>
              </w:rPr>
            </w:pPr>
          </w:p>
          <w:p w:rsidR="00BE1D36" w:rsidRPr="00BE1D36" w:rsidRDefault="00BE1D36" w:rsidP="00EB0918">
            <w:pPr>
              <w:widowControl w:val="0"/>
              <w:suppressLineNumbers/>
              <w:suppressAutoHyphens/>
              <w:autoSpaceDE w:val="0"/>
              <w:autoSpaceDN w:val="0"/>
              <w:adjustRightInd w:val="0"/>
              <w:spacing w:after="0" w:line="240" w:lineRule="auto"/>
              <w:jc w:val="center"/>
              <w:rPr>
                <w:rFonts w:ascii="Times New Roman" w:eastAsia="Times New Roman" w:hAnsi="Times New Roman"/>
                <w:sz w:val="28"/>
                <w:szCs w:val="28"/>
                <w:lang w:eastAsia="ru-RU"/>
              </w:rPr>
            </w:pPr>
          </w:p>
          <w:p w:rsidR="00BE1D36" w:rsidRPr="00BE1D36" w:rsidRDefault="00BE1D36" w:rsidP="00EB0918">
            <w:pPr>
              <w:widowControl w:val="0"/>
              <w:suppressLineNumbers/>
              <w:suppressAutoHyphens/>
              <w:autoSpaceDE w:val="0"/>
              <w:autoSpaceDN w:val="0"/>
              <w:adjustRightInd w:val="0"/>
              <w:spacing w:after="0" w:line="240" w:lineRule="auto"/>
              <w:jc w:val="center"/>
              <w:rPr>
                <w:rFonts w:ascii="Times New Roman" w:eastAsia="Times New Roman" w:hAnsi="Times New Roman"/>
                <w:sz w:val="28"/>
                <w:szCs w:val="28"/>
                <w:lang w:eastAsia="ru-RU"/>
              </w:rPr>
            </w:pPr>
          </w:p>
        </w:tc>
        <w:tc>
          <w:tcPr>
            <w:tcW w:w="3827" w:type="dxa"/>
            <w:tcBorders>
              <w:top w:val="single" w:sz="4" w:space="0" w:color="auto"/>
              <w:left w:val="nil"/>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ind w:right="-30"/>
              <w:jc w:val="center"/>
              <w:rPr>
                <w:rFonts w:ascii="Times New Roman" w:eastAsia="Times New Roman" w:hAnsi="Times New Roman"/>
                <w:snapToGrid w:val="0"/>
                <w:sz w:val="28"/>
                <w:szCs w:val="28"/>
                <w:lang w:eastAsia="ru-RU"/>
              </w:rPr>
            </w:pPr>
            <w:r w:rsidRPr="00BE1D36">
              <w:rPr>
                <w:rFonts w:ascii="Times New Roman" w:eastAsia="Times New Roman" w:hAnsi="Times New Roman"/>
                <w:snapToGrid w:val="0"/>
                <w:sz w:val="28"/>
                <w:szCs w:val="28"/>
                <w:lang w:eastAsia="ru-RU"/>
              </w:rPr>
              <w:t>Всего в том числе:</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0,0</w:t>
            </w:r>
          </w:p>
        </w:tc>
        <w:tc>
          <w:tcPr>
            <w:tcW w:w="992" w:type="dxa"/>
            <w:tcBorders>
              <w:top w:val="single" w:sz="4" w:space="0" w:color="auto"/>
              <w:left w:val="nil"/>
              <w:bottom w:val="single" w:sz="4" w:space="0" w:color="auto"/>
              <w:right w:val="single" w:sz="4" w:space="0" w:color="auto"/>
            </w:tcBorders>
            <w:noWrap/>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0,0</w:t>
            </w:r>
          </w:p>
        </w:tc>
        <w:tc>
          <w:tcPr>
            <w:tcW w:w="993" w:type="dxa"/>
            <w:tcBorders>
              <w:top w:val="single" w:sz="4" w:space="0" w:color="auto"/>
              <w:left w:val="nil"/>
              <w:bottom w:val="single" w:sz="4" w:space="0" w:color="auto"/>
              <w:right w:val="single" w:sz="4" w:space="0" w:color="auto"/>
            </w:tcBorders>
            <w:noWrap/>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0,0</w:t>
            </w:r>
          </w:p>
        </w:tc>
        <w:tc>
          <w:tcPr>
            <w:tcW w:w="992"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100,0</w:t>
            </w:r>
          </w:p>
        </w:tc>
        <w:tc>
          <w:tcPr>
            <w:tcW w:w="992"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100,0</w:t>
            </w:r>
          </w:p>
        </w:tc>
        <w:tc>
          <w:tcPr>
            <w:tcW w:w="1332"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p>
        </w:tc>
      </w:tr>
      <w:tr w:rsidR="00BE1D36" w:rsidRPr="00BE1D36" w:rsidTr="00EB0918">
        <w:trPr>
          <w:trHeight w:val="369"/>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rPr>
            </w:pPr>
          </w:p>
        </w:tc>
        <w:tc>
          <w:tcPr>
            <w:tcW w:w="3205"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827" w:type="dxa"/>
            <w:tcBorders>
              <w:top w:val="single" w:sz="4" w:space="0" w:color="auto"/>
              <w:left w:val="nil"/>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ind w:right="-30"/>
              <w:jc w:val="center"/>
              <w:rPr>
                <w:rFonts w:ascii="Times New Roman" w:eastAsia="Times New Roman" w:hAnsi="Times New Roman"/>
                <w:snapToGrid w:val="0"/>
                <w:sz w:val="28"/>
                <w:szCs w:val="28"/>
                <w:lang w:eastAsia="ru-RU"/>
              </w:rPr>
            </w:pPr>
            <w:r w:rsidRPr="00BE1D36">
              <w:rPr>
                <w:rFonts w:ascii="Times New Roman" w:eastAsia="Times New Roman" w:hAnsi="Times New Roman"/>
                <w:snapToGrid w:val="0"/>
                <w:sz w:val="28"/>
                <w:szCs w:val="28"/>
                <w:lang w:eastAsia="ru-RU"/>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single" w:sz="4" w:space="0" w:color="auto"/>
              <w:left w:val="nil"/>
              <w:bottom w:val="single" w:sz="4" w:space="0" w:color="auto"/>
              <w:right w:val="single" w:sz="4" w:space="0" w:color="auto"/>
            </w:tcBorders>
            <w:noWrap/>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3" w:type="dxa"/>
            <w:tcBorders>
              <w:top w:val="single" w:sz="4" w:space="0" w:color="auto"/>
              <w:left w:val="nil"/>
              <w:bottom w:val="single" w:sz="4" w:space="0" w:color="auto"/>
              <w:right w:val="single" w:sz="4" w:space="0" w:color="auto"/>
            </w:tcBorders>
            <w:noWrap/>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1332"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r>
      <w:tr w:rsidR="00BE1D36" w:rsidRPr="00BE1D36" w:rsidTr="00EB0918">
        <w:trPr>
          <w:trHeight w:val="198"/>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rPr>
            </w:pPr>
          </w:p>
        </w:tc>
        <w:tc>
          <w:tcPr>
            <w:tcW w:w="3205"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827" w:type="dxa"/>
            <w:tcBorders>
              <w:top w:val="nil"/>
              <w:left w:val="nil"/>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ind w:right="-30"/>
              <w:jc w:val="center"/>
              <w:rPr>
                <w:rFonts w:ascii="Times New Roman" w:eastAsia="Times New Roman" w:hAnsi="Times New Roman"/>
                <w:snapToGrid w:val="0"/>
                <w:sz w:val="28"/>
                <w:szCs w:val="28"/>
                <w:lang w:eastAsia="ru-RU"/>
              </w:rPr>
            </w:pPr>
            <w:r w:rsidRPr="00BE1D36">
              <w:rPr>
                <w:rFonts w:ascii="Times New Roman" w:eastAsia="Times New Roman" w:hAnsi="Times New Roman"/>
                <w:snapToGrid w:val="0"/>
                <w:sz w:val="28"/>
                <w:szCs w:val="28"/>
                <w:lang w:eastAsia="ru-RU"/>
              </w:rPr>
              <w:t>республиканский бюджет Республики Коми</w:t>
            </w:r>
          </w:p>
        </w:tc>
        <w:tc>
          <w:tcPr>
            <w:tcW w:w="992" w:type="dxa"/>
            <w:tcBorders>
              <w:top w:val="nil"/>
              <w:left w:val="single" w:sz="4" w:space="0" w:color="auto"/>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nil"/>
              <w:left w:val="nil"/>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3" w:type="dxa"/>
            <w:tcBorders>
              <w:top w:val="nil"/>
              <w:left w:val="nil"/>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1332"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r>
      <w:tr w:rsidR="00BE1D36" w:rsidRPr="00BE1D36" w:rsidTr="00EB0918">
        <w:trPr>
          <w:trHeight w:val="454"/>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rPr>
            </w:pPr>
          </w:p>
        </w:tc>
        <w:tc>
          <w:tcPr>
            <w:tcW w:w="3205"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827" w:type="dxa"/>
            <w:tcBorders>
              <w:top w:val="nil"/>
              <w:left w:val="nil"/>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napToGrid w:val="0"/>
                <w:sz w:val="28"/>
                <w:szCs w:val="28"/>
                <w:lang w:eastAsia="ru-RU"/>
              </w:rPr>
            </w:pPr>
            <w:r w:rsidRPr="00BE1D36">
              <w:rPr>
                <w:rFonts w:ascii="Times New Roman" w:eastAsia="Times New Roman" w:hAnsi="Times New Roman"/>
                <w:sz w:val="28"/>
                <w:szCs w:val="28"/>
                <w:lang w:eastAsia="ru-RU"/>
              </w:rPr>
              <w:t>бюджет муниципального района «Ижемский»*</w:t>
            </w:r>
          </w:p>
        </w:tc>
        <w:tc>
          <w:tcPr>
            <w:tcW w:w="992" w:type="dxa"/>
            <w:tcBorders>
              <w:top w:val="nil"/>
              <w:left w:val="single" w:sz="4" w:space="0" w:color="auto"/>
              <w:bottom w:val="single" w:sz="4" w:space="0" w:color="auto"/>
              <w:right w:val="single" w:sz="4" w:space="0" w:color="auto"/>
            </w:tcBorders>
            <w:noWrap/>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0,0</w:t>
            </w:r>
          </w:p>
        </w:tc>
        <w:tc>
          <w:tcPr>
            <w:tcW w:w="992" w:type="dxa"/>
            <w:tcBorders>
              <w:top w:val="nil"/>
              <w:left w:val="nil"/>
              <w:bottom w:val="single" w:sz="4" w:space="0" w:color="auto"/>
              <w:right w:val="single" w:sz="4" w:space="0" w:color="auto"/>
            </w:tcBorders>
            <w:noWrap/>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0,0</w:t>
            </w:r>
          </w:p>
        </w:tc>
        <w:tc>
          <w:tcPr>
            <w:tcW w:w="993" w:type="dxa"/>
            <w:tcBorders>
              <w:top w:val="nil"/>
              <w:left w:val="nil"/>
              <w:bottom w:val="single" w:sz="4" w:space="0" w:color="auto"/>
              <w:right w:val="single" w:sz="4" w:space="0" w:color="auto"/>
            </w:tcBorders>
            <w:noWrap/>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0,0</w:t>
            </w:r>
          </w:p>
        </w:tc>
        <w:tc>
          <w:tcPr>
            <w:tcW w:w="992"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100,0</w:t>
            </w:r>
          </w:p>
        </w:tc>
        <w:tc>
          <w:tcPr>
            <w:tcW w:w="992"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100,0</w:t>
            </w:r>
          </w:p>
        </w:tc>
        <w:tc>
          <w:tcPr>
            <w:tcW w:w="1332"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r>
      <w:tr w:rsidR="00BE1D36" w:rsidRPr="00BE1D36" w:rsidTr="00EB0918">
        <w:trPr>
          <w:trHeight w:val="323"/>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rPr>
            </w:pPr>
          </w:p>
        </w:tc>
        <w:tc>
          <w:tcPr>
            <w:tcW w:w="3205"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827" w:type="dxa"/>
            <w:tcBorders>
              <w:top w:val="nil"/>
              <w:left w:val="nil"/>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napToGrid w:val="0"/>
                <w:sz w:val="28"/>
                <w:szCs w:val="28"/>
                <w:lang w:eastAsia="ru-RU"/>
              </w:rPr>
            </w:pPr>
            <w:r w:rsidRPr="00BE1D36">
              <w:rPr>
                <w:rFonts w:ascii="Times New Roman" w:eastAsia="Times New Roman" w:hAnsi="Times New Roman"/>
                <w:snapToGrid w:val="0"/>
                <w:sz w:val="28"/>
                <w:szCs w:val="28"/>
                <w:lang w:eastAsia="ru-RU"/>
              </w:rPr>
              <w:t>бюджет сельских поселений**</w:t>
            </w:r>
          </w:p>
        </w:tc>
        <w:tc>
          <w:tcPr>
            <w:tcW w:w="992" w:type="dxa"/>
            <w:tcBorders>
              <w:top w:val="nil"/>
              <w:left w:val="single" w:sz="4" w:space="0" w:color="auto"/>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nil"/>
              <w:left w:val="nil"/>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3" w:type="dxa"/>
            <w:tcBorders>
              <w:top w:val="nil"/>
              <w:left w:val="nil"/>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1332"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r>
      <w:tr w:rsidR="00BE1D36" w:rsidRPr="00BE1D36" w:rsidTr="00EB0918">
        <w:trPr>
          <w:trHeight w:val="323"/>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rPr>
            </w:pPr>
          </w:p>
        </w:tc>
        <w:tc>
          <w:tcPr>
            <w:tcW w:w="3205"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827" w:type="dxa"/>
            <w:tcBorders>
              <w:top w:val="nil"/>
              <w:left w:val="nil"/>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napToGrid w:val="0"/>
                <w:sz w:val="28"/>
                <w:szCs w:val="28"/>
                <w:lang w:eastAsia="ru-RU"/>
              </w:rPr>
            </w:pPr>
            <w:r w:rsidRPr="00BE1D36">
              <w:rPr>
                <w:rFonts w:ascii="Times New Roman" w:eastAsia="Times New Roman" w:hAnsi="Times New Roman"/>
                <w:snapToGrid w:val="0"/>
                <w:sz w:val="28"/>
                <w:szCs w:val="28"/>
                <w:lang w:eastAsia="ru-RU"/>
              </w:rPr>
              <w:t>государственные внебюджетные фонды</w:t>
            </w:r>
          </w:p>
        </w:tc>
        <w:tc>
          <w:tcPr>
            <w:tcW w:w="992" w:type="dxa"/>
            <w:tcBorders>
              <w:top w:val="nil"/>
              <w:left w:val="single" w:sz="4" w:space="0" w:color="auto"/>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nil"/>
              <w:left w:val="nil"/>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3" w:type="dxa"/>
            <w:tcBorders>
              <w:top w:val="nil"/>
              <w:left w:val="nil"/>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1332"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r>
      <w:tr w:rsidR="00BE1D36" w:rsidRPr="00BE1D36" w:rsidTr="00EB0918">
        <w:trPr>
          <w:trHeight w:val="323"/>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rPr>
            </w:pPr>
          </w:p>
        </w:tc>
        <w:tc>
          <w:tcPr>
            <w:tcW w:w="3205"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827" w:type="dxa"/>
            <w:tcBorders>
              <w:top w:val="single" w:sz="4" w:space="0" w:color="auto"/>
              <w:left w:val="nil"/>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napToGrid w:val="0"/>
                <w:sz w:val="28"/>
                <w:szCs w:val="28"/>
                <w:lang w:eastAsia="ru-RU"/>
              </w:rPr>
            </w:pPr>
            <w:r w:rsidRPr="00BE1D36">
              <w:rPr>
                <w:rFonts w:ascii="Times New Roman" w:eastAsia="Times New Roman" w:hAnsi="Times New Roman"/>
                <w:snapToGrid w:val="0"/>
                <w:sz w:val="28"/>
                <w:szCs w:val="28"/>
                <w:lang w:eastAsia="ru-RU"/>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single" w:sz="4" w:space="0" w:color="auto"/>
              <w:left w:val="nil"/>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3" w:type="dxa"/>
            <w:tcBorders>
              <w:top w:val="single" w:sz="4" w:space="0" w:color="auto"/>
              <w:left w:val="nil"/>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1332"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r>
      <w:tr w:rsidR="00BE1D36" w:rsidRPr="00BE1D36" w:rsidTr="00EB0918">
        <w:trPr>
          <w:trHeight w:val="323"/>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rPr>
            </w:pPr>
          </w:p>
        </w:tc>
        <w:tc>
          <w:tcPr>
            <w:tcW w:w="3205"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827" w:type="dxa"/>
            <w:tcBorders>
              <w:top w:val="single" w:sz="4" w:space="0" w:color="auto"/>
              <w:left w:val="nil"/>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napToGrid w:val="0"/>
                <w:sz w:val="28"/>
                <w:szCs w:val="28"/>
                <w:lang w:eastAsia="ru-RU"/>
              </w:rPr>
            </w:pPr>
            <w:r w:rsidRPr="00BE1D36">
              <w:rPr>
                <w:rFonts w:ascii="Times New Roman" w:eastAsia="Times New Roman" w:hAnsi="Times New Roman"/>
                <w:snapToGrid w:val="0"/>
                <w:sz w:val="28"/>
                <w:szCs w:val="28"/>
                <w:lang w:eastAsia="ru-RU"/>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single" w:sz="4" w:space="0" w:color="auto"/>
              <w:left w:val="nil"/>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3" w:type="dxa"/>
            <w:tcBorders>
              <w:top w:val="single" w:sz="4" w:space="0" w:color="auto"/>
              <w:left w:val="nil"/>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1332"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r>
      <w:tr w:rsidR="00BE1D36" w:rsidRPr="00BE1D36" w:rsidTr="00EB0918">
        <w:trPr>
          <w:trHeight w:val="408"/>
        </w:trPr>
        <w:tc>
          <w:tcPr>
            <w:tcW w:w="1809" w:type="dxa"/>
            <w:vMerge w:val="restart"/>
            <w:tcBorders>
              <w:left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Основное мероприятие 1.1.2</w:t>
            </w:r>
          </w:p>
        </w:tc>
        <w:tc>
          <w:tcPr>
            <w:tcW w:w="3205" w:type="dxa"/>
            <w:vMerge w:val="restart"/>
            <w:tcBorders>
              <w:left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 xml:space="preserve">Оперативное реагирование сил  и  средств  Ижемской  районной подсистемы Коми  республиканской  </w:t>
            </w:r>
            <w:r w:rsidRPr="00BE1D36">
              <w:rPr>
                <w:rFonts w:ascii="Times New Roman" w:eastAsia="Times New Roman" w:hAnsi="Times New Roman"/>
                <w:sz w:val="28"/>
                <w:szCs w:val="28"/>
                <w:lang w:eastAsia="ru-RU"/>
              </w:rPr>
              <w:lastRenderedPageBreak/>
              <w:t>подсистемы единой государственной системы предупреждения и ликвидации чрезвычайных ситуаций к выполнению задач по предупреждению и ликвидации последствий чрезвычайных ситуаций в период межсезоний вызванных природными и техногенными пожарами</w:t>
            </w:r>
          </w:p>
        </w:tc>
        <w:tc>
          <w:tcPr>
            <w:tcW w:w="3827" w:type="dxa"/>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ind w:right="-30"/>
              <w:jc w:val="center"/>
              <w:rPr>
                <w:rFonts w:ascii="Times New Roman" w:eastAsia="Times New Roman" w:hAnsi="Times New Roman"/>
                <w:snapToGrid w:val="0"/>
                <w:sz w:val="28"/>
                <w:szCs w:val="28"/>
                <w:lang w:eastAsia="ru-RU"/>
              </w:rPr>
            </w:pPr>
            <w:r w:rsidRPr="00BE1D36">
              <w:rPr>
                <w:rFonts w:ascii="Times New Roman" w:eastAsia="Times New Roman" w:hAnsi="Times New Roman"/>
                <w:snapToGrid w:val="0"/>
                <w:sz w:val="28"/>
                <w:szCs w:val="28"/>
                <w:lang w:eastAsia="ru-RU"/>
              </w:rPr>
              <w:lastRenderedPageBreak/>
              <w:t>Всего в том числе:</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313,7</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0,0</w:t>
            </w: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113,7</w:t>
            </w:r>
          </w:p>
        </w:tc>
        <w:tc>
          <w:tcPr>
            <w:tcW w:w="992" w:type="dxa"/>
            <w:tcBorders>
              <w:top w:val="single" w:sz="4" w:space="0" w:color="auto"/>
              <w:left w:val="single" w:sz="4" w:space="0" w:color="auto"/>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100,0</w:t>
            </w:r>
          </w:p>
        </w:tc>
        <w:tc>
          <w:tcPr>
            <w:tcW w:w="992" w:type="dxa"/>
            <w:tcBorders>
              <w:top w:val="single" w:sz="4" w:space="0" w:color="auto"/>
              <w:left w:val="single" w:sz="4" w:space="0" w:color="auto"/>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100,0</w:t>
            </w:r>
          </w:p>
        </w:tc>
        <w:tc>
          <w:tcPr>
            <w:tcW w:w="1332" w:type="dxa"/>
            <w:tcBorders>
              <w:top w:val="single" w:sz="4" w:space="0" w:color="auto"/>
              <w:left w:val="single" w:sz="4" w:space="0" w:color="auto"/>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p>
        </w:tc>
      </w:tr>
      <w:tr w:rsidR="00BE1D36" w:rsidRPr="00BE1D36" w:rsidTr="00EB0918">
        <w:trPr>
          <w:trHeight w:val="323"/>
        </w:trPr>
        <w:tc>
          <w:tcPr>
            <w:tcW w:w="1809" w:type="dxa"/>
            <w:vMerge/>
            <w:tcBorders>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205" w:type="dxa"/>
            <w:vMerge/>
            <w:tcBorders>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ind w:right="-30"/>
              <w:jc w:val="center"/>
              <w:rPr>
                <w:rFonts w:ascii="Times New Roman" w:eastAsia="Times New Roman" w:hAnsi="Times New Roman"/>
                <w:snapToGrid w:val="0"/>
                <w:sz w:val="28"/>
                <w:szCs w:val="28"/>
                <w:lang w:eastAsia="ru-RU"/>
              </w:rPr>
            </w:pPr>
            <w:r w:rsidRPr="00BE1D36">
              <w:rPr>
                <w:rFonts w:ascii="Times New Roman" w:eastAsia="Times New Roman" w:hAnsi="Times New Roman"/>
                <w:snapToGrid w:val="0"/>
                <w:sz w:val="28"/>
                <w:szCs w:val="28"/>
                <w:lang w:eastAsia="ru-RU"/>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1332" w:type="dxa"/>
            <w:tcBorders>
              <w:top w:val="single" w:sz="4" w:space="0" w:color="auto"/>
              <w:left w:val="single" w:sz="4" w:space="0" w:color="auto"/>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r>
      <w:tr w:rsidR="00BE1D36" w:rsidRPr="00BE1D36" w:rsidTr="00EB0918">
        <w:trPr>
          <w:trHeight w:val="323"/>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205"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ind w:right="-30"/>
              <w:jc w:val="center"/>
              <w:rPr>
                <w:rFonts w:ascii="Times New Roman" w:eastAsia="Times New Roman" w:hAnsi="Times New Roman"/>
                <w:snapToGrid w:val="0"/>
                <w:sz w:val="28"/>
                <w:szCs w:val="28"/>
                <w:lang w:eastAsia="ru-RU"/>
              </w:rPr>
            </w:pPr>
            <w:r w:rsidRPr="00BE1D36">
              <w:rPr>
                <w:rFonts w:ascii="Times New Roman" w:eastAsia="Times New Roman" w:hAnsi="Times New Roman"/>
                <w:snapToGrid w:val="0"/>
                <w:sz w:val="28"/>
                <w:szCs w:val="28"/>
                <w:lang w:eastAsia="ru-RU"/>
              </w:rPr>
              <w:t>республиканский бюджет Республики Коми</w:t>
            </w:r>
          </w:p>
        </w:tc>
        <w:tc>
          <w:tcPr>
            <w:tcW w:w="992" w:type="dxa"/>
            <w:tcBorders>
              <w:top w:val="single" w:sz="4" w:space="0" w:color="auto"/>
              <w:left w:val="single" w:sz="4" w:space="0" w:color="auto"/>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single" w:sz="4" w:space="0" w:color="auto"/>
              <w:left w:val="nil"/>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3" w:type="dxa"/>
            <w:tcBorders>
              <w:top w:val="single" w:sz="4" w:space="0" w:color="auto"/>
              <w:left w:val="nil"/>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1332"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r>
      <w:tr w:rsidR="00BE1D36" w:rsidRPr="00BE1D36" w:rsidTr="00EB0918">
        <w:trPr>
          <w:trHeight w:val="393"/>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205"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827" w:type="dxa"/>
            <w:tcBorders>
              <w:top w:val="nil"/>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napToGrid w:val="0"/>
                <w:sz w:val="28"/>
                <w:szCs w:val="28"/>
                <w:lang w:eastAsia="ru-RU"/>
              </w:rPr>
            </w:pPr>
            <w:r w:rsidRPr="00BE1D36">
              <w:rPr>
                <w:rFonts w:ascii="Times New Roman" w:eastAsia="Times New Roman" w:hAnsi="Times New Roman"/>
                <w:sz w:val="28"/>
                <w:szCs w:val="28"/>
                <w:lang w:eastAsia="ru-RU"/>
              </w:rPr>
              <w:t xml:space="preserve">бюджет муниципального </w:t>
            </w:r>
            <w:r w:rsidRPr="00BE1D36">
              <w:rPr>
                <w:rFonts w:ascii="Times New Roman" w:eastAsia="Times New Roman" w:hAnsi="Times New Roman"/>
                <w:sz w:val="28"/>
                <w:szCs w:val="28"/>
                <w:lang w:eastAsia="ru-RU"/>
              </w:rPr>
              <w:lastRenderedPageBreak/>
              <w:t>района «Ижемский»*</w:t>
            </w:r>
          </w:p>
        </w:tc>
        <w:tc>
          <w:tcPr>
            <w:tcW w:w="992" w:type="dxa"/>
            <w:tcBorders>
              <w:top w:val="nil"/>
              <w:left w:val="single" w:sz="4" w:space="0" w:color="auto"/>
              <w:bottom w:val="single" w:sz="4" w:space="0" w:color="auto"/>
              <w:right w:val="single" w:sz="4" w:space="0" w:color="auto"/>
            </w:tcBorders>
            <w:noWrap/>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lastRenderedPageBreak/>
              <w:t>313,7</w:t>
            </w:r>
          </w:p>
        </w:tc>
        <w:tc>
          <w:tcPr>
            <w:tcW w:w="992" w:type="dxa"/>
            <w:tcBorders>
              <w:top w:val="nil"/>
              <w:left w:val="nil"/>
              <w:bottom w:val="single" w:sz="4" w:space="0" w:color="auto"/>
              <w:right w:val="single" w:sz="4" w:space="0" w:color="auto"/>
            </w:tcBorders>
            <w:noWrap/>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0,0</w:t>
            </w:r>
          </w:p>
        </w:tc>
        <w:tc>
          <w:tcPr>
            <w:tcW w:w="993" w:type="dxa"/>
            <w:tcBorders>
              <w:top w:val="nil"/>
              <w:left w:val="nil"/>
              <w:bottom w:val="single" w:sz="4" w:space="0" w:color="auto"/>
              <w:right w:val="single" w:sz="4" w:space="0" w:color="auto"/>
            </w:tcBorders>
            <w:noWrap/>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113,7</w:t>
            </w:r>
          </w:p>
        </w:tc>
        <w:tc>
          <w:tcPr>
            <w:tcW w:w="992"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100,0</w:t>
            </w:r>
          </w:p>
        </w:tc>
        <w:tc>
          <w:tcPr>
            <w:tcW w:w="992"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100,0</w:t>
            </w:r>
          </w:p>
        </w:tc>
        <w:tc>
          <w:tcPr>
            <w:tcW w:w="1332"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r>
      <w:tr w:rsidR="00BE1D36" w:rsidRPr="00BE1D36" w:rsidTr="00EB0918">
        <w:trPr>
          <w:trHeight w:val="323"/>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205"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827" w:type="dxa"/>
            <w:tcBorders>
              <w:top w:val="nil"/>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napToGrid w:val="0"/>
                <w:sz w:val="28"/>
                <w:szCs w:val="28"/>
                <w:lang w:eastAsia="ru-RU"/>
              </w:rPr>
            </w:pPr>
            <w:r w:rsidRPr="00BE1D36">
              <w:rPr>
                <w:rFonts w:ascii="Times New Roman" w:eastAsia="Times New Roman" w:hAnsi="Times New Roman"/>
                <w:snapToGrid w:val="0"/>
                <w:sz w:val="28"/>
                <w:szCs w:val="28"/>
                <w:lang w:eastAsia="ru-RU"/>
              </w:rPr>
              <w:t>бюджет сельских поселений**</w:t>
            </w:r>
          </w:p>
        </w:tc>
        <w:tc>
          <w:tcPr>
            <w:tcW w:w="992" w:type="dxa"/>
            <w:tcBorders>
              <w:top w:val="nil"/>
              <w:left w:val="single" w:sz="4" w:space="0" w:color="auto"/>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nil"/>
              <w:left w:val="nil"/>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3" w:type="dxa"/>
            <w:tcBorders>
              <w:top w:val="nil"/>
              <w:left w:val="nil"/>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1332"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r>
      <w:tr w:rsidR="00BE1D36" w:rsidRPr="00BE1D36" w:rsidTr="00EB0918">
        <w:trPr>
          <w:trHeight w:val="323"/>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205"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827" w:type="dxa"/>
            <w:tcBorders>
              <w:top w:val="nil"/>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napToGrid w:val="0"/>
                <w:sz w:val="28"/>
                <w:szCs w:val="28"/>
                <w:lang w:eastAsia="ru-RU"/>
              </w:rPr>
            </w:pPr>
            <w:r w:rsidRPr="00BE1D36">
              <w:rPr>
                <w:rFonts w:ascii="Times New Roman" w:eastAsia="Times New Roman" w:hAnsi="Times New Roman"/>
                <w:snapToGrid w:val="0"/>
                <w:sz w:val="28"/>
                <w:szCs w:val="28"/>
                <w:lang w:eastAsia="ru-RU"/>
              </w:rPr>
              <w:t>государственные внебюджетные фонды</w:t>
            </w:r>
          </w:p>
        </w:tc>
        <w:tc>
          <w:tcPr>
            <w:tcW w:w="992" w:type="dxa"/>
            <w:tcBorders>
              <w:top w:val="nil"/>
              <w:left w:val="single" w:sz="4" w:space="0" w:color="auto"/>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nil"/>
              <w:left w:val="nil"/>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3" w:type="dxa"/>
            <w:tcBorders>
              <w:top w:val="nil"/>
              <w:left w:val="nil"/>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1332"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r>
      <w:tr w:rsidR="00BE1D36" w:rsidRPr="00BE1D36" w:rsidTr="00EB0918">
        <w:trPr>
          <w:trHeight w:val="323"/>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205"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827" w:type="dxa"/>
            <w:tcBorders>
              <w:top w:val="nil"/>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napToGrid w:val="0"/>
                <w:sz w:val="28"/>
                <w:szCs w:val="28"/>
                <w:lang w:eastAsia="ru-RU"/>
              </w:rPr>
            </w:pPr>
            <w:r w:rsidRPr="00BE1D36">
              <w:rPr>
                <w:rFonts w:ascii="Times New Roman" w:eastAsia="Times New Roman" w:hAnsi="Times New Roman"/>
                <w:snapToGrid w:val="0"/>
                <w:sz w:val="28"/>
                <w:szCs w:val="28"/>
                <w:lang w:eastAsia="ru-RU"/>
              </w:rPr>
              <w:t>юридические лица***</w:t>
            </w:r>
          </w:p>
        </w:tc>
        <w:tc>
          <w:tcPr>
            <w:tcW w:w="992" w:type="dxa"/>
            <w:tcBorders>
              <w:top w:val="nil"/>
              <w:left w:val="single" w:sz="4" w:space="0" w:color="auto"/>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nil"/>
              <w:left w:val="nil"/>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3" w:type="dxa"/>
            <w:tcBorders>
              <w:top w:val="nil"/>
              <w:left w:val="nil"/>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1332"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r>
      <w:tr w:rsidR="00BE1D36" w:rsidRPr="00BE1D36" w:rsidTr="00EB0918">
        <w:trPr>
          <w:trHeight w:val="323"/>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205"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827" w:type="dxa"/>
            <w:tcBorders>
              <w:top w:val="nil"/>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napToGrid w:val="0"/>
                <w:sz w:val="28"/>
                <w:szCs w:val="28"/>
                <w:lang w:eastAsia="ru-RU"/>
              </w:rPr>
            </w:pPr>
            <w:r w:rsidRPr="00BE1D36">
              <w:rPr>
                <w:rFonts w:ascii="Times New Roman" w:eastAsia="Times New Roman" w:hAnsi="Times New Roman"/>
                <w:snapToGrid w:val="0"/>
                <w:sz w:val="28"/>
                <w:szCs w:val="28"/>
                <w:lang w:eastAsia="ru-RU"/>
              </w:rPr>
              <w:t>средства от приносящей доход деятельности</w:t>
            </w:r>
          </w:p>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napToGrid w:val="0"/>
                <w:sz w:val="28"/>
                <w:szCs w:val="28"/>
                <w:lang w:eastAsia="ru-RU"/>
              </w:rPr>
            </w:pPr>
          </w:p>
        </w:tc>
        <w:tc>
          <w:tcPr>
            <w:tcW w:w="992" w:type="dxa"/>
            <w:tcBorders>
              <w:top w:val="nil"/>
              <w:left w:val="single" w:sz="4" w:space="0" w:color="auto"/>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nil"/>
              <w:left w:val="nil"/>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3" w:type="dxa"/>
            <w:tcBorders>
              <w:top w:val="nil"/>
              <w:left w:val="nil"/>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1332"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r>
      <w:tr w:rsidR="00BE1D36" w:rsidRPr="00BE1D36" w:rsidTr="00EB0918">
        <w:trPr>
          <w:trHeight w:val="309"/>
        </w:trPr>
        <w:tc>
          <w:tcPr>
            <w:tcW w:w="1809" w:type="dxa"/>
            <w:vMerge w:val="restart"/>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Основное мероприятие 1.1.3</w:t>
            </w:r>
          </w:p>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205" w:type="dxa"/>
            <w:vMerge w:val="restart"/>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Содействие органам местного самоуправления сельских поселений в области осуществления пожарной безопасности</w:t>
            </w:r>
          </w:p>
        </w:tc>
        <w:tc>
          <w:tcPr>
            <w:tcW w:w="3827" w:type="dxa"/>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ind w:right="-30"/>
              <w:jc w:val="center"/>
              <w:rPr>
                <w:rFonts w:ascii="Times New Roman" w:eastAsia="Times New Roman" w:hAnsi="Times New Roman"/>
                <w:snapToGrid w:val="0"/>
                <w:sz w:val="28"/>
                <w:szCs w:val="28"/>
                <w:lang w:eastAsia="ru-RU"/>
              </w:rPr>
            </w:pPr>
            <w:r w:rsidRPr="00BE1D36">
              <w:rPr>
                <w:rFonts w:ascii="Times New Roman" w:eastAsia="Times New Roman" w:hAnsi="Times New Roman"/>
                <w:snapToGrid w:val="0"/>
                <w:sz w:val="28"/>
                <w:szCs w:val="28"/>
                <w:lang w:eastAsia="ru-RU"/>
              </w:rPr>
              <w:t>Всего в том числе:</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200,0</w:t>
            </w:r>
          </w:p>
        </w:tc>
        <w:tc>
          <w:tcPr>
            <w:tcW w:w="992" w:type="dxa"/>
            <w:tcBorders>
              <w:top w:val="single" w:sz="4" w:space="0" w:color="auto"/>
              <w:left w:val="nil"/>
              <w:bottom w:val="single" w:sz="4" w:space="0" w:color="auto"/>
              <w:right w:val="single" w:sz="4" w:space="0" w:color="auto"/>
            </w:tcBorders>
            <w:noWrap/>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0,0</w:t>
            </w:r>
          </w:p>
        </w:tc>
        <w:tc>
          <w:tcPr>
            <w:tcW w:w="993" w:type="dxa"/>
            <w:tcBorders>
              <w:top w:val="single" w:sz="4" w:space="0" w:color="auto"/>
              <w:left w:val="nil"/>
              <w:bottom w:val="single" w:sz="4" w:space="0" w:color="auto"/>
              <w:right w:val="single" w:sz="4" w:space="0" w:color="auto"/>
            </w:tcBorders>
            <w:noWrap/>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0,0</w:t>
            </w:r>
          </w:p>
        </w:tc>
        <w:tc>
          <w:tcPr>
            <w:tcW w:w="992"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0,0</w:t>
            </w:r>
          </w:p>
        </w:tc>
        <w:tc>
          <w:tcPr>
            <w:tcW w:w="992"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0,0</w:t>
            </w:r>
          </w:p>
        </w:tc>
        <w:tc>
          <w:tcPr>
            <w:tcW w:w="1332"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p>
        </w:tc>
      </w:tr>
      <w:tr w:rsidR="00BE1D36" w:rsidRPr="00BE1D36" w:rsidTr="00EB0918">
        <w:trPr>
          <w:trHeight w:val="265"/>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205"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ind w:right="-30"/>
              <w:jc w:val="center"/>
              <w:rPr>
                <w:rFonts w:ascii="Times New Roman" w:eastAsia="Times New Roman" w:hAnsi="Times New Roman"/>
                <w:snapToGrid w:val="0"/>
                <w:sz w:val="28"/>
                <w:szCs w:val="28"/>
                <w:lang w:eastAsia="ru-RU"/>
              </w:rPr>
            </w:pPr>
            <w:r w:rsidRPr="00BE1D36">
              <w:rPr>
                <w:rFonts w:ascii="Times New Roman" w:eastAsia="Times New Roman" w:hAnsi="Times New Roman"/>
                <w:snapToGrid w:val="0"/>
                <w:sz w:val="28"/>
                <w:szCs w:val="28"/>
                <w:lang w:eastAsia="ru-RU"/>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single" w:sz="4" w:space="0" w:color="auto"/>
              <w:left w:val="nil"/>
              <w:bottom w:val="single" w:sz="4" w:space="0" w:color="auto"/>
              <w:right w:val="single" w:sz="4" w:space="0" w:color="auto"/>
            </w:tcBorders>
            <w:noWrap/>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3" w:type="dxa"/>
            <w:tcBorders>
              <w:top w:val="single" w:sz="4" w:space="0" w:color="auto"/>
              <w:left w:val="nil"/>
              <w:bottom w:val="single" w:sz="4" w:space="0" w:color="auto"/>
              <w:right w:val="single" w:sz="4" w:space="0" w:color="auto"/>
            </w:tcBorders>
            <w:noWrap/>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1332"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r>
      <w:tr w:rsidR="00BE1D36" w:rsidRPr="00BE1D36" w:rsidTr="00EB0918">
        <w:trPr>
          <w:trHeight w:val="270"/>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205"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827" w:type="dxa"/>
            <w:tcBorders>
              <w:top w:val="nil"/>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ind w:right="-30"/>
              <w:jc w:val="center"/>
              <w:rPr>
                <w:rFonts w:ascii="Times New Roman" w:eastAsia="Times New Roman" w:hAnsi="Times New Roman"/>
                <w:snapToGrid w:val="0"/>
                <w:sz w:val="28"/>
                <w:szCs w:val="28"/>
                <w:lang w:eastAsia="ru-RU"/>
              </w:rPr>
            </w:pPr>
            <w:r w:rsidRPr="00BE1D36">
              <w:rPr>
                <w:rFonts w:ascii="Times New Roman" w:eastAsia="Times New Roman" w:hAnsi="Times New Roman"/>
                <w:snapToGrid w:val="0"/>
                <w:sz w:val="28"/>
                <w:szCs w:val="28"/>
                <w:lang w:eastAsia="ru-RU"/>
              </w:rPr>
              <w:t>республиканский бюджет Республики Коми</w:t>
            </w:r>
          </w:p>
        </w:tc>
        <w:tc>
          <w:tcPr>
            <w:tcW w:w="992" w:type="dxa"/>
            <w:tcBorders>
              <w:top w:val="nil"/>
              <w:left w:val="single" w:sz="4" w:space="0" w:color="auto"/>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nil"/>
              <w:left w:val="nil"/>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3" w:type="dxa"/>
            <w:tcBorders>
              <w:top w:val="nil"/>
              <w:left w:val="nil"/>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1332"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r>
      <w:tr w:rsidR="00BE1D36" w:rsidRPr="00BE1D36" w:rsidTr="00EB0918">
        <w:trPr>
          <w:trHeight w:val="453"/>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205"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napToGrid w:val="0"/>
                <w:sz w:val="28"/>
                <w:szCs w:val="28"/>
                <w:lang w:eastAsia="ru-RU"/>
              </w:rPr>
            </w:pPr>
            <w:r w:rsidRPr="00BE1D36">
              <w:rPr>
                <w:rFonts w:ascii="Times New Roman" w:eastAsia="Times New Roman" w:hAnsi="Times New Roman"/>
                <w:sz w:val="28"/>
                <w:szCs w:val="28"/>
                <w:lang w:eastAsia="ru-RU"/>
              </w:rPr>
              <w:t>бюджет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200,0</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0,0</w:t>
            </w: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0,0</w:t>
            </w:r>
          </w:p>
        </w:tc>
        <w:tc>
          <w:tcPr>
            <w:tcW w:w="992" w:type="dxa"/>
            <w:tcBorders>
              <w:top w:val="single" w:sz="4" w:space="0" w:color="auto"/>
              <w:left w:val="single" w:sz="4" w:space="0" w:color="auto"/>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0,0</w:t>
            </w:r>
          </w:p>
        </w:tc>
        <w:tc>
          <w:tcPr>
            <w:tcW w:w="992"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0,0</w:t>
            </w:r>
          </w:p>
        </w:tc>
        <w:tc>
          <w:tcPr>
            <w:tcW w:w="1332"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r>
      <w:tr w:rsidR="00BE1D36" w:rsidRPr="00BE1D36" w:rsidTr="00EB0918">
        <w:trPr>
          <w:trHeight w:val="323"/>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205"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827" w:type="dxa"/>
            <w:tcBorders>
              <w:top w:val="nil"/>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napToGrid w:val="0"/>
                <w:sz w:val="28"/>
                <w:szCs w:val="28"/>
                <w:lang w:eastAsia="ru-RU"/>
              </w:rPr>
            </w:pPr>
            <w:r w:rsidRPr="00BE1D36">
              <w:rPr>
                <w:rFonts w:ascii="Times New Roman" w:eastAsia="Times New Roman" w:hAnsi="Times New Roman"/>
                <w:snapToGrid w:val="0"/>
                <w:sz w:val="28"/>
                <w:szCs w:val="28"/>
                <w:lang w:eastAsia="ru-RU"/>
              </w:rPr>
              <w:t>бюджет сельских поселений**</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single" w:sz="4" w:space="0" w:color="auto"/>
              <w:left w:val="nil"/>
              <w:bottom w:val="single" w:sz="4" w:space="0" w:color="auto"/>
              <w:right w:val="single" w:sz="4" w:space="0" w:color="auto"/>
            </w:tcBorders>
            <w:noWrap/>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3" w:type="dxa"/>
            <w:tcBorders>
              <w:top w:val="single" w:sz="4" w:space="0" w:color="auto"/>
              <w:left w:val="nil"/>
              <w:bottom w:val="single" w:sz="4" w:space="0" w:color="auto"/>
              <w:right w:val="single" w:sz="4" w:space="0" w:color="auto"/>
            </w:tcBorders>
            <w:noWrap/>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1332"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r>
      <w:tr w:rsidR="00BE1D36" w:rsidRPr="00BE1D36" w:rsidTr="00EB0918">
        <w:trPr>
          <w:trHeight w:val="323"/>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205"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827" w:type="dxa"/>
            <w:tcBorders>
              <w:top w:val="nil"/>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napToGrid w:val="0"/>
                <w:sz w:val="28"/>
                <w:szCs w:val="28"/>
                <w:lang w:eastAsia="ru-RU"/>
              </w:rPr>
            </w:pPr>
            <w:r w:rsidRPr="00BE1D36">
              <w:rPr>
                <w:rFonts w:ascii="Times New Roman" w:eastAsia="Times New Roman" w:hAnsi="Times New Roman"/>
                <w:snapToGrid w:val="0"/>
                <w:sz w:val="28"/>
                <w:szCs w:val="28"/>
                <w:lang w:eastAsia="ru-RU"/>
              </w:rPr>
              <w:t>государственные внебюджетные фонды</w:t>
            </w:r>
          </w:p>
        </w:tc>
        <w:tc>
          <w:tcPr>
            <w:tcW w:w="992" w:type="dxa"/>
            <w:tcBorders>
              <w:top w:val="nil"/>
              <w:left w:val="single" w:sz="4" w:space="0" w:color="auto"/>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nil"/>
              <w:left w:val="nil"/>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3" w:type="dxa"/>
            <w:tcBorders>
              <w:top w:val="nil"/>
              <w:left w:val="nil"/>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1332"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r>
      <w:tr w:rsidR="00BE1D36" w:rsidRPr="00BE1D36" w:rsidTr="00EB0918">
        <w:trPr>
          <w:trHeight w:val="323"/>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205"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napToGrid w:val="0"/>
                <w:sz w:val="28"/>
                <w:szCs w:val="28"/>
                <w:lang w:eastAsia="ru-RU"/>
              </w:rPr>
            </w:pPr>
            <w:r w:rsidRPr="00BE1D36">
              <w:rPr>
                <w:rFonts w:ascii="Times New Roman" w:eastAsia="Times New Roman" w:hAnsi="Times New Roman"/>
                <w:snapToGrid w:val="0"/>
                <w:sz w:val="28"/>
                <w:szCs w:val="28"/>
                <w:lang w:eastAsia="ru-RU"/>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single" w:sz="4" w:space="0" w:color="auto"/>
              <w:left w:val="single" w:sz="4" w:space="0" w:color="auto"/>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3" w:type="dxa"/>
            <w:tcBorders>
              <w:top w:val="single" w:sz="4" w:space="0" w:color="auto"/>
              <w:left w:val="single" w:sz="4" w:space="0" w:color="auto"/>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1332" w:type="dxa"/>
            <w:tcBorders>
              <w:top w:val="single" w:sz="4" w:space="0" w:color="auto"/>
              <w:left w:val="single" w:sz="4" w:space="0" w:color="auto"/>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r>
      <w:tr w:rsidR="00BE1D36" w:rsidRPr="00BE1D36" w:rsidTr="00EB0918">
        <w:trPr>
          <w:trHeight w:val="323"/>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205"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827" w:type="dxa"/>
            <w:tcBorders>
              <w:top w:val="nil"/>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napToGrid w:val="0"/>
                <w:sz w:val="28"/>
                <w:szCs w:val="28"/>
                <w:lang w:eastAsia="ru-RU"/>
              </w:rPr>
            </w:pPr>
            <w:r w:rsidRPr="00BE1D36">
              <w:rPr>
                <w:rFonts w:ascii="Times New Roman" w:eastAsia="Times New Roman" w:hAnsi="Times New Roman"/>
                <w:snapToGrid w:val="0"/>
                <w:sz w:val="28"/>
                <w:szCs w:val="28"/>
                <w:lang w:eastAsia="ru-RU"/>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single" w:sz="4" w:space="0" w:color="auto"/>
              <w:left w:val="nil"/>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3" w:type="dxa"/>
            <w:tcBorders>
              <w:top w:val="single" w:sz="4" w:space="0" w:color="auto"/>
              <w:left w:val="nil"/>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1332"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r>
      <w:tr w:rsidR="00BE1D36" w:rsidRPr="00BE1D36" w:rsidTr="00EB0918">
        <w:trPr>
          <w:trHeight w:val="323"/>
        </w:trPr>
        <w:tc>
          <w:tcPr>
            <w:tcW w:w="1809" w:type="dxa"/>
            <w:vMerge w:val="restart"/>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 xml:space="preserve">Основное </w:t>
            </w:r>
            <w:r w:rsidRPr="00BE1D36">
              <w:rPr>
                <w:rFonts w:ascii="Times New Roman" w:eastAsia="Times New Roman" w:hAnsi="Times New Roman"/>
                <w:sz w:val="28"/>
                <w:szCs w:val="28"/>
                <w:lang w:eastAsia="ru-RU"/>
              </w:rPr>
              <w:lastRenderedPageBreak/>
              <w:t>мероприятие 1.1.4</w:t>
            </w:r>
          </w:p>
        </w:tc>
        <w:tc>
          <w:tcPr>
            <w:tcW w:w="3205" w:type="dxa"/>
            <w:vMerge w:val="restart"/>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lastRenderedPageBreak/>
              <w:t xml:space="preserve">Организация </w:t>
            </w:r>
            <w:r w:rsidRPr="00BE1D36">
              <w:rPr>
                <w:rFonts w:ascii="Times New Roman" w:eastAsia="Times New Roman" w:hAnsi="Times New Roman"/>
                <w:sz w:val="28"/>
                <w:szCs w:val="28"/>
                <w:lang w:eastAsia="ru-RU"/>
              </w:rPr>
              <w:lastRenderedPageBreak/>
              <w:t>обустройства источников наружного водоснабжения на территориях сельских  поселений</w:t>
            </w:r>
          </w:p>
        </w:tc>
        <w:tc>
          <w:tcPr>
            <w:tcW w:w="3827" w:type="dxa"/>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ind w:right="-30"/>
              <w:jc w:val="center"/>
              <w:rPr>
                <w:rFonts w:ascii="Times New Roman" w:eastAsia="Times New Roman" w:hAnsi="Times New Roman"/>
                <w:snapToGrid w:val="0"/>
                <w:sz w:val="28"/>
                <w:szCs w:val="28"/>
                <w:lang w:eastAsia="ru-RU"/>
              </w:rPr>
            </w:pPr>
            <w:r w:rsidRPr="00BE1D36">
              <w:rPr>
                <w:rFonts w:ascii="Times New Roman" w:eastAsia="Times New Roman" w:hAnsi="Times New Roman"/>
                <w:snapToGrid w:val="0"/>
                <w:sz w:val="28"/>
                <w:szCs w:val="28"/>
                <w:lang w:eastAsia="ru-RU"/>
              </w:rPr>
              <w:lastRenderedPageBreak/>
              <w:t>Всего в том числе:</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1300,0</w:t>
            </w:r>
          </w:p>
        </w:tc>
        <w:tc>
          <w:tcPr>
            <w:tcW w:w="992" w:type="dxa"/>
            <w:tcBorders>
              <w:top w:val="single" w:sz="4" w:space="0" w:color="auto"/>
              <w:left w:val="nil"/>
              <w:bottom w:val="single" w:sz="4" w:space="0" w:color="auto"/>
              <w:right w:val="single" w:sz="4" w:space="0" w:color="auto"/>
            </w:tcBorders>
            <w:noWrap/>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0,0</w:t>
            </w:r>
          </w:p>
        </w:tc>
        <w:tc>
          <w:tcPr>
            <w:tcW w:w="993" w:type="dxa"/>
            <w:tcBorders>
              <w:top w:val="single" w:sz="4" w:space="0" w:color="auto"/>
              <w:left w:val="nil"/>
              <w:bottom w:val="single" w:sz="4" w:space="0" w:color="auto"/>
              <w:right w:val="single" w:sz="4" w:space="0" w:color="auto"/>
            </w:tcBorders>
            <w:noWrap/>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0,0</w:t>
            </w:r>
          </w:p>
        </w:tc>
        <w:tc>
          <w:tcPr>
            <w:tcW w:w="992"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0,0</w:t>
            </w:r>
          </w:p>
        </w:tc>
        <w:tc>
          <w:tcPr>
            <w:tcW w:w="992"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0,0</w:t>
            </w:r>
          </w:p>
        </w:tc>
        <w:tc>
          <w:tcPr>
            <w:tcW w:w="1332"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r>
      <w:tr w:rsidR="00BE1D36" w:rsidRPr="00BE1D36" w:rsidTr="00EB0918">
        <w:trPr>
          <w:trHeight w:val="323"/>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205"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ind w:right="-30"/>
              <w:jc w:val="center"/>
              <w:rPr>
                <w:rFonts w:ascii="Times New Roman" w:eastAsia="Times New Roman" w:hAnsi="Times New Roman"/>
                <w:snapToGrid w:val="0"/>
                <w:sz w:val="28"/>
                <w:szCs w:val="28"/>
                <w:lang w:eastAsia="ru-RU"/>
              </w:rPr>
            </w:pPr>
            <w:r w:rsidRPr="00BE1D36">
              <w:rPr>
                <w:rFonts w:ascii="Times New Roman" w:eastAsia="Times New Roman" w:hAnsi="Times New Roman"/>
                <w:snapToGrid w:val="0"/>
                <w:sz w:val="28"/>
                <w:szCs w:val="28"/>
                <w:lang w:eastAsia="ru-RU"/>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single" w:sz="4" w:space="0" w:color="auto"/>
              <w:left w:val="nil"/>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3" w:type="dxa"/>
            <w:tcBorders>
              <w:top w:val="single" w:sz="4" w:space="0" w:color="auto"/>
              <w:left w:val="nil"/>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1332"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r>
      <w:tr w:rsidR="00BE1D36" w:rsidRPr="00BE1D36" w:rsidTr="00EB0918">
        <w:trPr>
          <w:trHeight w:val="323"/>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205"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ind w:right="-30"/>
              <w:jc w:val="center"/>
              <w:rPr>
                <w:rFonts w:ascii="Times New Roman" w:eastAsia="Times New Roman" w:hAnsi="Times New Roman"/>
                <w:snapToGrid w:val="0"/>
                <w:sz w:val="28"/>
                <w:szCs w:val="28"/>
                <w:lang w:eastAsia="ru-RU"/>
              </w:rPr>
            </w:pPr>
            <w:r w:rsidRPr="00BE1D36">
              <w:rPr>
                <w:rFonts w:ascii="Times New Roman" w:eastAsia="Times New Roman" w:hAnsi="Times New Roman"/>
                <w:snapToGrid w:val="0"/>
                <w:sz w:val="28"/>
                <w:szCs w:val="28"/>
                <w:lang w:eastAsia="ru-RU"/>
              </w:rPr>
              <w:t>республиканский бюджет Республики Коми</w:t>
            </w:r>
          </w:p>
        </w:tc>
        <w:tc>
          <w:tcPr>
            <w:tcW w:w="992" w:type="dxa"/>
            <w:tcBorders>
              <w:top w:val="single" w:sz="4" w:space="0" w:color="auto"/>
              <w:left w:val="single" w:sz="4" w:space="0" w:color="auto"/>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single" w:sz="4" w:space="0" w:color="auto"/>
              <w:left w:val="nil"/>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3" w:type="dxa"/>
            <w:tcBorders>
              <w:top w:val="single" w:sz="4" w:space="0" w:color="auto"/>
              <w:left w:val="nil"/>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1332"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r>
      <w:tr w:rsidR="00BE1D36" w:rsidRPr="00BE1D36" w:rsidTr="00EB0918">
        <w:trPr>
          <w:trHeight w:val="714"/>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205"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napToGrid w:val="0"/>
                <w:sz w:val="28"/>
                <w:szCs w:val="28"/>
                <w:lang w:eastAsia="ru-RU"/>
              </w:rPr>
            </w:pPr>
            <w:r w:rsidRPr="00BE1D36">
              <w:rPr>
                <w:rFonts w:ascii="Times New Roman" w:eastAsia="Times New Roman" w:hAnsi="Times New Roman"/>
                <w:sz w:val="28"/>
                <w:szCs w:val="28"/>
                <w:lang w:eastAsia="ru-RU"/>
              </w:rPr>
              <w:t>бюджет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1300,0</w:t>
            </w:r>
          </w:p>
        </w:tc>
        <w:tc>
          <w:tcPr>
            <w:tcW w:w="992" w:type="dxa"/>
            <w:tcBorders>
              <w:top w:val="single" w:sz="4" w:space="0" w:color="auto"/>
              <w:left w:val="nil"/>
              <w:bottom w:val="single" w:sz="4" w:space="0" w:color="auto"/>
              <w:right w:val="single" w:sz="4" w:space="0" w:color="auto"/>
            </w:tcBorders>
            <w:noWrap/>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0,0</w:t>
            </w:r>
          </w:p>
        </w:tc>
        <w:tc>
          <w:tcPr>
            <w:tcW w:w="993" w:type="dxa"/>
            <w:tcBorders>
              <w:top w:val="single" w:sz="4" w:space="0" w:color="auto"/>
              <w:left w:val="nil"/>
              <w:bottom w:val="single" w:sz="4" w:space="0" w:color="auto"/>
              <w:right w:val="single" w:sz="4" w:space="0" w:color="auto"/>
            </w:tcBorders>
            <w:noWrap/>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0,0</w:t>
            </w:r>
          </w:p>
        </w:tc>
        <w:tc>
          <w:tcPr>
            <w:tcW w:w="992"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0,0</w:t>
            </w:r>
          </w:p>
        </w:tc>
        <w:tc>
          <w:tcPr>
            <w:tcW w:w="992"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0,0</w:t>
            </w:r>
          </w:p>
        </w:tc>
        <w:tc>
          <w:tcPr>
            <w:tcW w:w="1332"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r>
      <w:tr w:rsidR="00BE1D36" w:rsidRPr="00BE1D36" w:rsidTr="00EB0918">
        <w:trPr>
          <w:trHeight w:val="323"/>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205"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napToGrid w:val="0"/>
                <w:sz w:val="28"/>
                <w:szCs w:val="28"/>
                <w:lang w:eastAsia="ru-RU"/>
              </w:rPr>
            </w:pPr>
            <w:r w:rsidRPr="00BE1D36">
              <w:rPr>
                <w:rFonts w:ascii="Times New Roman" w:eastAsia="Times New Roman" w:hAnsi="Times New Roman"/>
                <w:snapToGrid w:val="0"/>
                <w:sz w:val="28"/>
                <w:szCs w:val="28"/>
                <w:lang w:eastAsia="ru-RU"/>
              </w:rPr>
              <w:t>бюджет сельских поселений**</w:t>
            </w:r>
          </w:p>
        </w:tc>
        <w:tc>
          <w:tcPr>
            <w:tcW w:w="992" w:type="dxa"/>
            <w:tcBorders>
              <w:top w:val="single" w:sz="4" w:space="0" w:color="auto"/>
              <w:left w:val="single" w:sz="4" w:space="0" w:color="auto"/>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single" w:sz="4" w:space="0" w:color="auto"/>
              <w:left w:val="nil"/>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3" w:type="dxa"/>
            <w:tcBorders>
              <w:top w:val="single" w:sz="4" w:space="0" w:color="auto"/>
              <w:left w:val="nil"/>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1332"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r>
      <w:tr w:rsidR="00BE1D36" w:rsidRPr="00BE1D36" w:rsidTr="00EB0918">
        <w:trPr>
          <w:trHeight w:val="323"/>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205"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napToGrid w:val="0"/>
                <w:sz w:val="28"/>
                <w:szCs w:val="28"/>
                <w:lang w:eastAsia="ru-RU"/>
              </w:rPr>
            </w:pPr>
            <w:r w:rsidRPr="00BE1D36">
              <w:rPr>
                <w:rFonts w:ascii="Times New Roman" w:eastAsia="Times New Roman" w:hAnsi="Times New Roman"/>
                <w:snapToGrid w:val="0"/>
                <w:sz w:val="28"/>
                <w:szCs w:val="28"/>
                <w:lang w:eastAsia="ru-RU"/>
              </w:rPr>
              <w:t>государственные внебюджетные фонды</w:t>
            </w:r>
          </w:p>
        </w:tc>
        <w:tc>
          <w:tcPr>
            <w:tcW w:w="992" w:type="dxa"/>
            <w:tcBorders>
              <w:top w:val="single" w:sz="4" w:space="0" w:color="auto"/>
              <w:left w:val="single" w:sz="4" w:space="0" w:color="auto"/>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single" w:sz="4" w:space="0" w:color="auto"/>
              <w:left w:val="nil"/>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3" w:type="dxa"/>
            <w:tcBorders>
              <w:top w:val="single" w:sz="4" w:space="0" w:color="auto"/>
              <w:left w:val="nil"/>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1332"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r>
      <w:tr w:rsidR="00BE1D36" w:rsidRPr="00BE1D36" w:rsidTr="00EB0918">
        <w:trPr>
          <w:trHeight w:val="323"/>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205"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napToGrid w:val="0"/>
                <w:sz w:val="28"/>
                <w:szCs w:val="28"/>
                <w:lang w:eastAsia="ru-RU"/>
              </w:rPr>
            </w:pPr>
            <w:r w:rsidRPr="00BE1D36">
              <w:rPr>
                <w:rFonts w:ascii="Times New Roman" w:eastAsia="Times New Roman" w:hAnsi="Times New Roman"/>
                <w:snapToGrid w:val="0"/>
                <w:sz w:val="28"/>
                <w:szCs w:val="28"/>
                <w:lang w:eastAsia="ru-RU"/>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single" w:sz="4" w:space="0" w:color="auto"/>
              <w:left w:val="nil"/>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3" w:type="dxa"/>
            <w:tcBorders>
              <w:top w:val="single" w:sz="4" w:space="0" w:color="auto"/>
              <w:left w:val="nil"/>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1332"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r>
      <w:tr w:rsidR="00BE1D36" w:rsidRPr="00BE1D36" w:rsidTr="00EB0918">
        <w:trPr>
          <w:trHeight w:val="323"/>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205"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napToGrid w:val="0"/>
                <w:sz w:val="28"/>
                <w:szCs w:val="28"/>
                <w:lang w:eastAsia="ru-RU"/>
              </w:rPr>
            </w:pPr>
            <w:r w:rsidRPr="00BE1D36">
              <w:rPr>
                <w:rFonts w:ascii="Times New Roman" w:eastAsia="Times New Roman" w:hAnsi="Times New Roman"/>
                <w:snapToGrid w:val="0"/>
                <w:sz w:val="28"/>
                <w:szCs w:val="28"/>
                <w:lang w:eastAsia="ru-RU"/>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single" w:sz="4" w:space="0" w:color="auto"/>
              <w:left w:val="nil"/>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3" w:type="dxa"/>
            <w:tcBorders>
              <w:top w:val="single" w:sz="4" w:space="0" w:color="auto"/>
              <w:left w:val="nil"/>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1332"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r>
      <w:tr w:rsidR="00BE1D36" w:rsidRPr="00BE1D36" w:rsidTr="00EB0918">
        <w:trPr>
          <w:trHeight w:val="247"/>
        </w:trPr>
        <w:tc>
          <w:tcPr>
            <w:tcW w:w="1809" w:type="dxa"/>
            <w:vMerge w:val="restart"/>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Подпрограмма 2</w:t>
            </w:r>
          </w:p>
        </w:tc>
        <w:tc>
          <w:tcPr>
            <w:tcW w:w="3205" w:type="dxa"/>
            <w:vMerge w:val="restart"/>
            <w:tcBorders>
              <w:top w:val="single" w:sz="4" w:space="0" w:color="auto"/>
              <w:left w:val="single" w:sz="4" w:space="0" w:color="auto"/>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rPr>
              <w:t>Профилактика терроризма и экстремизма  на территории муниципального района «Ижемский»</w:t>
            </w:r>
          </w:p>
        </w:tc>
        <w:tc>
          <w:tcPr>
            <w:tcW w:w="3827" w:type="dxa"/>
            <w:tcBorders>
              <w:top w:val="nil"/>
              <w:left w:val="nil"/>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ind w:right="-30"/>
              <w:jc w:val="center"/>
              <w:rPr>
                <w:rFonts w:ascii="Times New Roman" w:eastAsia="Times New Roman" w:hAnsi="Times New Roman"/>
                <w:snapToGrid w:val="0"/>
                <w:sz w:val="28"/>
                <w:szCs w:val="28"/>
                <w:lang w:eastAsia="ru-RU"/>
              </w:rPr>
            </w:pPr>
            <w:r w:rsidRPr="00BE1D36">
              <w:rPr>
                <w:rFonts w:ascii="Times New Roman" w:eastAsia="Times New Roman" w:hAnsi="Times New Roman"/>
                <w:snapToGrid w:val="0"/>
                <w:sz w:val="28"/>
                <w:szCs w:val="28"/>
                <w:lang w:eastAsia="ru-RU"/>
              </w:rPr>
              <w:t>Всего в том числе:</w:t>
            </w:r>
          </w:p>
        </w:tc>
        <w:tc>
          <w:tcPr>
            <w:tcW w:w="992" w:type="dxa"/>
            <w:tcBorders>
              <w:top w:val="nil"/>
              <w:left w:val="single" w:sz="4" w:space="0" w:color="auto"/>
              <w:bottom w:val="single" w:sz="4" w:space="0" w:color="auto"/>
              <w:right w:val="single" w:sz="4" w:space="0" w:color="auto"/>
            </w:tcBorders>
            <w:noWrap/>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0,0</w:t>
            </w:r>
          </w:p>
        </w:tc>
        <w:tc>
          <w:tcPr>
            <w:tcW w:w="992" w:type="dxa"/>
            <w:tcBorders>
              <w:top w:val="nil"/>
              <w:left w:val="nil"/>
              <w:bottom w:val="single" w:sz="4" w:space="0" w:color="auto"/>
              <w:right w:val="single" w:sz="4" w:space="0" w:color="auto"/>
            </w:tcBorders>
            <w:noWrap/>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0,0</w:t>
            </w:r>
          </w:p>
        </w:tc>
        <w:tc>
          <w:tcPr>
            <w:tcW w:w="993" w:type="dxa"/>
            <w:tcBorders>
              <w:top w:val="nil"/>
              <w:left w:val="nil"/>
              <w:bottom w:val="single" w:sz="4" w:space="0" w:color="auto"/>
              <w:right w:val="single" w:sz="4" w:space="0" w:color="auto"/>
            </w:tcBorders>
            <w:noWrap/>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425,3</w:t>
            </w:r>
          </w:p>
        </w:tc>
        <w:tc>
          <w:tcPr>
            <w:tcW w:w="992"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0,0</w:t>
            </w:r>
          </w:p>
        </w:tc>
        <w:tc>
          <w:tcPr>
            <w:tcW w:w="992"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0,0</w:t>
            </w:r>
          </w:p>
        </w:tc>
        <w:tc>
          <w:tcPr>
            <w:tcW w:w="1332"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p>
        </w:tc>
      </w:tr>
      <w:tr w:rsidR="00BE1D36" w:rsidRPr="00BE1D36" w:rsidTr="00EB0918">
        <w:trPr>
          <w:trHeight w:val="267"/>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205"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827" w:type="dxa"/>
            <w:tcBorders>
              <w:top w:val="nil"/>
              <w:left w:val="nil"/>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ind w:right="-30"/>
              <w:jc w:val="center"/>
              <w:rPr>
                <w:rFonts w:ascii="Times New Roman" w:eastAsia="Times New Roman" w:hAnsi="Times New Roman"/>
                <w:snapToGrid w:val="0"/>
                <w:sz w:val="28"/>
                <w:szCs w:val="28"/>
                <w:lang w:eastAsia="ru-RU"/>
              </w:rPr>
            </w:pPr>
            <w:r w:rsidRPr="00BE1D36">
              <w:rPr>
                <w:rFonts w:ascii="Times New Roman" w:eastAsia="Times New Roman" w:hAnsi="Times New Roman"/>
                <w:snapToGrid w:val="0"/>
                <w:sz w:val="28"/>
                <w:szCs w:val="28"/>
                <w:lang w:eastAsia="ru-RU"/>
              </w:rPr>
              <w:t>федеральный бюджет</w:t>
            </w:r>
          </w:p>
        </w:tc>
        <w:tc>
          <w:tcPr>
            <w:tcW w:w="992" w:type="dxa"/>
            <w:tcBorders>
              <w:top w:val="nil"/>
              <w:left w:val="single" w:sz="4" w:space="0" w:color="auto"/>
              <w:bottom w:val="single" w:sz="4" w:space="0" w:color="auto"/>
              <w:right w:val="single" w:sz="4" w:space="0" w:color="auto"/>
            </w:tcBorders>
            <w:noWrap/>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nil"/>
              <w:left w:val="nil"/>
              <w:bottom w:val="single" w:sz="4" w:space="0" w:color="auto"/>
              <w:right w:val="single" w:sz="4" w:space="0" w:color="auto"/>
            </w:tcBorders>
            <w:noWrap/>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3" w:type="dxa"/>
            <w:tcBorders>
              <w:top w:val="nil"/>
              <w:left w:val="nil"/>
              <w:bottom w:val="single" w:sz="4" w:space="0" w:color="auto"/>
              <w:right w:val="single" w:sz="4" w:space="0" w:color="auto"/>
            </w:tcBorders>
            <w:noWrap/>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1332"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r>
      <w:tr w:rsidR="00BE1D36" w:rsidRPr="00BE1D36" w:rsidTr="00EB0918">
        <w:trPr>
          <w:trHeight w:val="414"/>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205"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827" w:type="dxa"/>
            <w:tcBorders>
              <w:top w:val="nil"/>
              <w:left w:val="nil"/>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ind w:right="-30"/>
              <w:jc w:val="center"/>
              <w:rPr>
                <w:rFonts w:ascii="Times New Roman" w:eastAsia="Times New Roman" w:hAnsi="Times New Roman"/>
                <w:snapToGrid w:val="0"/>
                <w:sz w:val="28"/>
                <w:szCs w:val="28"/>
                <w:lang w:eastAsia="ru-RU"/>
              </w:rPr>
            </w:pPr>
            <w:r w:rsidRPr="00BE1D36">
              <w:rPr>
                <w:rFonts w:ascii="Times New Roman" w:eastAsia="Times New Roman" w:hAnsi="Times New Roman"/>
                <w:snapToGrid w:val="0"/>
                <w:sz w:val="28"/>
                <w:szCs w:val="28"/>
                <w:lang w:eastAsia="ru-RU"/>
              </w:rPr>
              <w:t>республиканский бюджет Республики Коми</w:t>
            </w:r>
          </w:p>
        </w:tc>
        <w:tc>
          <w:tcPr>
            <w:tcW w:w="992" w:type="dxa"/>
            <w:tcBorders>
              <w:top w:val="nil"/>
              <w:left w:val="single" w:sz="4" w:space="0" w:color="auto"/>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nil"/>
              <w:left w:val="nil"/>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3" w:type="dxa"/>
            <w:tcBorders>
              <w:top w:val="nil"/>
              <w:left w:val="nil"/>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1332"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r>
      <w:tr w:rsidR="00BE1D36" w:rsidRPr="00BE1D36" w:rsidTr="00EB0918">
        <w:trPr>
          <w:trHeight w:val="513"/>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205"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827" w:type="dxa"/>
            <w:tcBorders>
              <w:top w:val="nil"/>
              <w:left w:val="nil"/>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napToGrid w:val="0"/>
                <w:sz w:val="28"/>
                <w:szCs w:val="28"/>
                <w:lang w:eastAsia="ru-RU"/>
              </w:rPr>
            </w:pPr>
            <w:r w:rsidRPr="00BE1D36">
              <w:rPr>
                <w:rFonts w:ascii="Times New Roman" w:eastAsia="Times New Roman" w:hAnsi="Times New Roman"/>
                <w:sz w:val="28"/>
                <w:szCs w:val="28"/>
                <w:lang w:eastAsia="ru-RU"/>
              </w:rPr>
              <w:t>бюджет муниципального района «Ижемский»*</w:t>
            </w:r>
          </w:p>
        </w:tc>
        <w:tc>
          <w:tcPr>
            <w:tcW w:w="992" w:type="dxa"/>
            <w:tcBorders>
              <w:top w:val="nil"/>
              <w:left w:val="single" w:sz="4" w:space="0" w:color="auto"/>
              <w:bottom w:val="single" w:sz="4" w:space="0" w:color="auto"/>
              <w:right w:val="single" w:sz="4" w:space="0" w:color="auto"/>
            </w:tcBorders>
            <w:noWrap/>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0,0</w:t>
            </w:r>
          </w:p>
        </w:tc>
        <w:tc>
          <w:tcPr>
            <w:tcW w:w="992" w:type="dxa"/>
            <w:tcBorders>
              <w:top w:val="nil"/>
              <w:left w:val="nil"/>
              <w:bottom w:val="single" w:sz="4" w:space="0" w:color="auto"/>
              <w:right w:val="single" w:sz="4" w:space="0" w:color="auto"/>
            </w:tcBorders>
            <w:noWrap/>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0,0</w:t>
            </w:r>
          </w:p>
        </w:tc>
        <w:tc>
          <w:tcPr>
            <w:tcW w:w="993" w:type="dxa"/>
            <w:tcBorders>
              <w:top w:val="nil"/>
              <w:left w:val="nil"/>
              <w:bottom w:val="single" w:sz="4" w:space="0" w:color="auto"/>
              <w:right w:val="single" w:sz="4" w:space="0" w:color="auto"/>
            </w:tcBorders>
            <w:noWrap/>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425,3</w:t>
            </w:r>
          </w:p>
        </w:tc>
        <w:tc>
          <w:tcPr>
            <w:tcW w:w="992"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0,0</w:t>
            </w:r>
          </w:p>
        </w:tc>
        <w:tc>
          <w:tcPr>
            <w:tcW w:w="992"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0,0</w:t>
            </w:r>
          </w:p>
        </w:tc>
        <w:tc>
          <w:tcPr>
            <w:tcW w:w="1332"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r>
      <w:tr w:rsidR="00BE1D36" w:rsidRPr="00BE1D36" w:rsidTr="00EB0918">
        <w:trPr>
          <w:trHeight w:val="416"/>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205"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827" w:type="dxa"/>
            <w:tcBorders>
              <w:top w:val="nil"/>
              <w:left w:val="nil"/>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napToGrid w:val="0"/>
                <w:sz w:val="28"/>
                <w:szCs w:val="28"/>
                <w:lang w:eastAsia="ru-RU"/>
              </w:rPr>
            </w:pPr>
            <w:r w:rsidRPr="00BE1D36">
              <w:rPr>
                <w:rFonts w:ascii="Times New Roman" w:eastAsia="Times New Roman" w:hAnsi="Times New Roman"/>
                <w:snapToGrid w:val="0"/>
                <w:sz w:val="28"/>
                <w:szCs w:val="28"/>
                <w:lang w:eastAsia="ru-RU"/>
              </w:rPr>
              <w:t>бюджет сельских поселений**</w:t>
            </w:r>
          </w:p>
        </w:tc>
        <w:tc>
          <w:tcPr>
            <w:tcW w:w="992" w:type="dxa"/>
            <w:tcBorders>
              <w:top w:val="nil"/>
              <w:left w:val="single" w:sz="4" w:space="0" w:color="auto"/>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nil"/>
              <w:left w:val="nil"/>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3" w:type="dxa"/>
            <w:tcBorders>
              <w:top w:val="nil"/>
              <w:left w:val="nil"/>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1332"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r>
      <w:tr w:rsidR="00BE1D36" w:rsidRPr="00BE1D36" w:rsidTr="00EB0918">
        <w:trPr>
          <w:trHeight w:val="275"/>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205"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827" w:type="dxa"/>
            <w:tcBorders>
              <w:top w:val="nil"/>
              <w:left w:val="nil"/>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napToGrid w:val="0"/>
                <w:sz w:val="28"/>
                <w:szCs w:val="28"/>
                <w:lang w:eastAsia="ru-RU"/>
              </w:rPr>
            </w:pPr>
            <w:r w:rsidRPr="00BE1D36">
              <w:rPr>
                <w:rFonts w:ascii="Times New Roman" w:eastAsia="Times New Roman" w:hAnsi="Times New Roman"/>
                <w:snapToGrid w:val="0"/>
                <w:sz w:val="28"/>
                <w:szCs w:val="28"/>
                <w:lang w:eastAsia="ru-RU"/>
              </w:rPr>
              <w:t>государственные внебюджетные фонды</w:t>
            </w:r>
          </w:p>
        </w:tc>
        <w:tc>
          <w:tcPr>
            <w:tcW w:w="992" w:type="dxa"/>
            <w:tcBorders>
              <w:top w:val="nil"/>
              <w:left w:val="single" w:sz="4" w:space="0" w:color="auto"/>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nil"/>
              <w:left w:val="nil"/>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3" w:type="dxa"/>
            <w:tcBorders>
              <w:top w:val="nil"/>
              <w:left w:val="nil"/>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1332"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r>
      <w:tr w:rsidR="00BE1D36" w:rsidRPr="00BE1D36" w:rsidTr="00EB0918">
        <w:trPr>
          <w:trHeight w:val="416"/>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205"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827" w:type="dxa"/>
            <w:tcBorders>
              <w:top w:val="nil"/>
              <w:left w:val="nil"/>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napToGrid w:val="0"/>
                <w:sz w:val="28"/>
                <w:szCs w:val="28"/>
                <w:lang w:eastAsia="ru-RU"/>
              </w:rPr>
            </w:pPr>
            <w:r w:rsidRPr="00BE1D36">
              <w:rPr>
                <w:rFonts w:ascii="Times New Roman" w:eastAsia="Times New Roman" w:hAnsi="Times New Roman"/>
                <w:snapToGrid w:val="0"/>
                <w:sz w:val="28"/>
                <w:szCs w:val="28"/>
                <w:lang w:eastAsia="ru-RU"/>
              </w:rPr>
              <w:t>юридические лица***</w:t>
            </w:r>
          </w:p>
        </w:tc>
        <w:tc>
          <w:tcPr>
            <w:tcW w:w="992" w:type="dxa"/>
            <w:tcBorders>
              <w:top w:val="nil"/>
              <w:left w:val="single" w:sz="4" w:space="0" w:color="auto"/>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nil"/>
              <w:left w:val="nil"/>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3" w:type="dxa"/>
            <w:tcBorders>
              <w:top w:val="nil"/>
              <w:left w:val="nil"/>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1332"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r>
      <w:tr w:rsidR="00BE1D36" w:rsidRPr="00BE1D36" w:rsidTr="00EB0918">
        <w:trPr>
          <w:trHeight w:val="416"/>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205"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827" w:type="dxa"/>
            <w:tcBorders>
              <w:top w:val="nil"/>
              <w:left w:val="nil"/>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napToGrid w:val="0"/>
                <w:sz w:val="28"/>
                <w:szCs w:val="28"/>
                <w:lang w:eastAsia="ru-RU"/>
              </w:rPr>
            </w:pPr>
            <w:r w:rsidRPr="00BE1D36">
              <w:rPr>
                <w:rFonts w:ascii="Times New Roman" w:eastAsia="Times New Roman" w:hAnsi="Times New Roman"/>
                <w:snapToGrid w:val="0"/>
                <w:sz w:val="28"/>
                <w:szCs w:val="28"/>
                <w:lang w:eastAsia="ru-RU"/>
              </w:rPr>
              <w:t>средства от приносящей доход деятельности</w:t>
            </w:r>
          </w:p>
        </w:tc>
        <w:tc>
          <w:tcPr>
            <w:tcW w:w="992" w:type="dxa"/>
            <w:tcBorders>
              <w:top w:val="nil"/>
              <w:left w:val="single" w:sz="4" w:space="0" w:color="auto"/>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nil"/>
              <w:left w:val="nil"/>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3" w:type="dxa"/>
            <w:tcBorders>
              <w:top w:val="nil"/>
              <w:left w:val="nil"/>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1332" w:type="dxa"/>
            <w:tcBorders>
              <w:top w:val="nil"/>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r>
      <w:tr w:rsidR="00BE1D36" w:rsidRPr="00BE1D36" w:rsidTr="00EB0918">
        <w:trPr>
          <w:trHeight w:val="323"/>
        </w:trPr>
        <w:tc>
          <w:tcPr>
            <w:tcW w:w="1809" w:type="dxa"/>
            <w:vMerge w:val="restart"/>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Основное мероприятие 2.1.1</w:t>
            </w:r>
          </w:p>
        </w:tc>
        <w:tc>
          <w:tcPr>
            <w:tcW w:w="3205" w:type="dxa"/>
            <w:vMerge w:val="restart"/>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Приобретение и установка инженерно-технических средств охраны объектов</w:t>
            </w:r>
          </w:p>
        </w:tc>
        <w:tc>
          <w:tcPr>
            <w:tcW w:w="3827" w:type="dxa"/>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ind w:right="-30"/>
              <w:jc w:val="center"/>
              <w:rPr>
                <w:rFonts w:ascii="Times New Roman" w:eastAsia="Times New Roman" w:hAnsi="Times New Roman"/>
                <w:snapToGrid w:val="0"/>
                <w:sz w:val="28"/>
                <w:szCs w:val="28"/>
                <w:lang w:eastAsia="ru-RU"/>
              </w:rPr>
            </w:pPr>
            <w:r w:rsidRPr="00BE1D36">
              <w:rPr>
                <w:rFonts w:ascii="Times New Roman" w:eastAsia="Times New Roman" w:hAnsi="Times New Roman"/>
                <w:snapToGrid w:val="0"/>
                <w:sz w:val="28"/>
                <w:szCs w:val="28"/>
                <w:lang w:eastAsia="ru-RU"/>
              </w:rPr>
              <w:t>Всего в том числе:</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0,0</w:t>
            </w:r>
          </w:p>
        </w:tc>
        <w:tc>
          <w:tcPr>
            <w:tcW w:w="992" w:type="dxa"/>
            <w:tcBorders>
              <w:top w:val="single" w:sz="4" w:space="0" w:color="auto"/>
              <w:left w:val="nil"/>
              <w:bottom w:val="single" w:sz="4" w:space="0" w:color="auto"/>
              <w:right w:val="single" w:sz="4" w:space="0" w:color="auto"/>
            </w:tcBorders>
            <w:noWrap/>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0,0</w:t>
            </w:r>
          </w:p>
        </w:tc>
        <w:tc>
          <w:tcPr>
            <w:tcW w:w="993" w:type="dxa"/>
            <w:tcBorders>
              <w:top w:val="single" w:sz="4" w:space="0" w:color="auto"/>
              <w:left w:val="nil"/>
              <w:bottom w:val="single" w:sz="4" w:space="0" w:color="auto"/>
              <w:right w:val="single" w:sz="4" w:space="0" w:color="auto"/>
            </w:tcBorders>
            <w:noWrap/>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425,3</w:t>
            </w:r>
          </w:p>
        </w:tc>
        <w:tc>
          <w:tcPr>
            <w:tcW w:w="992"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0,0</w:t>
            </w:r>
          </w:p>
        </w:tc>
        <w:tc>
          <w:tcPr>
            <w:tcW w:w="992"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0,0</w:t>
            </w:r>
          </w:p>
        </w:tc>
        <w:tc>
          <w:tcPr>
            <w:tcW w:w="1332"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r>
      <w:tr w:rsidR="00BE1D36" w:rsidRPr="00BE1D36" w:rsidTr="00EB0918">
        <w:trPr>
          <w:trHeight w:val="323"/>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205"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ind w:right="-30"/>
              <w:jc w:val="center"/>
              <w:rPr>
                <w:rFonts w:ascii="Times New Roman" w:eastAsia="Times New Roman" w:hAnsi="Times New Roman"/>
                <w:snapToGrid w:val="0"/>
                <w:sz w:val="28"/>
                <w:szCs w:val="28"/>
                <w:lang w:eastAsia="ru-RU"/>
              </w:rPr>
            </w:pPr>
            <w:r w:rsidRPr="00BE1D36">
              <w:rPr>
                <w:rFonts w:ascii="Times New Roman" w:eastAsia="Times New Roman" w:hAnsi="Times New Roman"/>
                <w:snapToGrid w:val="0"/>
                <w:sz w:val="28"/>
                <w:szCs w:val="28"/>
                <w:lang w:eastAsia="ru-RU"/>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single" w:sz="4" w:space="0" w:color="auto"/>
              <w:left w:val="nil"/>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3" w:type="dxa"/>
            <w:tcBorders>
              <w:top w:val="single" w:sz="4" w:space="0" w:color="auto"/>
              <w:left w:val="nil"/>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1332"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r>
      <w:tr w:rsidR="00BE1D36" w:rsidRPr="00BE1D36" w:rsidTr="00EB0918">
        <w:trPr>
          <w:trHeight w:val="323"/>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205"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ind w:right="-30"/>
              <w:jc w:val="center"/>
              <w:rPr>
                <w:rFonts w:ascii="Times New Roman" w:eastAsia="Times New Roman" w:hAnsi="Times New Roman"/>
                <w:snapToGrid w:val="0"/>
                <w:sz w:val="28"/>
                <w:szCs w:val="28"/>
                <w:lang w:eastAsia="ru-RU"/>
              </w:rPr>
            </w:pPr>
            <w:r w:rsidRPr="00BE1D36">
              <w:rPr>
                <w:rFonts w:ascii="Times New Roman" w:eastAsia="Times New Roman" w:hAnsi="Times New Roman"/>
                <w:snapToGrid w:val="0"/>
                <w:sz w:val="28"/>
                <w:szCs w:val="28"/>
                <w:lang w:eastAsia="ru-RU"/>
              </w:rPr>
              <w:t>республиканский бюджет Республики Коми</w:t>
            </w:r>
          </w:p>
        </w:tc>
        <w:tc>
          <w:tcPr>
            <w:tcW w:w="992" w:type="dxa"/>
            <w:tcBorders>
              <w:top w:val="single" w:sz="4" w:space="0" w:color="auto"/>
              <w:left w:val="single" w:sz="4" w:space="0" w:color="auto"/>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single" w:sz="4" w:space="0" w:color="auto"/>
              <w:left w:val="nil"/>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3" w:type="dxa"/>
            <w:tcBorders>
              <w:top w:val="single" w:sz="4" w:space="0" w:color="auto"/>
              <w:left w:val="nil"/>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1332"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r>
      <w:tr w:rsidR="00BE1D36" w:rsidRPr="00BE1D36" w:rsidTr="00EB0918">
        <w:trPr>
          <w:trHeight w:val="714"/>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205"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napToGrid w:val="0"/>
                <w:sz w:val="28"/>
                <w:szCs w:val="28"/>
                <w:lang w:eastAsia="ru-RU"/>
              </w:rPr>
            </w:pPr>
            <w:r w:rsidRPr="00BE1D36">
              <w:rPr>
                <w:rFonts w:ascii="Times New Roman" w:eastAsia="Times New Roman" w:hAnsi="Times New Roman"/>
                <w:sz w:val="28"/>
                <w:szCs w:val="28"/>
                <w:lang w:eastAsia="ru-RU"/>
              </w:rPr>
              <w:t>бюджет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0,0</w:t>
            </w:r>
          </w:p>
        </w:tc>
        <w:tc>
          <w:tcPr>
            <w:tcW w:w="992" w:type="dxa"/>
            <w:tcBorders>
              <w:top w:val="single" w:sz="4" w:space="0" w:color="auto"/>
              <w:left w:val="nil"/>
              <w:bottom w:val="single" w:sz="4" w:space="0" w:color="auto"/>
              <w:right w:val="single" w:sz="4" w:space="0" w:color="auto"/>
            </w:tcBorders>
            <w:noWrap/>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0,0</w:t>
            </w:r>
          </w:p>
        </w:tc>
        <w:tc>
          <w:tcPr>
            <w:tcW w:w="993" w:type="dxa"/>
            <w:tcBorders>
              <w:top w:val="single" w:sz="4" w:space="0" w:color="auto"/>
              <w:left w:val="nil"/>
              <w:bottom w:val="single" w:sz="4" w:space="0" w:color="auto"/>
              <w:right w:val="single" w:sz="4" w:space="0" w:color="auto"/>
            </w:tcBorders>
            <w:noWrap/>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425,3</w:t>
            </w:r>
          </w:p>
        </w:tc>
        <w:tc>
          <w:tcPr>
            <w:tcW w:w="992"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0,0</w:t>
            </w:r>
          </w:p>
        </w:tc>
        <w:tc>
          <w:tcPr>
            <w:tcW w:w="992"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E1D36">
              <w:rPr>
                <w:rFonts w:ascii="Times New Roman" w:eastAsia="Times New Roman" w:hAnsi="Times New Roman"/>
                <w:sz w:val="28"/>
                <w:szCs w:val="28"/>
                <w:lang w:eastAsia="ru-RU"/>
              </w:rPr>
              <w:t>0,0</w:t>
            </w:r>
          </w:p>
        </w:tc>
        <w:tc>
          <w:tcPr>
            <w:tcW w:w="1332"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r>
      <w:tr w:rsidR="00BE1D36" w:rsidRPr="00BE1D36" w:rsidTr="00EB0918">
        <w:trPr>
          <w:trHeight w:val="323"/>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205"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napToGrid w:val="0"/>
                <w:sz w:val="28"/>
                <w:szCs w:val="28"/>
                <w:lang w:eastAsia="ru-RU"/>
              </w:rPr>
            </w:pPr>
            <w:r w:rsidRPr="00BE1D36">
              <w:rPr>
                <w:rFonts w:ascii="Times New Roman" w:eastAsia="Times New Roman" w:hAnsi="Times New Roman"/>
                <w:snapToGrid w:val="0"/>
                <w:sz w:val="28"/>
                <w:szCs w:val="28"/>
                <w:lang w:eastAsia="ru-RU"/>
              </w:rPr>
              <w:t>бюджет сельских поселений**</w:t>
            </w:r>
          </w:p>
        </w:tc>
        <w:tc>
          <w:tcPr>
            <w:tcW w:w="992" w:type="dxa"/>
            <w:tcBorders>
              <w:top w:val="single" w:sz="4" w:space="0" w:color="auto"/>
              <w:left w:val="single" w:sz="4" w:space="0" w:color="auto"/>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single" w:sz="4" w:space="0" w:color="auto"/>
              <w:left w:val="nil"/>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3" w:type="dxa"/>
            <w:tcBorders>
              <w:top w:val="single" w:sz="4" w:space="0" w:color="auto"/>
              <w:left w:val="nil"/>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1332"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r>
      <w:tr w:rsidR="00BE1D36" w:rsidRPr="00BE1D36" w:rsidTr="00EB0918">
        <w:trPr>
          <w:trHeight w:val="323"/>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205"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napToGrid w:val="0"/>
                <w:sz w:val="28"/>
                <w:szCs w:val="28"/>
                <w:lang w:eastAsia="ru-RU"/>
              </w:rPr>
            </w:pPr>
            <w:r w:rsidRPr="00BE1D36">
              <w:rPr>
                <w:rFonts w:ascii="Times New Roman" w:eastAsia="Times New Roman" w:hAnsi="Times New Roman"/>
                <w:snapToGrid w:val="0"/>
                <w:sz w:val="28"/>
                <w:szCs w:val="28"/>
                <w:lang w:eastAsia="ru-RU"/>
              </w:rPr>
              <w:t>государственные внебюджетные фонды</w:t>
            </w:r>
          </w:p>
        </w:tc>
        <w:tc>
          <w:tcPr>
            <w:tcW w:w="992" w:type="dxa"/>
            <w:tcBorders>
              <w:top w:val="single" w:sz="4" w:space="0" w:color="auto"/>
              <w:left w:val="single" w:sz="4" w:space="0" w:color="auto"/>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single" w:sz="4" w:space="0" w:color="auto"/>
              <w:left w:val="nil"/>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3" w:type="dxa"/>
            <w:tcBorders>
              <w:top w:val="single" w:sz="4" w:space="0" w:color="auto"/>
              <w:left w:val="nil"/>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1332"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r>
      <w:tr w:rsidR="00BE1D36" w:rsidRPr="00BE1D36" w:rsidTr="00EB0918">
        <w:trPr>
          <w:trHeight w:val="323"/>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205"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napToGrid w:val="0"/>
                <w:sz w:val="28"/>
                <w:szCs w:val="28"/>
                <w:lang w:eastAsia="ru-RU"/>
              </w:rPr>
            </w:pPr>
            <w:r w:rsidRPr="00BE1D36">
              <w:rPr>
                <w:rFonts w:ascii="Times New Roman" w:eastAsia="Times New Roman" w:hAnsi="Times New Roman"/>
                <w:snapToGrid w:val="0"/>
                <w:sz w:val="28"/>
                <w:szCs w:val="28"/>
                <w:lang w:eastAsia="ru-RU"/>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single" w:sz="4" w:space="0" w:color="auto"/>
              <w:left w:val="nil"/>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3" w:type="dxa"/>
            <w:tcBorders>
              <w:top w:val="single" w:sz="4" w:space="0" w:color="auto"/>
              <w:left w:val="nil"/>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1332"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r>
      <w:tr w:rsidR="00BE1D36" w:rsidRPr="00BE1D36" w:rsidTr="00EB0918">
        <w:trPr>
          <w:trHeight w:val="323"/>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205" w:type="dxa"/>
            <w:vMerge/>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napToGrid w:val="0"/>
                <w:sz w:val="28"/>
                <w:szCs w:val="28"/>
                <w:lang w:eastAsia="ru-RU"/>
              </w:rPr>
            </w:pPr>
            <w:r w:rsidRPr="00BE1D36">
              <w:rPr>
                <w:rFonts w:ascii="Times New Roman" w:eastAsia="Times New Roman" w:hAnsi="Times New Roman"/>
                <w:snapToGrid w:val="0"/>
                <w:sz w:val="28"/>
                <w:szCs w:val="28"/>
                <w:lang w:eastAsia="ru-RU"/>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single" w:sz="4" w:space="0" w:color="auto"/>
              <w:left w:val="nil"/>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3" w:type="dxa"/>
            <w:tcBorders>
              <w:top w:val="single" w:sz="4" w:space="0" w:color="auto"/>
              <w:left w:val="nil"/>
              <w:bottom w:val="single" w:sz="4" w:space="0" w:color="auto"/>
              <w:right w:val="single" w:sz="4" w:space="0" w:color="auto"/>
            </w:tcBorders>
            <w:noWrap/>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992"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1332" w:type="dxa"/>
            <w:tcBorders>
              <w:top w:val="single" w:sz="4" w:space="0" w:color="auto"/>
              <w:left w:val="nil"/>
              <w:bottom w:val="single" w:sz="4" w:space="0" w:color="auto"/>
              <w:right w:val="single" w:sz="4" w:space="0" w:color="auto"/>
            </w:tcBorders>
            <w:vAlign w:val="center"/>
          </w:tcPr>
          <w:p w:rsidR="00BE1D36" w:rsidRPr="00BE1D36" w:rsidRDefault="00BE1D36" w:rsidP="00EB091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r>
    </w:tbl>
    <w:p w:rsidR="00BE1D36" w:rsidRPr="00BE1D36" w:rsidRDefault="00BE1D36" w:rsidP="00BE1D36">
      <w:pPr>
        <w:widowControl w:val="0"/>
        <w:shd w:val="clear" w:color="auto" w:fill="FFFFFF"/>
        <w:autoSpaceDE w:val="0"/>
        <w:autoSpaceDN w:val="0"/>
        <w:adjustRightInd w:val="0"/>
        <w:spacing w:after="0" w:line="240" w:lineRule="auto"/>
        <w:ind w:right="23"/>
        <w:contextualSpacing/>
        <w:jc w:val="both"/>
        <w:rPr>
          <w:rFonts w:ascii="Times New Roman" w:eastAsia="Times New Roman" w:hAnsi="Times New Roman"/>
          <w:spacing w:val="-12"/>
          <w:sz w:val="28"/>
          <w:szCs w:val="28"/>
          <w:lang w:eastAsia="ru-RU"/>
        </w:rPr>
      </w:pPr>
    </w:p>
    <w:p w:rsidR="00BE1D36" w:rsidRPr="00BE1D36" w:rsidRDefault="00BE1D36" w:rsidP="00BE1D36">
      <w:pPr>
        <w:widowControl w:val="0"/>
        <w:shd w:val="clear" w:color="auto" w:fill="FFFFFF"/>
        <w:autoSpaceDE w:val="0"/>
        <w:autoSpaceDN w:val="0"/>
        <w:adjustRightInd w:val="0"/>
        <w:spacing w:after="0" w:line="240" w:lineRule="auto"/>
        <w:ind w:right="23"/>
        <w:contextualSpacing/>
        <w:jc w:val="right"/>
        <w:rPr>
          <w:rFonts w:ascii="Times New Roman" w:eastAsia="Times New Roman" w:hAnsi="Times New Roman"/>
          <w:spacing w:val="-12"/>
          <w:sz w:val="28"/>
          <w:szCs w:val="28"/>
          <w:lang w:eastAsia="ru-RU"/>
        </w:rPr>
      </w:pPr>
      <w:r w:rsidRPr="00BE1D36">
        <w:rPr>
          <w:rFonts w:ascii="Times New Roman" w:eastAsia="Times New Roman" w:hAnsi="Times New Roman"/>
          <w:spacing w:val="-12"/>
          <w:sz w:val="28"/>
          <w:szCs w:val="28"/>
          <w:lang w:eastAsia="ru-RU"/>
        </w:rPr>
        <w:t>».</w:t>
      </w:r>
    </w:p>
    <w:p w:rsidR="007532C8" w:rsidRDefault="007532C8" w:rsidP="00F726A1">
      <w:pPr>
        <w:spacing w:after="0"/>
        <w:jc w:val="center"/>
        <w:rPr>
          <w:rFonts w:ascii="Times New Roman" w:hAnsi="Times New Roman"/>
          <w:i/>
          <w:sz w:val="28"/>
          <w:szCs w:val="28"/>
        </w:rPr>
      </w:pPr>
    </w:p>
    <w:p w:rsidR="007532C8" w:rsidRDefault="007532C8" w:rsidP="00F726A1">
      <w:pPr>
        <w:spacing w:after="0"/>
        <w:jc w:val="center"/>
        <w:rPr>
          <w:rFonts w:ascii="Times New Roman" w:hAnsi="Times New Roman"/>
          <w:i/>
          <w:sz w:val="28"/>
          <w:szCs w:val="28"/>
        </w:rPr>
      </w:pPr>
    </w:p>
    <w:p w:rsidR="007532C8" w:rsidRDefault="007532C8" w:rsidP="00F726A1">
      <w:pPr>
        <w:spacing w:after="0"/>
        <w:jc w:val="center"/>
        <w:rPr>
          <w:rFonts w:ascii="Times New Roman" w:hAnsi="Times New Roman"/>
          <w:i/>
          <w:sz w:val="28"/>
          <w:szCs w:val="28"/>
        </w:rPr>
      </w:pPr>
    </w:p>
    <w:p w:rsidR="007532C8" w:rsidRDefault="007532C8" w:rsidP="00F726A1">
      <w:pPr>
        <w:spacing w:after="0"/>
        <w:jc w:val="center"/>
        <w:rPr>
          <w:rFonts w:ascii="Times New Roman" w:hAnsi="Times New Roman"/>
          <w:i/>
          <w:sz w:val="28"/>
          <w:szCs w:val="28"/>
        </w:rPr>
      </w:pPr>
    </w:p>
    <w:p w:rsidR="007532C8" w:rsidRDefault="007532C8" w:rsidP="00F726A1">
      <w:pPr>
        <w:spacing w:after="0"/>
        <w:jc w:val="center"/>
        <w:rPr>
          <w:rFonts w:ascii="Times New Roman" w:hAnsi="Times New Roman"/>
          <w:i/>
          <w:sz w:val="28"/>
          <w:szCs w:val="28"/>
        </w:rPr>
      </w:pPr>
    </w:p>
    <w:p w:rsidR="007532C8" w:rsidRDefault="007532C8" w:rsidP="00F726A1">
      <w:pPr>
        <w:spacing w:after="0"/>
        <w:jc w:val="center"/>
        <w:rPr>
          <w:rFonts w:ascii="Times New Roman" w:hAnsi="Times New Roman"/>
          <w:i/>
          <w:sz w:val="28"/>
          <w:szCs w:val="28"/>
        </w:rPr>
      </w:pPr>
    </w:p>
    <w:p w:rsidR="007532C8" w:rsidRDefault="007532C8" w:rsidP="00F726A1">
      <w:pPr>
        <w:spacing w:after="0"/>
        <w:jc w:val="center"/>
        <w:rPr>
          <w:rFonts w:ascii="Times New Roman" w:hAnsi="Times New Roman"/>
          <w:i/>
          <w:sz w:val="28"/>
          <w:szCs w:val="28"/>
        </w:rPr>
      </w:pPr>
    </w:p>
    <w:p w:rsidR="007532C8" w:rsidRDefault="007532C8" w:rsidP="00F726A1">
      <w:pPr>
        <w:spacing w:after="0"/>
        <w:jc w:val="center"/>
        <w:rPr>
          <w:rFonts w:ascii="Times New Roman" w:hAnsi="Times New Roman"/>
          <w:i/>
          <w:sz w:val="28"/>
          <w:szCs w:val="28"/>
        </w:rPr>
      </w:pPr>
    </w:p>
    <w:p w:rsidR="007532C8" w:rsidRDefault="007532C8" w:rsidP="00F726A1">
      <w:pPr>
        <w:spacing w:after="0"/>
        <w:jc w:val="center"/>
        <w:rPr>
          <w:rFonts w:ascii="Times New Roman" w:hAnsi="Times New Roman"/>
          <w:i/>
          <w:sz w:val="28"/>
          <w:szCs w:val="28"/>
        </w:rPr>
      </w:pPr>
    </w:p>
    <w:p w:rsidR="007532C8" w:rsidRDefault="007532C8" w:rsidP="00F726A1">
      <w:pPr>
        <w:spacing w:after="0"/>
        <w:jc w:val="center"/>
        <w:rPr>
          <w:rFonts w:ascii="Times New Roman" w:hAnsi="Times New Roman"/>
          <w:i/>
          <w:sz w:val="28"/>
          <w:szCs w:val="28"/>
        </w:rPr>
      </w:pPr>
    </w:p>
    <w:p w:rsidR="007532C8" w:rsidRDefault="007532C8" w:rsidP="00F726A1">
      <w:pPr>
        <w:spacing w:after="0"/>
        <w:jc w:val="center"/>
        <w:rPr>
          <w:rFonts w:ascii="Times New Roman" w:hAnsi="Times New Roman"/>
          <w:i/>
          <w:sz w:val="28"/>
          <w:szCs w:val="28"/>
        </w:rPr>
      </w:pPr>
    </w:p>
    <w:p w:rsidR="007532C8" w:rsidRDefault="007532C8" w:rsidP="00F726A1">
      <w:pPr>
        <w:spacing w:after="0"/>
        <w:jc w:val="center"/>
        <w:rPr>
          <w:rFonts w:ascii="Times New Roman" w:hAnsi="Times New Roman"/>
          <w:i/>
          <w:sz w:val="28"/>
          <w:szCs w:val="28"/>
        </w:rPr>
      </w:pPr>
    </w:p>
    <w:p w:rsidR="007532C8" w:rsidRDefault="007532C8" w:rsidP="00F726A1">
      <w:pPr>
        <w:spacing w:after="0"/>
        <w:jc w:val="center"/>
        <w:rPr>
          <w:rFonts w:ascii="Times New Roman" w:hAnsi="Times New Roman"/>
          <w:i/>
          <w:sz w:val="28"/>
          <w:szCs w:val="28"/>
        </w:rPr>
      </w:pPr>
    </w:p>
    <w:p w:rsidR="007532C8" w:rsidRDefault="007532C8" w:rsidP="00F726A1">
      <w:pPr>
        <w:spacing w:after="0"/>
        <w:jc w:val="center"/>
        <w:rPr>
          <w:rFonts w:ascii="Times New Roman" w:hAnsi="Times New Roman"/>
          <w:i/>
          <w:sz w:val="28"/>
          <w:szCs w:val="28"/>
        </w:rPr>
      </w:pPr>
    </w:p>
    <w:p w:rsidR="007532C8" w:rsidRDefault="007532C8" w:rsidP="00F726A1">
      <w:pPr>
        <w:spacing w:after="0"/>
        <w:jc w:val="center"/>
        <w:rPr>
          <w:rFonts w:ascii="Times New Roman" w:hAnsi="Times New Roman"/>
          <w:i/>
          <w:sz w:val="28"/>
          <w:szCs w:val="28"/>
        </w:rPr>
      </w:pPr>
    </w:p>
    <w:p w:rsidR="004740AD" w:rsidRDefault="004740AD" w:rsidP="00F726A1">
      <w:pPr>
        <w:spacing w:after="0"/>
        <w:jc w:val="center"/>
        <w:rPr>
          <w:rFonts w:ascii="Times New Roman" w:hAnsi="Times New Roman"/>
          <w:i/>
          <w:sz w:val="28"/>
          <w:szCs w:val="28"/>
        </w:rPr>
        <w:sectPr w:rsidR="004740AD" w:rsidSect="00BE1D36">
          <w:pgSz w:w="16834" w:h="11909" w:orient="landscape"/>
          <w:pgMar w:top="709" w:right="851" w:bottom="1418" w:left="567" w:header="170" w:footer="170" w:gutter="0"/>
          <w:cols w:space="708"/>
          <w:docGrid w:linePitch="360"/>
        </w:sectPr>
      </w:pPr>
    </w:p>
    <w:tbl>
      <w:tblPr>
        <w:tblpPr w:leftFromText="180" w:rightFromText="180" w:vertAnchor="text" w:horzAnchor="margin" w:tblpY="2"/>
        <w:tblW w:w="9568" w:type="dxa"/>
        <w:tblLook w:val="01E0"/>
      </w:tblPr>
      <w:tblGrid>
        <w:gridCol w:w="3510"/>
        <w:gridCol w:w="2492"/>
        <w:gridCol w:w="3566"/>
      </w:tblGrid>
      <w:tr w:rsidR="004740AD" w:rsidRPr="004740AD" w:rsidTr="004740AD">
        <w:tc>
          <w:tcPr>
            <w:tcW w:w="3510" w:type="dxa"/>
          </w:tcPr>
          <w:p w:rsidR="004740AD" w:rsidRPr="004740AD" w:rsidRDefault="004740AD" w:rsidP="004740AD">
            <w:pPr>
              <w:spacing w:after="0" w:line="240" w:lineRule="auto"/>
              <w:jc w:val="center"/>
              <w:rPr>
                <w:rFonts w:ascii="Times New Roman" w:eastAsia="Times New Roman" w:hAnsi="Times New Roman"/>
                <w:b/>
                <w:bCs/>
                <w:szCs w:val="24"/>
                <w:lang w:eastAsia="ru-RU"/>
              </w:rPr>
            </w:pPr>
            <w:r w:rsidRPr="004740AD">
              <w:rPr>
                <w:rFonts w:ascii="Times New Roman" w:eastAsia="Times New Roman" w:hAnsi="Times New Roman"/>
                <w:b/>
                <w:bCs/>
                <w:szCs w:val="24"/>
                <w:lang w:eastAsia="ru-RU"/>
              </w:rPr>
              <w:lastRenderedPageBreak/>
              <w:t>«Изьва»</w:t>
            </w:r>
          </w:p>
          <w:p w:rsidR="004740AD" w:rsidRPr="004740AD" w:rsidRDefault="004740AD" w:rsidP="004740AD">
            <w:pPr>
              <w:spacing w:after="0" w:line="240" w:lineRule="auto"/>
              <w:jc w:val="center"/>
              <w:rPr>
                <w:rFonts w:ascii="Times New Roman" w:eastAsia="Times New Roman" w:hAnsi="Times New Roman"/>
                <w:b/>
                <w:bCs/>
                <w:szCs w:val="24"/>
                <w:lang w:eastAsia="ru-RU"/>
              </w:rPr>
            </w:pPr>
            <w:r w:rsidRPr="004740AD">
              <w:rPr>
                <w:rFonts w:ascii="Times New Roman" w:eastAsia="Times New Roman" w:hAnsi="Times New Roman"/>
                <w:b/>
                <w:bCs/>
                <w:szCs w:val="24"/>
                <w:lang w:eastAsia="ru-RU"/>
              </w:rPr>
              <w:t>муниципальнöй районса</w:t>
            </w:r>
          </w:p>
          <w:p w:rsidR="004740AD" w:rsidRPr="004740AD" w:rsidRDefault="004740AD" w:rsidP="004740AD">
            <w:pPr>
              <w:spacing w:after="0" w:line="240" w:lineRule="auto"/>
              <w:jc w:val="center"/>
              <w:rPr>
                <w:rFonts w:ascii="Times New Roman" w:eastAsia="Times New Roman" w:hAnsi="Times New Roman"/>
                <w:b/>
                <w:bCs/>
                <w:sz w:val="26"/>
                <w:szCs w:val="26"/>
                <w:lang w:eastAsia="ru-RU"/>
              </w:rPr>
            </w:pPr>
            <w:r w:rsidRPr="004740AD">
              <w:rPr>
                <w:rFonts w:ascii="Times New Roman" w:eastAsia="Times New Roman" w:hAnsi="Times New Roman"/>
                <w:b/>
                <w:bCs/>
                <w:szCs w:val="24"/>
                <w:lang w:eastAsia="ru-RU"/>
              </w:rPr>
              <w:t>администрация</w:t>
            </w:r>
          </w:p>
        </w:tc>
        <w:tc>
          <w:tcPr>
            <w:tcW w:w="2492" w:type="dxa"/>
          </w:tcPr>
          <w:p w:rsidR="004740AD" w:rsidRPr="004740AD" w:rsidRDefault="004740AD" w:rsidP="004740AD">
            <w:pPr>
              <w:spacing w:after="0" w:line="240" w:lineRule="auto"/>
              <w:jc w:val="center"/>
              <w:rPr>
                <w:rFonts w:ascii="Times New Roman" w:eastAsia="Times New Roman" w:hAnsi="Times New Roman"/>
                <w:b/>
                <w:bCs/>
                <w:sz w:val="26"/>
                <w:szCs w:val="26"/>
                <w:lang w:eastAsia="ru-RU"/>
              </w:rPr>
            </w:pPr>
            <w:r w:rsidRPr="004740AD">
              <w:rPr>
                <w:rFonts w:ascii="Times New Roman" w:eastAsia="Times New Roman" w:hAnsi="Times New Roman"/>
                <w:b/>
                <w:bCs/>
                <w:noProof/>
                <w:sz w:val="26"/>
                <w:szCs w:val="26"/>
                <w:lang w:eastAsia="ru-RU"/>
              </w:rPr>
              <w:drawing>
                <wp:inline distT="0" distB="0" distL="0" distR="0">
                  <wp:extent cx="542290" cy="669925"/>
                  <wp:effectExtent l="19050" t="0" r="0" b="0"/>
                  <wp:docPr id="22"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16" cstate="print"/>
                          <a:srcRect/>
                          <a:stretch>
                            <a:fillRect/>
                          </a:stretch>
                        </pic:blipFill>
                        <pic:spPr bwMode="auto">
                          <a:xfrm>
                            <a:off x="0" y="0"/>
                            <a:ext cx="542290" cy="669925"/>
                          </a:xfrm>
                          <a:prstGeom prst="rect">
                            <a:avLst/>
                          </a:prstGeom>
                          <a:noFill/>
                          <a:ln w="9525">
                            <a:noFill/>
                            <a:miter lim="800000"/>
                            <a:headEnd/>
                            <a:tailEnd/>
                          </a:ln>
                        </pic:spPr>
                      </pic:pic>
                    </a:graphicData>
                  </a:graphic>
                </wp:inline>
              </w:drawing>
            </w:r>
          </w:p>
          <w:p w:rsidR="004740AD" w:rsidRPr="004740AD" w:rsidRDefault="004740AD" w:rsidP="004740AD">
            <w:pPr>
              <w:spacing w:after="0" w:line="240" w:lineRule="auto"/>
              <w:jc w:val="center"/>
              <w:rPr>
                <w:rFonts w:ascii="Times New Roman" w:eastAsia="Times New Roman" w:hAnsi="Times New Roman"/>
                <w:b/>
                <w:bCs/>
                <w:sz w:val="26"/>
                <w:szCs w:val="26"/>
                <w:lang w:eastAsia="ru-RU"/>
              </w:rPr>
            </w:pPr>
          </w:p>
        </w:tc>
        <w:tc>
          <w:tcPr>
            <w:tcW w:w="3566" w:type="dxa"/>
          </w:tcPr>
          <w:p w:rsidR="004740AD" w:rsidRPr="004740AD" w:rsidRDefault="004740AD" w:rsidP="004740AD">
            <w:pPr>
              <w:spacing w:after="0" w:line="240" w:lineRule="auto"/>
              <w:jc w:val="center"/>
              <w:rPr>
                <w:rFonts w:ascii="Times New Roman" w:eastAsia="Times New Roman" w:hAnsi="Times New Roman"/>
                <w:b/>
                <w:bCs/>
                <w:szCs w:val="24"/>
                <w:lang w:eastAsia="ru-RU"/>
              </w:rPr>
            </w:pPr>
            <w:r w:rsidRPr="004740AD">
              <w:rPr>
                <w:rFonts w:ascii="Times New Roman" w:eastAsia="Times New Roman" w:hAnsi="Times New Roman"/>
                <w:b/>
                <w:bCs/>
                <w:szCs w:val="24"/>
                <w:lang w:eastAsia="ru-RU"/>
              </w:rPr>
              <w:t>Администрация</w:t>
            </w:r>
          </w:p>
          <w:p w:rsidR="004740AD" w:rsidRPr="004740AD" w:rsidRDefault="004740AD" w:rsidP="004740AD">
            <w:pPr>
              <w:spacing w:after="0" w:line="240" w:lineRule="auto"/>
              <w:jc w:val="center"/>
              <w:rPr>
                <w:rFonts w:ascii="Times New Roman" w:eastAsia="Times New Roman" w:hAnsi="Times New Roman"/>
                <w:b/>
                <w:bCs/>
                <w:szCs w:val="24"/>
                <w:lang w:eastAsia="ru-RU"/>
              </w:rPr>
            </w:pPr>
            <w:r w:rsidRPr="004740AD">
              <w:rPr>
                <w:rFonts w:ascii="Times New Roman" w:eastAsia="Times New Roman" w:hAnsi="Times New Roman"/>
                <w:b/>
                <w:bCs/>
                <w:szCs w:val="24"/>
                <w:lang w:eastAsia="ru-RU"/>
              </w:rPr>
              <w:t>муниципального района</w:t>
            </w:r>
          </w:p>
          <w:p w:rsidR="004740AD" w:rsidRPr="004740AD" w:rsidRDefault="004740AD" w:rsidP="004740AD">
            <w:pPr>
              <w:spacing w:after="0" w:line="240" w:lineRule="auto"/>
              <w:jc w:val="center"/>
              <w:rPr>
                <w:rFonts w:ascii="Times New Roman" w:eastAsia="Times New Roman" w:hAnsi="Times New Roman"/>
                <w:b/>
                <w:bCs/>
                <w:szCs w:val="24"/>
                <w:lang w:eastAsia="ru-RU"/>
              </w:rPr>
            </w:pPr>
            <w:r w:rsidRPr="004740AD">
              <w:rPr>
                <w:rFonts w:ascii="Times New Roman" w:eastAsia="Times New Roman" w:hAnsi="Times New Roman"/>
                <w:b/>
                <w:bCs/>
                <w:szCs w:val="24"/>
                <w:lang w:eastAsia="ru-RU"/>
              </w:rPr>
              <w:t>«Ижемский»</w:t>
            </w:r>
          </w:p>
          <w:p w:rsidR="004740AD" w:rsidRPr="004740AD" w:rsidRDefault="004740AD" w:rsidP="004740AD">
            <w:pPr>
              <w:spacing w:after="0" w:line="240" w:lineRule="auto"/>
              <w:jc w:val="center"/>
              <w:rPr>
                <w:rFonts w:ascii="Times New Roman" w:eastAsia="Times New Roman" w:hAnsi="Times New Roman"/>
                <w:b/>
                <w:bCs/>
                <w:sz w:val="26"/>
                <w:szCs w:val="26"/>
                <w:lang w:eastAsia="ru-RU"/>
              </w:rPr>
            </w:pPr>
          </w:p>
          <w:p w:rsidR="004740AD" w:rsidRPr="004740AD" w:rsidRDefault="004740AD" w:rsidP="004740AD">
            <w:pPr>
              <w:spacing w:after="0" w:line="240" w:lineRule="auto"/>
              <w:jc w:val="center"/>
              <w:rPr>
                <w:rFonts w:ascii="Times New Roman" w:eastAsia="Times New Roman" w:hAnsi="Times New Roman"/>
                <w:b/>
                <w:bCs/>
                <w:sz w:val="28"/>
                <w:szCs w:val="26"/>
                <w:lang w:eastAsia="ru-RU"/>
              </w:rPr>
            </w:pPr>
          </w:p>
        </w:tc>
      </w:tr>
    </w:tbl>
    <w:p w:rsidR="004740AD" w:rsidRPr="004740AD" w:rsidRDefault="004740AD" w:rsidP="004740AD">
      <w:pPr>
        <w:keepNext/>
        <w:spacing w:after="0" w:line="240" w:lineRule="auto"/>
        <w:jc w:val="center"/>
        <w:outlineLvl w:val="0"/>
        <w:rPr>
          <w:rFonts w:ascii="Times New Roman" w:eastAsia="Times New Roman" w:hAnsi="Times New Roman"/>
          <w:b/>
          <w:bCs/>
          <w:spacing w:val="120"/>
          <w:sz w:val="26"/>
          <w:szCs w:val="26"/>
          <w:lang w:eastAsia="ru-RU"/>
        </w:rPr>
      </w:pPr>
      <w:r w:rsidRPr="004740AD">
        <w:rPr>
          <w:rFonts w:ascii="Times New Roman" w:eastAsia="Times New Roman" w:hAnsi="Times New Roman"/>
          <w:b/>
          <w:bCs/>
          <w:spacing w:val="120"/>
          <w:sz w:val="26"/>
          <w:szCs w:val="26"/>
          <w:lang w:eastAsia="ru-RU"/>
        </w:rPr>
        <w:t>ШУÖМ</w:t>
      </w:r>
    </w:p>
    <w:p w:rsidR="004740AD" w:rsidRPr="004740AD" w:rsidRDefault="004740AD" w:rsidP="004740AD">
      <w:pPr>
        <w:spacing w:after="0" w:line="240" w:lineRule="auto"/>
        <w:rPr>
          <w:rFonts w:ascii="Times New Roman" w:eastAsia="Times New Roman" w:hAnsi="Times New Roman"/>
          <w:sz w:val="26"/>
          <w:szCs w:val="26"/>
          <w:lang w:eastAsia="ru-RU"/>
        </w:rPr>
      </w:pPr>
    </w:p>
    <w:p w:rsidR="004740AD" w:rsidRPr="004740AD" w:rsidRDefault="004740AD" w:rsidP="004740AD">
      <w:pPr>
        <w:keepNext/>
        <w:spacing w:after="0" w:line="240" w:lineRule="auto"/>
        <w:jc w:val="center"/>
        <w:outlineLvl w:val="0"/>
        <w:rPr>
          <w:rFonts w:ascii="Times New Roman" w:eastAsia="Times New Roman" w:hAnsi="Times New Roman"/>
          <w:b/>
          <w:bCs/>
          <w:sz w:val="26"/>
          <w:szCs w:val="26"/>
          <w:lang w:eastAsia="ru-RU"/>
        </w:rPr>
      </w:pPr>
      <w:r w:rsidRPr="004740AD">
        <w:rPr>
          <w:rFonts w:ascii="Times New Roman" w:eastAsia="Times New Roman" w:hAnsi="Times New Roman"/>
          <w:b/>
          <w:bCs/>
          <w:sz w:val="26"/>
          <w:szCs w:val="26"/>
          <w:lang w:eastAsia="ru-RU"/>
        </w:rPr>
        <w:t>П О С Т А Н О В Л Е Н И Е</w:t>
      </w:r>
    </w:p>
    <w:p w:rsidR="004740AD" w:rsidRPr="004740AD" w:rsidRDefault="004740AD" w:rsidP="004740AD">
      <w:pPr>
        <w:spacing w:after="0" w:line="240" w:lineRule="auto"/>
        <w:jc w:val="center"/>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ab/>
      </w:r>
      <w:r w:rsidRPr="004740AD">
        <w:rPr>
          <w:rFonts w:ascii="Times New Roman" w:eastAsia="Times New Roman" w:hAnsi="Times New Roman"/>
          <w:sz w:val="26"/>
          <w:szCs w:val="26"/>
          <w:lang w:eastAsia="ru-RU"/>
        </w:rPr>
        <w:tab/>
      </w:r>
    </w:p>
    <w:p w:rsidR="004740AD" w:rsidRPr="004740AD" w:rsidRDefault="004740AD" w:rsidP="004740AD">
      <w:pPr>
        <w:spacing w:after="0" w:line="240" w:lineRule="auto"/>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от 29 декабря 2017 года                                                                                          № 1125</w:t>
      </w:r>
    </w:p>
    <w:p w:rsidR="004740AD" w:rsidRPr="004740AD" w:rsidRDefault="004740AD" w:rsidP="004740AD">
      <w:pPr>
        <w:spacing w:after="0" w:line="240" w:lineRule="auto"/>
        <w:rPr>
          <w:rFonts w:ascii="Times New Roman" w:eastAsia="Times New Roman" w:hAnsi="Times New Roman"/>
          <w:lang w:eastAsia="ru-RU"/>
        </w:rPr>
      </w:pPr>
      <w:r w:rsidRPr="004740AD">
        <w:rPr>
          <w:rFonts w:ascii="Times New Roman" w:eastAsia="Times New Roman" w:hAnsi="Times New Roman"/>
          <w:lang w:eastAsia="ru-RU"/>
        </w:rPr>
        <w:t>Республика Коми, Ижемский район, с. Ижма</w:t>
      </w:r>
    </w:p>
    <w:tbl>
      <w:tblPr>
        <w:tblW w:w="0" w:type="auto"/>
        <w:tblInd w:w="-106" w:type="dxa"/>
        <w:tblLook w:val="01E0"/>
      </w:tblPr>
      <w:tblGrid>
        <w:gridCol w:w="9678"/>
      </w:tblGrid>
      <w:tr w:rsidR="004740AD" w:rsidRPr="004740AD" w:rsidTr="004740AD">
        <w:trPr>
          <w:trHeight w:val="1279"/>
        </w:trPr>
        <w:tc>
          <w:tcPr>
            <w:tcW w:w="9747" w:type="dxa"/>
          </w:tcPr>
          <w:p w:rsidR="004740AD" w:rsidRPr="004740AD" w:rsidRDefault="004740AD" w:rsidP="004740AD">
            <w:pPr>
              <w:spacing w:after="0" w:line="240" w:lineRule="auto"/>
              <w:jc w:val="center"/>
              <w:rPr>
                <w:rFonts w:ascii="Times New Roman" w:eastAsia="Times New Roman" w:hAnsi="Times New Roman"/>
                <w:sz w:val="26"/>
                <w:szCs w:val="26"/>
                <w:lang w:eastAsia="ru-RU"/>
              </w:rPr>
            </w:pPr>
          </w:p>
          <w:p w:rsidR="004740AD" w:rsidRPr="004740AD" w:rsidRDefault="004740AD" w:rsidP="004740AD">
            <w:pPr>
              <w:spacing w:after="0" w:line="240" w:lineRule="auto"/>
              <w:jc w:val="center"/>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О внесении изменений в постановление администрации муниципального</w:t>
            </w:r>
          </w:p>
          <w:p w:rsidR="004740AD" w:rsidRPr="004740AD" w:rsidRDefault="004740AD" w:rsidP="004740AD">
            <w:pPr>
              <w:spacing w:after="0" w:line="240" w:lineRule="auto"/>
              <w:jc w:val="center"/>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 xml:space="preserve">района «Ижемский» от 30 декабря 2014 года № 1263 «Об утверждении </w:t>
            </w:r>
          </w:p>
          <w:p w:rsidR="004740AD" w:rsidRPr="004740AD" w:rsidRDefault="004740AD" w:rsidP="004740AD">
            <w:pPr>
              <w:spacing w:after="0" w:line="240" w:lineRule="auto"/>
              <w:jc w:val="center"/>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муниципальной программы муниципального образования муниципального района «Ижемский» «Развитие транспортной системы»</w:t>
            </w:r>
          </w:p>
        </w:tc>
      </w:tr>
    </w:tbl>
    <w:p w:rsidR="004740AD" w:rsidRPr="004740AD" w:rsidRDefault="004740AD" w:rsidP="004740AD">
      <w:pPr>
        <w:tabs>
          <w:tab w:val="left" w:pos="720"/>
        </w:tabs>
        <w:spacing w:after="0" w:line="240" w:lineRule="auto"/>
        <w:jc w:val="both"/>
        <w:rPr>
          <w:rFonts w:ascii="Times New Roman" w:eastAsia="Times New Roman" w:hAnsi="Times New Roman"/>
          <w:sz w:val="26"/>
          <w:szCs w:val="26"/>
          <w:lang w:eastAsia="ru-RU"/>
        </w:rPr>
      </w:pPr>
    </w:p>
    <w:p w:rsidR="004740AD" w:rsidRPr="004740AD" w:rsidRDefault="004740AD" w:rsidP="004740AD">
      <w:pPr>
        <w:autoSpaceDE w:val="0"/>
        <w:autoSpaceDN w:val="0"/>
        <w:adjustRightInd w:val="0"/>
        <w:spacing w:after="0" w:line="240" w:lineRule="auto"/>
        <w:ind w:firstLine="708"/>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 xml:space="preserve">В  соответствии с Уставом муниципального образования муниципального района «Ижемский», постановлением администрации муниципального района «Ижемский»  от 08 апреля 2014 года № 287 «Об утверждении перечня муниципальных программ муниципального района «Ижемский» </w:t>
      </w:r>
    </w:p>
    <w:p w:rsidR="004740AD" w:rsidRPr="004740AD" w:rsidRDefault="004740AD" w:rsidP="004740AD">
      <w:pPr>
        <w:autoSpaceDE w:val="0"/>
        <w:autoSpaceDN w:val="0"/>
        <w:adjustRightInd w:val="0"/>
        <w:spacing w:after="0" w:line="240" w:lineRule="auto"/>
        <w:jc w:val="both"/>
        <w:rPr>
          <w:rFonts w:ascii="Times New Roman" w:eastAsia="Times New Roman" w:hAnsi="Times New Roman"/>
          <w:sz w:val="26"/>
          <w:szCs w:val="26"/>
          <w:lang w:eastAsia="ru-RU"/>
        </w:rPr>
      </w:pPr>
    </w:p>
    <w:p w:rsidR="004740AD" w:rsidRPr="004740AD" w:rsidRDefault="004740AD" w:rsidP="004740AD">
      <w:pPr>
        <w:spacing w:after="0" w:line="240" w:lineRule="auto"/>
        <w:jc w:val="center"/>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администрация муниципального района «Ижемский»</w:t>
      </w:r>
    </w:p>
    <w:p w:rsidR="004740AD" w:rsidRPr="004740AD" w:rsidRDefault="004740AD" w:rsidP="004740AD">
      <w:pPr>
        <w:spacing w:after="0" w:line="240" w:lineRule="auto"/>
        <w:ind w:firstLine="709"/>
        <w:jc w:val="center"/>
        <w:rPr>
          <w:rFonts w:ascii="Times New Roman" w:eastAsia="Times New Roman" w:hAnsi="Times New Roman"/>
          <w:sz w:val="26"/>
          <w:szCs w:val="26"/>
          <w:lang w:eastAsia="ru-RU"/>
        </w:rPr>
      </w:pPr>
    </w:p>
    <w:p w:rsidR="004740AD" w:rsidRPr="004740AD" w:rsidRDefault="004740AD" w:rsidP="004740AD">
      <w:pPr>
        <w:autoSpaceDE w:val="0"/>
        <w:autoSpaceDN w:val="0"/>
        <w:adjustRightInd w:val="0"/>
        <w:spacing w:after="0" w:line="240" w:lineRule="auto"/>
        <w:jc w:val="center"/>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 xml:space="preserve">П О С Т А Н О В Л Я Е Т: </w:t>
      </w:r>
    </w:p>
    <w:p w:rsidR="004740AD" w:rsidRPr="004740AD" w:rsidRDefault="004740AD" w:rsidP="004740AD">
      <w:pPr>
        <w:autoSpaceDE w:val="0"/>
        <w:autoSpaceDN w:val="0"/>
        <w:adjustRightInd w:val="0"/>
        <w:spacing w:after="0" w:line="240" w:lineRule="auto"/>
        <w:jc w:val="center"/>
        <w:rPr>
          <w:rFonts w:ascii="Times New Roman" w:eastAsia="Times New Roman" w:hAnsi="Times New Roman"/>
          <w:sz w:val="26"/>
          <w:szCs w:val="26"/>
          <w:lang w:eastAsia="ru-RU"/>
        </w:rPr>
      </w:pPr>
    </w:p>
    <w:p w:rsidR="004740AD" w:rsidRPr="004740AD" w:rsidRDefault="004740AD" w:rsidP="004740AD">
      <w:pPr>
        <w:tabs>
          <w:tab w:val="left" w:pos="567"/>
        </w:tabs>
        <w:spacing w:after="0" w:line="240" w:lineRule="auto"/>
        <w:ind w:firstLine="567"/>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1. Внести в постановление администрации муниципального района «Ижемский» от 30 декабря 2014 года № 1263 «Об утверждении муниципальной программы муниципального образования муниципального района «Ижемский» «Развитие транспортной системы» (далее – Постановление) следующие изменения:</w:t>
      </w:r>
    </w:p>
    <w:p w:rsidR="004740AD" w:rsidRPr="004740AD" w:rsidRDefault="004740AD" w:rsidP="004740AD">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 xml:space="preserve">1) позицию «Объемы финансирования программы» паспорта муниципальной программы муниципального образования муниципального района  «Ижемский» «Развитие транспортной системы» изложить в новой редакции: </w:t>
      </w:r>
    </w:p>
    <w:p w:rsidR="004740AD" w:rsidRPr="004740AD" w:rsidRDefault="004740AD" w:rsidP="004740AD">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w:t>
      </w:r>
    </w:p>
    <w:tbl>
      <w:tblPr>
        <w:tblW w:w="9411" w:type="dxa"/>
        <w:tblCellSpacing w:w="5" w:type="nil"/>
        <w:tblInd w:w="75" w:type="dxa"/>
        <w:tblLayout w:type="fixed"/>
        <w:tblCellMar>
          <w:left w:w="75" w:type="dxa"/>
          <w:right w:w="75" w:type="dxa"/>
        </w:tblCellMar>
        <w:tblLook w:val="0000"/>
      </w:tblPr>
      <w:tblGrid>
        <w:gridCol w:w="2835"/>
        <w:gridCol w:w="6576"/>
      </w:tblGrid>
      <w:tr w:rsidR="004740AD" w:rsidRPr="004740AD" w:rsidTr="004740AD">
        <w:trPr>
          <w:tblCellSpacing w:w="5" w:type="nil"/>
        </w:trPr>
        <w:tc>
          <w:tcPr>
            <w:tcW w:w="2835" w:type="dxa"/>
            <w:tcBorders>
              <w:top w:val="single" w:sz="4" w:space="0" w:color="auto"/>
              <w:left w:val="single" w:sz="4" w:space="0" w:color="auto"/>
              <w:bottom w:val="single" w:sz="4" w:space="0" w:color="auto"/>
              <w:right w:val="single" w:sz="4" w:space="0" w:color="auto"/>
            </w:tcBorders>
          </w:tcPr>
          <w:p w:rsidR="004740AD" w:rsidRPr="004740AD" w:rsidRDefault="004740AD" w:rsidP="004740AD">
            <w:pPr>
              <w:widowControl w:val="0"/>
              <w:autoSpaceDE w:val="0"/>
              <w:autoSpaceDN w:val="0"/>
              <w:adjustRightInd w:val="0"/>
              <w:spacing w:after="0" w:line="240" w:lineRule="auto"/>
              <w:ind w:firstLine="567"/>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Объемы финансирования программы</w:t>
            </w:r>
          </w:p>
        </w:tc>
        <w:tc>
          <w:tcPr>
            <w:tcW w:w="6576" w:type="dxa"/>
            <w:tcBorders>
              <w:top w:val="single" w:sz="4" w:space="0" w:color="auto"/>
              <w:left w:val="single" w:sz="4" w:space="0" w:color="auto"/>
              <w:bottom w:val="single" w:sz="4" w:space="0" w:color="auto"/>
              <w:right w:val="single" w:sz="4" w:space="0" w:color="auto"/>
            </w:tcBorders>
          </w:tcPr>
          <w:p w:rsidR="004740AD" w:rsidRPr="004740AD" w:rsidRDefault="004740AD" w:rsidP="004740AD">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Общий объем финансирования Программы на период 2015-2019 годы предусматривается в размере  192915,1 тыс. руб.:</w:t>
            </w:r>
          </w:p>
          <w:p w:rsidR="004740AD" w:rsidRPr="004740AD" w:rsidRDefault="004740AD" w:rsidP="004740AD">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2015 год -  21877,7 тыс. руб.;</w:t>
            </w:r>
          </w:p>
          <w:p w:rsidR="004740AD" w:rsidRPr="004740AD" w:rsidRDefault="004740AD" w:rsidP="004740AD">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2016 год -  32433,3 тыс. руб.;</w:t>
            </w:r>
          </w:p>
          <w:p w:rsidR="004740AD" w:rsidRPr="004740AD" w:rsidRDefault="004740AD" w:rsidP="004740AD">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2017 год -  34192,1 тыс. руб.;</w:t>
            </w:r>
          </w:p>
          <w:p w:rsidR="004740AD" w:rsidRPr="004740AD" w:rsidRDefault="004740AD" w:rsidP="004740AD">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2018 год -  96666,0 тыс. руб.;</w:t>
            </w:r>
          </w:p>
          <w:p w:rsidR="004740AD" w:rsidRPr="004740AD" w:rsidRDefault="004740AD" w:rsidP="004740AD">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2019 год -   7746,0 тыс. руб.</w:t>
            </w:r>
          </w:p>
          <w:p w:rsidR="004740AD" w:rsidRPr="004740AD" w:rsidRDefault="004740AD" w:rsidP="004740AD">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В том числе средства бюджета муниципального образования муниципального района «Ижемский» – 117251,7 тыс. руб., в том числе по годам:</w:t>
            </w:r>
          </w:p>
          <w:p w:rsidR="004740AD" w:rsidRPr="004740AD" w:rsidRDefault="004740AD" w:rsidP="004740AD">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2015 год -  7503,8   тыс. руб.;</w:t>
            </w:r>
          </w:p>
          <w:p w:rsidR="004740AD" w:rsidRPr="004740AD" w:rsidRDefault="004740AD" w:rsidP="004740AD">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2016 год -  18375,3 тыс. руб.;</w:t>
            </w:r>
          </w:p>
          <w:p w:rsidR="004740AD" w:rsidRPr="004740AD" w:rsidRDefault="004740AD" w:rsidP="004740AD">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lastRenderedPageBreak/>
              <w:t>2017 год -   16960,6 тыс. руб.;</w:t>
            </w:r>
          </w:p>
          <w:p w:rsidR="004740AD" w:rsidRPr="004740AD" w:rsidRDefault="004740AD" w:rsidP="004740AD">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2018 год -   66666,0 тыс. руб.;</w:t>
            </w:r>
          </w:p>
          <w:p w:rsidR="004740AD" w:rsidRPr="004740AD" w:rsidRDefault="004740AD" w:rsidP="004740AD">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2019 год -   7746,0 тыс. руб.</w:t>
            </w:r>
          </w:p>
          <w:p w:rsidR="004740AD" w:rsidRPr="004740AD" w:rsidRDefault="004740AD" w:rsidP="004740AD">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средства республиканского бюджета Республики Коми -  75663,4 тыс. руб., в том числе по годам:</w:t>
            </w:r>
          </w:p>
          <w:p w:rsidR="004740AD" w:rsidRPr="004740AD" w:rsidRDefault="004740AD" w:rsidP="004740AD">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2015 год -  14373,9 тыс. руб.;</w:t>
            </w:r>
          </w:p>
          <w:p w:rsidR="004740AD" w:rsidRPr="004740AD" w:rsidRDefault="004740AD" w:rsidP="004740AD">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2016 год -  14058,0 тыс. руб.;</w:t>
            </w:r>
          </w:p>
          <w:p w:rsidR="004740AD" w:rsidRPr="004740AD" w:rsidRDefault="004740AD" w:rsidP="004740AD">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2017 год -  17231,5 тыс. руб.;</w:t>
            </w:r>
          </w:p>
          <w:p w:rsidR="004740AD" w:rsidRPr="004740AD" w:rsidRDefault="004740AD" w:rsidP="004740AD">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2018 год -  30000,0 тыс. руб.;</w:t>
            </w:r>
          </w:p>
          <w:p w:rsidR="004740AD" w:rsidRPr="004740AD" w:rsidRDefault="004740AD" w:rsidP="004740AD">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2019 год -  0,0 тыс. руб.</w:t>
            </w:r>
          </w:p>
        </w:tc>
      </w:tr>
    </w:tbl>
    <w:p w:rsidR="004740AD" w:rsidRPr="004740AD" w:rsidRDefault="004740AD" w:rsidP="004740AD">
      <w:pPr>
        <w:spacing w:after="0" w:line="240" w:lineRule="auto"/>
        <w:ind w:firstLine="567"/>
        <w:jc w:val="right"/>
        <w:rPr>
          <w:rFonts w:ascii="Times New Roman" w:eastAsia="Times New Roman" w:hAnsi="Times New Roman"/>
          <w:bCs/>
          <w:sz w:val="24"/>
          <w:szCs w:val="24"/>
          <w:lang w:eastAsia="ru-RU"/>
        </w:rPr>
      </w:pPr>
      <w:r w:rsidRPr="004740AD">
        <w:rPr>
          <w:rFonts w:ascii="Times New Roman" w:eastAsia="Times New Roman" w:hAnsi="Times New Roman"/>
          <w:bCs/>
          <w:sz w:val="24"/>
          <w:szCs w:val="24"/>
          <w:lang w:eastAsia="ru-RU"/>
        </w:rPr>
        <w:lastRenderedPageBreak/>
        <w:t>»;</w:t>
      </w:r>
    </w:p>
    <w:p w:rsidR="004740AD" w:rsidRPr="004740AD" w:rsidRDefault="004740AD" w:rsidP="004740AD">
      <w:pPr>
        <w:spacing w:after="0" w:line="240" w:lineRule="auto"/>
        <w:ind w:firstLine="567"/>
        <w:jc w:val="both"/>
        <w:rPr>
          <w:rFonts w:ascii="Times New Roman" w:eastAsia="Times New Roman" w:hAnsi="Times New Roman"/>
          <w:bCs/>
          <w:sz w:val="26"/>
          <w:szCs w:val="26"/>
          <w:lang w:eastAsia="ru-RU"/>
        </w:rPr>
      </w:pPr>
    </w:p>
    <w:p w:rsidR="004740AD" w:rsidRPr="004740AD" w:rsidRDefault="004740AD" w:rsidP="004740AD">
      <w:pPr>
        <w:spacing w:after="0" w:line="240" w:lineRule="auto"/>
        <w:ind w:firstLine="567"/>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2) раздел 8  Программы изложить в следующей редакции:</w:t>
      </w:r>
    </w:p>
    <w:p w:rsidR="004740AD" w:rsidRPr="004740AD" w:rsidRDefault="004740AD" w:rsidP="004740AD">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p>
    <w:p w:rsidR="004740AD" w:rsidRPr="004740AD" w:rsidRDefault="004740AD" w:rsidP="004740AD">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«Общий объем финансирования Программы на период 2015-2019 годы предусматривается в размере  192915,1 тыс. руб.:</w:t>
      </w:r>
    </w:p>
    <w:p w:rsidR="004740AD" w:rsidRPr="004740AD" w:rsidRDefault="004740AD" w:rsidP="004740AD">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2015 год -  21877,7 тыс. руб.;</w:t>
      </w:r>
    </w:p>
    <w:p w:rsidR="004740AD" w:rsidRPr="004740AD" w:rsidRDefault="004740AD" w:rsidP="004740AD">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2016 год -  32433,3 тыс. руб.;</w:t>
      </w:r>
    </w:p>
    <w:p w:rsidR="004740AD" w:rsidRPr="004740AD" w:rsidRDefault="004740AD" w:rsidP="004740AD">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2017 год -  34192,1 тыс. руб.;</w:t>
      </w:r>
    </w:p>
    <w:p w:rsidR="004740AD" w:rsidRPr="004740AD" w:rsidRDefault="004740AD" w:rsidP="004740AD">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2018 год -  96666,0 тыс. руб.;</w:t>
      </w:r>
    </w:p>
    <w:p w:rsidR="004740AD" w:rsidRPr="004740AD" w:rsidRDefault="004740AD" w:rsidP="004740AD">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2019 год -   7746,0 тыс. руб.</w:t>
      </w:r>
    </w:p>
    <w:p w:rsidR="004740AD" w:rsidRPr="004740AD" w:rsidRDefault="004740AD" w:rsidP="004740AD">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В том числе средства бюджета муниципального образования муниципального района «Ижемский» – 117251,7 тыс. руб., в том числе по годам:</w:t>
      </w:r>
    </w:p>
    <w:p w:rsidR="004740AD" w:rsidRPr="004740AD" w:rsidRDefault="004740AD" w:rsidP="004740AD">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2015 год -  7503,8   тыс. руб.;</w:t>
      </w:r>
    </w:p>
    <w:p w:rsidR="004740AD" w:rsidRPr="004740AD" w:rsidRDefault="004740AD" w:rsidP="004740AD">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2016 год -  18375,3 тыс. руб.;</w:t>
      </w:r>
    </w:p>
    <w:p w:rsidR="004740AD" w:rsidRPr="004740AD" w:rsidRDefault="004740AD" w:rsidP="004740AD">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2017 год -   16960,6 тыс. руб.;</w:t>
      </w:r>
    </w:p>
    <w:p w:rsidR="004740AD" w:rsidRPr="004740AD" w:rsidRDefault="004740AD" w:rsidP="004740AD">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2018 год -   66666,0 тыс. руб.;</w:t>
      </w:r>
    </w:p>
    <w:p w:rsidR="004740AD" w:rsidRPr="004740AD" w:rsidRDefault="004740AD" w:rsidP="004740AD">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2019 год -   7746,0 тыс. руб.</w:t>
      </w:r>
    </w:p>
    <w:p w:rsidR="004740AD" w:rsidRPr="004740AD" w:rsidRDefault="004740AD" w:rsidP="004740AD">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средства республиканского бюджета Республики Коми -  75663,4 тыс. руб., в том числе по годам:</w:t>
      </w:r>
    </w:p>
    <w:p w:rsidR="004740AD" w:rsidRPr="004740AD" w:rsidRDefault="004740AD" w:rsidP="004740AD">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2015 год -  14373,9 тыс. руб.;</w:t>
      </w:r>
    </w:p>
    <w:p w:rsidR="004740AD" w:rsidRPr="004740AD" w:rsidRDefault="004740AD" w:rsidP="004740AD">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2016 год -  14058,0 тыс. руб.;</w:t>
      </w:r>
    </w:p>
    <w:p w:rsidR="004740AD" w:rsidRPr="004740AD" w:rsidRDefault="004740AD" w:rsidP="004740AD">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2017 год -  17231,5 тыс. руб.;</w:t>
      </w:r>
    </w:p>
    <w:p w:rsidR="004740AD" w:rsidRPr="004740AD" w:rsidRDefault="004740AD" w:rsidP="004740AD">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2018 год -  30000,0 тыс. руб.;</w:t>
      </w:r>
    </w:p>
    <w:p w:rsidR="004740AD" w:rsidRPr="004740AD" w:rsidRDefault="004740AD" w:rsidP="004740AD">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2019 год -  0,0 тыс. руб.</w:t>
      </w:r>
    </w:p>
    <w:p w:rsidR="004740AD" w:rsidRPr="004740AD" w:rsidRDefault="004740AD" w:rsidP="004740AD">
      <w:pPr>
        <w:widowControl w:val="0"/>
        <w:autoSpaceDE w:val="0"/>
        <w:autoSpaceDN w:val="0"/>
        <w:adjustRightInd w:val="0"/>
        <w:spacing w:after="0" w:line="240" w:lineRule="auto"/>
        <w:ind w:firstLine="708"/>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 xml:space="preserve">Ресурсное обеспечение Программы на 2015 - 2019 гг. по источникам финансирования представлено в </w:t>
      </w:r>
      <w:hyperlink w:anchor="Par3168" w:tooltip="Ссылка на текущий документ" w:history="1">
        <w:r w:rsidRPr="004740AD">
          <w:rPr>
            <w:rFonts w:ascii="Times New Roman" w:eastAsia="Times New Roman" w:hAnsi="Times New Roman"/>
            <w:color w:val="000000"/>
            <w:sz w:val="26"/>
            <w:szCs w:val="26"/>
            <w:lang w:eastAsia="ru-RU"/>
          </w:rPr>
          <w:t>таблицах</w:t>
        </w:r>
      </w:hyperlink>
      <w:r w:rsidRPr="004740AD">
        <w:rPr>
          <w:rFonts w:ascii="Arial" w:eastAsia="Times New Roman" w:hAnsi="Arial" w:cs="Arial"/>
          <w:sz w:val="20"/>
          <w:szCs w:val="20"/>
          <w:lang w:eastAsia="ru-RU"/>
        </w:rPr>
        <w:t xml:space="preserve"> </w:t>
      </w:r>
      <w:r w:rsidRPr="004740AD">
        <w:rPr>
          <w:rFonts w:ascii="Times New Roman" w:eastAsia="Times New Roman" w:hAnsi="Times New Roman"/>
          <w:sz w:val="26"/>
          <w:szCs w:val="26"/>
          <w:lang w:eastAsia="ru-RU"/>
        </w:rPr>
        <w:t xml:space="preserve">4 и </w:t>
      </w:r>
      <w:hyperlink w:anchor="Par3442" w:tooltip="Ссылка на текущий документ" w:history="1">
        <w:r w:rsidRPr="004740AD">
          <w:rPr>
            <w:rFonts w:ascii="Times New Roman" w:eastAsia="Times New Roman" w:hAnsi="Times New Roman"/>
            <w:color w:val="000000"/>
            <w:sz w:val="26"/>
            <w:szCs w:val="26"/>
            <w:lang w:eastAsia="ru-RU"/>
          </w:rPr>
          <w:t>5</w:t>
        </w:r>
      </w:hyperlink>
      <w:r w:rsidRPr="004740AD">
        <w:rPr>
          <w:rFonts w:ascii="Times New Roman" w:eastAsia="Times New Roman" w:hAnsi="Times New Roman"/>
          <w:sz w:val="26"/>
          <w:szCs w:val="26"/>
          <w:lang w:eastAsia="ru-RU"/>
        </w:rPr>
        <w:t xml:space="preserve"> приложения  к Программе.»;</w:t>
      </w:r>
    </w:p>
    <w:p w:rsidR="004740AD" w:rsidRPr="004740AD" w:rsidRDefault="004740AD" w:rsidP="004740AD">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p>
    <w:p w:rsidR="004740AD" w:rsidRPr="004740AD" w:rsidRDefault="004740AD" w:rsidP="004740AD">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 xml:space="preserve">3) позицию «Объемы финансирования подпрограммы» паспорта подпрограммы 1 «Развитие транспортной инфраструктуры и дорожного хозяйства» изложить в следующей редакции: </w:t>
      </w:r>
    </w:p>
    <w:p w:rsidR="004740AD" w:rsidRPr="004740AD" w:rsidRDefault="004740AD" w:rsidP="004740AD">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930"/>
        <w:gridCol w:w="5427"/>
      </w:tblGrid>
      <w:tr w:rsidR="004740AD" w:rsidRPr="004740AD" w:rsidTr="004740AD">
        <w:tc>
          <w:tcPr>
            <w:tcW w:w="3930" w:type="dxa"/>
          </w:tcPr>
          <w:p w:rsidR="004740AD" w:rsidRPr="004740AD" w:rsidRDefault="004740AD" w:rsidP="004740AD">
            <w:pPr>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Объемы финансирования</w:t>
            </w:r>
          </w:p>
          <w:p w:rsidR="004740AD" w:rsidRPr="004740AD" w:rsidRDefault="004740AD" w:rsidP="004740AD">
            <w:pPr>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подпрограммы</w:t>
            </w:r>
          </w:p>
          <w:p w:rsidR="004740AD" w:rsidRPr="004740AD" w:rsidRDefault="004740AD" w:rsidP="004740AD">
            <w:pPr>
              <w:autoSpaceDE w:val="0"/>
              <w:autoSpaceDN w:val="0"/>
              <w:adjustRightInd w:val="0"/>
              <w:spacing w:after="0" w:line="240" w:lineRule="auto"/>
              <w:ind w:firstLine="567"/>
              <w:jc w:val="both"/>
              <w:rPr>
                <w:rFonts w:ascii="Times New Roman" w:eastAsia="Times New Roman" w:hAnsi="Times New Roman"/>
                <w:sz w:val="26"/>
                <w:szCs w:val="26"/>
                <w:lang w:eastAsia="ru-RU"/>
              </w:rPr>
            </w:pPr>
          </w:p>
        </w:tc>
        <w:tc>
          <w:tcPr>
            <w:tcW w:w="5427" w:type="dxa"/>
          </w:tcPr>
          <w:p w:rsidR="004740AD" w:rsidRPr="004740AD" w:rsidRDefault="004740AD" w:rsidP="004740AD">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Общий объем финансирования Подпрограммы на период 2015-2019 гг.  предусматривается в размере 166838,6  тыс. руб.:</w:t>
            </w:r>
          </w:p>
          <w:p w:rsidR="004740AD" w:rsidRPr="004740AD" w:rsidRDefault="004740AD" w:rsidP="004740AD">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lastRenderedPageBreak/>
              <w:t>в том числе средства бюджета муниципального образования муниципального района «Ижемский»  102761,7                тыс. руб., в т.ч. по годам:</w:t>
            </w:r>
          </w:p>
          <w:p w:rsidR="004740AD" w:rsidRPr="004740AD" w:rsidRDefault="004740AD" w:rsidP="004740AD">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2015 год -   3276,9   тыс.руб.;</w:t>
            </w:r>
          </w:p>
          <w:p w:rsidR="004740AD" w:rsidRPr="004740AD" w:rsidRDefault="004740AD" w:rsidP="004740AD">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2016 год -   15092,9 тыс.руб.;</w:t>
            </w:r>
          </w:p>
          <w:p w:rsidR="004740AD" w:rsidRPr="004740AD" w:rsidRDefault="004740AD" w:rsidP="004740AD">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2017 год -   13654,9 тыс. руб.;</w:t>
            </w:r>
          </w:p>
          <w:p w:rsidR="004740AD" w:rsidRPr="004740AD" w:rsidRDefault="004740AD" w:rsidP="004740AD">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2018 год -   65081,0   тыс. руб.;</w:t>
            </w:r>
          </w:p>
          <w:p w:rsidR="004740AD" w:rsidRPr="004740AD" w:rsidRDefault="004740AD" w:rsidP="004740AD">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2019 год -   5656,0   тыс. руб.</w:t>
            </w:r>
          </w:p>
          <w:p w:rsidR="004740AD" w:rsidRPr="004740AD" w:rsidRDefault="004740AD" w:rsidP="004740AD">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средства республиканского бюджета Республики Коми -  64076,9 тыс. руб., в том числе по годам:</w:t>
            </w:r>
          </w:p>
          <w:p w:rsidR="004740AD" w:rsidRPr="004740AD" w:rsidRDefault="004740AD" w:rsidP="004740AD">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2015 год -  10169,9 тыс.руб.;</w:t>
            </w:r>
          </w:p>
          <w:p w:rsidR="004740AD" w:rsidRPr="004740AD" w:rsidRDefault="004740AD" w:rsidP="004740AD">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2016 год -  11564,4 тыс. руб.;</w:t>
            </w:r>
          </w:p>
          <w:p w:rsidR="004740AD" w:rsidRPr="004740AD" w:rsidRDefault="004740AD" w:rsidP="004740AD">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2017 год -  12342,6 тыс. руб.;</w:t>
            </w:r>
          </w:p>
          <w:p w:rsidR="004740AD" w:rsidRPr="004740AD" w:rsidRDefault="004740AD" w:rsidP="004740AD">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2018 год -  30000,0 тыс. руб.;</w:t>
            </w:r>
          </w:p>
          <w:p w:rsidR="004740AD" w:rsidRPr="004740AD" w:rsidRDefault="004740AD" w:rsidP="004740AD">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2019 год -         0,0 тыс. руб.</w:t>
            </w:r>
          </w:p>
        </w:tc>
      </w:tr>
    </w:tbl>
    <w:p w:rsidR="004740AD" w:rsidRPr="004740AD" w:rsidRDefault="004740AD" w:rsidP="004740AD">
      <w:pPr>
        <w:widowControl w:val="0"/>
        <w:autoSpaceDE w:val="0"/>
        <w:autoSpaceDN w:val="0"/>
        <w:adjustRightInd w:val="0"/>
        <w:spacing w:after="0" w:line="240" w:lineRule="auto"/>
        <w:ind w:firstLine="567"/>
        <w:jc w:val="right"/>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lastRenderedPageBreak/>
        <w:t>»;</w:t>
      </w:r>
    </w:p>
    <w:p w:rsidR="004740AD" w:rsidRPr="004740AD" w:rsidRDefault="004740AD" w:rsidP="004740AD">
      <w:pPr>
        <w:widowControl w:val="0"/>
        <w:autoSpaceDE w:val="0"/>
        <w:autoSpaceDN w:val="0"/>
        <w:adjustRightInd w:val="0"/>
        <w:spacing w:after="0" w:line="240" w:lineRule="auto"/>
        <w:ind w:left="708" w:firstLine="1"/>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4) раздел 6 подпрограммы 1 изложить в следующей редакции:</w:t>
      </w:r>
    </w:p>
    <w:p w:rsidR="004740AD" w:rsidRPr="004740AD" w:rsidRDefault="004740AD" w:rsidP="004740AD">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p>
    <w:p w:rsidR="004740AD" w:rsidRPr="004740AD" w:rsidRDefault="004740AD" w:rsidP="004740AD">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«Общий объем финансирования Подпрограммы на период 2015-2019 гг.  предусматривается в размере 166838,6  тыс. руб.:</w:t>
      </w:r>
    </w:p>
    <w:p w:rsidR="004740AD" w:rsidRPr="004740AD" w:rsidRDefault="004740AD" w:rsidP="004740AD">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в том числе средства бюджета муниципального образования муниципального района «Ижемский»  102761,7                тыс. руб., в т.ч. по годам:</w:t>
      </w:r>
    </w:p>
    <w:p w:rsidR="004740AD" w:rsidRPr="004740AD" w:rsidRDefault="004740AD" w:rsidP="004740AD">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2015 год -   3276,9   тыс.руб.;</w:t>
      </w:r>
    </w:p>
    <w:p w:rsidR="004740AD" w:rsidRPr="004740AD" w:rsidRDefault="004740AD" w:rsidP="004740AD">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2016 год -   15092,9 тыс.руб.;</w:t>
      </w:r>
    </w:p>
    <w:p w:rsidR="004740AD" w:rsidRPr="004740AD" w:rsidRDefault="004740AD" w:rsidP="004740AD">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2017 год -   13654,9 тыс. руб.;</w:t>
      </w:r>
    </w:p>
    <w:p w:rsidR="004740AD" w:rsidRPr="004740AD" w:rsidRDefault="004740AD" w:rsidP="004740AD">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2018 год -   65081,0   тыс. руб.;</w:t>
      </w:r>
    </w:p>
    <w:p w:rsidR="004740AD" w:rsidRPr="004740AD" w:rsidRDefault="004740AD" w:rsidP="004740AD">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2019 год -   5656,0   тыс. руб.</w:t>
      </w:r>
    </w:p>
    <w:p w:rsidR="004740AD" w:rsidRPr="004740AD" w:rsidRDefault="004740AD" w:rsidP="004740AD">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средства республиканского бюджета Республики Коми -  64076,9 тыс. руб., в том числе по годам:</w:t>
      </w:r>
    </w:p>
    <w:p w:rsidR="004740AD" w:rsidRPr="004740AD" w:rsidRDefault="004740AD" w:rsidP="004740AD">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2015 год -  10169,9 тыс.руб.;</w:t>
      </w:r>
    </w:p>
    <w:p w:rsidR="004740AD" w:rsidRPr="004740AD" w:rsidRDefault="004740AD" w:rsidP="004740AD">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2016 год -  11564,4 тыс. руб.;</w:t>
      </w:r>
    </w:p>
    <w:p w:rsidR="004740AD" w:rsidRPr="004740AD" w:rsidRDefault="004740AD" w:rsidP="004740AD">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2017 год -  12342,6 тыс. руб.;</w:t>
      </w:r>
    </w:p>
    <w:p w:rsidR="004740AD" w:rsidRPr="004740AD" w:rsidRDefault="004740AD" w:rsidP="004740AD">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2018 год -  30000,0 тыс. руб.;</w:t>
      </w:r>
    </w:p>
    <w:p w:rsidR="004740AD" w:rsidRPr="004740AD" w:rsidRDefault="004740AD" w:rsidP="004740AD">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2019 год -         0,0 тыс. руб.</w:t>
      </w:r>
    </w:p>
    <w:p w:rsidR="004740AD" w:rsidRPr="004740AD" w:rsidRDefault="004740AD" w:rsidP="004740AD">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Ресурсное обеспечение подпрограммы в целом, а также по годам реализации подпрограммы и источникам финансирования приводится в приложении к Программе (таблицы 4 и 5).»</w:t>
      </w:r>
    </w:p>
    <w:p w:rsidR="004740AD" w:rsidRPr="004740AD" w:rsidRDefault="004740AD" w:rsidP="004740AD">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p>
    <w:p w:rsidR="004740AD" w:rsidRPr="004740AD" w:rsidRDefault="004740AD" w:rsidP="004740AD">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 xml:space="preserve">5) позицию «Объемы финансирования подпрограммы» паспорта подпрограммы 2 «Организация транспортного обслуживания населения на   территории  муниципального района «Ижемский» изложить в следующей редакции: </w:t>
      </w:r>
    </w:p>
    <w:p w:rsidR="004740AD" w:rsidRPr="004740AD" w:rsidRDefault="004740AD" w:rsidP="004740AD">
      <w:pPr>
        <w:autoSpaceDE w:val="0"/>
        <w:autoSpaceDN w:val="0"/>
        <w:adjustRightInd w:val="0"/>
        <w:spacing w:after="0" w:line="240" w:lineRule="auto"/>
        <w:contextualSpacing/>
        <w:jc w:val="both"/>
        <w:rPr>
          <w:rFonts w:ascii="Times New Roman" w:eastAsia="Times New Roman" w:hAnsi="Times New Roman"/>
          <w:sz w:val="26"/>
          <w:szCs w:val="26"/>
          <w:lang w:eastAsia="ru-RU"/>
        </w:rPr>
      </w:pPr>
    </w:p>
    <w:p w:rsidR="004740AD" w:rsidRPr="004740AD" w:rsidRDefault="004740AD" w:rsidP="004740AD">
      <w:pPr>
        <w:autoSpaceDE w:val="0"/>
        <w:autoSpaceDN w:val="0"/>
        <w:adjustRightInd w:val="0"/>
        <w:spacing w:after="0" w:line="240" w:lineRule="auto"/>
        <w:contextualSpacing/>
        <w:jc w:val="both"/>
        <w:rPr>
          <w:rFonts w:ascii="Times New Roman" w:eastAsia="Times New Roman" w:hAnsi="Times New Roman"/>
          <w:sz w:val="26"/>
          <w:szCs w:val="26"/>
          <w:lang w:eastAsia="ru-RU"/>
        </w:rPr>
      </w:pPr>
    </w:p>
    <w:p w:rsidR="004740AD" w:rsidRPr="004740AD" w:rsidRDefault="004740AD" w:rsidP="004740AD">
      <w:pPr>
        <w:autoSpaceDE w:val="0"/>
        <w:autoSpaceDN w:val="0"/>
        <w:adjustRightInd w:val="0"/>
        <w:spacing w:after="0" w:line="240" w:lineRule="auto"/>
        <w:contextualSpacing/>
        <w:jc w:val="both"/>
        <w:rPr>
          <w:rFonts w:ascii="Times New Roman" w:eastAsia="Times New Roman" w:hAnsi="Times New Roman"/>
          <w:sz w:val="26"/>
          <w:szCs w:val="26"/>
          <w:lang w:eastAsia="ru-RU"/>
        </w:rPr>
      </w:pPr>
    </w:p>
    <w:p w:rsidR="004740AD" w:rsidRPr="004740AD" w:rsidRDefault="004740AD" w:rsidP="004740AD">
      <w:pPr>
        <w:autoSpaceDE w:val="0"/>
        <w:autoSpaceDN w:val="0"/>
        <w:adjustRightInd w:val="0"/>
        <w:spacing w:after="0" w:line="240" w:lineRule="auto"/>
        <w:contextualSpacing/>
        <w:jc w:val="both"/>
        <w:rPr>
          <w:rFonts w:ascii="Times New Roman" w:eastAsia="Times New Roman" w:hAnsi="Times New Roman"/>
          <w:sz w:val="26"/>
          <w:szCs w:val="26"/>
          <w:lang w:eastAsia="ru-RU"/>
        </w:rPr>
      </w:pPr>
    </w:p>
    <w:p w:rsidR="004740AD" w:rsidRPr="004740AD" w:rsidRDefault="004740AD" w:rsidP="004740AD">
      <w:pPr>
        <w:autoSpaceDE w:val="0"/>
        <w:autoSpaceDN w:val="0"/>
        <w:adjustRightInd w:val="0"/>
        <w:spacing w:after="0" w:line="240" w:lineRule="auto"/>
        <w:contextualSpacing/>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173"/>
        <w:gridCol w:w="5465"/>
      </w:tblGrid>
      <w:tr w:rsidR="004740AD" w:rsidRPr="004740AD" w:rsidTr="004740AD">
        <w:trPr>
          <w:trHeight w:val="4990"/>
        </w:trPr>
        <w:tc>
          <w:tcPr>
            <w:tcW w:w="4173" w:type="dxa"/>
          </w:tcPr>
          <w:p w:rsidR="004740AD" w:rsidRPr="004740AD" w:rsidRDefault="004740AD" w:rsidP="004740AD">
            <w:pPr>
              <w:autoSpaceDE w:val="0"/>
              <w:autoSpaceDN w:val="0"/>
              <w:adjustRightInd w:val="0"/>
              <w:spacing w:after="0" w:line="240" w:lineRule="auto"/>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Объемы финансирования</w:t>
            </w:r>
          </w:p>
          <w:p w:rsidR="004740AD" w:rsidRPr="004740AD" w:rsidRDefault="004740AD" w:rsidP="004740AD">
            <w:pPr>
              <w:autoSpaceDE w:val="0"/>
              <w:autoSpaceDN w:val="0"/>
              <w:adjustRightInd w:val="0"/>
              <w:spacing w:after="0" w:line="240" w:lineRule="auto"/>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подпрограммы</w:t>
            </w:r>
          </w:p>
        </w:tc>
        <w:tc>
          <w:tcPr>
            <w:tcW w:w="5465" w:type="dxa"/>
          </w:tcPr>
          <w:p w:rsidR="004740AD" w:rsidRPr="004740AD" w:rsidRDefault="004740AD" w:rsidP="004740AD">
            <w:pPr>
              <w:autoSpaceDE w:val="0"/>
              <w:autoSpaceDN w:val="0"/>
              <w:adjustRightInd w:val="0"/>
              <w:spacing w:after="0" w:line="240" w:lineRule="auto"/>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Общий объем финансирования подпрограммы на период 2015 - 2019 гг. составит 22356,6 тыс. рублей, в том числе:</w:t>
            </w:r>
          </w:p>
          <w:p w:rsidR="004740AD" w:rsidRPr="004740AD" w:rsidRDefault="004740AD" w:rsidP="004740AD">
            <w:pPr>
              <w:autoSpaceDE w:val="0"/>
              <w:autoSpaceDN w:val="0"/>
              <w:adjustRightInd w:val="0"/>
              <w:spacing w:after="0" w:line="240" w:lineRule="auto"/>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 xml:space="preserve">средства бюджета муниципального образования муниципального района «Ижемский» </w:t>
            </w:r>
            <w:r w:rsidRPr="004740AD">
              <w:rPr>
                <w:rFonts w:ascii="Times New Roman" w:eastAsia="Times New Roman" w:hAnsi="Times New Roman"/>
                <w:color w:val="000000" w:themeColor="text1"/>
                <w:sz w:val="26"/>
                <w:szCs w:val="26"/>
                <w:lang w:eastAsia="ru-RU"/>
              </w:rPr>
              <w:t xml:space="preserve">10770,2 </w:t>
            </w:r>
            <w:r w:rsidRPr="004740AD">
              <w:rPr>
                <w:rFonts w:ascii="Times New Roman" w:eastAsia="Times New Roman" w:hAnsi="Times New Roman"/>
                <w:sz w:val="26"/>
                <w:szCs w:val="26"/>
                <w:lang w:eastAsia="ru-RU"/>
              </w:rPr>
              <w:t>тыс. руб., в т.ч.по годам:</w:t>
            </w:r>
          </w:p>
          <w:p w:rsidR="004740AD" w:rsidRPr="004740AD" w:rsidRDefault="004740AD" w:rsidP="004740AD">
            <w:pPr>
              <w:autoSpaceDE w:val="0"/>
              <w:autoSpaceDN w:val="0"/>
              <w:adjustRightInd w:val="0"/>
              <w:spacing w:after="0" w:line="240" w:lineRule="auto"/>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2015 год – 3834,0 тыс. руб.;</w:t>
            </w:r>
          </w:p>
          <w:p w:rsidR="004740AD" w:rsidRPr="004740AD" w:rsidRDefault="004740AD" w:rsidP="004740AD">
            <w:pPr>
              <w:autoSpaceDE w:val="0"/>
              <w:autoSpaceDN w:val="0"/>
              <w:adjustRightInd w:val="0"/>
              <w:spacing w:after="0" w:line="240" w:lineRule="auto"/>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2016 год – 1577,4 тыс. руб.;</w:t>
            </w:r>
          </w:p>
          <w:p w:rsidR="004740AD" w:rsidRPr="004740AD" w:rsidRDefault="004740AD" w:rsidP="004740AD">
            <w:pPr>
              <w:autoSpaceDE w:val="0"/>
              <w:autoSpaceDN w:val="0"/>
              <w:adjustRightInd w:val="0"/>
              <w:spacing w:after="0" w:line="240" w:lineRule="auto"/>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2017 год – 2358,8 тыс. руб.;</w:t>
            </w:r>
          </w:p>
          <w:p w:rsidR="004740AD" w:rsidRPr="004740AD" w:rsidRDefault="004740AD" w:rsidP="004740AD">
            <w:pPr>
              <w:autoSpaceDE w:val="0"/>
              <w:autoSpaceDN w:val="0"/>
              <w:adjustRightInd w:val="0"/>
              <w:spacing w:after="0" w:line="240" w:lineRule="auto"/>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2018 год – 1500,0 тыс. руб.;</w:t>
            </w:r>
          </w:p>
          <w:p w:rsidR="004740AD" w:rsidRPr="004740AD" w:rsidRDefault="004740AD" w:rsidP="004740AD">
            <w:pPr>
              <w:autoSpaceDE w:val="0"/>
              <w:autoSpaceDN w:val="0"/>
              <w:adjustRightInd w:val="0"/>
              <w:spacing w:after="0" w:line="240" w:lineRule="auto"/>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2019 год – 1500,0 тыс. руб.</w:t>
            </w:r>
          </w:p>
          <w:p w:rsidR="004740AD" w:rsidRPr="004740AD" w:rsidRDefault="004740AD" w:rsidP="004740AD">
            <w:pPr>
              <w:autoSpaceDE w:val="0"/>
              <w:autoSpaceDN w:val="0"/>
              <w:adjustRightInd w:val="0"/>
              <w:spacing w:after="0" w:line="240" w:lineRule="auto"/>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средства республиканского бюджета Республики Коми 11586,4 тыс. руб.вт.ч. по годам:</w:t>
            </w:r>
          </w:p>
          <w:p w:rsidR="004740AD" w:rsidRPr="004740AD" w:rsidRDefault="004740AD" w:rsidP="004740AD">
            <w:pPr>
              <w:autoSpaceDE w:val="0"/>
              <w:autoSpaceDN w:val="0"/>
              <w:adjustRightInd w:val="0"/>
              <w:spacing w:after="0" w:line="240" w:lineRule="auto"/>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2015 год – 4204,0 тыс. руб.;</w:t>
            </w:r>
          </w:p>
          <w:p w:rsidR="004740AD" w:rsidRPr="004740AD" w:rsidRDefault="004740AD" w:rsidP="004740AD">
            <w:pPr>
              <w:autoSpaceDE w:val="0"/>
              <w:autoSpaceDN w:val="0"/>
              <w:adjustRightInd w:val="0"/>
              <w:spacing w:after="0" w:line="240" w:lineRule="auto"/>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2016 год -  2493,6 тыс. руб.;</w:t>
            </w:r>
          </w:p>
          <w:p w:rsidR="004740AD" w:rsidRPr="004740AD" w:rsidRDefault="004740AD" w:rsidP="004740AD">
            <w:pPr>
              <w:autoSpaceDE w:val="0"/>
              <w:autoSpaceDN w:val="0"/>
              <w:adjustRightInd w:val="0"/>
              <w:spacing w:after="0" w:line="240" w:lineRule="auto"/>
              <w:outlineLvl w:val="0"/>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2017 год -  4888,8 тыс. руб.;</w:t>
            </w:r>
          </w:p>
          <w:p w:rsidR="004740AD" w:rsidRPr="004740AD" w:rsidRDefault="004740AD" w:rsidP="004740AD">
            <w:pPr>
              <w:autoSpaceDE w:val="0"/>
              <w:autoSpaceDN w:val="0"/>
              <w:adjustRightInd w:val="0"/>
              <w:spacing w:after="0" w:line="240" w:lineRule="auto"/>
              <w:outlineLvl w:val="0"/>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2018 год -  0,0 тыс. руб.;</w:t>
            </w:r>
          </w:p>
          <w:p w:rsidR="004740AD" w:rsidRPr="004740AD" w:rsidRDefault="004740AD" w:rsidP="004740AD">
            <w:pPr>
              <w:autoSpaceDE w:val="0"/>
              <w:autoSpaceDN w:val="0"/>
              <w:adjustRightInd w:val="0"/>
              <w:spacing w:after="0" w:line="240" w:lineRule="auto"/>
              <w:outlineLvl w:val="0"/>
              <w:rPr>
                <w:rFonts w:ascii="Times New Roman" w:eastAsia="Times New Roman" w:hAnsi="Times New Roman"/>
                <w:b/>
                <w:bCs/>
                <w:sz w:val="26"/>
                <w:szCs w:val="26"/>
                <w:lang w:eastAsia="ru-RU"/>
              </w:rPr>
            </w:pPr>
            <w:r w:rsidRPr="004740AD">
              <w:rPr>
                <w:rFonts w:ascii="Times New Roman" w:eastAsia="Times New Roman" w:hAnsi="Times New Roman"/>
                <w:sz w:val="26"/>
                <w:szCs w:val="26"/>
                <w:lang w:eastAsia="ru-RU"/>
              </w:rPr>
              <w:t>2019 год -  0,0 тыс. руб.</w:t>
            </w:r>
          </w:p>
        </w:tc>
      </w:tr>
    </w:tbl>
    <w:p w:rsidR="004740AD" w:rsidRPr="004740AD" w:rsidRDefault="004740AD" w:rsidP="004740AD">
      <w:pPr>
        <w:tabs>
          <w:tab w:val="left" w:pos="379"/>
          <w:tab w:val="left" w:pos="993"/>
        </w:tabs>
        <w:autoSpaceDE w:val="0"/>
        <w:autoSpaceDN w:val="0"/>
        <w:adjustRightInd w:val="0"/>
        <w:spacing w:after="0" w:line="240" w:lineRule="auto"/>
        <w:jc w:val="right"/>
        <w:outlineLvl w:val="0"/>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ab/>
      </w:r>
      <w:r w:rsidRPr="004740AD">
        <w:rPr>
          <w:rFonts w:ascii="Times New Roman" w:eastAsia="Times New Roman" w:hAnsi="Times New Roman"/>
          <w:sz w:val="26"/>
          <w:szCs w:val="26"/>
          <w:lang w:eastAsia="ru-RU"/>
        </w:rPr>
        <w:tab/>
        <w:t>»;</w:t>
      </w:r>
    </w:p>
    <w:p w:rsidR="004740AD" w:rsidRPr="004740AD" w:rsidRDefault="004740AD" w:rsidP="004740AD">
      <w:pPr>
        <w:tabs>
          <w:tab w:val="left" w:pos="379"/>
          <w:tab w:val="left" w:pos="993"/>
        </w:tabs>
        <w:autoSpaceDE w:val="0"/>
        <w:autoSpaceDN w:val="0"/>
        <w:adjustRightInd w:val="0"/>
        <w:spacing w:after="0" w:line="240" w:lineRule="auto"/>
        <w:jc w:val="both"/>
        <w:outlineLvl w:val="0"/>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ab/>
      </w:r>
      <w:r w:rsidRPr="004740AD">
        <w:rPr>
          <w:rFonts w:ascii="Times New Roman" w:eastAsia="Times New Roman" w:hAnsi="Times New Roman"/>
          <w:sz w:val="26"/>
          <w:szCs w:val="26"/>
          <w:lang w:eastAsia="ru-RU"/>
        </w:rPr>
        <w:tab/>
        <w:t>6) раздел 6 подпрограммы 2 изложить в следующей редакции:</w:t>
      </w:r>
    </w:p>
    <w:p w:rsidR="004740AD" w:rsidRPr="004740AD" w:rsidRDefault="004740AD" w:rsidP="004740AD">
      <w:pPr>
        <w:tabs>
          <w:tab w:val="left" w:pos="379"/>
          <w:tab w:val="left" w:pos="993"/>
        </w:tabs>
        <w:autoSpaceDE w:val="0"/>
        <w:autoSpaceDN w:val="0"/>
        <w:adjustRightInd w:val="0"/>
        <w:spacing w:after="0" w:line="240" w:lineRule="auto"/>
        <w:jc w:val="both"/>
        <w:outlineLvl w:val="0"/>
        <w:rPr>
          <w:rFonts w:ascii="Times New Roman" w:eastAsia="Times New Roman" w:hAnsi="Times New Roman"/>
          <w:sz w:val="26"/>
          <w:szCs w:val="26"/>
          <w:lang w:eastAsia="ru-RU"/>
        </w:rPr>
      </w:pPr>
    </w:p>
    <w:p w:rsidR="004740AD" w:rsidRPr="004740AD" w:rsidRDefault="004740AD" w:rsidP="004740AD">
      <w:pPr>
        <w:autoSpaceDE w:val="0"/>
        <w:autoSpaceDN w:val="0"/>
        <w:adjustRightInd w:val="0"/>
        <w:spacing w:after="0" w:line="240" w:lineRule="auto"/>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«Общий объем финансирования подпрограммы на период 2015 - 2019 гг. составит 22356,6 тыс. рублей, в том числе:</w:t>
      </w:r>
    </w:p>
    <w:p w:rsidR="004740AD" w:rsidRPr="004740AD" w:rsidRDefault="004740AD" w:rsidP="004740AD">
      <w:pPr>
        <w:autoSpaceDE w:val="0"/>
        <w:autoSpaceDN w:val="0"/>
        <w:adjustRightInd w:val="0"/>
        <w:spacing w:after="0" w:line="240" w:lineRule="auto"/>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 xml:space="preserve">средства бюджета муниципального образования муниципального района «Ижемский» </w:t>
      </w:r>
      <w:r w:rsidRPr="004740AD">
        <w:rPr>
          <w:rFonts w:ascii="Times New Roman" w:eastAsia="Times New Roman" w:hAnsi="Times New Roman"/>
          <w:color w:val="000000" w:themeColor="text1"/>
          <w:sz w:val="26"/>
          <w:szCs w:val="26"/>
          <w:lang w:eastAsia="ru-RU"/>
        </w:rPr>
        <w:t xml:space="preserve">10770,2 </w:t>
      </w:r>
      <w:r w:rsidRPr="004740AD">
        <w:rPr>
          <w:rFonts w:ascii="Times New Roman" w:eastAsia="Times New Roman" w:hAnsi="Times New Roman"/>
          <w:sz w:val="26"/>
          <w:szCs w:val="26"/>
          <w:lang w:eastAsia="ru-RU"/>
        </w:rPr>
        <w:t>тыс. руб., в т.ч.по годам:</w:t>
      </w:r>
    </w:p>
    <w:p w:rsidR="004740AD" w:rsidRPr="004740AD" w:rsidRDefault="004740AD" w:rsidP="004740AD">
      <w:pPr>
        <w:autoSpaceDE w:val="0"/>
        <w:autoSpaceDN w:val="0"/>
        <w:adjustRightInd w:val="0"/>
        <w:spacing w:after="0" w:line="240" w:lineRule="auto"/>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2015 год – 3834,0 тыс. руб.;</w:t>
      </w:r>
    </w:p>
    <w:p w:rsidR="004740AD" w:rsidRPr="004740AD" w:rsidRDefault="004740AD" w:rsidP="004740AD">
      <w:pPr>
        <w:autoSpaceDE w:val="0"/>
        <w:autoSpaceDN w:val="0"/>
        <w:adjustRightInd w:val="0"/>
        <w:spacing w:after="0" w:line="240" w:lineRule="auto"/>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2016 год – 1577,4 тыс. руб.;</w:t>
      </w:r>
    </w:p>
    <w:p w:rsidR="004740AD" w:rsidRPr="004740AD" w:rsidRDefault="004740AD" w:rsidP="004740AD">
      <w:pPr>
        <w:autoSpaceDE w:val="0"/>
        <w:autoSpaceDN w:val="0"/>
        <w:adjustRightInd w:val="0"/>
        <w:spacing w:after="0" w:line="240" w:lineRule="auto"/>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2017 год – 2358,8 тыс. руб.;</w:t>
      </w:r>
    </w:p>
    <w:p w:rsidR="004740AD" w:rsidRPr="004740AD" w:rsidRDefault="004740AD" w:rsidP="004740AD">
      <w:pPr>
        <w:autoSpaceDE w:val="0"/>
        <w:autoSpaceDN w:val="0"/>
        <w:adjustRightInd w:val="0"/>
        <w:spacing w:after="0" w:line="240" w:lineRule="auto"/>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2018 год – 1500,0 тыс. руб.;</w:t>
      </w:r>
    </w:p>
    <w:p w:rsidR="004740AD" w:rsidRPr="004740AD" w:rsidRDefault="004740AD" w:rsidP="004740AD">
      <w:pPr>
        <w:autoSpaceDE w:val="0"/>
        <w:autoSpaceDN w:val="0"/>
        <w:adjustRightInd w:val="0"/>
        <w:spacing w:after="0" w:line="240" w:lineRule="auto"/>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2019 год – 1500,0 тыс. руб.</w:t>
      </w:r>
    </w:p>
    <w:p w:rsidR="004740AD" w:rsidRPr="004740AD" w:rsidRDefault="004740AD" w:rsidP="004740AD">
      <w:pPr>
        <w:autoSpaceDE w:val="0"/>
        <w:autoSpaceDN w:val="0"/>
        <w:adjustRightInd w:val="0"/>
        <w:spacing w:after="0" w:line="240" w:lineRule="auto"/>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средства республиканского бюджета Республики Коми 11586,4 тыс. руб.вт.ч. по годам:</w:t>
      </w:r>
    </w:p>
    <w:p w:rsidR="004740AD" w:rsidRPr="004740AD" w:rsidRDefault="004740AD" w:rsidP="004740AD">
      <w:pPr>
        <w:autoSpaceDE w:val="0"/>
        <w:autoSpaceDN w:val="0"/>
        <w:adjustRightInd w:val="0"/>
        <w:spacing w:after="0" w:line="240" w:lineRule="auto"/>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2015 год – 4204,0 тыс. руб.;</w:t>
      </w:r>
    </w:p>
    <w:p w:rsidR="004740AD" w:rsidRPr="004740AD" w:rsidRDefault="004740AD" w:rsidP="004740AD">
      <w:pPr>
        <w:autoSpaceDE w:val="0"/>
        <w:autoSpaceDN w:val="0"/>
        <w:adjustRightInd w:val="0"/>
        <w:spacing w:after="0" w:line="240" w:lineRule="auto"/>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2016 год -  2493,6 тыс. руб.;</w:t>
      </w:r>
    </w:p>
    <w:p w:rsidR="004740AD" w:rsidRPr="004740AD" w:rsidRDefault="004740AD" w:rsidP="004740AD">
      <w:pPr>
        <w:autoSpaceDE w:val="0"/>
        <w:autoSpaceDN w:val="0"/>
        <w:adjustRightInd w:val="0"/>
        <w:spacing w:after="0" w:line="240" w:lineRule="auto"/>
        <w:outlineLvl w:val="0"/>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2017 год -  4888,8 тыс. руб.;</w:t>
      </w:r>
    </w:p>
    <w:p w:rsidR="004740AD" w:rsidRPr="004740AD" w:rsidRDefault="004740AD" w:rsidP="004740AD">
      <w:pPr>
        <w:autoSpaceDE w:val="0"/>
        <w:autoSpaceDN w:val="0"/>
        <w:adjustRightInd w:val="0"/>
        <w:spacing w:after="0" w:line="240" w:lineRule="auto"/>
        <w:outlineLvl w:val="0"/>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2018 год -  0,0 тыс. руб.;</w:t>
      </w:r>
    </w:p>
    <w:p w:rsidR="004740AD" w:rsidRPr="004740AD" w:rsidRDefault="004740AD" w:rsidP="004740AD">
      <w:pPr>
        <w:autoSpaceDE w:val="0"/>
        <w:autoSpaceDN w:val="0"/>
        <w:adjustRightInd w:val="0"/>
        <w:spacing w:after="0" w:line="240" w:lineRule="auto"/>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2019 год -  0,0 тыс. руб.</w:t>
      </w:r>
    </w:p>
    <w:p w:rsidR="004740AD" w:rsidRPr="004740AD" w:rsidRDefault="004740AD" w:rsidP="004740AD">
      <w:pPr>
        <w:autoSpaceDE w:val="0"/>
        <w:autoSpaceDN w:val="0"/>
        <w:adjustRightInd w:val="0"/>
        <w:spacing w:after="0" w:line="240" w:lineRule="auto"/>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Ресурсное обеспечение подпрограммы в целом, а также по годам реализации подпрограммы и источникам финансирования приводится в приложении к Программе (</w:t>
      </w:r>
      <w:hyperlink r:id="rId17" w:history="1">
        <w:r w:rsidRPr="004740AD">
          <w:rPr>
            <w:rFonts w:ascii="Times New Roman" w:eastAsia="Times New Roman" w:hAnsi="Times New Roman"/>
            <w:sz w:val="26"/>
            <w:szCs w:val="26"/>
            <w:lang w:eastAsia="ru-RU"/>
          </w:rPr>
          <w:t xml:space="preserve">таблицы 4 </w:t>
        </w:r>
      </w:hyperlink>
      <w:r w:rsidRPr="004740AD">
        <w:rPr>
          <w:rFonts w:ascii="Times New Roman" w:eastAsia="Times New Roman" w:hAnsi="Times New Roman"/>
          <w:sz w:val="26"/>
          <w:szCs w:val="26"/>
          <w:lang w:eastAsia="ru-RU"/>
        </w:rPr>
        <w:t xml:space="preserve"> и </w:t>
      </w:r>
      <w:hyperlink r:id="rId18" w:history="1">
        <w:r w:rsidRPr="004740AD">
          <w:rPr>
            <w:rFonts w:ascii="Times New Roman" w:eastAsia="Times New Roman" w:hAnsi="Times New Roman"/>
            <w:sz w:val="26"/>
            <w:szCs w:val="26"/>
            <w:lang w:eastAsia="ru-RU"/>
          </w:rPr>
          <w:t>5</w:t>
        </w:r>
      </w:hyperlink>
      <w:r w:rsidRPr="004740AD">
        <w:rPr>
          <w:rFonts w:ascii="Times New Roman" w:eastAsia="Times New Roman" w:hAnsi="Times New Roman"/>
          <w:sz w:val="26"/>
          <w:szCs w:val="26"/>
          <w:lang w:eastAsia="ru-RU"/>
        </w:rPr>
        <w:t>).»;</w:t>
      </w:r>
    </w:p>
    <w:p w:rsidR="004740AD" w:rsidRPr="004740AD" w:rsidRDefault="004740AD" w:rsidP="004740AD">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p>
    <w:p w:rsidR="004740AD" w:rsidRPr="004740AD" w:rsidRDefault="004740AD" w:rsidP="004740AD">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p>
    <w:p w:rsidR="004740AD" w:rsidRPr="004740AD" w:rsidRDefault="004740AD" w:rsidP="004740AD">
      <w:pPr>
        <w:tabs>
          <w:tab w:val="left" w:pos="426"/>
        </w:tabs>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lastRenderedPageBreak/>
        <w:t>7) позицию «Объемы финансирования подпрограммы» паспорта подпрограммы 3 «Повышение безопасности дорожного движения на территории муниципального района «Ижемский» изложить в следующей редакции:</w:t>
      </w:r>
    </w:p>
    <w:p w:rsidR="004740AD" w:rsidRPr="004740AD" w:rsidRDefault="004740AD" w:rsidP="004740AD">
      <w:pPr>
        <w:tabs>
          <w:tab w:val="left" w:pos="993"/>
        </w:tabs>
        <w:autoSpaceDE w:val="0"/>
        <w:autoSpaceDN w:val="0"/>
        <w:adjustRightInd w:val="0"/>
        <w:spacing w:after="0" w:line="240" w:lineRule="auto"/>
        <w:ind w:firstLine="567"/>
        <w:contextualSpacing/>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w:t>
      </w:r>
    </w:p>
    <w:p w:rsidR="004740AD" w:rsidRPr="004740AD" w:rsidRDefault="004740AD" w:rsidP="004740AD">
      <w:pPr>
        <w:tabs>
          <w:tab w:val="left" w:pos="993"/>
        </w:tabs>
        <w:autoSpaceDE w:val="0"/>
        <w:autoSpaceDN w:val="0"/>
        <w:adjustRightInd w:val="0"/>
        <w:spacing w:after="0" w:line="240" w:lineRule="auto"/>
        <w:ind w:firstLine="567"/>
        <w:contextualSpacing/>
        <w:jc w:val="both"/>
        <w:rPr>
          <w:rFonts w:ascii="Times New Roman" w:eastAsia="Times New Roman" w:hAnsi="Times New Roman"/>
          <w:sz w:val="26"/>
          <w:szCs w:val="26"/>
          <w:lang w:eastAsia="ru-RU"/>
        </w:rPr>
      </w:pPr>
    </w:p>
    <w:tbl>
      <w:tblPr>
        <w:tblW w:w="96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102"/>
        <w:gridCol w:w="5538"/>
      </w:tblGrid>
      <w:tr w:rsidR="004740AD" w:rsidRPr="004740AD" w:rsidTr="004740AD">
        <w:tc>
          <w:tcPr>
            <w:tcW w:w="4102" w:type="dxa"/>
          </w:tcPr>
          <w:p w:rsidR="004740AD" w:rsidRPr="004740AD" w:rsidRDefault="004740AD" w:rsidP="004740AD">
            <w:pPr>
              <w:autoSpaceDE w:val="0"/>
              <w:autoSpaceDN w:val="0"/>
              <w:adjustRightInd w:val="0"/>
              <w:spacing w:after="0" w:line="240" w:lineRule="auto"/>
              <w:ind w:right="1168" w:firstLine="567"/>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Объемы финансирования        подпрограммы</w:t>
            </w:r>
          </w:p>
        </w:tc>
        <w:tc>
          <w:tcPr>
            <w:tcW w:w="5538" w:type="dxa"/>
          </w:tcPr>
          <w:p w:rsidR="004740AD" w:rsidRPr="004740AD" w:rsidRDefault="004740AD" w:rsidP="004740AD">
            <w:pPr>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Общий объем финансирования подпрограммы на период 2015-2019 гг. составит  3719,9 тыс. руб., в том числе:</w:t>
            </w:r>
          </w:p>
          <w:p w:rsidR="004740AD" w:rsidRPr="004740AD" w:rsidRDefault="004740AD" w:rsidP="004740AD">
            <w:pPr>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средства бюджета муниципального образования муниципального района «Ижемский» 3719,9 тыс. руб., в т.ч. по годам:</w:t>
            </w:r>
          </w:p>
          <w:p w:rsidR="004740AD" w:rsidRPr="004740AD" w:rsidRDefault="004740AD" w:rsidP="004740AD">
            <w:pPr>
              <w:widowControl w:val="0"/>
              <w:autoSpaceDE w:val="0"/>
              <w:autoSpaceDN w:val="0"/>
              <w:adjustRightInd w:val="0"/>
              <w:spacing w:after="0" w:line="240" w:lineRule="auto"/>
              <w:ind w:firstLine="567"/>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2015 год -   392,9 тыс. руб.</w:t>
            </w:r>
          </w:p>
          <w:p w:rsidR="004740AD" w:rsidRPr="004740AD" w:rsidRDefault="004740AD" w:rsidP="004740AD">
            <w:pPr>
              <w:widowControl w:val="0"/>
              <w:autoSpaceDE w:val="0"/>
              <w:autoSpaceDN w:val="0"/>
              <w:adjustRightInd w:val="0"/>
              <w:spacing w:after="0" w:line="240" w:lineRule="auto"/>
              <w:ind w:firstLine="567"/>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 xml:space="preserve">2016 год -   1705,0 тыс. руб.;   </w:t>
            </w:r>
          </w:p>
          <w:p w:rsidR="004740AD" w:rsidRPr="004740AD" w:rsidRDefault="004740AD" w:rsidP="004740AD">
            <w:pPr>
              <w:widowControl w:val="0"/>
              <w:autoSpaceDE w:val="0"/>
              <w:autoSpaceDN w:val="0"/>
              <w:adjustRightInd w:val="0"/>
              <w:spacing w:after="0" w:line="240" w:lineRule="auto"/>
              <w:ind w:firstLine="567"/>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2017 год -   947,0 тыс. руб.;</w:t>
            </w:r>
          </w:p>
          <w:p w:rsidR="004740AD" w:rsidRPr="004740AD" w:rsidRDefault="004740AD" w:rsidP="004740AD">
            <w:pPr>
              <w:widowControl w:val="0"/>
              <w:autoSpaceDE w:val="0"/>
              <w:autoSpaceDN w:val="0"/>
              <w:adjustRightInd w:val="0"/>
              <w:spacing w:after="0" w:line="240" w:lineRule="auto"/>
              <w:ind w:firstLine="567"/>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2018 год -     85,0  тыс. руб.;</w:t>
            </w:r>
          </w:p>
          <w:p w:rsidR="004740AD" w:rsidRPr="004740AD" w:rsidRDefault="004740AD" w:rsidP="004740AD">
            <w:pPr>
              <w:widowControl w:val="0"/>
              <w:autoSpaceDE w:val="0"/>
              <w:autoSpaceDN w:val="0"/>
              <w:adjustRightInd w:val="0"/>
              <w:spacing w:after="0" w:line="240" w:lineRule="auto"/>
              <w:ind w:firstLine="567"/>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2019 год -     590,0  тыс. руб.</w:t>
            </w:r>
          </w:p>
        </w:tc>
      </w:tr>
    </w:tbl>
    <w:p w:rsidR="004740AD" w:rsidRPr="004740AD" w:rsidRDefault="004740AD" w:rsidP="004740AD">
      <w:pPr>
        <w:autoSpaceDE w:val="0"/>
        <w:autoSpaceDN w:val="0"/>
        <w:adjustRightInd w:val="0"/>
        <w:spacing w:after="0" w:line="240" w:lineRule="auto"/>
        <w:ind w:firstLine="567"/>
        <w:jc w:val="right"/>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w:t>
      </w:r>
    </w:p>
    <w:p w:rsidR="004740AD" w:rsidRPr="004740AD" w:rsidRDefault="004740AD" w:rsidP="004740AD">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 xml:space="preserve">           </w:t>
      </w:r>
    </w:p>
    <w:p w:rsidR="004740AD" w:rsidRPr="004740AD" w:rsidRDefault="004740AD" w:rsidP="004740AD">
      <w:pPr>
        <w:tabs>
          <w:tab w:val="left" w:pos="426"/>
        </w:tabs>
        <w:autoSpaceDE w:val="0"/>
        <w:autoSpaceDN w:val="0"/>
        <w:adjustRightInd w:val="0"/>
        <w:spacing w:after="0" w:line="240" w:lineRule="auto"/>
        <w:ind w:firstLine="567"/>
        <w:jc w:val="both"/>
        <w:rPr>
          <w:rFonts w:ascii="Times New Roman" w:eastAsia="Times New Roman" w:hAnsi="Times New Roman"/>
          <w:b/>
          <w:bCs/>
          <w:sz w:val="26"/>
          <w:szCs w:val="26"/>
          <w:lang w:eastAsia="ru-RU"/>
        </w:rPr>
      </w:pPr>
      <w:r w:rsidRPr="004740AD">
        <w:rPr>
          <w:rFonts w:ascii="Times New Roman" w:eastAsia="Times New Roman" w:hAnsi="Times New Roman"/>
          <w:sz w:val="26"/>
          <w:szCs w:val="26"/>
          <w:lang w:eastAsia="ru-RU"/>
        </w:rPr>
        <w:tab/>
        <w:t>8) раздел 6 подпрограммы 3 изложить в следующей редакции:</w:t>
      </w:r>
    </w:p>
    <w:p w:rsidR="004740AD" w:rsidRPr="004740AD" w:rsidRDefault="004740AD" w:rsidP="004740AD">
      <w:pPr>
        <w:autoSpaceDE w:val="0"/>
        <w:autoSpaceDN w:val="0"/>
        <w:adjustRightInd w:val="0"/>
        <w:spacing w:after="0" w:line="240" w:lineRule="auto"/>
        <w:ind w:firstLine="567"/>
        <w:jc w:val="center"/>
        <w:outlineLvl w:val="0"/>
        <w:rPr>
          <w:rFonts w:ascii="Times New Roman" w:eastAsia="Times New Roman" w:hAnsi="Times New Roman"/>
          <w:b/>
          <w:bCs/>
          <w:sz w:val="26"/>
          <w:szCs w:val="26"/>
          <w:lang w:eastAsia="ru-RU"/>
        </w:rPr>
      </w:pPr>
    </w:p>
    <w:p w:rsidR="004740AD" w:rsidRPr="004740AD" w:rsidRDefault="004740AD" w:rsidP="004740AD">
      <w:pPr>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«Общий объем финансирования подпрограммы на период 2015-2019 гг. составит  3719,9 тыс. руб., в том числе:</w:t>
      </w:r>
    </w:p>
    <w:p w:rsidR="004740AD" w:rsidRPr="004740AD" w:rsidRDefault="004740AD" w:rsidP="004740AD">
      <w:pPr>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средства бюджета муниципального образования муниципального района «Ижемский» 3719,9 тыс. руб., в т.ч. по годам:</w:t>
      </w:r>
    </w:p>
    <w:p w:rsidR="004740AD" w:rsidRPr="004740AD" w:rsidRDefault="004740AD" w:rsidP="004740AD">
      <w:pPr>
        <w:widowControl w:val="0"/>
        <w:autoSpaceDE w:val="0"/>
        <w:autoSpaceDN w:val="0"/>
        <w:adjustRightInd w:val="0"/>
        <w:spacing w:after="0" w:line="240" w:lineRule="auto"/>
        <w:ind w:firstLine="567"/>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2015 год -   392,9 тыс. руб.</w:t>
      </w:r>
    </w:p>
    <w:p w:rsidR="004740AD" w:rsidRPr="004740AD" w:rsidRDefault="004740AD" w:rsidP="004740AD">
      <w:pPr>
        <w:widowControl w:val="0"/>
        <w:autoSpaceDE w:val="0"/>
        <w:autoSpaceDN w:val="0"/>
        <w:adjustRightInd w:val="0"/>
        <w:spacing w:after="0" w:line="240" w:lineRule="auto"/>
        <w:ind w:firstLine="567"/>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 xml:space="preserve">2016 год -   1705,0 тыс. руб.;   </w:t>
      </w:r>
    </w:p>
    <w:p w:rsidR="004740AD" w:rsidRPr="004740AD" w:rsidRDefault="004740AD" w:rsidP="004740AD">
      <w:pPr>
        <w:widowControl w:val="0"/>
        <w:autoSpaceDE w:val="0"/>
        <w:autoSpaceDN w:val="0"/>
        <w:adjustRightInd w:val="0"/>
        <w:spacing w:after="0" w:line="240" w:lineRule="auto"/>
        <w:ind w:firstLine="567"/>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2017 год -   947,0 тыс. руб.;</w:t>
      </w:r>
    </w:p>
    <w:p w:rsidR="004740AD" w:rsidRPr="004740AD" w:rsidRDefault="004740AD" w:rsidP="004740AD">
      <w:pPr>
        <w:widowControl w:val="0"/>
        <w:autoSpaceDE w:val="0"/>
        <w:autoSpaceDN w:val="0"/>
        <w:adjustRightInd w:val="0"/>
        <w:spacing w:after="0" w:line="240" w:lineRule="auto"/>
        <w:ind w:firstLine="567"/>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2018 год -     85,0  тыс. руб.;</w:t>
      </w:r>
    </w:p>
    <w:p w:rsidR="004740AD" w:rsidRPr="004740AD" w:rsidRDefault="004740AD" w:rsidP="004740AD">
      <w:pPr>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2019 год -     590,0  тыс. руб.</w:t>
      </w:r>
    </w:p>
    <w:p w:rsidR="004740AD" w:rsidRPr="004740AD" w:rsidRDefault="004740AD" w:rsidP="004740AD">
      <w:pPr>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Ресурсное обеспечение подпрограммы в целом, а также по годам реализации подпрограммы и источникам финансирования приводится в приложении к Программе (</w:t>
      </w:r>
      <w:hyperlink r:id="rId19" w:history="1">
        <w:r w:rsidRPr="004740AD">
          <w:rPr>
            <w:rFonts w:ascii="Times New Roman" w:eastAsia="Times New Roman" w:hAnsi="Times New Roman"/>
            <w:sz w:val="26"/>
            <w:szCs w:val="26"/>
            <w:lang w:eastAsia="ru-RU"/>
          </w:rPr>
          <w:t xml:space="preserve">таблицы 4 </w:t>
        </w:r>
      </w:hyperlink>
      <w:r w:rsidRPr="004740AD">
        <w:rPr>
          <w:rFonts w:ascii="Times New Roman" w:eastAsia="Times New Roman" w:hAnsi="Times New Roman"/>
          <w:sz w:val="26"/>
          <w:szCs w:val="26"/>
          <w:lang w:eastAsia="ru-RU"/>
        </w:rPr>
        <w:t xml:space="preserve"> и </w:t>
      </w:r>
      <w:hyperlink r:id="rId20" w:history="1">
        <w:r w:rsidRPr="004740AD">
          <w:rPr>
            <w:rFonts w:ascii="Times New Roman" w:eastAsia="Times New Roman" w:hAnsi="Times New Roman"/>
            <w:sz w:val="26"/>
            <w:szCs w:val="26"/>
            <w:lang w:eastAsia="ru-RU"/>
          </w:rPr>
          <w:t>5</w:t>
        </w:r>
      </w:hyperlink>
      <w:r w:rsidRPr="004740AD">
        <w:rPr>
          <w:rFonts w:ascii="Times New Roman" w:eastAsia="Times New Roman" w:hAnsi="Times New Roman"/>
          <w:sz w:val="26"/>
          <w:szCs w:val="26"/>
          <w:lang w:eastAsia="ru-RU"/>
        </w:rPr>
        <w:t>).»;</w:t>
      </w:r>
    </w:p>
    <w:p w:rsidR="004740AD" w:rsidRPr="004740AD" w:rsidRDefault="004740AD" w:rsidP="004740AD">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p>
    <w:p w:rsidR="004740AD" w:rsidRPr="004740AD" w:rsidRDefault="004740AD" w:rsidP="004740AD">
      <w:pPr>
        <w:tabs>
          <w:tab w:val="left" w:pos="426"/>
        </w:tabs>
        <w:autoSpaceDE w:val="0"/>
        <w:autoSpaceDN w:val="0"/>
        <w:adjustRightInd w:val="0"/>
        <w:spacing w:after="0" w:line="240" w:lineRule="auto"/>
        <w:ind w:firstLine="567"/>
        <w:jc w:val="both"/>
        <w:rPr>
          <w:rFonts w:ascii="Times New Roman" w:eastAsia="Times New Roman" w:hAnsi="Times New Roman"/>
          <w:sz w:val="26"/>
          <w:szCs w:val="26"/>
          <w:lang w:eastAsia="ru-RU"/>
        </w:rPr>
      </w:pPr>
    </w:p>
    <w:p w:rsidR="004740AD" w:rsidRPr="004740AD" w:rsidRDefault="004740AD" w:rsidP="004740AD">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 xml:space="preserve">           </w:t>
      </w:r>
    </w:p>
    <w:p w:rsidR="004740AD" w:rsidRPr="004740AD" w:rsidRDefault="004740AD" w:rsidP="004740AD">
      <w:pPr>
        <w:tabs>
          <w:tab w:val="left" w:pos="426"/>
        </w:tabs>
        <w:autoSpaceDE w:val="0"/>
        <w:autoSpaceDN w:val="0"/>
        <w:adjustRightInd w:val="0"/>
        <w:spacing w:after="0" w:line="240" w:lineRule="auto"/>
        <w:ind w:firstLine="567"/>
        <w:contextualSpacing/>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ab/>
        <w:t>9) таблицы 4 и 5 приложения к Программе изложить в новой редакции согласно приложению к настоящему постановлению.</w:t>
      </w:r>
    </w:p>
    <w:p w:rsidR="004740AD" w:rsidRPr="004740AD" w:rsidRDefault="004740AD" w:rsidP="004740AD">
      <w:pPr>
        <w:tabs>
          <w:tab w:val="left" w:pos="993"/>
        </w:tabs>
        <w:autoSpaceDE w:val="0"/>
        <w:autoSpaceDN w:val="0"/>
        <w:adjustRightInd w:val="0"/>
        <w:spacing w:after="0" w:line="240" w:lineRule="auto"/>
        <w:ind w:firstLine="567"/>
        <w:contextualSpacing/>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ab/>
      </w:r>
    </w:p>
    <w:p w:rsidR="004740AD" w:rsidRPr="004740AD" w:rsidRDefault="004740AD" w:rsidP="004740AD">
      <w:pPr>
        <w:tabs>
          <w:tab w:val="left" w:pos="1134"/>
        </w:tabs>
        <w:autoSpaceDE w:val="0"/>
        <w:autoSpaceDN w:val="0"/>
        <w:adjustRightInd w:val="0"/>
        <w:spacing w:after="0" w:line="240" w:lineRule="auto"/>
        <w:ind w:firstLine="567"/>
        <w:contextualSpacing/>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2. Контроль за исполнением настоящего постановления возложить на заместителя руководителя администрации муниципального района «Ижемский» Попова Ф.А.</w:t>
      </w:r>
    </w:p>
    <w:p w:rsidR="004740AD" w:rsidRPr="004740AD" w:rsidRDefault="004740AD" w:rsidP="004740AD">
      <w:pPr>
        <w:tabs>
          <w:tab w:val="left" w:pos="1134"/>
        </w:tabs>
        <w:autoSpaceDE w:val="0"/>
        <w:autoSpaceDN w:val="0"/>
        <w:adjustRightInd w:val="0"/>
        <w:spacing w:after="0" w:line="240" w:lineRule="auto"/>
        <w:ind w:firstLine="567"/>
        <w:contextualSpacing/>
        <w:jc w:val="both"/>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3. Настоящее постановление вступает в силу со дня официального опубликования (обнародования).</w:t>
      </w:r>
    </w:p>
    <w:p w:rsidR="004740AD" w:rsidRPr="004740AD" w:rsidRDefault="004740AD" w:rsidP="004740AD">
      <w:pPr>
        <w:spacing w:after="0" w:line="240" w:lineRule="auto"/>
        <w:rPr>
          <w:rFonts w:ascii="Times New Roman" w:eastAsia="Times New Roman" w:hAnsi="Times New Roman"/>
          <w:sz w:val="26"/>
          <w:szCs w:val="26"/>
          <w:lang w:eastAsia="ru-RU"/>
        </w:rPr>
      </w:pPr>
    </w:p>
    <w:p w:rsidR="004740AD" w:rsidRPr="004740AD" w:rsidRDefault="004740AD" w:rsidP="004740AD">
      <w:pPr>
        <w:spacing w:after="0" w:line="240" w:lineRule="auto"/>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 xml:space="preserve">Руководитель администрации </w:t>
      </w:r>
    </w:p>
    <w:p w:rsidR="004740AD" w:rsidRDefault="004740AD" w:rsidP="004740AD">
      <w:pPr>
        <w:spacing w:after="0" w:line="240" w:lineRule="auto"/>
        <w:rPr>
          <w:rFonts w:ascii="Times New Roman" w:eastAsia="Times New Roman" w:hAnsi="Times New Roman"/>
          <w:sz w:val="26"/>
          <w:szCs w:val="26"/>
          <w:lang w:eastAsia="ru-RU"/>
        </w:rPr>
        <w:sectPr w:rsidR="004740AD" w:rsidSect="004740AD">
          <w:pgSz w:w="11907" w:h="16839" w:code="9"/>
          <w:pgMar w:top="1418" w:right="850" w:bottom="1418" w:left="1701" w:header="708" w:footer="708" w:gutter="0"/>
          <w:cols w:space="708"/>
          <w:docGrid w:linePitch="360"/>
        </w:sectPr>
      </w:pPr>
      <w:r w:rsidRPr="004740AD">
        <w:rPr>
          <w:rFonts w:ascii="Times New Roman" w:eastAsia="Times New Roman" w:hAnsi="Times New Roman"/>
          <w:sz w:val="26"/>
          <w:szCs w:val="26"/>
          <w:lang w:eastAsia="ru-RU"/>
        </w:rPr>
        <w:t>муниципального района «Ижемский»                                                  Л.И. Терентьева</w:t>
      </w:r>
    </w:p>
    <w:p w:rsidR="004740AD" w:rsidRPr="004740AD" w:rsidRDefault="004740AD" w:rsidP="004740AD">
      <w:pPr>
        <w:widowControl w:val="0"/>
        <w:autoSpaceDE w:val="0"/>
        <w:autoSpaceDN w:val="0"/>
        <w:adjustRightInd w:val="0"/>
        <w:spacing w:after="0" w:line="240" w:lineRule="auto"/>
        <w:ind w:left="720" w:right="-314"/>
        <w:jc w:val="right"/>
        <w:rPr>
          <w:rFonts w:ascii="Times New Roman" w:eastAsia="Times New Roman" w:hAnsi="Times New Roman"/>
          <w:sz w:val="26"/>
          <w:szCs w:val="26"/>
          <w:lang w:eastAsia="ru-RU"/>
        </w:rPr>
      </w:pPr>
      <w:bookmarkStart w:id="18" w:name="Par1468"/>
      <w:bookmarkEnd w:id="18"/>
      <w:r>
        <w:rPr>
          <w:rFonts w:ascii="Times New Roman" w:eastAsia="Times New Roman" w:hAnsi="Times New Roman"/>
          <w:sz w:val="26"/>
          <w:szCs w:val="26"/>
          <w:lang w:eastAsia="ru-RU"/>
        </w:rPr>
        <w:lastRenderedPageBreak/>
        <w:t>П</w:t>
      </w:r>
      <w:r w:rsidRPr="004740AD">
        <w:rPr>
          <w:rFonts w:ascii="Times New Roman" w:eastAsia="Times New Roman" w:hAnsi="Times New Roman"/>
          <w:sz w:val="26"/>
          <w:szCs w:val="26"/>
          <w:lang w:eastAsia="ru-RU"/>
        </w:rPr>
        <w:t xml:space="preserve">риложение </w:t>
      </w:r>
    </w:p>
    <w:p w:rsidR="004740AD" w:rsidRPr="004740AD" w:rsidRDefault="004740AD" w:rsidP="004740AD">
      <w:pPr>
        <w:widowControl w:val="0"/>
        <w:autoSpaceDE w:val="0"/>
        <w:autoSpaceDN w:val="0"/>
        <w:adjustRightInd w:val="0"/>
        <w:spacing w:after="0" w:line="240" w:lineRule="auto"/>
        <w:ind w:left="720" w:right="-314"/>
        <w:jc w:val="right"/>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 xml:space="preserve">к постановлению администрации </w:t>
      </w:r>
    </w:p>
    <w:p w:rsidR="004740AD" w:rsidRPr="004740AD" w:rsidRDefault="004740AD" w:rsidP="004740AD">
      <w:pPr>
        <w:widowControl w:val="0"/>
        <w:autoSpaceDE w:val="0"/>
        <w:autoSpaceDN w:val="0"/>
        <w:adjustRightInd w:val="0"/>
        <w:spacing w:after="0" w:line="240" w:lineRule="auto"/>
        <w:ind w:left="720" w:right="-314"/>
        <w:jc w:val="right"/>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муниципального района «Ижемский»</w:t>
      </w:r>
    </w:p>
    <w:p w:rsidR="004740AD" w:rsidRPr="004740AD" w:rsidRDefault="004740AD" w:rsidP="004740AD">
      <w:pPr>
        <w:widowControl w:val="0"/>
        <w:autoSpaceDE w:val="0"/>
        <w:autoSpaceDN w:val="0"/>
        <w:adjustRightInd w:val="0"/>
        <w:spacing w:after="0" w:line="240" w:lineRule="auto"/>
        <w:ind w:left="720" w:right="-314"/>
        <w:jc w:val="right"/>
        <w:rPr>
          <w:rFonts w:ascii="Times New Roman" w:eastAsia="Times New Roman" w:hAnsi="Times New Roman"/>
          <w:sz w:val="26"/>
          <w:szCs w:val="26"/>
          <w:lang w:eastAsia="ru-RU"/>
        </w:rPr>
      </w:pPr>
      <w:r w:rsidRPr="004740AD">
        <w:rPr>
          <w:rFonts w:ascii="Times New Roman" w:eastAsia="Times New Roman" w:hAnsi="Times New Roman"/>
          <w:sz w:val="26"/>
          <w:szCs w:val="26"/>
          <w:lang w:eastAsia="ru-RU"/>
        </w:rPr>
        <w:t>от 29 декабря 2017 года № 1125</w:t>
      </w:r>
    </w:p>
    <w:p w:rsidR="004740AD" w:rsidRPr="004740AD" w:rsidRDefault="004740AD" w:rsidP="004740AD">
      <w:pPr>
        <w:autoSpaceDE w:val="0"/>
        <w:autoSpaceDN w:val="0"/>
        <w:adjustRightInd w:val="0"/>
        <w:spacing w:after="0" w:line="240" w:lineRule="auto"/>
        <w:jc w:val="right"/>
        <w:outlineLvl w:val="2"/>
        <w:rPr>
          <w:rFonts w:ascii="Times New Roman" w:eastAsia="Times New Roman" w:hAnsi="Times New Roman"/>
          <w:sz w:val="26"/>
          <w:szCs w:val="26"/>
          <w:lang w:eastAsia="ru-RU"/>
        </w:rPr>
      </w:pPr>
    </w:p>
    <w:p w:rsidR="004740AD" w:rsidRPr="004740AD" w:rsidRDefault="004740AD" w:rsidP="004740AD">
      <w:pPr>
        <w:autoSpaceDE w:val="0"/>
        <w:autoSpaceDN w:val="0"/>
        <w:adjustRightInd w:val="0"/>
        <w:spacing w:after="0" w:line="240" w:lineRule="auto"/>
        <w:jc w:val="right"/>
        <w:outlineLvl w:val="2"/>
        <w:rPr>
          <w:rFonts w:ascii="Times New Roman" w:eastAsia="Times New Roman" w:hAnsi="Times New Roman"/>
          <w:sz w:val="26"/>
          <w:szCs w:val="26"/>
          <w:lang w:eastAsia="ru-RU"/>
        </w:rPr>
      </w:pPr>
    </w:p>
    <w:p w:rsidR="004740AD" w:rsidRPr="004740AD" w:rsidRDefault="004740AD" w:rsidP="004740AD">
      <w:pPr>
        <w:widowControl w:val="0"/>
        <w:autoSpaceDE w:val="0"/>
        <w:autoSpaceDN w:val="0"/>
        <w:adjustRightInd w:val="0"/>
        <w:spacing w:after="0" w:line="240" w:lineRule="auto"/>
        <w:jc w:val="right"/>
        <w:rPr>
          <w:rFonts w:ascii="Times New Roman" w:eastAsia="Times New Roman" w:hAnsi="Times New Roman"/>
          <w:sz w:val="26"/>
          <w:szCs w:val="26"/>
          <w:lang w:eastAsia="ru-RU"/>
        </w:rPr>
      </w:pPr>
      <w:r w:rsidRPr="004740AD">
        <w:rPr>
          <w:rFonts w:ascii="Times New Roman" w:eastAsia="Times New Roman" w:hAnsi="Times New Roman"/>
          <w:lang w:eastAsia="ru-RU"/>
        </w:rPr>
        <w:t>«Таблица № 4</w:t>
      </w:r>
    </w:p>
    <w:p w:rsidR="004740AD" w:rsidRPr="004740AD" w:rsidRDefault="004740AD" w:rsidP="004740A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4740AD">
        <w:rPr>
          <w:rFonts w:ascii="Times New Roman" w:eastAsia="Times New Roman" w:hAnsi="Times New Roman"/>
          <w:sz w:val="24"/>
          <w:szCs w:val="24"/>
          <w:lang w:eastAsia="ru-RU"/>
        </w:rPr>
        <w:t>Ресурсное обеспечение</w:t>
      </w:r>
    </w:p>
    <w:p w:rsidR="004740AD" w:rsidRPr="004740AD" w:rsidRDefault="004740AD" w:rsidP="004740A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4740AD">
        <w:rPr>
          <w:rFonts w:ascii="Times New Roman" w:eastAsia="Times New Roman" w:hAnsi="Times New Roman"/>
          <w:sz w:val="24"/>
          <w:szCs w:val="24"/>
          <w:lang w:eastAsia="ru-RU"/>
        </w:rPr>
        <w:t xml:space="preserve">реализации муниципальной программы муниципального образования муниципального района «Ижемский» </w:t>
      </w:r>
    </w:p>
    <w:p w:rsidR="004740AD" w:rsidRPr="004740AD" w:rsidRDefault="004740AD" w:rsidP="004740A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4740AD">
        <w:rPr>
          <w:rFonts w:ascii="Times New Roman" w:eastAsia="Times New Roman" w:hAnsi="Times New Roman"/>
          <w:sz w:val="24"/>
          <w:szCs w:val="24"/>
          <w:lang w:eastAsia="ru-RU"/>
        </w:rPr>
        <w:t>«Развитие транспортной системы» за счет средств бюджета муниципального района «Ижемский»</w:t>
      </w:r>
    </w:p>
    <w:p w:rsidR="004740AD" w:rsidRPr="004740AD" w:rsidRDefault="004740AD" w:rsidP="004740A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4740AD">
        <w:rPr>
          <w:rFonts w:ascii="Times New Roman" w:eastAsia="Times New Roman" w:hAnsi="Times New Roman"/>
          <w:sz w:val="24"/>
          <w:szCs w:val="24"/>
          <w:lang w:eastAsia="ru-RU"/>
        </w:rPr>
        <w:t>(с учетом средств республиканского бюджета Республики Коми и федерального бюджета)</w:t>
      </w:r>
    </w:p>
    <w:tbl>
      <w:tblPr>
        <w:tblW w:w="5000" w:type="pct"/>
        <w:tblCellSpacing w:w="5" w:type="nil"/>
        <w:tblCellMar>
          <w:left w:w="75" w:type="dxa"/>
          <w:right w:w="75" w:type="dxa"/>
        </w:tblCellMar>
        <w:tblLook w:val="0000"/>
      </w:tblPr>
      <w:tblGrid>
        <w:gridCol w:w="1657"/>
        <w:gridCol w:w="4580"/>
        <w:gridCol w:w="2532"/>
        <w:gridCol w:w="900"/>
        <w:gridCol w:w="800"/>
        <w:gridCol w:w="800"/>
        <w:gridCol w:w="800"/>
        <w:gridCol w:w="800"/>
        <w:gridCol w:w="700"/>
        <w:gridCol w:w="584"/>
      </w:tblGrid>
      <w:tr w:rsidR="004740AD" w:rsidRPr="004740AD" w:rsidTr="00EB0918">
        <w:trPr>
          <w:tblCellSpacing w:w="5" w:type="nil"/>
        </w:trPr>
        <w:tc>
          <w:tcPr>
            <w:tcW w:w="598" w:type="pct"/>
            <w:vMerge w:val="restar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Статус</w:t>
            </w:r>
          </w:p>
        </w:tc>
        <w:tc>
          <w:tcPr>
            <w:tcW w:w="1651" w:type="pct"/>
            <w:vMerge w:val="restar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Наименование муниципальной программы, подпрограммы муниципальной программы, ведомственной целевой программы, основного мероприятия</w:t>
            </w:r>
          </w:p>
        </w:tc>
        <w:tc>
          <w:tcPr>
            <w:tcW w:w="917" w:type="pct"/>
            <w:vMerge w:val="restar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Ответственный исполнитель, соисполнители,</w:t>
            </w:r>
          </w:p>
        </w:tc>
        <w:tc>
          <w:tcPr>
            <w:tcW w:w="275"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1559" w:type="pct"/>
            <w:gridSpan w:val="6"/>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Расходы (тыс. руб.), годы</w:t>
            </w:r>
          </w:p>
        </w:tc>
      </w:tr>
      <w:tr w:rsidR="004740AD" w:rsidRPr="004740AD" w:rsidTr="00EB0918">
        <w:trPr>
          <w:trHeight w:val="470"/>
          <w:tblCellSpacing w:w="5" w:type="nil"/>
        </w:trPr>
        <w:tc>
          <w:tcPr>
            <w:tcW w:w="598" w:type="pct"/>
            <w:vMerge/>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1651" w:type="pct"/>
            <w:vMerge/>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917" w:type="pct"/>
            <w:vMerge/>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275"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всего</w:t>
            </w:r>
          </w:p>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275"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2015</w:t>
            </w:r>
          </w:p>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год</w:t>
            </w:r>
          </w:p>
        </w:tc>
        <w:tc>
          <w:tcPr>
            <w:tcW w:w="275"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2016</w:t>
            </w:r>
          </w:p>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год</w:t>
            </w:r>
          </w:p>
        </w:tc>
        <w:tc>
          <w:tcPr>
            <w:tcW w:w="275"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2017</w:t>
            </w:r>
          </w:p>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год</w:t>
            </w:r>
          </w:p>
        </w:tc>
        <w:tc>
          <w:tcPr>
            <w:tcW w:w="276"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2018</w:t>
            </w:r>
          </w:p>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год</w:t>
            </w:r>
          </w:p>
        </w:tc>
        <w:tc>
          <w:tcPr>
            <w:tcW w:w="229"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2019</w:t>
            </w:r>
          </w:p>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год</w:t>
            </w:r>
          </w:p>
        </w:tc>
        <w:tc>
          <w:tcPr>
            <w:tcW w:w="229"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2020</w:t>
            </w:r>
          </w:p>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год</w:t>
            </w:r>
          </w:p>
        </w:tc>
      </w:tr>
      <w:tr w:rsidR="004740AD" w:rsidRPr="004740AD" w:rsidTr="00EB0918">
        <w:trPr>
          <w:tblCellSpacing w:w="5" w:type="nil"/>
        </w:trPr>
        <w:tc>
          <w:tcPr>
            <w:tcW w:w="598"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1</w:t>
            </w:r>
          </w:p>
        </w:tc>
        <w:tc>
          <w:tcPr>
            <w:tcW w:w="1651"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2</w:t>
            </w:r>
          </w:p>
        </w:tc>
        <w:tc>
          <w:tcPr>
            <w:tcW w:w="917"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3</w:t>
            </w:r>
          </w:p>
        </w:tc>
        <w:tc>
          <w:tcPr>
            <w:tcW w:w="275"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4</w:t>
            </w:r>
          </w:p>
        </w:tc>
        <w:tc>
          <w:tcPr>
            <w:tcW w:w="275"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5</w:t>
            </w:r>
          </w:p>
        </w:tc>
        <w:tc>
          <w:tcPr>
            <w:tcW w:w="275"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6</w:t>
            </w:r>
          </w:p>
        </w:tc>
        <w:tc>
          <w:tcPr>
            <w:tcW w:w="275"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7</w:t>
            </w:r>
          </w:p>
        </w:tc>
        <w:tc>
          <w:tcPr>
            <w:tcW w:w="276"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8</w:t>
            </w:r>
          </w:p>
        </w:tc>
        <w:tc>
          <w:tcPr>
            <w:tcW w:w="229"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9</w:t>
            </w:r>
          </w:p>
        </w:tc>
        <w:tc>
          <w:tcPr>
            <w:tcW w:w="229"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10</w:t>
            </w:r>
          </w:p>
        </w:tc>
      </w:tr>
      <w:tr w:rsidR="004740AD" w:rsidRPr="004740AD" w:rsidTr="00EB0918">
        <w:trPr>
          <w:tblCellSpacing w:w="5" w:type="nil"/>
        </w:trPr>
        <w:tc>
          <w:tcPr>
            <w:tcW w:w="598"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b/>
                <w:bCs/>
                <w:sz w:val="20"/>
                <w:szCs w:val="20"/>
                <w:lang w:eastAsia="ru-RU"/>
              </w:rPr>
            </w:pPr>
            <w:r w:rsidRPr="004740AD">
              <w:rPr>
                <w:rFonts w:ascii="Times New Roman" w:eastAsia="Times New Roman" w:hAnsi="Times New Roman"/>
                <w:b/>
                <w:bCs/>
                <w:sz w:val="20"/>
                <w:szCs w:val="20"/>
                <w:lang w:eastAsia="ru-RU"/>
              </w:rPr>
              <w:t>Муниципальная программа</w:t>
            </w:r>
          </w:p>
        </w:tc>
        <w:tc>
          <w:tcPr>
            <w:tcW w:w="1651"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b/>
                <w:bCs/>
                <w:sz w:val="20"/>
                <w:szCs w:val="20"/>
                <w:lang w:eastAsia="ru-RU"/>
              </w:rPr>
            </w:pPr>
            <w:r w:rsidRPr="004740AD">
              <w:rPr>
                <w:rFonts w:ascii="Times New Roman" w:eastAsia="Times New Roman" w:hAnsi="Times New Roman"/>
                <w:b/>
                <w:bCs/>
                <w:sz w:val="20"/>
                <w:szCs w:val="20"/>
                <w:lang w:eastAsia="ru-RU"/>
              </w:rPr>
              <w:t>«Развитие транспортной системы»</w:t>
            </w:r>
          </w:p>
        </w:tc>
        <w:tc>
          <w:tcPr>
            <w:tcW w:w="917"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b/>
                <w:bCs/>
                <w:sz w:val="20"/>
                <w:szCs w:val="20"/>
                <w:lang w:eastAsia="ru-RU"/>
              </w:rPr>
            </w:pPr>
          </w:p>
        </w:tc>
        <w:tc>
          <w:tcPr>
            <w:tcW w:w="275"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jc w:val="center"/>
              <w:rPr>
                <w:rFonts w:ascii="Times New Roman" w:eastAsia="Times New Roman" w:hAnsi="Times New Roman"/>
                <w:b/>
                <w:bCs/>
                <w:sz w:val="20"/>
                <w:szCs w:val="20"/>
                <w:highlight w:val="yellow"/>
                <w:lang w:eastAsia="ru-RU"/>
              </w:rPr>
            </w:pPr>
            <w:r w:rsidRPr="004740AD">
              <w:rPr>
                <w:rFonts w:ascii="Times New Roman" w:eastAsia="Times New Roman" w:hAnsi="Times New Roman"/>
                <w:b/>
                <w:bCs/>
                <w:sz w:val="20"/>
                <w:szCs w:val="20"/>
                <w:lang w:eastAsia="ru-RU"/>
              </w:rPr>
              <w:t>192915,1</w:t>
            </w:r>
          </w:p>
        </w:tc>
        <w:tc>
          <w:tcPr>
            <w:tcW w:w="275"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jc w:val="center"/>
              <w:rPr>
                <w:rFonts w:ascii="Times New Roman" w:eastAsia="Times New Roman" w:hAnsi="Times New Roman"/>
                <w:b/>
                <w:bCs/>
                <w:sz w:val="20"/>
                <w:szCs w:val="20"/>
                <w:lang w:eastAsia="ru-RU"/>
              </w:rPr>
            </w:pPr>
            <w:r w:rsidRPr="004740AD">
              <w:rPr>
                <w:rFonts w:ascii="Times New Roman" w:eastAsia="Times New Roman" w:hAnsi="Times New Roman"/>
                <w:b/>
                <w:bCs/>
                <w:sz w:val="20"/>
                <w:szCs w:val="20"/>
                <w:lang w:eastAsia="ru-RU"/>
              </w:rPr>
              <w:t>21877,7</w:t>
            </w:r>
          </w:p>
        </w:tc>
        <w:tc>
          <w:tcPr>
            <w:tcW w:w="275"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jc w:val="center"/>
              <w:rPr>
                <w:rFonts w:ascii="Times New Roman" w:eastAsia="Times New Roman" w:hAnsi="Times New Roman"/>
                <w:b/>
                <w:bCs/>
                <w:sz w:val="20"/>
                <w:szCs w:val="20"/>
                <w:lang w:eastAsia="ru-RU"/>
              </w:rPr>
            </w:pPr>
            <w:r w:rsidRPr="004740AD">
              <w:rPr>
                <w:rFonts w:ascii="Times New Roman" w:eastAsia="Times New Roman" w:hAnsi="Times New Roman"/>
                <w:b/>
                <w:bCs/>
                <w:sz w:val="20"/>
                <w:szCs w:val="20"/>
                <w:lang w:eastAsia="ru-RU"/>
              </w:rPr>
              <w:t>32433,3</w:t>
            </w:r>
          </w:p>
        </w:tc>
        <w:tc>
          <w:tcPr>
            <w:tcW w:w="275"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jc w:val="center"/>
              <w:rPr>
                <w:rFonts w:ascii="Times New Roman" w:eastAsia="Times New Roman" w:hAnsi="Times New Roman"/>
                <w:b/>
                <w:bCs/>
                <w:sz w:val="20"/>
                <w:szCs w:val="20"/>
                <w:highlight w:val="yellow"/>
                <w:lang w:eastAsia="ru-RU"/>
              </w:rPr>
            </w:pPr>
            <w:r w:rsidRPr="004740AD">
              <w:rPr>
                <w:rFonts w:ascii="Times New Roman" w:eastAsia="Times New Roman" w:hAnsi="Times New Roman"/>
                <w:b/>
                <w:bCs/>
                <w:sz w:val="20"/>
                <w:szCs w:val="20"/>
                <w:lang w:eastAsia="ru-RU"/>
              </w:rPr>
              <w:t>34192,1</w:t>
            </w:r>
          </w:p>
        </w:tc>
        <w:tc>
          <w:tcPr>
            <w:tcW w:w="276"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4740AD">
              <w:rPr>
                <w:rFonts w:ascii="Times New Roman" w:eastAsia="Times New Roman" w:hAnsi="Times New Roman"/>
                <w:b/>
                <w:sz w:val="20"/>
                <w:szCs w:val="20"/>
                <w:lang w:eastAsia="ru-RU"/>
              </w:rPr>
              <w:t>96666,0</w:t>
            </w:r>
          </w:p>
        </w:tc>
        <w:tc>
          <w:tcPr>
            <w:tcW w:w="229"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4740AD">
              <w:rPr>
                <w:rFonts w:ascii="Times New Roman" w:eastAsia="Times New Roman" w:hAnsi="Times New Roman"/>
                <w:b/>
                <w:sz w:val="20"/>
                <w:szCs w:val="20"/>
                <w:lang w:eastAsia="ru-RU"/>
              </w:rPr>
              <w:t>7746,0</w:t>
            </w:r>
          </w:p>
        </w:tc>
        <w:tc>
          <w:tcPr>
            <w:tcW w:w="229"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4740AD">
              <w:rPr>
                <w:rFonts w:ascii="Times New Roman" w:eastAsia="Times New Roman" w:hAnsi="Times New Roman"/>
                <w:b/>
                <w:sz w:val="20"/>
                <w:szCs w:val="20"/>
                <w:lang w:eastAsia="ru-RU"/>
              </w:rPr>
              <w:t>0,0</w:t>
            </w:r>
          </w:p>
        </w:tc>
      </w:tr>
      <w:tr w:rsidR="004740AD" w:rsidRPr="004740AD" w:rsidTr="00EB0918">
        <w:trPr>
          <w:tblCellSpacing w:w="5" w:type="nil"/>
        </w:trPr>
        <w:tc>
          <w:tcPr>
            <w:tcW w:w="598"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b/>
                <w:bCs/>
                <w:sz w:val="20"/>
                <w:szCs w:val="20"/>
                <w:lang w:eastAsia="ru-RU"/>
              </w:rPr>
            </w:pPr>
            <w:r w:rsidRPr="004740AD">
              <w:rPr>
                <w:rFonts w:ascii="Times New Roman" w:eastAsia="Times New Roman" w:hAnsi="Times New Roman"/>
                <w:b/>
                <w:bCs/>
                <w:sz w:val="20"/>
                <w:szCs w:val="20"/>
                <w:lang w:eastAsia="ru-RU"/>
              </w:rPr>
              <w:t>Подпрограмма 1.</w:t>
            </w:r>
          </w:p>
        </w:tc>
        <w:tc>
          <w:tcPr>
            <w:tcW w:w="1651"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b/>
                <w:bCs/>
                <w:sz w:val="20"/>
                <w:szCs w:val="20"/>
                <w:lang w:eastAsia="ru-RU"/>
              </w:rPr>
            </w:pPr>
            <w:r w:rsidRPr="004740AD">
              <w:rPr>
                <w:rFonts w:ascii="Times New Roman" w:eastAsia="Times New Roman" w:hAnsi="Times New Roman"/>
                <w:b/>
                <w:bCs/>
                <w:sz w:val="20"/>
                <w:szCs w:val="20"/>
                <w:lang w:eastAsia="ru-RU"/>
              </w:rPr>
              <w:t>Развитие транспортной инфраструктуры и дорожного хозяйства</w:t>
            </w:r>
          </w:p>
        </w:tc>
        <w:tc>
          <w:tcPr>
            <w:tcW w:w="917"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b/>
                <w:bCs/>
                <w:sz w:val="20"/>
                <w:szCs w:val="20"/>
                <w:lang w:eastAsia="ru-RU"/>
              </w:rPr>
            </w:pPr>
            <w:r w:rsidRPr="004740AD">
              <w:rPr>
                <w:rFonts w:ascii="Times New Roman" w:eastAsia="Times New Roman" w:hAnsi="Times New Roman"/>
                <w:b/>
                <w:bCs/>
                <w:sz w:val="20"/>
                <w:szCs w:val="20"/>
                <w:lang w:eastAsia="ru-RU"/>
              </w:rPr>
              <w:t>Всего</w:t>
            </w:r>
          </w:p>
        </w:tc>
        <w:tc>
          <w:tcPr>
            <w:tcW w:w="275"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b/>
                <w:bCs/>
                <w:sz w:val="20"/>
                <w:szCs w:val="20"/>
                <w:lang w:eastAsia="ru-RU"/>
              </w:rPr>
            </w:pPr>
            <w:r w:rsidRPr="004740AD">
              <w:rPr>
                <w:rFonts w:ascii="Times New Roman" w:eastAsia="Times New Roman" w:hAnsi="Times New Roman"/>
                <w:b/>
                <w:bCs/>
                <w:sz w:val="20"/>
                <w:szCs w:val="20"/>
                <w:lang w:eastAsia="ru-RU"/>
              </w:rPr>
              <w:t>166838,6</w:t>
            </w:r>
          </w:p>
        </w:tc>
        <w:tc>
          <w:tcPr>
            <w:tcW w:w="275"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b/>
                <w:bCs/>
                <w:sz w:val="20"/>
                <w:szCs w:val="20"/>
                <w:lang w:eastAsia="ru-RU"/>
              </w:rPr>
            </w:pPr>
            <w:r w:rsidRPr="004740AD">
              <w:rPr>
                <w:rFonts w:ascii="Times New Roman" w:eastAsia="Times New Roman" w:hAnsi="Times New Roman"/>
                <w:b/>
                <w:bCs/>
                <w:sz w:val="20"/>
                <w:szCs w:val="20"/>
                <w:lang w:eastAsia="ru-RU"/>
              </w:rPr>
              <w:t>13446,8</w:t>
            </w:r>
          </w:p>
        </w:tc>
        <w:tc>
          <w:tcPr>
            <w:tcW w:w="275"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b/>
                <w:bCs/>
                <w:sz w:val="20"/>
                <w:szCs w:val="20"/>
                <w:lang w:eastAsia="ru-RU"/>
              </w:rPr>
            </w:pPr>
            <w:r w:rsidRPr="004740AD">
              <w:rPr>
                <w:rFonts w:ascii="Times New Roman" w:eastAsia="Times New Roman" w:hAnsi="Times New Roman"/>
                <w:b/>
                <w:bCs/>
                <w:sz w:val="20"/>
                <w:szCs w:val="20"/>
                <w:lang w:eastAsia="ru-RU"/>
              </w:rPr>
              <w:t>26657,3</w:t>
            </w:r>
          </w:p>
        </w:tc>
        <w:tc>
          <w:tcPr>
            <w:tcW w:w="275"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4740AD">
              <w:rPr>
                <w:rFonts w:ascii="Times New Roman" w:eastAsia="Times New Roman" w:hAnsi="Times New Roman"/>
                <w:b/>
                <w:sz w:val="20"/>
                <w:szCs w:val="20"/>
                <w:lang w:eastAsia="ru-RU"/>
              </w:rPr>
              <w:t>25997,5</w:t>
            </w:r>
          </w:p>
        </w:tc>
        <w:tc>
          <w:tcPr>
            <w:tcW w:w="276"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spacing w:after="0" w:line="240" w:lineRule="auto"/>
              <w:jc w:val="center"/>
              <w:rPr>
                <w:rFonts w:ascii="Times New Roman" w:eastAsia="Times New Roman" w:hAnsi="Times New Roman"/>
                <w:b/>
                <w:sz w:val="20"/>
                <w:szCs w:val="20"/>
                <w:lang w:eastAsia="ru-RU"/>
              </w:rPr>
            </w:pPr>
            <w:r w:rsidRPr="004740AD">
              <w:rPr>
                <w:rFonts w:ascii="Times New Roman" w:eastAsia="Times New Roman" w:hAnsi="Times New Roman"/>
                <w:b/>
                <w:sz w:val="20"/>
                <w:szCs w:val="20"/>
                <w:lang w:eastAsia="ru-RU"/>
              </w:rPr>
              <w:t>95081,0</w:t>
            </w:r>
          </w:p>
        </w:tc>
        <w:tc>
          <w:tcPr>
            <w:tcW w:w="229"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4740AD">
              <w:rPr>
                <w:rFonts w:ascii="Times New Roman" w:eastAsia="Times New Roman" w:hAnsi="Times New Roman"/>
                <w:b/>
                <w:sz w:val="20"/>
                <w:szCs w:val="20"/>
                <w:lang w:eastAsia="ru-RU"/>
              </w:rPr>
              <w:t>5656,0</w:t>
            </w:r>
          </w:p>
        </w:tc>
        <w:tc>
          <w:tcPr>
            <w:tcW w:w="229"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4740AD">
              <w:rPr>
                <w:rFonts w:ascii="Times New Roman" w:eastAsia="Times New Roman" w:hAnsi="Times New Roman"/>
                <w:b/>
                <w:sz w:val="20"/>
                <w:szCs w:val="20"/>
                <w:lang w:eastAsia="ru-RU"/>
              </w:rPr>
              <w:t>0,0</w:t>
            </w:r>
          </w:p>
        </w:tc>
      </w:tr>
      <w:tr w:rsidR="004740AD" w:rsidRPr="004740AD" w:rsidTr="00EB0918">
        <w:trPr>
          <w:tblCellSpacing w:w="5" w:type="nil"/>
        </w:trPr>
        <w:tc>
          <w:tcPr>
            <w:tcW w:w="598"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 xml:space="preserve">Основное </w:t>
            </w:r>
            <w:r w:rsidRPr="004740AD">
              <w:rPr>
                <w:rFonts w:ascii="Times New Roman" w:eastAsia="Times New Roman" w:hAnsi="Times New Roman"/>
                <w:sz w:val="20"/>
                <w:szCs w:val="20"/>
                <w:lang w:eastAsia="ru-RU"/>
              </w:rPr>
              <w:br/>
              <w:t>мероприятие 1.1.1</w:t>
            </w:r>
          </w:p>
        </w:tc>
        <w:tc>
          <w:tcPr>
            <w:tcW w:w="1651"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Обеспечение содержания, ремонта и капитального ремонта автомобильных дорог общего пользования местного значения и улично-дорожной сети</w:t>
            </w:r>
          </w:p>
        </w:tc>
        <w:tc>
          <w:tcPr>
            <w:tcW w:w="917"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Отдел территориального развития и коммунального хозяйства администрации муниципального района «Ижемский»</w:t>
            </w:r>
          </w:p>
        </w:tc>
        <w:tc>
          <w:tcPr>
            <w:tcW w:w="275"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38095,5</w:t>
            </w:r>
          </w:p>
        </w:tc>
        <w:tc>
          <w:tcPr>
            <w:tcW w:w="275"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5437,1</w:t>
            </w:r>
          </w:p>
        </w:tc>
        <w:tc>
          <w:tcPr>
            <w:tcW w:w="275"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15841,9</w:t>
            </w:r>
          </w:p>
        </w:tc>
        <w:tc>
          <w:tcPr>
            <w:tcW w:w="275"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9619,6</w:t>
            </w:r>
          </w:p>
        </w:tc>
        <w:tc>
          <w:tcPr>
            <w:tcW w:w="276"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3360,8</w:t>
            </w:r>
          </w:p>
        </w:tc>
        <w:tc>
          <w:tcPr>
            <w:tcW w:w="229"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3836,1</w:t>
            </w:r>
          </w:p>
        </w:tc>
        <w:tc>
          <w:tcPr>
            <w:tcW w:w="229"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0,0</w:t>
            </w:r>
          </w:p>
        </w:tc>
      </w:tr>
      <w:tr w:rsidR="004740AD" w:rsidRPr="004740AD" w:rsidTr="00EB0918">
        <w:trPr>
          <w:tblCellSpacing w:w="5" w:type="nil"/>
        </w:trPr>
        <w:tc>
          <w:tcPr>
            <w:tcW w:w="598"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 xml:space="preserve">Основное </w:t>
            </w:r>
            <w:r w:rsidRPr="004740AD">
              <w:rPr>
                <w:rFonts w:ascii="Times New Roman" w:eastAsia="Times New Roman" w:hAnsi="Times New Roman"/>
                <w:sz w:val="20"/>
                <w:szCs w:val="20"/>
                <w:lang w:eastAsia="ru-RU"/>
              </w:rPr>
              <w:br/>
              <w:t>мероприятие 1.1.2</w:t>
            </w:r>
          </w:p>
        </w:tc>
        <w:tc>
          <w:tcPr>
            <w:tcW w:w="1651"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Оборудование и содержание ледовых переправ и зимних автомобильных дорог общего пользования местного значения</w:t>
            </w:r>
          </w:p>
        </w:tc>
        <w:tc>
          <w:tcPr>
            <w:tcW w:w="917"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Отдел территориального развития и коммунального хозяйства администрации муниципального района «Ижемский»</w:t>
            </w:r>
          </w:p>
        </w:tc>
        <w:tc>
          <w:tcPr>
            <w:tcW w:w="275"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26883,5</w:t>
            </w:r>
          </w:p>
        </w:tc>
        <w:tc>
          <w:tcPr>
            <w:tcW w:w="275"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7682,2</w:t>
            </w:r>
          </w:p>
        </w:tc>
        <w:tc>
          <w:tcPr>
            <w:tcW w:w="275"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8938,1</w:t>
            </w:r>
          </w:p>
        </w:tc>
        <w:tc>
          <w:tcPr>
            <w:tcW w:w="275"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9423,4</w:t>
            </w:r>
          </w:p>
        </w:tc>
        <w:tc>
          <w:tcPr>
            <w:tcW w:w="276"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419,9</w:t>
            </w:r>
          </w:p>
        </w:tc>
        <w:tc>
          <w:tcPr>
            <w:tcW w:w="229"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419,9</w:t>
            </w:r>
          </w:p>
        </w:tc>
        <w:tc>
          <w:tcPr>
            <w:tcW w:w="229"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0,0</w:t>
            </w:r>
          </w:p>
        </w:tc>
      </w:tr>
      <w:tr w:rsidR="004740AD" w:rsidRPr="004740AD" w:rsidTr="00EB0918">
        <w:trPr>
          <w:tblCellSpacing w:w="5" w:type="nil"/>
        </w:trPr>
        <w:tc>
          <w:tcPr>
            <w:tcW w:w="598"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 xml:space="preserve">Основное </w:t>
            </w:r>
            <w:r w:rsidRPr="004740AD">
              <w:rPr>
                <w:rFonts w:ascii="Times New Roman" w:eastAsia="Times New Roman" w:hAnsi="Times New Roman"/>
                <w:sz w:val="20"/>
                <w:szCs w:val="20"/>
                <w:lang w:eastAsia="ru-RU"/>
              </w:rPr>
              <w:br/>
              <w:t>мероприятие 1.1.3</w:t>
            </w:r>
          </w:p>
        </w:tc>
        <w:tc>
          <w:tcPr>
            <w:tcW w:w="1651"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Содержание элементов наплавного моста</w:t>
            </w:r>
          </w:p>
        </w:tc>
        <w:tc>
          <w:tcPr>
            <w:tcW w:w="917"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Отдел территориального развития и коммунального хозяйства администрации муниципального района «Ижемский»</w:t>
            </w:r>
          </w:p>
        </w:tc>
        <w:tc>
          <w:tcPr>
            <w:tcW w:w="275"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4456,8</w:t>
            </w:r>
          </w:p>
        </w:tc>
        <w:tc>
          <w:tcPr>
            <w:tcW w:w="275"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0,0</w:t>
            </w:r>
          </w:p>
        </w:tc>
        <w:tc>
          <w:tcPr>
            <w:tcW w:w="275"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1335,8</w:t>
            </w:r>
          </w:p>
        </w:tc>
        <w:tc>
          <w:tcPr>
            <w:tcW w:w="275"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1121,0</w:t>
            </w:r>
          </w:p>
        </w:tc>
        <w:tc>
          <w:tcPr>
            <w:tcW w:w="276"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1000,0</w:t>
            </w:r>
          </w:p>
        </w:tc>
        <w:tc>
          <w:tcPr>
            <w:tcW w:w="229"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1000,0</w:t>
            </w:r>
          </w:p>
        </w:tc>
        <w:tc>
          <w:tcPr>
            <w:tcW w:w="229"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0,0</w:t>
            </w:r>
          </w:p>
        </w:tc>
      </w:tr>
      <w:tr w:rsidR="004740AD" w:rsidRPr="004740AD" w:rsidTr="00EB0918">
        <w:trPr>
          <w:tblCellSpacing w:w="5" w:type="nil"/>
        </w:trPr>
        <w:tc>
          <w:tcPr>
            <w:tcW w:w="598"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 xml:space="preserve">Основное </w:t>
            </w:r>
            <w:r w:rsidRPr="004740AD">
              <w:rPr>
                <w:rFonts w:ascii="Times New Roman" w:eastAsia="Times New Roman" w:hAnsi="Times New Roman"/>
                <w:sz w:val="20"/>
                <w:szCs w:val="20"/>
                <w:lang w:eastAsia="ru-RU"/>
              </w:rPr>
              <w:br/>
              <w:t xml:space="preserve">мероприятие </w:t>
            </w:r>
            <w:r w:rsidRPr="004740AD">
              <w:rPr>
                <w:rFonts w:ascii="Times New Roman" w:eastAsia="Times New Roman" w:hAnsi="Times New Roman"/>
                <w:sz w:val="20"/>
                <w:szCs w:val="20"/>
                <w:lang w:eastAsia="ru-RU"/>
              </w:rPr>
              <w:lastRenderedPageBreak/>
              <w:t>1.1.4</w:t>
            </w:r>
          </w:p>
        </w:tc>
        <w:tc>
          <w:tcPr>
            <w:tcW w:w="1651"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lastRenderedPageBreak/>
              <w:t>Реализация народных проектов в сфере дорожной деятельности</w:t>
            </w:r>
          </w:p>
        </w:tc>
        <w:tc>
          <w:tcPr>
            <w:tcW w:w="917"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 xml:space="preserve">Отдел территориального развития и коммунального </w:t>
            </w:r>
            <w:r w:rsidRPr="004740AD">
              <w:rPr>
                <w:rFonts w:ascii="Times New Roman" w:eastAsia="Times New Roman" w:hAnsi="Times New Roman"/>
                <w:sz w:val="20"/>
                <w:szCs w:val="20"/>
                <w:lang w:eastAsia="ru-RU"/>
              </w:rPr>
              <w:lastRenderedPageBreak/>
              <w:t>хозяйства администрации муниципального района «Ижемский»</w:t>
            </w:r>
          </w:p>
        </w:tc>
        <w:tc>
          <w:tcPr>
            <w:tcW w:w="275"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lastRenderedPageBreak/>
              <w:t>334,0</w:t>
            </w:r>
          </w:p>
        </w:tc>
        <w:tc>
          <w:tcPr>
            <w:tcW w:w="275"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0,0</w:t>
            </w:r>
          </w:p>
        </w:tc>
        <w:tc>
          <w:tcPr>
            <w:tcW w:w="275"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0,0</w:t>
            </w:r>
          </w:p>
        </w:tc>
        <w:tc>
          <w:tcPr>
            <w:tcW w:w="275"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334,0</w:t>
            </w:r>
          </w:p>
        </w:tc>
        <w:tc>
          <w:tcPr>
            <w:tcW w:w="276"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0,0</w:t>
            </w:r>
          </w:p>
        </w:tc>
        <w:tc>
          <w:tcPr>
            <w:tcW w:w="229"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0,0</w:t>
            </w:r>
          </w:p>
        </w:tc>
        <w:tc>
          <w:tcPr>
            <w:tcW w:w="229"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0,0</w:t>
            </w:r>
          </w:p>
        </w:tc>
      </w:tr>
      <w:tr w:rsidR="004740AD" w:rsidRPr="004740AD" w:rsidTr="00EB0918">
        <w:trPr>
          <w:tblCellSpacing w:w="5" w:type="nil"/>
        </w:trPr>
        <w:tc>
          <w:tcPr>
            <w:tcW w:w="598"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lastRenderedPageBreak/>
              <w:t>Основное мероприятие 1.1.5</w:t>
            </w:r>
          </w:p>
        </w:tc>
        <w:tc>
          <w:tcPr>
            <w:tcW w:w="1651"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Устройство наплавного моста</w:t>
            </w:r>
          </w:p>
        </w:tc>
        <w:tc>
          <w:tcPr>
            <w:tcW w:w="917"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Отдел территориального развития и коммунального хозяйства администрации муниципального района «Ижемский»</w:t>
            </w:r>
          </w:p>
        </w:tc>
        <w:tc>
          <w:tcPr>
            <w:tcW w:w="275"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90000,0</w:t>
            </w:r>
          </w:p>
        </w:tc>
        <w:tc>
          <w:tcPr>
            <w:tcW w:w="275"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0,0</w:t>
            </w:r>
          </w:p>
        </w:tc>
        <w:tc>
          <w:tcPr>
            <w:tcW w:w="275"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0,0</w:t>
            </w:r>
          </w:p>
        </w:tc>
        <w:tc>
          <w:tcPr>
            <w:tcW w:w="275"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0,0</w:t>
            </w:r>
          </w:p>
        </w:tc>
        <w:tc>
          <w:tcPr>
            <w:tcW w:w="276"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90000,0</w:t>
            </w:r>
          </w:p>
        </w:tc>
        <w:tc>
          <w:tcPr>
            <w:tcW w:w="229"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0,0</w:t>
            </w:r>
          </w:p>
        </w:tc>
        <w:tc>
          <w:tcPr>
            <w:tcW w:w="229"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0,0</w:t>
            </w:r>
          </w:p>
        </w:tc>
      </w:tr>
      <w:tr w:rsidR="004740AD" w:rsidRPr="004740AD" w:rsidTr="00EB0918">
        <w:trPr>
          <w:tblCellSpacing w:w="5" w:type="nil"/>
        </w:trPr>
        <w:tc>
          <w:tcPr>
            <w:tcW w:w="598"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 xml:space="preserve">Основное </w:t>
            </w:r>
            <w:r w:rsidRPr="004740AD">
              <w:rPr>
                <w:rFonts w:ascii="Times New Roman" w:eastAsia="Times New Roman" w:hAnsi="Times New Roman"/>
                <w:sz w:val="20"/>
                <w:szCs w:val="20"/>
                <w:lang w:eastAsia="ru-RU"/>
              </w:rPr>
              <w:br/>
              <w:t>мероприятие 1.2.1</w:t>
            </w:r>
          </w:p>
        </w:tc>
        <w:tc>
          <w:tcPr>
            <w:tcW w:w="1651"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 xml:space="preserve">Проведение работ по технической инвентаризации и государственной регистрации прав на автомобильные дороги общего пользования  </w:t>
            </w:r>
            <w:r w:rsidRPr="004740AD">
              <w:rPr>
                <w:rFonts w:ascii="Times New Roman" w:eastAsia="Times New Roman" w:hAnsi="Times New Roman"/>
                <w:sz w:val="20"/>
                <w:szCs w:val="20"/>
              </w:rPr>
              <w:t>местного значения и внесение сведений о них в государственный кадастр недвижимости</w:t>
            </w:r>
          </w:p>
        </w:tc>
        <w:tc>
          <w:tcPr>
            <w:tcW w:w="917"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Отдел по управлению земельными ресурсами и муниципальным имуществом муниципального района «Ижемский»</w:t>
            </w:r>
          </w:p>
        </w:tc>
        <w:tc>
          <w:tcPr>
            <w:tcW w:w="275"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2069,3</w:t>
            </w:r>
          </w:p>
        </w:tc>
        <w:tc>
          <w:tcPr>
            <w:tcW w:w="275"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327,5</w:t>
            </w:r>
          </w:p>
        </w:tc>
        <w:tc>
          <w:tcPr>
            <w:tcW w:w="275"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541,5</w:t>
            </w:r>
          </w:p>
        </w:tc>
        <w:tc>
          <w:tcPr>
            <w:tcW w:w="275"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500,0</w:t>
            </w:r>
          </w:p>
        </w:tc>
        <w:tc>
          <w:tcPr>
            <w:tcW w:w="276"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300,3</w:t>
            </w:r>
          </w:p>
        </w:tc>
        <w:tc>
          <w:tcPr>
            <w:tcW w:w="229"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400,0</w:t>
            </w:r>
          </w:p>
        </w:tc>
        <w:tc>
          <w:tcPr>
            <w:tcW w:w="229"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0,0</w:t>
            </w:r>
          </w:p>
        </w:tc>
      </w:tr>
      <w:tr w:rsidR="004740AD" w:rsidRPr="004740AD" w:rsidTr="00EB0918">
        <w:trPr>
          <w:tblCellSpacing w:w="5" w:type="nil"/>
        </w:trPr>
        <w:tc>
          <w:tcPr>
            <w:tcW w:w="598"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 xml:space="preserve">Основное </w:t>
            </w:r>
            <w:r w:rsidRPr="004740AD">
              <w:rPr>
                <w:rFonts w:ascii="Times New Roman" w:eastAsia="Times New Roman" w:hAnsi="Times New Roman"/>
                <w:sz w:val="20"/>
                <w:szCs w:val="20"/>
                <w:lang w:eastAsia="ru-RU"/>
              </w:rPr>
              <w:br/>
              <w:t>мероприятие 1.2.2</w:t>
            </w:r>
          </w:p>
        </w:tc>
        <w:tc>
          <w:tcPr>
            <w:tcW w:w="1651"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Проведение ремонта улично-дорожной сети</w:t>
            </w:r>
          </w:p>
        </w:tc>
        <w:tc>
          <w:tcPr>
            <w:tcW w:w="917"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Отдел территориального развития и коммунального хозяйства администрации муниципального района «Ижемский»</w:t>
            </w:r>
          </w:p>
        </w:tc>
        <w:tc>
          <w:tcPr>
            <w:tcW w:w="275"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4999,5</w:t>
            </w:r>
          </w:p>
        </w:tc>
        <w:tc>
          <w:tcPr>
            <w:tcW w:w="275"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0,0</w:t>
            </w:r>
          </w:p>
        </w:tc>
        <w:tc>
          <w:tcPr>
            <w:tcW w:w="275"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0,0</w:t>
            </w:r>
          </w:p>
        </w:tc>
        <w:tc>
          <w:tcPr>
            <w:tcW w:w="275"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4999,5</w:t>
            </w:r>
          </w:p>
        </w:tc>
        <w:tc>
          <w:tcPr>
            <w:tcW w:w="276"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0,0</w:t>
            </w:r>
          </w:p>
        </w:tc>
        <w:tc>
          <w:tcPr>
            <w:tcW w:w="229"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0,0</w:t>
            </w:r>
          </w:p>
        </w:tc>
        <w:tc>
          <w:tcPr>
            <w:tcW w:w="229"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0,0</w:t>
            </w:r>
          </w:p>
        </w:tc>
      </w:tr>
      <w:tr w:rsidR="004740AD" w:rsidRPr="004740AD" w:rsidTr="00EB0918">
        <w:trPr>
          <w:tblCellSpacing w:w="5" w:type="nil"/>
        </w:trPr>
        <w:tc>
          <w:tcPr>
            <w:tcW w:w="598"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b/>
                <w:bCs/>
                <w:sz w:val="20"/>
                <w:szCs w:val="20"/>
                <w:lang w:eastAsia="ru-RU"/>
              </w:rPr>
            </w:pPr>
            <w:r w:rsidRPr="004740AD">
              <w:rPr>
                <w:rFonts w:ascii="Times New Roman" w:eastAsia="Times New Roman" w:hAnsi="Times New Roman"/>
                <w:b/>
                <w:bCs/>
                <w:sz w:val="20"/>
                <w:szCs w:val="20"/>
                <w:lang w:eastAsia="ru-RU"/>
              </w:rPr>
              <w:t>Подпрограммы 2.</w:t>
            </w:r>
          </w:p>
        </w:tc>
        <w:tc>
          <w:tcPr>
            <w:tcW w:w="1651"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b/>
                <w:bCs/>
                <w:sz w:val="20"/>
                <w:szCs w:val="20"/>
                <w:lang w:eastAsia="ru-RU"/>
              </w:rPr>
            </w:pPr>
            <w:r w:rsidRPr="004740AD">
              <w:rPr>
                <w:rFonts w:ascii="Times New Roman" w:eastAsia="Times New Roman" w:hAnsi="Times New Roman"/>
                <w:b/>
                <w:bCs/>
                <w:sz w:val="20"/>
                <w:szCs w:val="20"/>
                <w:lang w:eastAsia="ru-RU"/>
              </w:rPr>
              <w:t>«Организация транспортного обслуживания населения на   территории  муниципального района «Ижемский»</w:t>
            </w:r>
          </w:p>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b/>
                <w:bCs/>
                <w:sz w:val="20"/>
                <w:szCs w:val="20"/>
                <w:lang w:eastAsia="ru-RU"/>
              </w:rPr>
            </w:pPr>
          </w:p>
        </w:tc>
        <w:tc>
          <w:tcPr>
            <w:tcW w:w="917"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b/>
                <w:bCs/>
                <w:sz w:val="20"/>
                <w:szCs w:val="20"/>
                <w:lang w:eastAsia="ru-RU"/>
              </w:rPr>
            </w:pPr>
            <w:r w:rsidRPr="004740AD">
              <w:rPr>
                <w:rFonts w:ascii="Times New Roman" w:eastAsia="Times New Roman" w:hAnsi="Times New Roman"/>
                <w:b/>
                <w:bCs/>
                <w:sz w:val="20"/>
                <w:szCs w:val="20"/>
                <w:lang w:eastAsia="ru-RU"/>
              </w:rPr>
              <w:t>Всего</w:t>
            </w:r>
          </w:p>
        </w:tc>
        <w:tc>
          <w:tcPr>
            <w:tcW w:w="275"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b/>
                <w:bCs/>
                <w:sz w:val="20"/>
                <w:szCs w:val="20"/>
                <w:lang w:eastAsia="ru-RU"/>
              </w:rPr>
            </w:pPr>
            <w:r w:rsidRPr="004740AD">
              <w:rPr>
                <w:rFonts w:ascii="Times New Roman" w:eastAsia="Times New Roman" w:hAnsi="Times New Roman"/>
                <w:b/>
                <w:bCs/>
                <w:sz w:val="20"/>
                <w:szCs w:val="20"/>
                <w:lang w:eastAsia="ru-RU"/>
              </w:rPr>
              <w:t>22356,6</w:t>
            </w:r>
          </w:p>
        </w:tc>
        <w:tc>
          <w:tcPr>
            <w:tcW w:w="275"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b/>
                <w:bCs/>
                <w:sz w:val="20"/>
                <w:szCs w:val="20"/>
                <w:lang w:eastAsia="ru-RU"/>
              </w:rPr>
            </w:pPr>
            <w:r w:rsidRPr="004740AD">
              <w:rPr>
                <w:rFonts w:ascii="Times New Roman" w:eastAsia="Times New Roman" w:hAnsi="Times New Roman"/>
                <w:b/>
                <w:bCs/>
                <w:sz w:val="20"/>
                <w:szCs w:val="20"/>
                <w:lang w:eastAsia="ru-RU"/>
              </w:rPr>
              <w:t>8038,0</w:t>
            </w:r>
          </w:p>
        </w:tc>
        <w:tc>
          <w:tcPr>
            <w:tcW w:w="275"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b/>
                <w:bCs/>
                <w:sz w:val="20"/>
                <w:szCs w:val="20"/>
                <w:lang w:eastAsia="ru-RU"/>
              </w:rPr>
            </w:pPr>
            <w:r w:rsidRPr="004740AD">
              <w:rPr>
                <w:rFonts w:ascii="Times New Roman" w:eastAsia="Times New Roman" w:hAnsi="Times New Roman"/>
                <w:b/>
                <w:bCs/>
                <w:sz w:val="20"/>
                <w:szCs w:val="20"/>
                <w:lang w:eastAsia="ru-RU"/>
              </w:rPr>
              <w:t>4071,0</w:t>
            </w:r>
          </w:p>
        </w:tc>
        <w:tc>
          <w:tcPr>
            <w:tcW w:w="275"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b/>
                <w:bCs/>
                <w:sz w:val="20"/>
                <w:szCs w:val="20"/>
                <w:lang w:eastAsia="ru-RU"/>
              </w:rPr>
            </w:pPr>
            <w:r w:rsidRPr="004740AD">
              <w:rPr>
                <w:rFonts w:ascii="Times New Roman" w:eastAsia="Times New Roman" w:hAnsi="Times New Roman"/>
                <w:b/>
                <w:bCs/>
                <w:sz w:val="20"/>
                <w:szCs w:val="20"/>
                <w:lang w:eastAsia="ru-RU"/>
              </w:rPr>
              <w:t>7247,6</w:t>
            </w:r>
          </w:p>
        </w:tc>
        <w:tc>
          <w:tcPr>
            <w:tcW w:w="276"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4740AD">
              <w:rPr>
                <w:rFonts w:ascii="Times New Roman" w:eastAsia="Times New Roman" w:hAnsi="Times New Roman"/>
                <w:b/>
                <w:sz w:val="20"/>
                <w:szCs w:val="20"/>
                <w:lang w:eastAsia="ru-RU"/>
              </w:rPr>
              <w:t>1500,0</w:t>
            </w:r>
          </w:p>
        </w:tc>
        <w:tc>
          <w:tcPr>
            <w:tcW w:w="229"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4740AD">
              <w:rPr>
                <w:rFonts w:ascii="Times New Roman" w:eastAsia="Times New Roman" w:hAnsi="Times New Roman"/>
                <w:b/>
                <w:sz w:val="20"/>
                <w:szCs w:val="20"/>
                <w:lang w:eastAsia="ru-RU"/>
              </w:rPr>
              <w:t>1500,0</w:t>
            </w:r>
          </w:p>
        </w:tc>
        <w:tc>
          <w:tcPr>
            <w:tcW w:w="229"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4740AD">
              <w:rPr>
                <w:rFonts w:ascii="Times New Roman" w:eastAsia="Times New Roman" w:hAnsi="Times New Roman"/>
                <w:b/>
                <w:sz w:val="20"/>
                <w:szCs w:val="20"/>
                <w:lang w:eastAsia="ru-RU"/>
              </w:rPr>
              <w:t>0,0</w:t>
            </w:r>
          </w:p>
        </w:tc>
      </w:tr>
      <w:tr w:rsidR="004740AD" w:rsidRPr="004740AD" w:rsidTr="00EB0918">
        <w:trPr>
          <w:tblCellSpacing w:w="5" w:type="nil"/>
        </w:trPr>
        <w:tc>
          <w:tcPr>
            <w:tcW w:w="598"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 xml:space="preserve">Основное </w:t>
            </w:r>
            <w:r w:rsidRPr="004740AD">
              <w:rPr>
                <w:rFonts w:ascii="Times New Roman" w:eastAsia="Times New Roman" w:hAnsi="Times New Roman"/>
                <w:sz w:val="20"/>
                <w:szCs w:val="20"/>
                <w:lang w:eastAsia="ru-RU"/>
              </w:rPr>
              <w:br/>
              <w:t>мероприятие 2.1.1</w:t>
            </w:r>
          </w:p>
        </w:tc>
        <w:tc>
          <w:tcPr>
            <w:tcW w:w="1651"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Организация осуществления перевозок пассажиров и багажа автомобильным транспортом</w:t>
            </w:r>
          </w:p>
        </w:tc>
        <w:tc>
          <w:tcPr>
            <w:tcW w:w="917"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Отдел экономического анализа и прогнозирования администрации муниципального района «Ижемский»</w:t>
            </w:r>
          </w:p>
        </w:tc>
        <w:tc>
          <w:tcPr>
            <w:tcW w:w="275"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9771,2</w:t>
            </w:r>
          </w:p>
        </w:tc>
        <w:tc>
          <w:tcPr>
            <w:tcW w:w="275"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3607,0</w:t>
            </w:r>
          </w:p>
        </w:tc>
        <w:tc>
          <w:tcPr>
            <w:tcW w:w="275"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1371,9</w:t>
            </w:r>
          </w:p>
        </w:tc>
        <w:tc>
          <w:tcPr>
            <w:tcW w:w="275"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2192,3</w:t>
            </w:r>
          </w:p>
        </w:tc>
        <w:tc>
          <w:tcPr>
            <w:tcW w:w="276"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1300,0</w:t>
            </w:r>
          </w:p>
        </w:tc>
        <w:tc>
          <w:tcPr>
            <w:tcW w:w="229"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1300,0</w:t>
            </w:r>
          </w:p>
        </w:tc>
        <w:tc>
          <w:tcPr>
            <w:tcW w:w="229"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0,0</w:t>
            </w:r>
          </w:p>
        </w:tc>
      </w:tr>
      <w:tr w:rsidR="004740AD" w:rsidRPr="004740AD" w:rsidTr="00EB0918">
        <w:trPr>
          <w:tblCellSpacing w:w="5" w:type="nil"/>
        </w:trPr>
        <w:tc>
          <w:tcPr>
            <w:tcW w:w="598"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 xml:space="preserve">Основное </w:t>
            </w:r>
            <w:r w:rsidRPr="004740AD">
              <w:rPr>
                <w:rFonts w:ascii="Times New Roman" w:eastAsia="Times New Roman" w:hAnsi="Times New Roman"/>
                <w:sz w:val="20"/>
                <w:szCs w:val="20"/>
                <w:lang w:eastAsia="ru-RU"/>
              </w:rPr>
              <w:br/>
              <w:t>мероприятие 2.1.2</w:t>
            </w:r>
          </w:p>
        </w:tc>
        <w:tc>
          <w:tcPr>
            <w:tcW w:w="1651"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Организация осуществления перевозок пассажиров и багажа водным транспортом</w:t>
            </w:r>
          </w:p>
        </w:tc>
        <w:tc>
          <w:tcPr>
            <w:tcW w:w="917"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Отдел экономического анализа и прогнозирования администрации муниципального района «Ижемский»</w:t>
            </w:r>
          </w:p>
        </w:tc>
        <w:tc>
          <w:tcPr>
            <w:tcW w:w="275"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12585,4</w:t>
            </w:r>
          </w:p>
        </w:tc>
        <w:tc>
          <w:tcPr>
            <w:tcW w:w="275"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spacing w:after="0" w:line="240" w:lineRule="auto"/>
              <w:jc w:val="center"/>
              <w:rPr>
                <w:rFonts w:ascii="Times New Roman" w:eastAsia="Times New Roman" w:hAnsi="Times New Roman"/>
                <w:snapToGrid w:val="0"/>
                <w:sz w:val="20"/>
                <w:szCs w:val="20"/>
                <w:lang w:eastAsia="ru-RU"/>
              </w:rPr>
            </w:pPr>
            <w:r w:rsidRPr="004740AD">
              <w:rPr>
                <w:rFonts w:ascii="Times New Roman" w:eastAsia="Times New Roman" w:hAnsi="Times New Roman"/>
                <w:snapToGrid w:val="0"/>
                <w:sz w:val="20"/>
                <w:szCs w:val="20"/>
                <w:lang w:eastAsia="ru-RU"/>
              </w:rPr>
              <w:t>4431,0</w:t>
            </w:r>
          </w:p>
        </w:tc>
        <w:tc>
          <w:tcPr>
            <w:tcW w:w="275"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spacing w:after="0" w:line="240" w:lineRule="auto"/>
              <w:jc w:val="center"/>
              <w:rPr>
                <w:rFonts w:ascii="Times New Roman" w:eastAsia="Times New Roman" w:hAnsi="Times New Roman"/>
                <w:snapToGrid w:val="0"/>
                <w:sz w:val="20"/>
                <w:szCs w:val="20"/>
                <w:lang w:eastAsia="ru-RU"/>
              </w:rPr>
            </w:pPr>
            <w:r w:rsidRPr="004740AD">
              <w:rPr>
                <w:rFonts w:ascii="Times New Roman" w:eastAsia="Times New Roman" w:hAnsi="Times New Roman"/>
                <w:snapToGrid w:val="0"/>
                <w:sz w:val="20"/>
                <w:szCs w:val="20"/>
                <w:lang w:eastAsia="ru-RU"/>
              </w:rPr>
              <w:t>2699,1</w:t>
            </w:r>
          </w:p>
        </w:tc>
        <w:tc>
          <w:tcPr>
            <w:tcW w:w="275"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5055,3</w:t>
            </w:r>
          </w:p>
        </w:tc>
        <w:tc>
          <w:tcPr>
            <w:tcW w:w="276"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200,0</w:t>
            </w:r>
          </w:p>
        </w:tc>
        <w:tc>
          <w:tcPr>
            <w:tcW w:w="229"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200,0</w:t>
            </w:r>
          </w:p>
        </w:tc>
        <w:tc>
          <w:tcPr>
            <w:tcW w:w="229"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0,0</w:t>
            </w:r>
          </w:p>
        </w:tc>
      </w:tr>
      <w:tr w:rsidR="004740AD" w:rsidRPr="004740AD" w:rsidTr="00EB0918">
        <w:trPr>
          <w:tblCellSpacing w:w="5" w:type="nil"/>
        </w:trPr>
        <w:tc>
          <w:tcPr>
            <w:tcW w:w="598"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b/>
                <w:bCs/>
                <w:sz w:val="20"/>
                <w:szCs w:val="20"/>
                <w:lang w:eastAsia="ru-RU"/>
              </w:rPr>
            </w:pPr>
            <w:r w:rsidRPr="004740AD">
              <w:rPr>
                <w:rFonts w:ascii="Times New Roman" w:eastAsia="Times New Roman" w:hAnsi="Times New Roman"/>
                <w:b/>
                <w:bCs/>
                <w:sz w:val="20"/>
                <w:szCs w:val="20"/>
                <w:lang w:eastAsia="ru-RU"/>
              </w:rPr>
              <w:t>Подпрограмма 3.</w:t>
            </w:r>
          </w:p>
        </w:tc>
        <w:tc>
          <w:tcPr>
            <w:tcW w:w="1651"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b/>
                <w:bCs/>
                <w:sz w:val="20"/>
                <w:szCs w:val="20"/>
                <w:lang w:eastAsia="ru-RU"/>
              </w:rPr>
            </w:pPr>
            <w:r w:rsidRPr="004740AD">
              <w:rPr>
                <w:rFonts w:ascii="Times New Roman" w:eastAsia="Times New Roman" w:hAnsi="Times New Roman"/>
                <w:b/>
                <w:bCs/>
                <w:sz w:val="20"/>
                <w:szCs w:val="20"/>
                <w:lang w:eastAsia="ru-RU"/>
              </w:rPr>
              <w:t>«Повышение безопасности дорожного движения на территории муниципального района «Ижемский»</w:t>
            </w:r>
          </w:p>
        </w:tc>
        <w:tc>
          <w:tcPr>
            <w:tcW w:w="917"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b/>
                <w:bCs/>
                <w:sz w:val="20"/>
                <w:szCs w:val="20"/>
                <w:lang w:eastAsia="ru-RU"/>
              </w:rPr>
            </w:pPr>
            <w:r w:rsidRPr="004740AD">
              <w:rPr>
                <w:rFonts w:ascii="Times New Roman" w:eastAsia="Times New Roman" w:hAnsi="Times New Roman"/>
                <w:b/>
                <w:bCs/>
                <w:sz w:val="20"/>
                <w:szCs w:val="20"/>
                <w:lang w:eastAsia="ru-RU"/>
              </w:rPr>
              <w:t>Всего</w:t>
            </w:r>
          </w:p>
        </w:tc>
        <w:tc>
          <w:tcPr>
            <w:tcW w:w="275"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b/>
                <w:bCs/>
                <w:sz w:val="20"/>
                <w:szCs w:val="20"/>
                <w:lang w:eastAsia="ru-RU"/>
              </w:rPr>
            </w:pPr>
            <w:r w:rsidRPr="004740AD">
              <w:rPr>
                <w:rFonts w:ascii="Times New Roman" w:eastAsia="Times New Roman" w:hAnsi="Times New Roman"/>
                <w:b/>
                <w:bCs/>
                <w:sz w:val="20"/>
                <w:szCs w:val="20"/>
                <w:lang w:eastAsia="ru-RU"/>
              </w:rPr>
              <w:t>3719,9</w:t>
            </w:r>
          </w:p>
        </w:tc>
        <w:tc>
          <w:tcPr>
            <w:tcW w:w="275"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b/>
                <w:bCs/>
                <w:sz w:val="20"/>
                <w:szCs w:val="20"/>
                <w:lang w:eastAsia="ru-RU"/>
              </w:rPr>
            </w:pPr>
            <w:r w:rsidRPr="004740AD">
              <w:rPr>
                <w:rFonts w:ascii="Times New Roman" w:eastAsia="Times New Roman" w:hAnsi="Times New Roman"/>
                <w:b/>
                <w:bCs/>
                <w:sz w:val="20"/>
                <w:szCs w:val="20"/>
                <w:lang w:eastAsia="ru-RU"/>
              </w:rPr>
              <w:t>392,9</w:t>
            </w:r>
          </w:p>
        </w:tc>
        <w:tc>
          <w:tcPr>
            <w:tcW w:w="275"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b/>
                <w:bCs/>
                <w:sz w:val="20"/>
                <w:szCs w:val="20"/>
                <w:lang w:eastAsia="ru-RU"/>
              </w:rPr>
            </w:pPr>
            <w:r w:rsidRPr="004740AD">
              <w:rPr>
                <w:rFonts w:ascii="Times New Roman" w:eastAsia="Times New Roman" w:hAnsi="Times New Roman"/>
                <w:b/>
                <w:bCs/>
                <w:sz w:val="20"/>
                <w:szCs w:val="20"/>
                <w:lang w:eastAsia="ru-RU"/>
              </w:rPr>
              <w:t>1705,0</w:t>
            </w:r>
          </w:p>
        </w:tc>
        <w:tc>
          <w:tcPr>
            <w:tcW w:w="275"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b/>
                <w:bCs/>
                <w:sz w:val="20"/>
                <w:szCs w:val="20"/>
                <w:lang w:eastAsia="ru-RU"/>
              </w:rPr>
            </w:pPr>
            <w:r w:rsidRPr="004740AD">
              <w:rPr>
                <w:rFonts w:ascii="Times New Roman" w:eastAsia="Times New Roman" w:hAnsi="Times New Roman"/>
                <w:b/>
                <w:bCs/>
                <w:sz w:val="20"/>
                <w:szCs w:val="20"/>
                <w:lang w:eastAsia="ru-RU"/>
              </w:rPr>
              <w:t>947,0</w:t>
            </w:r>
          </w:p>
        </w:tc>
        <w:tc>
          <w:tcPr>
            <w:tcW w:w="276"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4740AD">
              <w:rPr>
                <w:rFonts w:ascii="Times New Roman" w:eastAsia="Times New Roman" w:hAnsi="Times New Roman"/>
                <w:b/>
                <w:sz w:val="20"/>
                <w:szCs w:val="20"/>
                <w:lang w:eastAsia="ru-RU"/>
              </w:rPr>
              <w:t>85,0</w:t>
            </w:r>
          </w:p>
        </w:tc>
        <w:tc>
          <w:tcPr>
            <w:tcW w:w="229"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4740AD">
              <w:rPr>
                <w:rFonts w:ascii="Times New Roman" w:eastAsia="Times New Roman" w:hAnsi="Times New Roman"/>
                <w:b/>
                <w:sz w:val="20"/>
                <w:szCs w:val="20"/>
                <w:lang w:eastAsia="ru-RU"/>
              </w:rPr>
              <w:t>590,0</w:t>
            </w:r>
          </w:p>
        </w:tc>
        <w:tc>
          <w:tcPr>
            <w:tcW w:w="229"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4740AD">
              <w:rPr>
                <w:rFonts w:ascii="Times New Roman" w:eastAsia="Times New Roman" w:hAnsi="Times New Roman"/>
                <w:b/>
                <w:sz w:val="20"/>
                <w:szCs w:val="20"/>
                <w:lang w:eastAsia="ru-RU"/>
              </w:rPr>
              <w:t>0,0</w:t>
            </w:r>
          </w:p>
        </w:tc>
      </w:tr>
      <w:tr w:rsidR="004740AD" w:rsidRPr="004740AD" w:rsidTr="00EB0918">
        <w:trPr>
          <w:tblCellSpacing w:w="5" w:type="nil"/>
        </w:trPr>
        <w:tc>
          <w:tcPr>
            <w:tcW w:w="598"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 xml:space="preserve">Основное </w:t>
            </w:r>
            <w:r w:rsidRPr="004740AD">
              <w:rPr>
                <w:rFonts w:ascii="Times New Roman" w:eastAsia="Times New Roman" w:hAnsi="Times New Roman"/>
                <w:sz w:val="20"/>
                <w:szCs w:val="20"/>
                <w:lang w:eastAsia="ru-RU"/>
              </w:rPr>
              <w:br/>
              <w:t>мероприятие 3.2.1</w:t>
            </w:r>
          </w:p>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b/>
                <w:color w:val="00B050"/>
                <w:sz w:val="20"/>
                <w:szCs w:val="20"/>
                <w:lang w:eastAsia="ru-RU"/>
              </w:rPr>
            </w:pPr>
          </w:p>
        </w:tc>
        <w:tc>
          <w:tcPr>
            <w:tcW w:w="1651"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Проведение районных соревнований юных инспекторов движения «Безопасное колесо» среди учащихся школ муниципального района «Ижемский»</w:t>
            </w:r>
          </w:p>
        </w:tc>
        <w:tc>
          <w:tcPr>
            <w:tcW w:w="917"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Управление   образования администрации муниципального района «Ижемский»</w:t>
            </w:r>
          </w:p>
        </w:tc>
        <w:tc>
          <w:tcPr>
            <w:tcW w:w="275"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214,0</w:t>
            </w:r>
          </w:p>
        </w:tc>
        <w:tc>
          <w:tcPr>
            <w:tcW w:w="275"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45,0</w:t>
            </w:r>
          </w:p>
        </w:tc>
        <w:tc>
          <w:tcPr>
            <w:tcW w:w="275"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50,5</w:t>
            </w:r>
          </w:p>
        </w:tc>
        <w:tc>
          <w:tcPr>
            <w:tcW w:w="275"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23,5</w:t>
            </w:r>
          </w:p>
        </w:tc>
        <w:tc>
          <w:tcPr>
            <w:tcW w:w="276"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45,0</w:t>
            </w:r>
          </w:p>
        </w:tc>
        <w:tc>
          <w:tcPr>
            <w:tcW w:w="229"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50,0</w:t>
            </w:r>
          </w:p>
        </w:tc>
        <w:tc>
          <w:tcPr>
            <w:tcW w:w="229"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0,0</w:t>
            </w:r>
          </w:p>
        </w:tc>
      </w:tr>
      <w:tr w:rsidR="004740AD" w:rsidRPr="004740AD" w:rsidTr="00EB0918">
        <w:trPr>
          <w:tblCellSpacing w:w="5" w:type="nil"/>
        </w:trPr>
        <w:tc>
          <w:tcPr>
            <w:tcW w:w="598"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lastRenderedPageBreak/>
              <w:t xml:space="preserve">Основное </w:t>
            </w:r>
            <w:r w:rsidRPr="004740AD">
              <w:rPr>
                <w:rFonts w:ascii="Times New Roman" w:eastAsia="Times New Roman" w:hAnsi="Times New Roman"/>
                <w:sz w:val="20"/>
                <w:szCs w:val="20"/>
                <w:lang w:eastAsia="ru-RU"/>
              </w:rPr>
              <w:br/>
              <w:t>мероприятие 3.2.7</w:t>
            </w:r>
          </w:p>
        </w:tc>
        <w:tc>
          <w:tcPr>
            <w:tcW w:w="1651"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tabs>
                <w:tab w:val="left" w:pos="35"/>
              </w:tabs>
              <w:autoSpaceDE w:val="0"/>
              <w:autoSpaceDN w:val="0"/>
              <w:adjustRightInd w:val="0"/>
              <w:spacing w:after="0" w:line="240" w:lineRule="auto"/>
              <w:ind w:left="35"/>
              <w:jc w:val="center"/>
              <w:rPr>
                <w:rFonts w:ascii="Times New Roman" w:hAnsi="Times New Roman" w:cs="Calibri"/>
                <w:lang w:eastAsia="ar-SA"/>
              </w:rPr>
            </w:pPr>
            <w:r w:rsidRPr="004740AD">
              <w:rPr>
                <w:rFonts w:ascii="Times New Roman" w:hAnsi="Times New Roman" w:cs="Calibri"/>
                <w:lang w:eastAsia="ar-SA"/>
              </w:rPr>
              <w:t>Обеспечение участия команды учащихся школ муниципального района «Ижемский» на республиканских соревнованиях «Безопасное колесо»</w:t>
            </w:r>
          </w:p>
        </w:tc>
        <w:tc>
          <w:tcPr>
            <w:tcW w:w="917"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Управление  образования администрации муниципального района «Ижемский»</w:t>
            </w:r>
          </w:p>
        </w:tc>
        <w:tc>
          <w:tcPr>
            <w:tcW w:w="275"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168,7</w:t>
            </w:r>
          </w:p>
        </w:tc>
        <w:tc>
          <w:tcPr>
            <w:tcW w:w="275"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20,4</w:t>
            </w:r>
          </w:p>
        </w:tc>
        <w:tc>
          <w:tcPr>
            <w:tcW w:w="275"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44,8</w:t>
            </w:r>
          </w:p>
        </w:tc>
        <w:tc>
          <w:tcPr>
            <w:tcW w:w="275"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23,5</w:t>
            </w:r>
          </w:p>
        </w:tc>
        <w:tc>
          <w:tcPr>
            <w:tcW w:w="276"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40,0</w:t>
            </w:r>
          </w:p>
        </w:tc>
        <w:tc>
          <w:tcPr>
            <w:tcW w:w="229"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40,0</w:t>
            </w:r>
          </w:p>
        </w:tc>
        <w:tc>
          <w:tcPr>
            <w:tcW w:w="229"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0,0</w:t>
            </w:r>
          </w:p>
        </w:tc>
      </w:tr>
      <w:tr w:rsidR="004740AD" w:rsidRPr="004740AD" w:rsidTr="00EB0918">
        <w:trPr>
          <w:tblCellSpacing w:w="5" w:type="nil"/>
        </w:trPr>
        <w:tc>
          <w:tcPr>
            <w:tcW w:w="598"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 xml:space="preserve">Основное </w:t>
            </w:r>
            <w:r w:rsidRPr="004740AD">
              <w:rPr>
                <w:rFonts w:ascii="Times New Roman" w:eastAsia="Times New Roman" w:hAnsi="Times New Roman"/>
                <w:sz w:val="20"/>
                <w:szCs w:val="20"/>
                <w:lang w:eastAsia="ru-RU"/>
              </w:rPr>
              <w:br/>
              <w:t>мероприятие 3.3.1</w:t>
            </w:r>
          </w:p>
        </w:tc>
        <w:tc>
          <w:tcPr>
            <w:tcW w:w="1651"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tabs>
                <w:tab w:val="left" w:pos="35"/>
              </w:tabs>
              <w:autoSpaceDE w:val="0"/>
              <w:autoSpaceDN w:val="0"/>
              <w:adjustRightInd w:val="0"/>
              <w:spacing w:after="0" w:line="240" w:lineRule="auto"/>
              <w:ind w:left="35"/>
              <w:jc w:val="center"/>
              <w:rPr>
                <w:rFonts w:ascii="Times New Roman" w:hAnsi="Times New Roman" w:cs="Calibri"/>
                <w:lang w:eastAsia="ar-SA"/>
              </w:rPr>
            </w:pPr>
            <w:r w:rsidRPr="004740AD">
              <w:rPr>
                <w:rFonts w:ascii="Times New Roman" w:hAnsi="Times New Roman" w:cs="Calibri"/>
                <w:lang w:eastAsia="ar-SA"/>
              </w:rPr>
              <w:t>Обеспечение обустройства и содержания технических средств организации дорожного движения на автомобильных дорогах общего пользования местного значения, улицах, проездах</w:t>
            </w:r>
          </w:p>
        </w:tc>
        <w:tc>
          <w:tcPr>
            <w:tcW w:w="917"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lang w:eastAsia="ru-RU"/>
              </w:rPr>
            </w:pPr>
            <w:r w:rsidRPr="004740AD">
              <w:rPr>
                <w:rFonts w:ascii="Times New Roman" w:eastAsia="Times New Roman" w:hAnsi="Times New Roman"/>
                <w:sz w:val="20"/>
                <w:szCs w:val="20"/>
                <w:lang w:eastAsia="ru-RU"/>
              </w:rPr>
              <w:t xml:space="preserve">Отдел территориального развития и коммунального хозяйства администрации </w:t>
            </w:r>
            <w:r w:rsidRPr="004740AD">
              <w:rPr>
                <w:rFonts w:ascii="Times New Roman" w:eastAsia="Times New Roman" w:hAnsi="Times New Roman"/>
                <w:lang w:eastAsia="ru-RU"/>
              </w:rPr>
              <w:t>муниципального района</w:t>
            </w:r>
            <w:r w:rsidRPr="004740AD">
              <w:rPr>
                <w:rFonts w:ascii="Times New Roman" w:eastAsia="Times New Roman" w:hAnsi="Times New Roman"/>
                <w:sz w:val="20"/>
                <w:szCs w:val="20"/>
                <w:lang w:eastAsia="ru-RU"/>
              </w:rPr>
              <w:t xml:space="preserve"> «Ижемский»</w:t>
            </w:r>
          </w:p>
        </w:tc>
        <w:tc>
          <w:tcPr>
            <w:tcW w:w="275"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2387,2</w:t>
            </w:r>
          </w:p>
        </w:tc>
        <w:tc>
          <w:tcPr>
            <w:tcW w:w="275"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327,5</w:t>
            </w:r>
          </w:p>
        </w:tc>
        <w:tc>
          <w:tcPr>
            <w:tcW w:w="275"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1159,7</w:t>
            </w:r>
          </w:p>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275"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400,0</w:t>
            </w:r>
          </w:p>
        </w:tc>
        <w:tc>
          <w:tcPr>
            <w:tcW w:w="276"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0,0</w:t>
            </w:r>
          </w:p>
        </w:tc>
        <w:tc>
          <w:tcPr>
            <w:tcW w:w="229"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500,0</w:t>
            </w:r>
          </w:p>
        </w:tc>
        <w:tc>
          <w:tcPr>
            <w:tcW w:w="229"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0,0</w:t>
            </w:r>
          </w:p>
        </w:tc>
      </w:tr>
      <w:tr w:rsidR="004740AD" w:rsidRPr="004740AD" w:rsidTr="00EB0918">
        <w:trPr>
          <w:tblCellSpacing w:w="5" w:type="nil"/>
        </w:trPr>
        <w:tc>
          <w:tcPr>
            <w:tcW w:w="598"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Основное мероприятие 3.3.2</w:t>
            </w:r>
          </w:p>
        </w:tc>
        <w:tc>
          <w:tcPr>
            <w:tcW w:w="1651"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tabs>
                <w:tab w:val="left" w:pos="35"/>
              </w:tabs>
              <w:autoSpaceDE w:val="0"/>
              <w:autoSpaceDN w:val="0"/>
              <w:adjustRightInd w:val="0"/>
              <w:spacing w:after="0" w:line="240" w:lineRule="auto"/>
              <w:ind w:left="35"/>
              <w:jc w:val="center"/>
              <w:rPr>
                <w:rFonts w:ascii="Times New Roman" w:hAnsi="Times New Roman" w:cs="Calibri"/>
                <w:lang w:eastAsia="ar-SA"/>
              </w:rPr>
            </w:pPr>
            <w:r w:rsidRPr="004740AD">
              <w:rPr>
                <w:rFonts w:ascii="Times New Roman" w:hAnsi="Times New Roman" w:cs="Calibri"/>
                <w:lang w:eastAsia="ar-SA"/>
              </w:rPr>
              <w:t>Обеспечение обустройства и установки автобусных павильонов на автомобильных дорогах общего пользования местного значения</w:t>
            </w:r>
          </w:p>
        </w:tc>
        <w:tc>
          <w:tcPr>
            <w:tcW w:w="917"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lang w:eastAsia="ru-RU"/>
              </w:rPr>
            </w:pPr>
            <w:r w:rsidRPr="004740AD">
              <w:rPr>
                <w:rFonts w:ascii="Times New Roman" w:eastAsia="Times New Roman" w:hAnsi="Times New Roman"/>
                <w:sz w:val="20"/>
                <w:szCs w:val="20"/>
                <w:lang w:eastAsia="ru-RU"/>
              </w:rPr>
              <w:t xml:space="preserve">Отдел территориального развития и коммунального хозяйства администрации </w:t>
            </w:r>
            <w:r w:rsidRPr="004740AD">
              <w:rPr>
                <w:rFonts w:ascii="Times New Roman" w:eastAsia="Times New Roman" w:hAnsi="Times New Roman"/>
                <w:lang w:eastAsia="ru-RU"/>
              </w:rPr>
              <w:t>муниципального района</w:t>
            </w:r>
            <w:r w:rsidRPr="004740AD">
              <w:rPr>
                <w:rFonts w:ascii="Times New Roman" w:eastAsia="Times New Roman" w:hAnsi="Times New Roman"/>
                <w:sz w:val="20"/>
                <w:szCs w:val="20"/>
                <w:lang w:eastAsia="ru-RU"/>
              </w:rPr>
              <w:t xml:space="preserve"> «Ижемский»</w:t>
            </w:r>
          </w:p>
        </w:tc>
        <w:tc>
          <w:tcPr>
            <w:tcW w:w="275"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950,0</w:t>
            </w:r>
          </w:p>
        </w:tc>
        <w:tc>
          <w:tcPr>
            <w:tcW w:w="275"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0,0</w:t>
            </w:r>
          </w:p>
        </w:tc>
        <w:tc>
          <w:tcPr>
            <w:tcW w:w="275"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450,0</w:t>
            </w:r>
          </w:p>
        </w:tc>
        <w:tc>
          <w:tcPr>
            <w:tcW w:w="275"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500,0</w:t>
            </w:r>
          </w:p>
        </w:tc>
        <w:tc>
          <w:tcPr>
            <w:tcW w:w="276"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0,0</w:t>
            </w:r>
          </w:p>
        </w:tc>
        <w:tc>
          <w:tcPr>
            <w:tcW w:w="229"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0,0</w:t>
            </w:r>
          </w:p>
        </w:tc>
        <w:tc>
          <w:tcPr>
            <w:tcW w:w="229" w:type="pct"/>
            <w:tcBorders>
              <w:top w:val="single" w:sz="4" w:space="0" w:color="auto"/>
              <w:left w:val="single" w:sz="4" w:space="0" w:color="auto"/>
              <w:bottom w:val="single" w:sz="4" w:space="0" w:color="auto"/>
              <w:right w:val="single" w:sz="4" w:space="0" w:color="auto"/>
            </w:tcBorders>
            <w:vAlign w:val="center"/>
          </w:tcPr>
          <w:p w:rsidR="004740AD" w:rsidRPr="004740AD" w:rsidRDefault="004740AD" w:rsidP="00EB091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0,0</w:t>
            </w:r>
          </w:p>
        </w:tc>
      </w:tr>
    </w:tbl>
    <w:p w:rsidR="004740AD" w:rsidRPr="004740AD" w:rsidRDefault="004740AD" w:rsidP="004740AD">
      <w:pPr>
        <w:spacing w:after="0" w:line="240" w:lineRule="auto"/>
        <w:ind w:right="-10"/>
        <w:rPr>
          <w:rFonts w:eastAsia="Times New Roman"/>
          <w:lang w:eastAsia="ru-RU"/>
        </w:rPr>
      </w:pPr>
      <w:bookmarkStart w:id="19" w:name="Par1892"/>
      <w:bookmarkEnd w:id="19"/>
    </w:p>
    <w:p w:rsidR="004740AD" w:rsidRPr="004740AD" w:rsidRDefault="004740AD" w:rsidP="004740AD">
      <w:pPr>
        <w:spacing w:after="0" w:line="240" w:lineRule="auto"/>
        <w:ind w:right="-10"/>
        <w:rPr>
          <w:rFonts w:eastAsia="Times New Roman"/>
          <w:lang w:eastAsia="ru-RU"/>
        </w:rPr>
      </w:pPr>
    </w:p>
    <w:p w:rsidR="004740AD" w:rsidRPr="004740AD" w:rsidRDefault="004740AD" w:rsidP="004740AD">
      <w:pPr>
        <w:spacing w:after="0" w:line="240" w:lineRule="auto"/>
        <w:ind w:right="-10"/>
        <w:rPr>
          <w:rFonts w:eastAsia="Times New Roman"/>
          <w:lang w:eastAsia="ru-RU"/>
        </w:rPr>
      </w:pPr>
    </w:p>
    <w:p w:rsidR="004740AD" w:rsidRPr="004740AD" w:rsidRDefault="004740AD" w:rsidP="004740AD">
      <w:pPr>
        <w:spacing w:after="0" w:line="240" w:lineRule="auto"/>
        <w:ind w:left="696" w:right="-10" w:firstLine="720"/>
        <w:jc w:val="right"/>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Таблица 5</w:t>
      </w:r>
    </w:p>
    <w:p w:rsidR="004740AD" w:rsidRPr="004740AD" w:rsidRDefault="004740AD" w:rsidP="004740AD">
      <w:pPr>
        <w:spacing w:after="0" w:line="240" w:lineRule="auto"/>
        <w:ind w:left="696" w:right="-10" w:firstLine="720"/>
        <w:jc w:val="right"/>
        <w:rPr>
          <w:rFonts w:ascii="Times New Roman" w:eastAsia="Times New Roman" w:hAnsi="Times New Roman"/>
          <w:sz w:val="20"/>
          <w:szCs w:val="20"/>
          <w:lang w:eastAsia="ru-RU"/>
        </w:rPr>
      </w:pPr>
    </w:p>
    <w:p w:rsidR="004740AD" w:rsidRPr="004740AD" w:rsidRDefault="004740AD" w:rsidP="004740AD">
      <w:pPr>
        <w:spacing w:after="120" w:line="240" w:lineRule="auto"/>
        <w:ind w:left="284" w:right="395" w:firstLine="720"/>
        <w:jc w:val="center"/>
        <w:rPr>
          <w:rFonts w:ascii="Times New Roman" w:eastAsia="Times New Roman" w:hAnsi="Times New Roman"/>
          <w:b/>
          <w:bCs/>
          <w:lang w:eastAsia="ru-RU"/>
        </w:rPr>
      </w:pPr>
      <w:r w:rsidRPr="004740AD">
        <w:rPr>
          <w:rFonts w:ascii="Times New Roman" w:eastAsia="Times New Roman" w:hAnsi="Times New Roman"/>
          <w:b/>
          <w:bCs/>
          <w:lang w:eastAsia="ru-RU"/>
        </w:rPr>
        <w:t xml:space="preserve">Ресурсное обеспечение и прогнозная (справочная) оценка расходов местного бюджета, республиканского бюджета Республики Коми (с учетом средств федерального бюджета), бюджетов государственных внебюджетных фондов Республики Коми и юридических лиц на реализацию целей муниципальной программы муниципального образования муниципального района «Ижемский» «Развитие транспортной системы»  </w:t>
      </w:r>
    </w:p>
    <w:tbl>
      <w:tblPr>
        <w:tblpPr w:leftFromText="180" w:rightFromText="180" w:horzAnchor="margin" w:tblpXSpec="center" w:tblpY="1129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tblPr>
      <w:tblGrid>
        <w:gridCol w:w="1537"/>
        <w:gridCol w:w="2505"/>
        <w:gridCol w:w="3889"/>
        <w:gridCol w:w="1131"/>
        <w:gridCol w:w="1001"/>
        <w:gridCol w:w="875"/>
        <w:gridCol w:w="1001"/>
        <w:gridCol w:w="1128"/>
        <w:gridCol w:w="996"/>
      </w:tblGrid>
      <w:tr w:rsidR="004740AD" w:rsidRPr="004740AD" w:rsidTr="002F2066">
        <w:trPr>
          <w:cantSplit/>
          <w:trHeight w:val="647"/>
        </w:trPr>
        <w:tc>
          <w:tcPr>
            <w:tcW w:w="546" w:type="pct"/>
            <w:vMerge w:val="restart"/>
            <w:vAlign w:val="center"/>
          </w:tcPr>
          <w:p w:rsidR="004740AD" w:rsidRPr="004740AD" w:rsidRDefault="004740AD" w:rsidP="002F2066">
            <w:pPr>
              <w:spacing w:after="0" w:line="240" w:lineRule="auto"/>
              <w:ind w:right="-30"/>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Статус</w:t>
            </w:r>
          </w:p>
        </w:tc>
        <w:tc>
          <w:tcPr>
            <w:tcW w:w="891" w:type="pct"/>
            <w:vMerge w:val="restart"/>
            <w:vAlign w:val="center"/>
          </w:tcPr>
          <w:p w:rsidR="004740AD" w:rsidRPr="004740AD" w:rsidRDefault="004740AD" w:rsidP="002F2066">
            <w:pPr>
              <w:spacing w:after="0" w:line="240" w:lineRule="auto"/>
              <w:ind w:right="-30"/>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Наименование муниципальной программы, подпрограммы муниципальной программы, ведомственной целевой программы,</w:t>
            </w:r>
          </w:p>
          <w:p w:rsidR="004740AD" w:rsidRPr="004740AD" w:rsidRDefault="004740AD" w:rsidP="002F2066">
            <w:pPr>
              <w:spacing w:after="0" w:line="240" w:lineRule="auto"/>
              <w:ind w:right="-30"/>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основного мероприятия</w:t>
            </w:r>
          </w:p>
        </w:tc>
        <w:tc>
          <w:tcPr>
            <w:tcW w:w="1383" w:type="pct"/>
            <w:vMerge w:val="restart"/>
            <w:vAlign w:val="center"/>
          </w:tcPr>
          <w:p w:rsidR="004740AD" w:rsidRPr="004740AD" w:rsidRDefault="004740AD" w:rsidP="002F2066">
            <w:pPr>
              <w:spacing w:after="0" w:line="240" w:lineRule="auto"/>
              <w:ind w:right="-30"/>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Источник финансирования</w:t>
            </w:r>
          </w:p>
        </w:tc>
        <w:tc>
          <w:tcPr>
            <w:tcW w:w="2180" w:type="pct"/>
            <w:gridSpan w:val="6"/>
            <w:vAlign w:val="center"/>
          </w:tcPr>
          <w:p w:rsidR="004740AD" w:rsidRPr="004740AD" w:rsidRDefault="004740AD" w:rsidP="002F2066">
            <w:pPr>
              <w:ind w:left="-314"/>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 xml:space="preserve">Оценка расходов </w:t>
            </w:r>
            <w:r w:rsidRPr="004740AD">
              <w:rPr>
                <w:rFonts w:ascii="Times New Roman" w:eastAsia="Times New Roman" w:hAnsi="Times New Roman"/>
                <w:snapToGrid w:val="0"/>
                <w:color w:val="000000"/>
                <w:sz w:val="20"/>
                <w:szCs w:val="20"/>
                <w:lang w:eastAsia="ru-RU"/>
              </w:rPr>
              <w:br w:type="textWrapping" w:clear="all"/>
              <w:t>(тыс. руб.), годы</w:t>
            </w:r>
          </w:p>
        </w:tc>
      </w:tr>
      <w:tr w:rsidR="004740AD" w:rsidRPr="004740AD" w:rsidTr="002F2066">
        <w:trPr>
          <w:cantSplit/>
          <w:trHeight w:val="646"/>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1383"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402" w:type="pct"/>
            <w:vAlign w:val="center"/>
          </w:tcPr>
          <w:p w:rsidR="004740AD" w:rsidRPr="004740AD" w:rsidRDefault="004740AD" w:rsidP="002F2066">
            <w:pPr>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2015 год</w:t>
            </w:r>
          </w:p>
        </w:tc>
        <w:tc>
          <w:tcPr>
            <w:tcW w:w="356" w:type="pct"/>
            <w:vAlign w:val="center"/>
          </w:tcPr>
          <w:p w:rsidR="004740AD" w:rsidRPr="004740AD" w:rsidRDefault="004740AD" w:rsidP="002F2066">
            <w:pPr>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2016 год</w:t>
            </w:r>
          </w:p>
        </w:tc>
        <w:tc>
          <w:tcPr>
            <w:tcW w:w="311" w:type="pct"/>
            <w:vAlign w:val="center"/>
          </w:tcPr>
          <w:p w:rsidR="004740AD" w:rsidRPr="004740AD" w:rsidRDefault="004740AD" w:rsidP="002F2066">
            <w:pPr>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2017 год</w:t>
            </w:r>
          </w:p>
        </w:tc>
        <w:tc>
          <w:tcPr>
            <w:tcW w:w="356" w:type="pct"/>
            <w:vAlign w:val="center"/>
          </w:tcPr>
          <w:p w:rsidR="004740AD" w:rsidRPr="004740AD" w:rsidRDefault="004740AD" w:rsidP="002F2066">
            <w:pPr>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2018 год</w:t>
            </w:r>
          </w:p>
        </w:tc>
        <w:tc>
          <w:tcPr>
            <w:tcW w:w="401" w:type="pct"/>
            <w:vAlign w:val="center"/>
          </w:tcPr>
          <w:p w:rsidR="004740AD" w:rsidRPr="004740AD" w:rsidRDefault="004740AD" w:rsidP="002F2066">
            <w:pPr>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2019 год</w:t>
            </w:r>
          </w:p>
        </w:tc>
        <w:tc>
          <w:tcPr>
            <w:tcW w:w="354" w:type="pct"/>
            <w:vAlign w:val="center"/>
          </w:tcPr>
          <w:p w:rsidR="004740AD" w:rsidRPr="004740AD" w:rsidRDefault="004740AD" w:rsidP="002F2066">
            <w:pPr>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2020 год</w:t>
            </w:r>
          </w:p>
        </w:tc>
      </w:tr>
      <w:tr w:rsidR="004740AD" w:rsidRPr="004740AD" w:rsidTr="002F2066">
        <w:trPr>
          <w:cantSplit/>
          <w:trHeight w:val="261"/>
        </w:trPr>
        <w:tc>
          <w:tcPr>
            <w:tcW w:w="546" w:type="pct"/>
            <w:vAlign w:val="center"/>
          </w:tcPr>
          <w:p w:rsidR="004740AD" w:rsidRPr="004740AD" w:rsidRDefault="004740AD" w:rsidP="002F2066">
            <w:pPr>
              <w:spacing w:after="0" w:line="240" w:lineRule="auto"/>
              <w:ind w:right="-30"/>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1</w:t>
            </w:r>
          </w:p>
        </w:tc>
        <w:tc>
          <w:tcPr>
            <w:tcW w:w="891" w:type="pct"/>
            <w:vAlign w:val="center"/>
          </w:tcPr>
          <w:p w:rsidR="004740AD" w:rsidRPr="004740AD" w:rsidRDefault="004740AD" w:rsidP="002F2066">
            <w:pPr>
              <w:spacing w:after="0" w:line="240" w:lineRule="auto"/>
              <w:ind w:right="-30"/>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2</w:t>
            </w:r>
          </w:p>
        </w:tc>
        <w:tc>
          <w:tcPr>
            <w:tcW w:w="1383" w:type="pct"/>
            <w:vAlign w:val="center"/>
          </w:tcPr>
          <w:p w:rsidR="004740AD" w:rsidRPr="004740AD" w:rsidRDefault="004740AD" w:rsidP="002F2066">
            <w:pPr>
              <w:spacing w:after="0" w:line="240" w:lineRule="auto"/>
              <w:ind w:right="-30"/>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3</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4</w:t>
            </w:r>
          </w:p>
        </w:tc>
        <w:tc>
          <w:tcPr>
            <w:tcW w:w="356"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5</w:t>
            </w:r>
          </w:p>
        </w:tc>
        <w:tc>
          <w:tcPr>
            <w:tcW w:w="311"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6</w:t>
            </w:r>
          </w:p>
        </w:tc>
        <w:tc>
          <w:tcPr>
            <w:tcW w:w="356"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7</w:t>
            </w:r>
          </w:p>
        </w:tc>
        <w:tc>
          <w:tcPr>
            <w:tcW w:w="401"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8</w:t>
            </w:r>
          </w:p>
        </w:tc>
        <w:tc>
          <w:tcPr>
            <w:tcW w:w="354"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9</w:t>
            </w:r>
          </w:p>
        </w:tc>
      </w:tr>
      <w:tr w:rsidR="004740AD" w:rsidRPr="004740AD" w:rsidTr="002F2066">
        <w:trPr>
          <w:cantSplit/>
          <w:trHeight w:val="251"/>
        </w:trPr>
        <w:tc>
          <w:tcPr>
            <w:tcW w:w="546" w:type="pct"/>
            <w:vMerge w:val="restart"/>
            <w:vAlign w:val="center"/>
          </w:tcPr>
          <w:p w:rsidR="004740AD" w:rsidRPr="004740AD" w:rsidRDefault="004740AD" w:rsidP="002F2066">
            <w:pPr>
              <w:spacing w:after="0" w:line="240" w:lineRule="auto"/>
              <w:ind w:right="-30"/>
              <w:jc w:val="center"/>
              <w:rPr>
                <w:rFonts w:ascii="Times New Roman" w:eastAsia="Times New Roman" w:hAnsi="Times New Roman"/>
                <w:b/>
                <w:snapToGrid w:val="0"/>
                <w:color w:val="000000"/>
                <w:sz w:val="20"/>
                <w:szCs w:val="20"/>
                <w:lang w:eastAsia="ru-RU"/>
              </w:rPr>
            </w:pPr>
            <w:r w:rsidRPr="004740AD">
              <w:rPr>
                <w:rFonts w:ascii="Times New Roman" w:eastAsia="Times New Roman" w:hAnsi="Times New Roman"/>
                <w:b/>
                <w:snapToGrid w:val="0"/>
                <w:color w:val="000000"/>
                <w:sz w:val="20"/>
                <w:szCs w:val="20"/>
                <w:lang w:eastAsia="ru-RU"/>
              </w:rPr>
              <w:t>Муниципальная программа</w:t>
            </w:r>
          </w:p>
        </w:tc>
        <w:tc>
          <w:tcPr>
            <w:tcW w:w="891" w:type="pct"/>
            <w:vMerge w:val="restart"/>
            <w:vAlign w:val="center"/>
          </w:tcPr>
          <w:p w:rsidR="004740AD" w:rsidRPr="004740AD" w:rsidRDefault="004740AD" w:rsidP="002F2066">
            <w:pPr>
              <w:spacing w:after="0" w:line="240" w:lineRule="auto"/>
              <w:ind w:right="-30"/>
              <w:jc w:val="center"/>
              <w:rPr>
                <w:rFonts w:ascii="Times New Roman" w:eastAsia="Times New Roman" w:hAnsi="Times New Roman"/>
                <w:b/>
                <w:snapToGrid w:val="0"/>
                <w:color w:val="000000"/>
                <w:sz w:val="20"/>
                <w:szCs w:val="20"/>
                <w:lang w:eastAsia="ru-RU"/>
              </w:rPr>
            </w:pPr>
            <w:r w:rsidRPr="004740AD">
              <w:rPr>
                <w:rFonts w:ascii="Times New Roman" w:eastAsia="Times New Roman" w:hAnsi="Times New Roman"/>
                <w:b/>
                <w:sz w:val="20"/>
                <w:szCs w:val="20"/>
                <w:lang w:eastAsia="ru-RU"/>
              </w:rPr>
              <w:t>Развитие транспортной системы</w:t>
            </w:r>
          </w:p>
        </w:tc>
        <w:tc>
          <w:tcPr>
            <w:tcW w:w="1383" w:type="pct"/>
            <w:vAlign w:val="center"/>
          </w:tcPr>
          <w:p w:rsidR="004740AD" w:rsidRPr="004740AD" w:rsidRDefault="004740AD" w:rsidP="002F2066">
            <w:pPr>
              <w:spacing w:after="0" w:line="240" w:lineRule="auto"/>
              <w:ind w:right="-30"/>
              <w:jc w:val="center"/>
              <w:rPr>
                <w:rFonts w:ascii="Times New Roman" w:eastAsia="Times New Roman" w:hAnsi="Times New Roman"/>
                <w:b/>
                <w:snapToGrid w:val="0"/>
                <w:color w:val="000000"/>
                <w:sz w:val="20"/>
                <w:szCs w:val="20"/>
                <w:lang w:eastAsia="ru-RU"/>
              </w:rPr>
            </w:pPr>
            <w:r w:rsidRPr="004740AD">
              <w:rPr>
                <w:rFonts w:ascii="Times New Roman" w:eastAsia="Times New Roman" w:hAnsi="Times New Roman"/>
                <w:b/>
                <w:snapToGrid w:val="0"/>
                <w:color w:val="000000"/>
                <w:sz w:val="20"/>
                <w:szCs w:val="20"/>
                <w:lang w:eastAsia="ru-RU"/>
              </w:rPr>
              <w:t>Всего в том числе:</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b/>
                <w:sz w:val="20"/>
                <w:szCs w:val="20"/>
                <w:lang w:eastAsia="ru-RU"/>
              </w:rPr>
            </w:pPr>
            <w:r w:rsidRPr="004740AD">
              <w:rPr>
                <w:rFonts w:ascii="Times New Roman" w:eastAsia="Times New Roman" w:hAnsi="Times New Roman"/>
                <w:b/>
                <w:sz w:val="20"/>
                <w:szCs w:val="20"/>
                <w:lang w:eastAsia="ru-RU"/>
              </w:rPr>
              <w:t>21877,7</w:t>
            </w:r>
          </w:p>
        </w:tc>
        <w:tc>
          <w:tcPr>
            <w:tcW w:w="356" w:type="pct"/>
            <w:vAlign w:val="center"/>
          </w:tcPr>
          <w:p w:rsidR="004740AD" w:rsidRPr="004740AD" w:rsidRDefault="004740AD" w:rsidP="002F2066">
            <w:pPr>
              <w:spacing w:after="0" w:line="240" w:lineRule="auto"/>
              <w:jc w:val="center"/>
              <w:rPr>
                <w:rFonts w:ascii="Times New Roman" w:eastAsia="Times New Roman" w:hAnsi="Times New Roman"/>
                <w:b/>
                <w:sz w:val="20"/>
                <w:szCs w:val="20"/>
                <w:lang w:eastAsia="ru-RU"/>
              </w:rPr>
            </w:pPr>
            <w:r w:rsidRPr="004740AD">
              <w:rPr>
                <w:rFonts w:ascii="Times New Roman" w:eastAsia="Times New Roman" w:hAnsi="Times New Roman"/>
                <w:b/>
                <w:bCs/>
                <w:sz w:val="20"/>
                <w:szCs w:val="20"/>
                <w:lang w:eastAsia="ru-RU"/>
              </w:rPr>
              <w:t>32433,3</w:t>
            </w:r>
          </w:p>
        </w:tc>
        <w:tc>
          <w:tcPr>
            <w:tcW w:w="311" w:type="pct"/>
            <w:vAlign w:val="center"/>
          </w:tcPr>
          <w:p w:rsidR="004740AD" w:rsidRPr="004740AD" w:rsidRDefault="004740AD" w:rsidP="002F2066">
            <w:pPr>
              <w:spacing w:after="0" w:line="240" w:lineRule="auto"/>
              <w:jc w:val="center"/>
              <w:rPr>
                <w:rFonts w:ascii="Times New Roman" w:eastAsia="Times New Roman" w:hAnsi="Times New Roman"/>
                <w:b/>
                <w:sz w:val="20"/>
                <w:szCs w:val="20"/>
                <w:lang w:eastAsia="ru-RU"/>
              </w:rPr>
            </w:pPr>
            <w:r w:rsidRPr="004740AD">
              <w:rPr>
                <w:rFonts w:ascii="Times New Roman" w:eastAsia="Times New Roman" w:hAnsi="Times New Roman"/>
                <w:b/>
                <w:sz w:val="20"/>
                <w:szCs w:val="20"/>
                <w:lang w:eastAsia="ru-RU"/>
              </w:rPr>
              <w:t>34192,1</w:t>
            </w:r>
          </w:p>
        </w:tc>
        <w:tc>
          <w:tcPr>
            <w:tcW w:w="356" w:type="pct"/>
            <w:vAlign w:val="center"/>
          </w:tcPr>
          <w:p w:rsidR="004740AD" w:rsidRPr="004740AD" w:rsidRDefault="004740AD" w:rsidP="002F2066">
            <w:pPr>
              <w:spacing w:after="0" w:line="240" w:lineRule="auto"/>
              <w:jc w:val="center"/>
              <w:rPr>
                <w:rFonts w:ascii="Times New Roman" w:eastAsia="Times New Roman" w:hAnsi="Times New Roman"/>
                <w:b/>
                <w:sz w:val="20"/>
                <w:szCs w:val="20"/>
                <w:lang w:eastAsia="ru-RU"/>
              </w:rPr>
            </w:pPr>
            <w:r w:rsidRPr="004740AD">
              <w:rPr>
                <w:rFonts w:ascii="Times New Roman" w:eastAsia="Times New Roman" w:hAnsi="Times New Roman"/>
                <w:b/>
                <w:sz w:val="20"/>
                <w:szCs w:val="20"/>
                <w:lang w:eastAsia="ru-RU"/>
              </w:rPr>
              <w:t>96666,0</w:t>
            </w:r>
          </w:p>
        </w:tc>
        <w:tc>
          <w:tcPr>
            <w:tcW w:w="401" w:type="pct"/>
            <w:vAlign w:val="center"/>
          </w:tcPr>
          <w:p w:rsidR="004740AD" w:rsidRPr="004740AD" w:rsidRDefault="004740AD" w:rsidP="002F2066">
            <w:pPr>
              <w:spacing w:after="0" w:line="240" w:lineRule="auto"/>
              <w:jc w:val="center"/>
              <w:rPr>
                <w:rFonts w:ascii="Times New Roman" w:eastAsia="Times New Roman" w:hAnsi="Times New Roman"/>
                <w:b/>
                <w:sz w:val="20"/>
                <w:szCs w:val="20"/>
                <w:lang w:eastAsia="ru-RU"/>
              </w:rPr>
            </w:pPr>
            <w:r w:rsidRPr="004740AD">
              <w:rPr>
                <w:rFonts w:ascii="Times New Roman" w:eastAsia="Times New Roman" w:hAnsi="Times New Roman"/>
                <w:b/>
                <w:sz w:val="20"/>
                <w:szCs w:val="20"/>
                <w:lang w:eastAsia="ru-RU"/>
              </w:rPr>
              <w:t>7746,0</w:t>
            </w:r>
          </w:p>
        </w:tc>
        <w:tc>
          <w:tcPr>
            <w:tcW w:w="354" w:type="pct"/>
            <w:vAlign w:val="center"/>
          </w:tcPr>
          <w:p w:rsidR="004740AD" w:rsidRPr="004740AD" w:rsidRDefault="004740AD" w:rsidP="002F2066">
            <w:pPr>
              <w:spacing w:after="0" w:line="240" w:lineRule="auto"/>
              <w:jc w:val="center"/>
              <w:rPr>
                <w:rFonts w:ascii="Times New Roman" w:eastAsia="Times New Roman" w:hAnsi="Times New Roman"/>
                <w:b/>
                <w:sz w:val="20"/>
                <w:szCs w:val="20"/>
                <w:lang w:eastAsia="ru-RU"/>
              </w:rPr>
            </w:pPr>
            <w:r w:rsidRPr="004740AD">
              <w:rPr>
                <w:rFonts w:ascii="Times New Roman" w:eastAsia="Times New Roman" w:hAnsi="Times New Roman"/>
                <w:b/>
                <w:sz w:val="20"/>
                <w:szCs w:val="20"/>
                <w:lang w:eastAsia="ru-RU"/>
              </w:rPr>
              <w:t>0,00</w:t>
            </w:r>
          </w:p>
        </w:tc>
      </w:tr>
      <w:tr w:rsidR="004740AD" w:rsidRPr="004740AD" w:rsidTr="002F2066">
        <w:trPr>
          <w:cantSplit/>
          <w:trHeight w:val="261"/>
        </w:trPr>
        <w:tc>
          <w:tcPr>
            <w:tcW w:w="546" w:type="pct"/>
            <w:vMerge/>
            <w:vAlign w:val="center"/>
          </w:tcPr>
          <w:p w:rsidR="004740AD" w:rsidRPr="004740AD" w:rsidRDefault="004740AD" w:rsidP="002F2066">
            <w:pPr>
              <w:spacing w:after="0" w:line="240" w:lineRule="auto"/>
              <w:ind w:right="-30"/>
              <w:jc w:val="center"/>
              <w:rPr>
                <w:rFonts w:ascii="Times New Roman" w:eastAsia="Times New Roman" w:hAnsi="Times New Roman"/>
                <w:b/>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left="193" w:right="-30"/>
              <w:jc w:val="center"/>
              <w:rPr>
                <w:rFonts w:ascii="Times New Roman" w:eastAsia="Times New Roman" w:hAnsi="Times New Roman"/>
                <w:b/>
                <w:snapToGrid w:val="0"/>
                <w:color w:val="000000"/>
                <w:sz w:val="20"/>
                <w:szCs w:val="20"/>
                <w:lang w:eastAsia="ru-RU"/>
              </w:rPr>
            </w:pPr>
          </w:p>
        </w:tc>
        <w:tc>
          <w:tcPr>
            <w:tcW w:w="1383" w:type="pct"/>
            <w:vAlign w:val="center"/>
          </w:tcPr>
          <w:p w:rsidR="004740AD" w:rsidRPr="004740AD" w:rsidRDefault="004740AD" w:rsidP="002F2066">
            <w:pPr>
              <w:spacing w:after="0" w:line="240" w:lineRule="auto"/>
              <w:ind w:right="-30"/>
              <w:jc w:val="center"/>
              <w:rPr>
                <w:rFonts w:ascii="Times New Roman" w:eastAsia="Times New Roman" w:hAnsi="Times New Roman"/>
                <w:b/>
                <w:snapToGrid w:val="0"/>
                <w:color w:val="000000"/>
                <w:sz w:val="20"/>
                <w:szCs w:val="20"/>
                <w:lang w:eastAsia="ru-RU"/>
              </w:rPr>
            </w:pPr>
            <w:r w:rsidRPr="004740AD">
              <w:rPr>
                <w:rFonts w:ascii="Times New Roman" w:eastAsia="Times New Roman" w:hAnsi="Times New Roman"/>
                <w:b/>
                <w:snapToGrid w:val="0"/>
                <w:color w:val="000000"/>
                <w:sz w:val="20"/>
                <w:szCs w:val="20"/>
                <w:lang w:eastAsia="ru-RU"/>
              </w:rPr>
              <w:t>федеральный бюджет</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b/>
                <w:sz w:val="20"/>
                <w:szCs w:val="20"/>
                <w:lang w:eastAsia="ru-RU"/>
              </w:rPr>
            </w:pPr>
          </w:p>
        </w:tc>
        <w:tc>
          <w:tcPr>
            <w:tcW w:w="356" w:type="pct"/>
            <w:vAlign w:val="center"/>
          </w:tcPr>
          <w:p w:rsidR="004740AD" w:rsidRPr="004740AD" w:rsidRDefault="004740AD" w:rsidP="002F2066">
            <w:pPr>
              <w:spacing w:after="0" w:line="240" w:lineRule="auto"/>
              <w:jc w:val="center"/>
              <w:rPr>
                <w:rFonts w:ascii="Times New Roman" w:eastAsia="Times New Roman" w:hAnsi="Times New Roman"/>
                <w:b/>
                <w:sz w:val="20"/>
                <w:szCs w:val="20"/>
                <w:lang w:eastAsia="ru-RU"/>
              </w:rPr>
            </w:pPr>
          </w:p>
        </w:tc>
        <w:tc>
          <w:tcPr>
            <w:tcW w:w="311" w:type="pct"/>
            <w:vAlign w:val="center"/>
          </w:tcPr>
          <w:p w:rsidR="004740AD" w:rsidRPr="004740AD" w:rsidRDefault="004740AD" w:rsidP="002F2066">
            <w:pPr>
              <w:spacing w:after="0" w:line="240" w:lineRule="auto"/>
              <w:jc w:val="center"/>
              <w:rPr>
                <w:rFonts w:ascii="Times New Roman" w:eastAsia="Times New Roman" w:hAnsi="Times New Roman"/>
                <w:b/>
                <w:sz w:val="20"/>
                <w:szCs w:val="20"/>
                <w:lang w:eastAsia="ru-RU"/>
              </w:rPr>
            </w:pPr>
          </w:p>
        </w:tc>
        <w:tc>
          <w:tcPr>
            <w:tcW w:w="356" w:type="pct"/>
            <w:vAlign w:val="center"/>
          </w:tcPr>
          <w:p w:rsidR="004740AD" w:rsidRPr="004740AD" w:rsidRDefault="004740AD" w:rsidP="002F2066">
            <w:pPr>
              <w:spacing w:after="0" w:line="240" w:lineRule="auto"/>
              <w:jc w:val="center"/>
              <w:rPr>
                <w:rFonts w:ascii="Times New Roman" w:eastAsia="Times New Roman" w:hAnsi="Times New Roman"/>
                <w:b/>
                <w:sz w:val="20"/>
                <w:szCs w:val="20"/>
                <w:lang w:eastAsia="ru-RU"/>
              </w:rPr>
            </w:pPr>
          </w:p>
        </w:tc>
        <w:tc>
          <w:tcPr>
            <w:tcW w:w="401" w:type="pct"/>
            <w:vAlign w:val="center"/>
          </w:tcPr>
          <w:p w:rsidR="004740AD" w:rsidRPr="004740AD" w:rsidRDefault="004740AD" w:rsidP="002F2066">
            <w:pPr>
              <w:spacing w:after="0" w:line="240" w:lineRule="auto"/>
              <w:jc w:val="center"/>
              <w:rPr>
                <w:rFonts w:ascii="Times New Roman" w:eastAsia="Times New Roman" w:hAnsi="Times New Roman"/>
                <w:b/>
                <w:sz w:val="20"/>
                <w:szCs w:val="20"/>
                <w:lang w:eastAsia="ru-RU"/>
              </w:rPr>
            </w:pPr>
          </w:p>
        </w:tc>
        <w:tc>
          <w:tcPr>
            <w:tcW w:w="354" w:type="pct"/>
            <w:vAlign w:val="center"/>
          </w:tcPr>
          <w:p w:rsidR="004740AD" w:rsidRPr="004740AD" w:rsidRDefault="004740AD" w:rsidP="002F2066">
            <w:pPr>
              <w:spacing w:after="0" w:line="240" w:lineRule="auto"/>
              <w:jc w:val="center"/>
              <w:rPr>
                <w:rFonts w:ascii="Times New Roman" w:eastAsia="Times New Roman" w:hAnsi="Times New Roman"/>
                <w:b/>
                <w:sz w:val="20"/>
                <w:szCs w:val="20"/>
                <w:lang w:eastAsia="ru-RU"/>
              </w:rPr>
            </w:pPr>
          </w:p>
        </w:tc>
      </w:tr>
      <w:tr w:rsidR="004740AD" w:rsidRPr="004740AD" w:rsidTr="002F2066">
        <w:trPr>
          <w:cantSplit/>
          <w:trHeight w:val="261"/>
        </w:trPr>
        <w:tc>
          <w:tcPr>
            <w:tcW w:w="546" w:type="pct"/>
            <w:vMerge/>
            <w:vAlign w:val="center"/>
          </w:tcPr>
          <w:p w:rsidR="004740AD" w:rsidRPr="004740AD" w:rsidRDefault="004740AD" w:rsidP="002F2066">
            <w:pPr>
              <w:spacing w:after="0" w:line="240" w:lineRule="auto"/>
              <w:ind w:right="-30"/>
              <w:jc w:val="center"/>
              <w:rPr>
                <w:rFonts w:ascii="Times New Roman" w:eastAsia="Times New Roman" w:hAnsi="Times New Roman"/>
                <w:b/>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left="193" w:right="-30"/>
              <w:jc w:val="center"/>
              <w:rPr>
                <w:rFonts w:ascii="Times New Roman" w:eastAsia="Times New Roman" w:hAnsi="Times New Roman"/>
                <w:b/>
                <w:snapToGrid w:val="0"/>
                <w:color w:val="000000"/>
                <w:sz w:val="20"/>
                <w:szCs w:val="20"/>
                <w:lang w:eastAsia="ru-RU"/>
              </w:rPr>
            </w:pPr>
          </w:p>
        </w:tc>
        <w:tc>
          <w:tcPr>
            <w:tcW w:w="1383" w:type="pct"/>
            <w:vAlign w:val="center"/>
          </w:tcPr>
          <w:p w:rsidR="004740AD" w:rsidRPr="004740AD" w:rsidRDefault="004740AD" w:rsidP="002F2066">
            <w:pPr>
              <w:spacing w:after="0" w:line="240" w:lineRule="auto"/>
              <w:ind w:right="-30"/>
              <w:jc w:val="center"/>
              <w:rPr>
                <w:rFonts w:ascii="Times New Roman" w:eastAsia="Times New Roman" w:hAnsi="Times New Roman"/>
                <w:b/>
                <w:snapToGrid w:val="0"/>
                <w:color w:val="000000"/>
                <w:sz w:val="20"/>
                <w:szCs w:val="20"/>
                <w:lang w:eastAsia="ru-RU"/>
              </w:rPr>
            </w:pPr>
            <w:r w:rsidRPr="004740AD">
              <w:rPr>
                <w:rFonts w:ascii="Times New Roman" w:eastAsia="Times New Roman" w:hAnsi="Times New Roman"/>
                <w:b/>
                <w:snapToGrid w:val="0"/>
                <w:color w:val="000000"/>
                <w:sz w:val="20"/>
                <w:szCs w:val="20"/>
                <w:lang w:eastAsia="ru-RU"/>
              </w:rPr>
              <w:t>республиканский бюджет Республики Коми</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b/>
                <w:sz w:val="20"/>
                <w:szCs w:val="20"/>
                <w:lang w:eastAsia="ru-RU"/>
              </w:rPr>
            </w:pPr>
            <w:r w:rsidRPr="004740AD">
              <w:rPr>
                <w:rFonts w:ascii="Times New Roman" w:eastAsia="Times New Roman" w:hAnsi="Times New Roman"/>
                <w:b/>
                <w:sz w:val="20"/>
                <w:szCs w:val="20"/>
                <w:lang w:eastAsia="ru-RU"/>
              </w:rPr>
              <w:t>14373,9</w:t>
            </w:r>
          </w:p>
        </w:tc>
        <w:tc>
          <w:tcPr>
            <w:tcW w:w="356" w:type="pct"/>
            <w:vAlign w:val="center"/>
          </w:tcPr>
          <w:p w:rsidR="004740AD" w:rsidRPr="004740AD" w:rsidRDefault="004740AD" w:rsidP="002F2066">
            <w:pPr>
              <w:spacing w:after="0" w:line="240" w:lineRule="auto"/>
              <w:jc w:val="center"/>
              <w:rPr>
                <w:rFonts w:ascii="Times New Roman" w:eastAsia="Times New Roman" w:hAnsi="Times New Roman"/>
                <w:b/>
                <w:sz w:val="20"/>
                <w:szCs w:val="20"/>
                <w:lang w:eastAsia="ru-RU"/>
              </w:rPr>
            </w:pPr>
            <w:r w:rsidRPr="004740AD">
              <w:rPr>
                <w:rFonts w:ascii="Times New Roman" w:eastAsia="Times New Roman" w:hAnsi="Times New Roman"/>
                <w:b/>
                <w:sz w:val="20"/>
                <w:szCs w:val="20"/>
                <w:lang w:eastAsia="ru-RU"/>
              </w:rPr>
              <w:t>14058,0</w:t>
            </w:r>
          </w:p>
        </w:tc>
        <w:tc>
          <w:tcPr>
            <w:tcW w:w="311" w:type="pct"/>
            <w:vAlign w:val="center"/>
          </w:tcPr>
          <w:p w:rsidR="004740AD" w:rsidRPr="004740AD" w:rsidRDefault="004740AD" w:rsidP="002F2066">
            <w:pPr>
              <w:spacing w:after="0" w:line="240" w:lineRule="auto"/>
              <w:jc w:val="center"/>
              <w:rPr>
                <w:rFonts w:ascii="Times New Roman" w:eastAsia="Times New Roman" w:hAnsi="Times New Roman"/>
                <w:b/>
                <w:sz w:val="20"/>
                <w:szCs w:val="20"/>
                <w:lang w:eastAsia="ru-RU"/>
              </w:rPr>
            </w:pPr>
            <w:r w:rsidRPr="004740AD">
              <w:rPr>
                <w:rFonts w:ascii="Times New Roman" w:eastAsia="Times New Roman" w:hAnsi="Times New Roman"/>
                <w:b/>
                <w:sz w:val="20"/>
                <w:szCs w:val="20"/>
                <w:lang w:eastAsia="ru-RU"/>
              </w:rPr>
              <w:t>17231,5</w:t>
            </w:r>
          </w:p>
        </w:tc>
        <w:tc>
          <w:tcPr>
            <w:tcW w:w="356" w:type="pct"/>
            <w:vAlign w:val="center"/>
          </w:tcPr>
          <w:p w:rsidR="004740AD" w:rsidRPr="004740AD" w:rsidRDefault="004740AD" w:rsidP="002F2066">
            <w:pPr>
              <w:spacing w:after="0" w:line="240" w:lineRule="auto"/>
              <w:jc w:val="center"/>
              <w:rPr>
                <w:rFonts w:ascii="Times New Roman" w:eastAsia="Times New Roman" w:hAnsi="Times New Roman"/>
                <w:b/>
                <w:sz w:val="20"/>
                <w:szCs w:val="20"/>
                <w:lang w:eastAsia="ru-RU"/>
              </w:rPr>
            </w:pPr>
            <w:r w:rsidRPr="004740AD">
              <w:rPr>
                <w:rFonts w:ascii="Times New Roman" w:eastAsia="Times New Roman" w:hAnsi="Times New Roman"/>
                <w:b/>
                <w:sz w:val="20"/>
                <w:szCs w:val="20"/>
                <w:lang w:eastAsia="ru-RU"/>
              </w:rPr>
              <w:t>30000,0</w:t>
            </w:r>
          </w:p>
        </w:tc>
        <w:tc>
          <w:tcPr>
            <w:tcW w:w="401" w:type="pct"/>
            <w:vAlign w:val="center"/>
          </w:tcPr>
          <w:p w:rsidR="004740AD" w:rsidRPr="004740AD" w:rsidRDefault="004740AD" w:rsidP="002F2066">
            <w:pPr>
              <w:spacing w:after="0" w:line="240" w:lineRule="auto"/>
              <w:jc w:val="center"/>
              <w:rPr>
                <w:rFonts w:ascii="Times New Roman" w:eastAsia="Times New Roman" w:hAnsi="Times New Roman"/>
                <w:b/>
                <w:sz w:val="20"/>
                <w:szCs w:val="20"/>
                <w:lang w:eastAsia="ru-RU"/>
              </w:rPr>
            </w:pPr>
            <w:r w:rsidRPr="004740AD">
              <w:rPr>
                <w:rFonts w:ascii="Times New Roman" w:eastAsia="Times New Roman" w:hAnsi="Times New Roman"/>
                <w:b/>
                <w:sz w:val="20"/>
                <w:szCs w:val="20"/>
                <w:lang w:eastAsia="ru-RU"/>
              </w:rPr>
              <w:t>0,00</w:t>
            </w:r>
          </w:p>
        </w:tc>
        <w:tc>
          <w:tcPr>
            <w:tcW w:w="354" w:type="pct"/>
            <w:vAlign w:val="center"/>
          </w:tcPr>
          <w:p w:rsidR="004740AD" w:rsidRPr="004740AD" w:rsidRDefault="004740AD" w:rsidP="002F2066">
            <w:pPr>
              <w:spacing w:after="0" w:line="240" w:lineRule="auto"/>
              <w:jc w:val="center"/>
              <w:rPr>
                <w:rFonts w:ascii="Times New Roman" w:eastAsia="Times New Roman" w:hAnsi="Times New Roman"/>
                <w:b/>
                <w:sz w:val="20"/>
                <w:szCs w:val="20"/>
                <w:lang w:eastAsia="ru-RU"/>
              </w:rPr>
            </w:pPr>
            <w:r w:rsidRPr="004740AD">
              <w:rPr>
                <w:rFonts w:ascii="Times New Roman" w:eastAsia="Times New Roman" w:hAnsi="Times New Roman"/>
                <w:b/>
                <w:sz w:val="20"/>
                <w:szCs w:val="20"/>
                <w:lang w:eastAsia="ru-RU"/>
              </w:rPr>
              <w:t>0,00</w:t>
            </w:r>
          </w:p>
        </w:tc>
      </w:tr>
      <w:tr w:rsidR="004740AD" w:rsidRPr="004740AD" w:rsidTr="002F2066">
        <w:trPr>
          <w:cantSplit/>
          <w:trHeight w:val="261"/>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b/>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b/>
                <w:snapToGrid w:val="0"/>
                <w:color w:val="000000"/>
                <w:sz w:val="20"/>
                <w:szCs w:val="20"/>
                <w:lang w:eastAsia="ru-RU"/>
              </w:rPr>
            </w:pPr>
          </w:p>
        </w:tc>
        <w:tc>
          <w:tcPr>
            <w:tcW w:w="1383"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r w:rsidRPr="004740AD">
              <w:rPr>
                <w:rFonts w:ascii="Times New Roman" w:eastAsia="Times New Roman" w:hAnsi="Times New Roman"/>
                <w:b/>
                <w:sz w:val="20"/>
                <w:szCs w:val="20"/>
                <w:lang w:eastAsia="ru-RU"/>
              </w:rPr>
              <w:t>бюджет муниципального района «Ижемский»*</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b/>
                <w:sz w:val="20"/>
                <w:szCs w:val="20"/>
                <w:lang w:eastAsia="ru-RU"/>
              </w:rPr>
            </w:pPr>
            <w:r w:rsidRPr="004740AD">
              <w:rPr>
                <w:rFonts w:ascii="Times New Roman" w:eastAsia="Times New Roman" w:hAnsi="Times New Roman"/>
                <w:b/>
                <w:sz w:val="20"/>
                <w:szCs w:val="20"/>
                <w:lang w:eastAsia="ru-RU"/>
              </w:rPr>
              <w:t>7503,8</w:t>
            </w:r>
          </w:p>
        </w:tc>
        <w:tc>
          <w:tcPr>
            <w:tcW w:w="356" w:type="pct"/>
            <w:vAlign w:val="center"/>
          </w:tcPr>
          <w:p w:rsidR="004740AD" w:rsidRPr="004740AD" w:rsidRDefault="004740AD" w:rsidP="002F2066">
            <w:pPr>
              <w:spacing w:after="0" w:line="240" w:lineRule="auto"/>
              <w:jc w:val="center"/>
              <w:rPr>
                <w:rFonts w:ascii="Times New Roman" w:eastAsia="Times New Roman" w:hAnsi="Times New Roman"/>
                <w:b/>
                <w:sz w:val="20"/>
                <w:szCs w:val="20"/>
                <w:lang w:eastAsia="ru-RU"/>
              </w:rPr>
            </w:pPr>
            <w:r w:rsidRPr="004740AD">
              <w:rPr>
                <w:rFonts w:ascii="Times New Roman" w:eastAsia="Times New Roman" w:hAnsi="Times New Roman"/>
                <w:b/>
                <w:sz w:val="20"/>
                <w:szCs w:val="20"/>
                <w:lang w:eastAsia="ru-RU"/>
              </w:rPr>
              <w:t>18375,3</w:t>
            </w:r>
          </w:p>
        </w:tc>
        <w:tc>
          <w:tcPr>
            <w:tcW w:w="311" w:type="pct"/>
            <w:vAlign w:val="center"/>
          </w:tcPr>
          <w:p w:rsidR="004740AD" w:rsidRPr="004740AD" w:rsidRDefault="004740AD" w:rsidP="002F2066">
            <w:pPr>
              <w:spacing w:after="0" w:line="240" w:lineRule="auto"/>
              <w:jc w:val="center"/>
              <w:rPr>
                <w:rFonts w:ascii="Times New Roman" w:eastAsia="Times New Roman" w:hAnsi="Times New Roman"/>
                <w:b/>
                <w:sz w:val="20"/>
                <w:szCs w:val="20"/>
                <w:lang w:eastAsia="ru-RU"/>
              </w:rPr>
            </w:pPr>
            <w:r w:rsidRPr="004740AD">
              <w:rPr>
                <w:rFonts w:ascii="Times New Roman" w:eastAsia="Times New Roman" w:hAnsi="Times New Roman"/>
                <w:b/>
                <w:sz w:val="20"/>
                <w:szCs w:val="20"/>
                <w:lang w:eastAsia="ru-RU"/>
              </w:rPr>
              <w:t>16960,6</w:t>
            </w:r>
          </w:p>
        </w:tc>
        <w:tc>
          <w:tcPr>
            <w:tcW w:w="356" w:type="pct"/>
            <w:vAlign w:val="center"/>
          </w:tcPr>
          <w:p w:rsidR="004740AD" w:rsidRPr="004740AD" w:rsidRDefault="004740AD" w:rsidP="002F2066">
            <w:pPr>
              <w:spacing w:after="0" w:line="240" w:lineRule="auto"/>
              <w:jc w:val="center"/>
              <w:rPr>
                <w:rFonts w:ascii="Times New Roman" w:eastAsia="Times New Roman" w:hAnsi="Times New Roman"/>
                <w:b/>
                <w:sz w:val="20"/>
                <w:szCs w:val="20"/>
                <w:lang w:eastAsia="ru-RU"/>
              </w:rPr>
            </w:pPr>
            <w:r w:rsidRPr="004740AD">
              <w:rPr>
                <w:rFonts w:ascii="Times New Roman" w:eastAsia="Times New Roman" w:hAnsi="Times New Roman"/>
                <w:b/>
                <w:sz w:val="20"/>
                <w:szCs w:val="20"/>
                <w:lang w:eastAsia="ru-RU"/>
              </w:rPr>
              <w:t>66666,0</w:t>
            </w:r>
          </w:p>
        </w:tc>
        <w:tc>
          <w:tcPr>
            <w:tcW w:w="401" w:type="pct"/>
            <w:vAlign w:val="center"/>
          </w:tcPr>
          <w:p w:rsidR="004740AD" w:rsidRPr="004740AD" w:rsidRDefault="004740AD" w:rsidP="002F2066">
            <w:pPr>
              <w:spacing w:after="0" w:line="240" w:lineRule="auto"/>
              <w:jc w:val="center"/>
              <w:rPr>
                <w:rFonts w:ascii="Times New Roman" w:eastAsia="Times New Roman" w:hAnsi="Times New Roman"/>
                <w:b/>
                <w:sz w:val="20"/>
                <w:szCs w:val="20"/>
                <w:lang w:eastAsia="ru-RU"/>
              </w:rPr>
            </w:pPr>
            <w:r w:rsidRPr="004740AD">
              <w:rPr>
                <w:rFonts w:ascii="Times New Roman" w:eastAsia="Times New Roman" w:hAnsi="Times New Roman"/>
                <w:b/>
                <w:sz w:val="20"/>
                <w:szCs w:val="20"/>
                <w:lang w:eastAsia="ru-RU"/>
              </w:rPr>
              <w:t>7746,0</w:t>
            </w:r>
          </w:p>
        </w:tc>
        <w:tc>
          <w:tcPr>
            <w:tcW w:w="354" w:type="pct"/>
            <w:vAlign w:val="center"/>
          </w:tcPr>
          <w:p w:rsidR="004740AD" w:rsidRPr="004740AD" w:rsidRDefault="004740AD" w:rsidP="002F2066">
            <w:pPr>
              <w:spacing w:after="0" w:line="240" w:lineRule="auto"/>
              <w:jc w:val="center"/>
              <w:rPr>
                <w:rFonts w:ascii="Times New Roman" w:eastAsia="Times New Roman" w:hAnsi="Times New Roman"/>
                <w:b/>
                <w:sz w:val="20"/>
                <w:szCs w:val="20"/>
                <w:lang w:eastAsia="ru-RU"/>
              </w:rPr>
            </w:pPr>
            <w:r w:rsidRPr="004740AD">
              <w:rPr>
                <w:rFonts w:ascii="Times New Roman" w:eastAsia="Times New Roman" w:hAnsi="Times New Roman"/>
                <w:b/>
                <w:sz w:val="20"/>
                <w:szCs w:val="20"/>
                <w:lang w:eastAsia="ru-RU"/>
              </w:rPr>
              <w:t>0,00</w:t>
            </w:r>
          </w:p>
        </w:tc>
      </w:tr>
      <w:tr w:rsidR="004740AD" w:rsidRPr="004740AD" w:rsidTr="002F2066">
        <w:trPr>
          <w:cantSplit/>
          <w:trHeight w:val="261"/>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b/>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b/>
                <w:snapToGrid w:val="0"/>
                <w:color w:val="000000"/>
                <w:sz w:val="20"/>
                <w:szCs w:val="20"/>
                <w:lang w:eastAsia="ru-RU"/>
              </w:rPr>
            </w:pPr>
          </w:p>
        </w:tc>
        <w:tc>
          <w:tcPr>
            <w:tcW w:w="1383"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r w:rsidRPr="004740AD">
              <w:rPr>
                <w:rFonts w:ascii="Times New Roman" w:eastAsia="Times New Roman" w:hAnsi="Times New Roman"/>
                <w:b/>
                <w:snapToGrid w:val="0"/>
                <w:color w:val="000000"/>
                <w:sz w:val="20"/>
                <w:szCs w:val="20"/>
                <w:lang w:eastAsia="ru-RU"/>
              </w:rPr>
              <w:t>бюджет сельских поселений**</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p>
        </w:tc>
        <w:tc>
          <w:tcPr>
            <w:tcW w:w="356" w:type="pct"/>
            <w:vAlign w:val="center"/>
          </w:tcPr>
          <w:p w:rsidR="004740AD" w:rsidRPr="004740AD" w:rsidRDefault="004740AD" w:rsidP="002F2066">
            <w:pPr>
              <w:spacing w:after="0" w:line="240" w:lineRule="auto"/>
              <w:jc w:val="center"/>
              <w:rPr>
                <w:rFonts w:ascii="Times New Roman" w:eastAsia="Times New Roman" w:hAnsi="Times New Roman"/>
                <w:b/>
                <w:snapToGrid w:val="0"/>
                <w:sz w:val="20"/>
                <w:szCs w:val="20"/>
                <w:lang w:eastAsia="ru-RU"/>
              </w:rPr>
            </w:pPr>
          </w:p>
        </w:tc>
        <w:tc>
          <w:tcPr>
            <w:tcW w:w="311"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p>
        </w:tc>
        <w:tc>
          <w:tcPr>
            <w:tcW w:w="356"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p>
        </w:tc>
        <w:tc>
          <w:tcPr>
            <w:tcW w:w="401"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p>
        </w:tc>
        <w:tc>
          <w:tcPr>
            <w:tcW w:w="354"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p>
        </w:tc>
      </w:tr>
      <w:tr w:rsidR="004740AD" w:rsidRPr="004740AD" w:rsidTr="002F2066">
        <w:trPr>
          <w:cantSplit/>
          <w:trHeight w:val="261"/>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b/>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b/>
                <w:snapToGrid w:val="0"/>
                <w:color w:val="000000"/>
                <w:sz w:val="20"/>
                <w:szCs w:val="20"/>
                <w:lang w:eastAsia="ru-RU"/>
              </w:rPr>
            </w:pPr>
          </w:p>
        </w:tc>
        <w:tc>
          <w:tcPr>
            <w:tcW w:w="1383"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r w:rsidRPr="004740AD">
              <w:rPr>
                <w:rFonts w:ascii="Times New Roman" w:eastAsia="Times New Roman" w:hAnsi="Times New Roman"/>
                <w:b/>
                <w:snapToGrid w:val="0"/>
                <w:color w:val="000000"/>
                <w:sz w:val="20"/>
                <w:szCs w:val="20"/>
                <w:lang w:eastAsia="ru-RU"/>
              </w:rPr>
              <w:t>государственные внебюджетные фонды</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p>
        </w:tc>
        <w:tc>
          <w:tcPr>
            <w:tcW w:w="356" w:type="pct"/>
            <w:vAlign w:val="center"/>
          </w:tcPr>
          <w:p w:rsidR="004740AD" w:rsidRPr="004740AD" w:rsidRDefault="004740AD" w:rsidP="002F2066">
            <w:pPr>
              <w:spacing w:after="0" w:line="240" w:lineRule="auto"/>
              <w:jc w:val="center"/>
              <w:rPr>
                <w:rFonts w:ascii="Times New Roman" w:eastAsia="Times New Roman" w:hAnsi="Times New Roman"/>
                <w:b/>
                <w:snapToGrid w:val="0"/>
                <w:sz w:val="20"/>
                <w:szCs w:val="20"/>
                <w:lang w:eastAsia="ru-RU"/>
              </w:rPr>
            </w:pPr>
          </w:p>
        </w:tc>
        <w:tc>
          <w:tcPr>
            <w:tcW w:w="311"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p>
        </w:tc>
        <w:tc>
          <w:tcPr>
            <w:tcW w:w="356"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p>
        </w:tc>
        <w:tc>
          <w:tcPr>
            <w:tcW w:w="401"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p>
        </w:tc>
        <w:tc>
          <w:tcPr>
            <w:tcW w:w="354"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p>
        </w:tc>
      </w:tr>
      <w:tr w:rsidR="004740AD" w:rsidRPr="004740AD" w:rsidTr="002F2066">
        <w:trPr>
          <w:cantSplit/>
          <w:trHeight w:val="261"/>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b/>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b/>
                <w:snapToGrid w:val="0"/>
                <w:color w:val="000000"/>
                <w:sz w:val="20"/>
                <w:szCs w:val="20"/>
                <w:lang w:eastAsia="ru-RU"/>
              </w:rPr>
            </w:pPr>
          </w:p>
        </w:tc>
        <w:tc>
          <w:tcPr>
            <w:tcW w:w="1383"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r w:rsidRPr="004740AD">
              <w:rPr>
                <w:rFonts w:ascii="Times New Roman" w:eastAsia="Times New Roman" w:hAnsi="Times New Roman"/>
                <w:b/>
                <w:snapToGrid w:val="0"/>
                <w:color w:val="000000"/>
                <w:sz w:val="20"/>
                <w:szCs w:val="20"/>
                <w:lang w:eastAsia="ru-RU"/>
              </w:rPr>
              <w:t>юридические лица***</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p>
        </w:tc>
        <w:tc>
          <w:tcPr>
            <w:tcW w:w="356" w:type="pct"/>
            <w:vAlign w:val="center"/>
          </w:tcPr>
          <w:p w:rsidR="004740AD" w:rsidRPr="004740AD" w:rsidRDefault="004740AD" w:rsidP="002F2066">
            <w:pPr>
              <w:spacing w:after="0" w:line="240" w:lineRule="auto"/>
              <w:jc w:val="center"/>
              <w:rPr>
                <w:rFonts w:ascii="Times New Roman" w:eastAsia="Times New Roman" w:hAnsi="Times New Roman"/>
                <w:b/>
                <w:snapToGrid w:val="0"/>
                <w:sz w:val="20"/>
                <w:szCs w:val="20"/>
                <w:lang w:eastAsia="ru-RU"/>
              </w:rPr>
            </w:pPr>
          </w:p>
        </w:tc>
        <w:tc>
          <w:tcPr>
            <w:tcW w:w="311"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p>
        </w:tc>
        <w:tc>
          <w:tcPr>
            <w:tcW w:w="356"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p>
        </w:tc>
        <w:tc>
          <w:tcPr>
            <w:tcW w:w="401"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p>
        </w:tc>
        <w:tc>
          <w:tcPr>
            <w:tcW w:w="354"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p>
        </w:tc>
      </w:tr>
      <w:tr w:rsidR="004740AD" w:rsidRPr="004740AD" w:rsidTr="002F2066">
        <w:trPr>
          <w:cantSplit/>
          <w:trHeight w:val="261"/>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b/>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b/>
                <w:snapToGrid w:val="0"/>
                <w:color w:val="000000"/>
                <w:sz w:val="20"/>
                <w:szCs w:val="20"/>
                <w:lang w:eastAsia="ru-RU"/>
              </w:rPr>
            </w:pPr>
          </w:p>
        </w:tc>
        <w:tc>
          <w:tcPr>
            <w:tcW w:w="1383"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r w:rsidRPr="004740AD">
              <w:rPr>
                <w:rFonts w:ascii="Times New Roman" w:eastAsia="Times New Roman" w:hAnsi="Times New Roman"/>
                <w:b/>
                <w:snapToGrid w:val="0"/>
                <w:color w:val="000000"/>
                <w:sz w:val="20"/>
                <w:szCs w:val="20"/>
                <w:lang w:eastAsia="ru-RU"/>
              </w:rPr>
              <w:t>средства от приносящей доход деятельности</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p>
        </w:tc>
        <w:tc>
          <w:tcPr>
            <w:tcW w:w="356" w:type="pct"/>
            <w:vAlign w:val="center"/>
          </w:tcPr>
          <w:p w:rsidR="004740AD" w:rsidRPr="004740AD" w:rsidRDefault="004740AD" w:rsidP="002F2066">
            <w:pPr>
              <w:spacing w:after="0" w:line="240" w:lineRule="auto"/>
              <w:jc w:val="center"/>
              <w:rPr>
                <w:rFonts w:ascii="Times New Roman" w:eastAsia="Times New Roman" w:hAnsi="Times New Roman"/>
                <w:b/>
                <w:snapToGrid w:val="0"/>
                <w:sz w:val="20"/>
                <w:szCs w:val="20"/>
                <w:lang w:eastAsia="ru-RU"/>
              </w:rPr>
            </w:pPr>
          </w:p>
        </w:tc>
        <w:tc>
          <w:tcPr>
            <w:tcW w:w="311"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p>
        </w:tc>
        <w:tc>
          <w:tcPr>
            <w:tcW w:w="356"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p>
        </w:tc>
        <w:tc>
          <w:tcPr>
            <w:tcW w:w="401"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p>
        </w:tc>
        <w:tc>
          <w:tcPr>
            <w:tcW w:w="354"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p>
        </w:tc>
      </w:tr>
      <w:tr w:rsidR="004740AD" w:rsidRPr="004740AD" w:rsidTr="002F2066">
        <w:trPr>
          <w:cantSplit/>
          <w:trHeight w:val="261"/>
        </w:trPr>
        <w:tc>
          <w:tcPr>
            <w:tcW w:w="546" w:type="pct"/>
            <w:vMerge w:val="restart"/>
            <w:vAlign w:val="center"/>
          </w:tcPr>
          <w:p w:rsidR="004740AD" w:rsidRPr="004740AD" w:rsidRDefault="004740AD" w:rsidP="002F2066">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4740AD">
              <w:rPr>
                <w:rFonts w:ascii="Times New Roman" w:eastAsia="Times New Roman" w:hAnsi="Times New Roman"/>
                <w:b/>
                <w:sz w:val="20"/>
                <w:szCs w:val="20"/>
                <w:lang w:eastAsia="ru-RU"/>
              </w:rPr>
              <w:t>Подпрограмма 1.</w:t>
            </w:r>
          </w:p>
        </w:tc>
        <w:tc>
          <w:tcPr>
            <w:tcW w:w="891" w:type="pct"/>
            <w:vMerge w:val="restart"/>
            <w:vAlign w:val="center"/>
          </w:tcPr>
          <w:p w:rsidR="004740AD" w:rsidRPr="004740AD" w:rsidRDefault="004740AD" w:rsidP="002F2066">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4740AD">
              <w:rPr>
                <w:rFonts w:ascii="Times New Roman" w:eastAsia="Times New Roman" w:hAnsi="Times New Roman"/>
                <w:b/>
                <w:sz w:val="20"/>
                <w:szCs w:val="20"/>
                <w:lang w:eastAsia="ru-RU"/>
              </w:rPr>
              <w:t>Развитие транспортной инфраструктуры и дорожного хозяйства</w:t>
            </w:r>
          </w:p>
        </w:tc>
        <w:tc>
          <w:tcPr>
            <w:tcW w:w="1383" w:type="pct"/>
            <w:vAlign w:val="center"/>
          </w:tcPr>
          <w:p w:rsidR="004740AD" w:rsidRPr="004740AD" w:rsidRDefault="004740AD" w:rsidP="002F2066">
            <w:pPr>
              <w:spacing w:after="0" w:line="240" w:lineRule="auto"/>
              <w:ind w:right="-30"/>
              <w:jc w:val="center"/>
              <w:rPr>
                <w:rFonts w:ascii="Times New Roman" w:eastAsia="Times New Roman" w:hAnsi="Times New Roman"/>
                <w:b/>
                <w:snapToGrid w:val="0"/>
                <w:color w:val="000000"/>
                <w:sz w:val="20"/>
                <w:szCs w:val="20"/>
                <w:lang w:eastAsia="ru-RU"/>
              </w:rPr>
            </w:pPr>
            <w:r w:rsidRPr="004740AD">
              <w:rPr>
                <w:rFonts w:ascii="Times New Roman" w:eastAsia="Times New Roman" w:hAnsi="Times New Roman"/>
                <w:b/>
                <w:snapToGrid w:val="0"/>
                <w:color w:val="000000"/>
                <w:sz w:val="20"/>
                <w:szCs w:val="20"/>
                <w:lang w:eastAsia="ru-RU"/>
              </w:rPr>
              <w:t>Всего в том числе:</w:t>
            </w:r>
          </w:p>
        </w:tc>
        <w:tc>
          <w:tcPr>
            <w:tcW w:w="402" w:type="pct"/>
            <w:vAlign w:val="center"/>
          </w:tcPr>
          <w:p w:rsidR="004740AD" w:rsidRPr="004740AD" w:rsidRDefault="004740AD" w:rsidP="002F2066">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4740AD">
              <w:rPr>
                <w:rFonts w:ascii="Times New Roman" w:eastAsia="Times New Roman" w:hAnsi="Times New Roman"/>
                <w:b/>
                <w:sz w:val="20"/>
                <w:szCs w:val="20"/>
                <w:lang w:eastAsia="ru-RU"/>
              </w:rPr>
              <w:t>13446,8</w:t>
            </w:r>
          </w:p>
        </w:tc>
        <w:tc>
          <w:tcPr>
            <w:tcW w:w="356" w:type="pct"/>
            <w:vAlign w:val="center"/>
          </w:tcPr>
          <w:p w:rsidR="004740AD" w:rsidRPr="004740AD" w:rsidRDefault="004740AD" w:rsidP="002F2066">
            <w:pPr>
              <w:widowControl w:val="0"/>
              <w:autoSpaceDE w:val="0"/>
              <w:autoSpaceDN w:val="0"/>
              <w:adjustRightInd w:val="0"/>
              <w:spacing w:after="0" w:line="240" w:lineRule="auto"/>
              <w:jc w:val="center"/>
              <w:rPr>
                <w:rFonts w:ascii="Times New Roman" w:eastAsia="Times New Roman" w:hAnsi="Times New Roman"/>
                <w:b/>
                <w:bCs/>
                <w:sz w:val="20"/>
                <w:szCs w:val="20"/>
                <w:lang w:eastAsia="ru-RU"/>
              </w:rPr>
            </w:pPr>
            <w:r w:rsidRPr="004740AD">
              <w:rPr>
                <w:rFonts w:ascii="Times New Roman" w:eastAsia="Times New Roman" w:hAnsi="Times New Roman"/>
                <w:b/>
                <w:bCs/>
                <w:sz w:val="20"/>
                <w:szCs w:val="20"/>
                <w:lang w:eastAsia="ru-RU"/>
              </w:rPr>
              <w:t>26657,3</w:t>
            </w:r>
          </w:p>
        </w:tc>
        <w:tc>
          <w:tcPr>
            <w:tcW w:w="311" w:type="pct"/>
            <w:vAlign w:val="center"/>
          </w:tcPr>
          <w:p w:rsidR="004740AD" w:rsidRPr="004740AD" w:rsidRDefault="004740AD" w:rsidP="002F2066">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4740AD">
              <w:rPr>
                <w:rFonts w:ascii="Times New Roman" w:eastAsia="Times New Roman" w:hAnsi="Times New Roman"/>
                <w:b/>
                <w:sz w:val="20"/>
                <w:szCs w:val="20"/>
                <w:lang w:eastAsia="ru-RU"/>
              </w:rPr>
              <w:t>25997,5</w:t>
            </w:r>
          </w:p>
        </w:tc>
        <w:tc>
          <w:tcPr>
            <w:tcW w:w="356" w:type="pct"/>
            <w:vAlign w:val="center"/>
          </w:tcPr>
          <w:p w:rsidR="004740AD" w:rsidRPr="004740AD" w:rsidRDefault="004740AD" w:rsidP="002F2066">
            <w:pPr>
              <w:spacing w:after="0" w:line="240" w:lineRule="auto"/>
              <w:jc w:val="center"/>
              <w:rPr>
                <w:rFonts w:ascii="Times New Roman" w:eastAsia="Times New Roman" w:hAnsi="Times New Roman"/>
                <w:b/>
                <w:sz w:val="20"/>
                <w:szCs w:val="20"/>
                <w:lang w:eastAsia="ru-RU"/>
              </w:rPr>
            </w:pPr>
            <w:r w:rsidRPr="004740AD">
              <w:rPr>
                <w:rFonts w:ascii="Times New Roman" w:eastAsia="Times New Roman" w:hAnsi="Times New Roman"/>
                <w:b/>
                <w:sz w:val="20"/>
                <w:szCs w:val="20"/>
                <w:lang w:eastAsia="ru-RU"/>
              </w:rPr>
              <w:t>95081,0</w:t>
            </w:r>
          </w:p>
        </w:tc>
        <w:tc>
          <w:tcPr>
            <w:tcW w:w="401" w:type="pct"/>
            <w:vAlign w:val="center"/>
          </w:tcPr>
          <w:p w:rsidR="004740AD" w:rsidRPr="004740AD" w:rsidRDefault="004740AD" w:rsidP="002F2066">
            <w:pPr>
              <w:spacing w:after="0" w:line="240" w:lineRule="auto"/>
              <w:jc w:val="center"/>
              <w:rPr>
                <w:rFonts w:ascii="Times New Roman" w:eastAsia="Times New Roman" w:hAnsi="Times New Roman"/>
                <w:b/>
                <w:sz w:val="20"/>
                <w:szCs w:val="20"/>
                <w:lang w:eastAsia="ru-RU"/>
              </w:rPr>
            </w:pPr>
            <w:r w:rsidRPr="004740AD">
              <w:rPr>
                <w:rFonts w:ascii="Times New Roman" w:eastAsia="Times New Roman" w:hAnsi="Times New Roman"/>
                <w:b/>
                <w:sz w:val="20"/>
                <w:szCs w:val="20"/>
                <w:lang w:eastAsia="ru-RU"/>
              </w:rPr>
              <w:t>5656,0</w:t>
            </w:r>
          </w:p>
        </w:tc>
        <w:tc>
          <w:tcPr>
            <w:tcW w:w="354" w:type="pct"/>
            <w:vAlign w:val="center"/>
          </w:tcPr>
          <w:p w:rsidR="004740AD" w:rsidRPr="004740AD" w:rsidRDefault="004740AD" w:rsidP="002F2066">
            <w:pPr>
              <w:spacing w:after="0" w:line="240" w:lineRule="auto"/>
              <w:jc w:val="center"/>
              <w:rPr>
                <w:rFonts w:ascii="Times New Roman" w:eastAsia="Times New Roman" w:hAnsi="Times New Roman"/>
                <w:b/>
                <w:sz w:val="20"/>
                <w:szCs w:val="20"/>
                <w:lang w:eastAsia="ru-RU"/>
              </w:rPr>
            </w:pPr>
            <w:r w:rsidRPr="004740AD">
              <w:rPr>
                <w:rFonts w:ascii="Times New Roman" w:eastAsia="Times New Roman" w:hAnsi="Times New Roman"/>
                <w:b/>
                <w:sz w:val="20"/>
                <w:szCs w:val="20"/>
                <w:lang w:eastAsia="ru-RU"/>
              </w:rPr>
              <w:t>0,00</w:t>
            </w:r>
          </w:p>
        </w:tc>
      </w:tr>
      <w:tr w:rsidR="004740AD" w:rsidRPr="004740AD" w:rsidTr="002F2066">
        <w:trPr>
          <w:cantSplit/>
          <w:trHeight w:val="261"/>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b/>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b/>
                <w:snapToGrid w:val="0"/>
                <w:color w:val="000000"/>
                <w:sz w:val="20"/>
                <w:szCs w:val="20"/>
                <w:lang w:eastAsia="ru-RU"/>
              </w:rPr>
            </w:pPr>
          </w:p>
        </w:tc>
        <w:tc>
          <w:tcPr>
            <w:tcW w:w="1383" w:type="pct"/>
            <w:vAlign w:val="center"/>
          </w:tcPr>
          <w:p w:rsidR="004740AD" w:rsidRPr="004740AD" w:rsidRDefault="004740AD" w:rsidP="002F2066">
            <w:pPr>
              <w:spacing w:after="0" w:line="240" w:lineRule="auto"/>
              <w:ind w:right="-30"/>
              <w:jc w:val="center"/>
              <w:rPr>
                <w:rFonts w:ascii="Times New Roman" w:eastAsia="Times New Roman" w:hAnsi="Times New Roman"/>
                <w:b/>
                <w:snapToGrid w:val="0"/>
                <w:color w:val="000000"/>
                <w:sz w:val="20"/>
                <w:szCs w:val="20"/>
                <w:lang w:eastAsia="ru-RU"/>
              </w:rPr>
            </w:pPr>
            <w:r w:rsidRPr="004740AD">
              <w:rPr>
                <w:rFonts w:ascii="Times New Roman" w:eastAsia="Times New Roman" w:hAnsi="Times New Roman"/>
                <w:b/>
                <w:snapToGrid w:val="0"/>
                <w:color w:val="000000"/>
                <w:sz w:val="20"/>
                <w:szCs w:val="20"/>
                <w:lang w:eastAsia="ru-RU"/>
              </w:rPr>
              <w:t>федеральный бюджет</w:t>
            </w:r>
          </w:p>
        </w:tc>
        <w:tc>
          <w:tcPr>
            <w:tcW w:w="402" w:type="pct"/>
            <w:vAlign w:val="center"/>
          </w:tcPr>
          <w:p w:rsidR="004740AD" w:rsidRPr="004740AD" w:rsidRDefault="004740AD" w:rsidP="002F2066">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p>
        </w:tc>
        <w:tc>
          <w:tcPr>
            <w:tcW w:w="356" w:type="pct"/>
            <w:vAlign w:val="center"/>
          </w:tcPr>
          <w:p w:rsidR="004740AD" w:rsidRPr="004740AD" w:rsidRDefault="004740AD" w:rsidP="002F2066">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p>
        </w:tc>
        <w:tc>
          <w:tcPr>
            <w:tcW w:w="311" w:type="pct"/>
            <w:vAlign w:val="center"/>
          </w:tcPr>
          <w:p w:rsidR="004740AD" w:rsidRPr="004740AD" w:rsidRDefault="004740AD" w:rsidP="002F2066">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p>
        </w:tc>
        <w:tc>
          <w:tcPr>
            <w:tcW w:w="356" w:type="pct"/>
            <w:vAlign w:val="center"/>
          </w:tcPr>
          <w:p w:rsidR="004740AD" w:rsidRPr="004740AD" w:rsidRDefault="004740AD" w:rsidP="002F2066">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p>
        </w:tc>
        <w:tc>
          <w:tcPr>
            <w:tcW w:w="401" w:type="pct"/>
            <w:vAlign w:val="center"/>
          </w:tcPr>
          <w:p w:rsidR="004740AD" w:rsidRPr="004740AD" w:rsidRDefault="004740AD" w:rsidP="002F2066">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p>
        </w:tc>
        <w:tc>
          <w:tcPr>
            <w:tcW w:w="354" w:type="pct"/>
            <w:vAlign w:val="center"/>
          </w:tcPr>
          <w:p w:rsidR="004740AD" w:rsidRPr="004740AD" w:rsidRDefault="004740AD" w:rsidP="002F2066">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p>
        </w:tc>
      </w:tr>
      <w:tr w:rsidR="004740AD" w:rsidRPr="004740AD" w:rsidTr="002F2066">
        <w:trPr>
          <w:cantSplit/>
          <w:trHeight w:val="261"/>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b/>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b/>
                <w:snapToGrid w:val="0"/>
                <w:color w:val="000000"/>
                <w:sz w:val="20"/>
                <w:szCs w:val="20"/>
                <w:lang w:eastAsia="ru-RU"/>
              </w:rPr>
            </w:pPr>
          </w:p>
        </w:tc>
        <w:tc>
          <w:tcPr>
            <w:tcW w:w="1383" w:type="pct"/>
            <w:vAlign w:val="center"/>
          </w:tcPr>
          <w:p w:rsidR="004740AD" w:rsidRPr="004740AD" w:rsidRDefault="004740AD" w:rsidP="002F2066">
            <w:pPr>
              <w:spacing w:after="0" w:line="240" w:lineRule="auto"/>
              <w:ind w:right="-30"/>
              <w:jc w:val="center"/>
              <w:rPr>
                <w:rFonts w:ascii="Times New Roman" w:eastAsia="Times New Roman" w:hAnsi="Times New Roman"/>
                <w:b/>
                <w:snapToGrid w:val="0"/>
                <w:color w:val="000000"/>
                <w:sz w:val="20"/>
                <w:szCs w:val="20"/>
                <w:lang w:eastAsia="ru-RU"/>
              </w:rPr>
            </w:pPr>
            <w:r w:rsidRPr="004740AD">
              <w:rPr>
                <w:rFonts w:ascii="Times New Roman" w:eastAsia="Times New Roman" w:hAnsi="Times New Roman"/>
                <w:b/>
                <w:snapToGrid w:val="0"/>
                <w:color w:val="000000"/>
                <w:sz w:val="20"/>
                <w:szCs w:val="20"/>
                <w:lang w:eastAsia="ru-RU"/>
              </w:rPr>
              <w:t>республиканский бюджет Республики Коми</w:t>
            </w:r>
          </w:p>
        </w:tc>
        <w:tc>
          <w:tcPr>
            <w:tcW w:w="402" w:type="pct"/>
            <w:vAlign w:val="center"/>
          </w:tcPr>
          <w:p w:rsidR="004740AD" w:rsidRPr="004740AD" w:rsidRDefault="004740AD" w:rsidP="002F2066">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4740AD">
              <w:rPr>
                <w:rFonts w:ascii="Times New Roman" w:eastAsia="Times New Roman" w:hAnsi="Times New Roman"/>
                <w:b/>
                <w:sz w:val="20"/>
                <w:szCs w:val="20"/>
                <w:lang w:eastAsia="ru-RU"/>
              </w:rPr>
              <w:t>10169,9</w:t>
            </w:r>
          </w:p>
        </w:tc>
        <w:tc>
          <w:tcPr>
            <w:tcW w:w="356" w:type="pct"/>
            <w:vAlign w:val="center"/>
          </w:tcPr>
          <w:p w:rsidR="004740AD" w:rsidRPr="004740AD" w:rsidRDefault="004740AD" w:rsidP="002F2066">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4740AD">
              <w:rPr>
                <w:rFonts w:ascii="Times New Roman" w:eastAsia="Times New Roman" w:hAnsi="Times New Roman"/>
                <w:b/>
                <w:sz w:val="20"/>
                <w:szCs w:val="20"/>
                <w:lang w:eastAsia="ru-RU"/>
              </w:rPr>
              <w:t>11564,4</w:t>
            </w:r>
          </w:p>
        </w:tc>
        <w:tc>
          <w:tcPr>
            <w:tcW w:w="311" w:type="pct"/>
            <w:vAlign w:val="center"/>
          </w:tcPr>
          <w:p w:rsidR="004740AD" w:rsidRPr="004740AD" w:rsidRDefault="004740AD" w:rsidP="002F2066">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4740AD">
              <w:rPr>
                <w:rFonts w:ascii="Times New Roman" w:eastAsia="Times New Roman" w:hAnsi="Times New Roman"/>
                <w:b/>
                <w:sz w:val="20"/>
                <w:szCs w:val="20"/>
                <w:lang w:eastAsia="ru-RU"/>
              </w:rPr>
              <w:t>12342,6</w:t>
            </w:r>
          </w:p>
        </w:tc>
        <w:tc>
          <w:tcPr>
            <w:tcW w:w="356" w:type="pct"/>
            <w:vAlign w:val="center"/>
          </w:tcPr>
          <w:p w:rsidR="004740AD" w:rsidRPr="004740AD" w:rsidRDefault="004740AD" w:rsidP="002F2066">
            <w:pPr>
              <w:spacing w:after="0" w:line="240" w:lineRule="auto"/>
              <w:jc w:val="center"/>
              <w:rPr>
                <w:rFonts w:ascii="Times New Roman" w:eastAsia="Times New Roman" w:hAnsi="Times New Roman"/>
                <w:b/>
                <w:sz w:val="20"/>
                <w:szCs w:val="20"/>
                <w:lang w:eastAsia="ru-RU"/>
              </w:rPr>
            </w:pPr>
            <w:r w:rsidRPr="004740AD">
              <w:rPr>
                <w:rFonts w:ascii="Times New Roman" w:eastAsia="Times New Roman" w:hAnsi="Times New Roman"/>
                <w:b/>
                <w:sz w:val="20"/>
                <w:szCs w:val="20"/>
                <w:lang w:eastAsia="ru-RU"/>
              </w:rPr>
              <w:t>30000,0</w:t>
            </w:r>
          </w:p>
        </w:tc>
        <w:tc>
          <w:tcPr>
            <w:tcW w:w="401" w:type="pct"/>
            <w:vAlign w:val="center"/>
          </w:tcPr>
          <w:p w:rsidR="004740AD" w:rsidRPr="004740AD" w:rsidRDefault="004740AD" w:rsidP="002F2066">
            <w:pPr>
              <w:spacing w:after="0" w:line="240" w:lineRule="auto"/>
              <w:jc w:val="center"/>
              <w:rPr>
                <w:rFonts w:ascii="Times New Roman" w:eastAsia="Times New Roman" w:hAnsi="Times New Roman"/>
                <w:b/>
                <w:sz w:val="20"/>
                <w:szCs w:val="20"/>
                <w:lang w:eastAsia="ru-RU"/>
              </w:rPr>
            </w:pPr>
            <w:r w:rsidRPr="004740AD">
              <w:rPr>
                <w:rFonts w:ascii="Times New Roman" w:eastAsia="Times New Roman" w:hAnsi="Times New Roman"/>
                <w:b/>
                <w:sz w:val="20"/>
                <w:szCs w:val="20"/>
                <w:lang w:eastAsia="ru-RU"/>
              </w:rPr>
              <w:t>0,00</w:t>
            </w:r>
          </w:p>
        </w:tc>
        <w:tc>
          <w:tcPr>
            <w:tcW w:w="354" w:type="pct"/>
            <w:vAlign w:val="center"/>
          </w:tcPr>
          <w:p w:rsidR="004740AD" w:rsidRPr="004740AD" w:rsidRDefault="004740AD" w:rsidP="002F2066">
            <w:pPr>
              <w:spacing w:after="0" w:line="240" w:lineRule="auto"/>
              <w:jc w:val="center"/>
              <w:rPr>
                <w:rFonts w:ascii="Times New Roman" w:eastAsia="Times New Roman" w:hAnsi="Times New Roman"/>
                <w:b/>
                <w:sz w:val="20"/>
                <w:szCs w:val="20"/>
                <w:lang w:eastAsia="ru-RU"/>
              </w:rPr>
            </w:pPr>
            <w:r w:rsidRPr="004740AD">
              <w:rPr>
                <w:rFonts w:ascii="Times New Roman" w:eastAsia="Times New Roman" w:hAnsi="Times New Roman"/>
                <w:b/>
                <w:sz w:val="20"/>
                <w:szCs w:val="20"/>
                <w:lang w:eastAsia="ru-RU"/>
              </w:rPr>
              <w:t>0,00</w:t>
            </w:r>
          </w:p>
        </w:tc>
      </w:tr>
      <w:tr w:rsidR="004740AD" w:rsidRPr="004740AD" w:rsidTr="002F2066">
        <w:trPr>
          <w:cantSplit/>
          <w:trHeight w:val="261"/>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b/>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b/>
                <w:snapToGrid w:val="0"/>
                <w:color w:val="000000"/>
                <w:sz w:val="20"/>
                <w:szCs w:val="20"/>
                <w:lang w:eastAsia="ru-RU"/>
              </w:rPr>
            </w:pPr>
          </w:p>
        </w:tc>
        <w:tc>
          <w:tcPr>
            <w:tcW w:w="1383"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r w:rsidRPr="004740AD">
              <w:rPr>
                <w:rFonts w:ascii="Times New Roman" w:eastAsia="Times New Roman" w:hAnsi="Times New Roman"/>
                <w:b/>
                <w:sz w:val="20"/>
                <w:szCs w:val="20"/>
                <w:lang w:eastAsia="ru-RU"/>
              </w:rPr>
              <w:t>бюджет муниципального района «Ижемский»*</w:t>
            </w:r>
          </w:p>
        </w:tc>
        <w:tc>
          <w:tcPr>
            <w:tcW w:w="402" w:type="pct"/>
            <w:vAlign w:val="center"/>
          </w:tcPr>
          <w:p w:rsidR="004740AD" w:rsidRPr="004740AD" w:rsidRDefault="004740AD" w:rsidP="002F2066">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4740AD">
              <w:rPr>
                <w:rFonts w:ascii="Times New Roman" w:eastAsia="Times New Roman" w:hAnsi="Times New Roman"/>
                <w:b/>
                <w:sz w:val="20"/>
                <w:szCs w:val="20"/>
                <w:lang w:eastAsia="ru-RU"/>
              </w:rPr>
              <w:t>3276,9</w:t>
            </w:r>
          </w:p>
        </w:tc>
        <w:tc>
          <w:tcPr>
            <w:tcW w:w="356" w:type="pct"/>
            <w:vAlign w:val="center"/>
          </w:tcPr>
          <w:p w:rsidR="004740AD" w:rsidRPr="004740AD" w:rsidRDefault="004740AD" w:rsidP="002F2066">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4740AD">
              <w:rPr>
                <w:rFonts w:ascii="Times New Roman" w:eastAsia="Times New Roman" w:hAnsi="Times New Roman"/>
                <w:b/>
                <w:sz w:val="20"/>
                <w:szCs w:val="20"/>
                <w:lang w:eastAsia="ru-RU"/>
              </w:rPr>
              <w:t>15092,9</w:t>
            </w:r>
          </w:p>
        </w:tc>
        <w:tc>
          <w:tcPr>
            <w:tcW w:w="311" w:type="pct"/>
            <w:vAlign w:val="center"/>
          </w:tcPr>
          <w:p w:rsidR="004740AD" w:rsidRPr="004740AD" w:rsidRDefault="004740AD" w:rsidP="002F2066">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4740AD">
              <w:rPr>
                <w:rFonts w:ascii="Times New Roman" w:eastAsia="Times New Roman" w:hAnsi="Times New Roman"/>
                <w:b/>
                <w:sz w:val="20"/>
                <w:szCs w:val="20"/>
                <w:lang w:eastAsia="ru-RU"/>
              </w:rPr>
              <w:t>13654,9</w:t>
            </w:r>
          </w:p>
        </w:tc>
        <w:tc>
          <w:tcPr>
            <w:tcW w:w="356" w:type="pct"/>
            <w:vAlign w:val="center"/>
          </w:tcPr>
          <w:p w:rsidR="004740AD" w:rsidRPr="004740AD" w:rsidRDefault="004740AD" w:rsidP="002F2066">
            <w:pPr>
              <w:spacing w:after="0" w:line="240" w:lineRule="auto"/>
              <w:jc w:val="center"/>
              <w:rPr>
                <w:rFonts w:ascii="Times New Roman" w:eastAsia="Times New Roman" w:hAnsi="Times New Roman"/>
                <w:b/>
                <w:sz w:val="20"/>
                <w:szCs w:val="20"/>
                <w:lang w:eastAsia="ru-RU"/>
              </w:rPr>
            </w:pPr>
            <w:r w:rsidRPr="004740AD">
              <w:rPr>
                <w:rFonts w:ascii="Times New Roman" w:eastAsia="Times New Roman" w:hAnsi="Times New Roman"/>
                <w:b/>
                <w:sz w:val="20"/>
                <w:szCs w:val="20"/>
                <w:lang w:eastAsia="ru-RU"/>
              </w:rPr>
              <w:t>65081,0</w:t>
            </w:r>
          </w:p>
        </w:tc>
        <w:tc>
          <w:tcPr>
            <w:tcW w:w="401" w:type="pct"/>
            <w:vAlign w:val="center"/>
          </w:tcPr>
          <w:p w:rsidR="004740AD" w:rsidRPr="004740AD" w:rsidRDefault="004740AD" w:rsidP="002F2066">
            <w:pPr>
              <w:spacing w:after="0" w:line="240" w:lineRule="auto"/>
              <w:jc w:val="center"/>
              <w:rPr>
                <w:rFonts w:ascii="Times New Roman" w:eastAsia="Times New Roman" w:hAnsi="Times New Roman"/>
                <w:b/>
                <w:sz w:val="20"/>
                <w:szCs w:val="20"/>
                <w:lang w:eastAsia="ru-RU"/>
              </w:rPr>
            </w:pPr>
            <w:r w:rsidRPr="004740AD">
              <w:rPr>
                <w:rFonts w:ascii="Times New Roman" w:eastAsia="Times New Roman" w:hAnsi="Times New Roman"/>
                <w:b/>
                <w:sz w:val="20"/>
                <w:szCs w:val="20"/>
                <w:lang w:eastAsia="ru-RU"/>
              </w:rPr>
              <w:t>5656,0</w:t>
            </w:r>
          </w:p>
        </w:tc>
        <w:tc>
          <w:tcPr>
            <w:tcW w:w="354" w:type="pct"/>
            <w:vAlign w:val="center"/>
          </w:tcPr>
          <w:p w:rsidR="004740AD" w:rsidRPr="004740AD" w:rsidRDefault="004740AD" w:rsidP="002F2066">
            <w:pPr>
              <w:spacing w:after="0" w:line="240" w:lineRule="auto"/>
              <w:jc w:val="center"/>
              <w:rPr>
                <w:rFonts w:ascii="Times New Roman" w:eastAsia="Times New Roman" w:hAnsi="Times New Roman"/>
                <w:b/>
                <w:sz w:val="20"/>
                <w:szCs w:val="20"/>
                <w:lang w:eastAsia="ru-RU"/>
              </w:rPr>
            </w:pPr>
            <w:r w:rsidRPr="004740AD">
              <w:rPr>
                <w:rFonts w:ascii="Times New Roman" w:eastAsia="Times New Roman" w:hAnsi="Times New Roman"/>
                <w:b/>
                <w:sz w:val="20"/>
                <w:szCs w:val="20"/>
                <w:lang w:eastAsia="ru-RU"/>
              </w:rPr>
              <w:t>0,00</w:t>
            </w:r>
          </w:p>
        </w:tc>
      </w:tr>
      <w:tr w:rsidR="004740AD" w:rsidRPr="004740AD" w:rsidTr="002F2066">
        <w:trPr>
          <w:cantSplit/>
          <w:trHeight w:val="261"/>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b/>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b/>
                <w:snapToGrid w:val="0"/>
                <w:color w:val="000000"/>
                <w:sz w:val="20"/>
                <w:szCs w:val="20"/>
                <w:lang w:eastAsia="ru-RU"/>
              </w:rPr>
            </w:pPr>
          </w:p>
        </w:tc>
        <w:tc>
          <w:tcPr>
            <w:tcW w:w="1383"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r w:rsidRPr="004740AD">
              <w:rPr>
                <w:rFonts w:ascii="Times New Roman" w:eastAsia="Times New Roman" w:hAnsi="Times New Roman"/>
                <w:b/>
                <w:snapToGrid w:val="0"/>
                <w:color w:val="000000"/>
                <w:sz w:val="20"/>
                <w:szCs w:val="20"/>
                <w:lang w:eastAsia="ru-RU"/>
              </w:rPr>
              <w:t>бюджет сельских поселений**</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p>
        </w:tc>
        <w:tc>
          <w:tcPr>
            <w:tcW w:w="356" w:type="pct"/>
            <w:vAlign w:val="center"/>
          </w:tcPr>
          <w:p w:rsidR="004740AD" w:rsidRPr="004740AD" w:rsidRDefault="004740AD" w:rsidP="002F2066">
            <w:pPr>
              <w:spacing w:after="0" w:line="240" w:lineRule="auto"/>
              <w:jc w:val="center"/>
              <w:rPr>
                <w:rFonts w:ascii="Times New Roman" w:eastAsia="Times New Roman" w:hAnsi="Times New Roman"/>
                <w:b/>
                <w:snapToGrid w:val="0"/>
                <w:sz w:val="20"/>
                <w:szCs w:val="20"/>
                <w:lang w:eastAsia="ru-RU"/>
              </w:rPr>
            </w:pPr>
          </w:p>
        </w:tc>
        <w:tc>
          <w:tcPr>
            <w:tcW w:w="311"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p>
        </w:tc>
        <w:tc>
          <w:tcPr>
            <w:tcW w:w="356"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p>
        </w:tc>
        <w:tc>
          <w:tcPr>
            <w:tcW w:w="401"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p>
        </w:tc>
        <w:tc>
          <w:tcPr>
            <w:tcW w:w="354"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p>
        </w:tc>
      </w:tr>
      <w:tr w:rsidR="004740AD" w:rsidRPr="004740AD" w:rsidTr="002F2066">
        <w:trPr>
          <w:cantSplit/>
          <w:trHeight w:val="261"/>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b/>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b/>
                <w:snapToGrid w:val="0"/>
                <w:color w:val="000000"/>
                <w:sz w:val="20"/>
                <w:szCs w:val="20"/>
                <w:lang w:eastAsia="ru-RU"/>
              </w:rPr>
            </w:pPr>
          </w:p>
        </w:tc>
        <w:tc>
          <w:tcPr>
            <w:tcW w:w="1383"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r w:rsidRPr="004740AD">
              <w:rPr>
                <w:rFonts w:ascii="Times New Roman" w:eastAsia="Times New Roman" w:hAnsi="Times New Roman"/>
                <w:b/>
                <w:snapToGrid w:val="0"/>
                <w:color w:val="000000"/>
                <w:sz w:val="20"/>
                <w:szCs w:val="20"/>
                <w:lang w:eastAsia="ru-RU"/>
              </w:rPr>
              <w:t>государственные внебюджетные фонды</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p>
        </w:tc>
        <w:tc>
          <w:tcPr>
            <w:tcW w:w="356" w:type="pct"/>
            <w:vAlign w:val="center"/>
          </w:tcPr>
          <w:p w:rsidR="004740AD" w:rsidRPr="004740AD" w:rsidRDefault="004740AD" w:rsidP="002F2066">
            <w:pPr>
              <w:spacing w:after="0" w:line="240" w:lineRule="auto"/>
              <w:jc w:val="center"/>
              <w:rPr>
                <w:rFonts w:ascii="Times New Roman" w:eastAsia="Times New Roman" w:hAnsi="Times New Roman"/>
                <w:b/>
                <w:snapToGrid w:val="0"/>
                <w:sz w:val="20"/>
                <w:szCs w:val="20"/>
                <w:lang w:eastAsia="ru-RU"/>
              </w:rPr>
            </w:pPr>
          </w:p>
        </w:tc>
        <w:tc>
          <w:tcPr>
            <w:tcW w:w="311"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p>
        </w:tc>
        <w:tc>
          <w:tcPr>
            <w:tcW w:w="356"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p>
        </w:tc>
        <w:tc>
          <w:tcPr>
            <w:tcW w:w="401"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p>
        </w:tc>
        <w:tc>
          <w:tcPr>
            <w:tcW w:w="354"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p>
        </w:tc>
      </w:tr>
      <w:tr w:rsidR="004740AD" w:rsidRPr="004740AD" w:rsidTr="002F2066">
        <w:trPr>
          <w:cantSplit/>
          <w:trHeight w:val="261"/>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b/>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b/>
                <w:snapToGrid w:val="0"/>
                <w:color w:val="000000"/>
                <w:sz w:val="20"/>
                <w:szCs w:val="20"/>
                <w:lang w:eastAsia="ru-RU"/>
              </w:rPr>
            </w:pPr>
          </w:p>
        </w:tc>
        <w:tc>
          <w:tcPr>
            <w:tcW w:w="1383"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r w:rsidRPr="004740AD">
              <w:rPr>
                <w:rFonts w:ascii="Times New Roman" w:eastAsia="Times New Roman" w:hAnsi="Times New Roman"/>
                <w:b/>
                <w:snapToGrid w:val="0"/>
                <w:color w:val="000000"/>
                <w:sz w:val="20"/>
                <w:szCs w:val="20"/>
                <w:lang w:eastAsia="ru-RU"/>
              </w:rPr>
              <w:t>юридические лица***</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p>
        </w:tc>
        <w:tc>
          <w:tcPr>
            <w:tcW w:w="356" w:type="pct"/>
            <w:vAlign w:val="center"/>
          </w:tcPr>
          <w:p w:rsidR="004740AD" w:rsidRPr="004740AD" w:rsidRDefault="004740AD" w:rsidP="002F2066">
            <w:pPr>
              <w:spacing w:after="0" w:line="240" w:lineRule="auto"/>
              <w:jc w:val="center"/>
              <w:rPr>
                <w:rFonts w:ascii="Times New Roman" w:eastAsia="Times New Roman" w:hAnsi="Times New Roman"/>
                <w:b/>
                <w:snapToGrid w:val="0"/>
                <w:sz w:val="20"/>
                <w:szCs w:val="20"/>
                <w:lang w:eastAsia="ru-RU"/>
              </w:rPr>
            </w:pPr>
          </w:p>
        </w:tc>
        <w:tc>
          <w:tcPr>
            <w:tcW w:w="311"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p>
        </w:tc>
        <w:tc>
          <w:tcPr>
            <w:tcW w:w="356"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p>
        </w:tc>
        <w:tc>
          <w:tcPr>
            <w:tcW w:w="401"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p>
        </w:tc>
        <w:tc>
          <w:tcPr>
            <w:tcW w:w="354"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p>
        </w:tc>
      </w:tr>
      <w:tr w:rsidR="004740AD" w:rsidRPr="004740AD" w:rsidTr="002F2066">
        <w:trPr>
          <w:cantSplit/>
          <w:trHeight w:val="261"/>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b/>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b/>
                <w:snapToGrid w:val="0"/>
                <w:color w:val="000000"/>
                <w:sz w:val="20"/>
                <w:szCs w:val="20"/>
                <w:lang w:eastAsia="ru-RU"/>
              </w:rPr>
            </w:pPr>
          </w:p>
        </w:tc>
        <w:tc>
          <w:tcPr>
            <w:tcW w:w="1383"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r w:rsidRPr="004740AD">
              <w:rPr>
                <w:rFonts w:ascii="Times New Roman" w:eastAsia="Times New Roman" w:hAnsi="Times New Roman"/>
                <w:b/>
                <w:snapToGrid w:val="0"/>
                <w:color w:val="000000"/>
                <w:sz w:val="20"/>
                <w:szCs w:val="20"/>
                <w:lang w:eastAsia="ru-RU"/>
              </w:rPr>
              <w:t>средства от приносящей доход деятельности</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p>
        </w:tc>
        <w:tc>
          <w:tcPr>
            <w:tcW w:w="356" w:type="pct"/>
            <w:vAlign w:val="center"/>
          </w:tcPr>
          <w:p w:rsidR="004740AD" w:rsidRPr="004740AD" w:rsidRDefault="004740AD" w:rsidP="002F2066">
            <w:pPr>
              <w:spacing w:after="0" w:line="240" w:lineRule="auto"/>
              <w:jc w:val="center"/>
              <w:rPr>
                <w:rFonts w:ascii="Times New Roman" w:eastAsia="Times New Roman" w:hAnsi="Times New Roman"/>
                <w:b/>
                <w:snapToGrid w:val="0"/>
                <w:sz w:val="20"/>
                <w:szCs w:val="20"/>
                <w:lang w:eastAsia="ru-RU"/>
              </w:rPr>
            </w:pPr>
          </w:p>
        </w:tc>
        <w:tc>
          <w:tcPr>
            <w:tcW w:w="311"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p>
        </w:tc>
        <w:tc>
          <w:tcPr>
            <w:tcW w:w="356"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p>
        </w:tc>
        <w:tc>
          <w:tcPr>
            <w:tcW w:w="401"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p>
        </w:tc>
        <w:tc>
          <w:tcPr>
            <w:tcW w:w="354"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p>
        </w:tc>
      </w:tr>
      <w:tr w:rsidR="004740AD" w:rsidRPr="004740AD" w:rsidTr="002F2066">
        <w:trPr>
          <w:cantSplit/>
          <w:trHeight w:val="261"/>
        </w:trPr>
        <w:tc>
          <w:tcPr>
            <w:tcW w:w="546" w:type="pct"/>
            <w:vMerge w:val="restart"/>
            <w:vAlign w:val="center"/>
          </w:tcPr>
          <w:p w:rsidR="004740AD" w:rsidRPr="004740AD" w:rsidRDefault="004740AD"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 xml:space="preserve">Основное </w:t>
            </w:r>
            <w:r w:rsidRPr="004740AD">
              <w:rPr>
                <w:rFonts w:ascii="Times New Roman" w:eastAsia="Times New Roman" w:hAnsi="Times New Roman"/>
                <w:sz w:val="20"/>
                <w:szCs w:val="20"/>
                <w:lang w:eastAsia="ru-RU"/>
              </w:rPr>
              <w:br/>
              <w:t>мероприятие 1.1.1</w:t>
            </w:r>
          </w:p>
        </w:tc>
        <w:tc>
          <w:tcPr>
            <w:tcW w:w="891" w:type="pct"/>
            <w:vMerge w:val="restart"/>
            <w:vAlign w:val="center"/>
          </w:tcPr>
          <w:p w:rsidR="004740AD" w:rsidRPr="004740AD" w:rsidRDefault="004740AD"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Обеспечение содержания, ремонта и капитального ремонта автомобильных дорог общего пользования местного значения и улично-дорожной сети</w:t>
            </w:r>
          </w:p>
        </w:tc>
        <w:tc>
          <w:tcPr>
            <w:tcW w:w="1383" w:type="pct"/>
            <w:vAlign w:val="center"/>
          </w:tcPr>
          <w:p w:rsidR="004740AD" w:rsidRPr="004740AD" w:rsidRDefault="004740AD" w:rsidP="002F2066">
            <w:pPr>
              <w:spacing w:after="0" w:line="240" w:lineRule="auto"/>
              <w:ind w:right="-30"/>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Всего в том числе:</w:t>
            </w:r>
          </w:p>
        </w:tc>
        <w:tc>
          <w:tcPr>
            <w:tcW w:w="402" w:type="pct"/>
            <w:vAlign w:val="center"/>
          </w:tcPr>
          <w:p w:rsidR="004740AD" w:rsidRPr="004740AD" w:rsidRDefault="004740AD" w:rsidP="002F2066">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4740AD">
              <w:rPr>
                <w:rFonts w:ascii="Times New Roman" w:eastAsia="Times New Roman" w:hAnsi="Times New Roman"/>
                <w:b/>
                <w:sz w:val="20"/>
                <w:szCs w:val="20"/>
                <w:lang w:eastAsia="ru-RU"/>
              </w:rPr>
              <w:t>5437,1</w:t>
            </w:r>
          </w:p>
        </w:tc>
        <w:tc>
          <w:tcPr>
            <w:tcW w:w="356" w:type="pct"/>
            <w:vAlign w:val="center"/>
          </w:tcPr>
          <w:p w:rsidR="004740AD" w:rsidRPr="004740AD" w:rsidRDefault="004740AD" w:rsidP="002F2066">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4740AD">
              <w:rPr>
                <w:rFonts w:ascii="Times New Roman" w:eastAsia="Times New Roman" w:hAnsi="Times New Roman"/>
                <w:b/>
                <w:sz w:val="20"/>
                <w:szCs w:val="20"/>
                <w:lang w:eastAsia="ru-RU"/>
              </w:rPr>
              <w:t>15841,9</w:t>
            </w:r>
          </w:p>
        </w:tc>
        <w:tc>
          <w:tcPr>
            <w:tcW w:w="311" w:type="pct"/>
            <w:vAlign w:val="center"/>
          </w:tcPr>
          <w:p w:rsidR="004740AD" w:rsidRPr="004740AD" w:rsidRDefault="004740AD" w:rsidP="002F2066">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4740AD">
              <w:rPr>
                <w:rFonts w:ascii="Times New Roman" w:eastAsia="Times New Roman" w:hAnsi="Times New Roman"/>
                <w:b/>
                <w:sz w:val="20"/>
                <w:szCs w:val="20"/>
                <w:lang w:eastAsia="ru-RU"/>
              </w:rPr>
              <w:t>9619,6</w:t>
            </w:r>
          </w:p>
        </w:tc>
        <w:tc>
          <w:tcPr>
            <w:tcW w:w="356" w:type="pct"/>
            <w:vAlign w:val="center"/>
          </w:tcPr>
          <w:p w:rsidR="004740AD" w:rsidRPr="004740AD" w:rsidRDefault="004740AD" w:rsidP="002F2066">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4740AD">
              <w:rPr>
                <w:rFonts w:ascii="Times New Roman" w:eastAsia="Times New Roman" w:hAnsi="Times New Roman"/>
                <w:b/>
                <w:sz w:val="20"/>
                <w:szCs w:val="20"/>
                <w:lang w:eastAsia="ru-RU"/>
              </w:rPr>
              <w:t>3360,8</w:t>
            </w:r>
          </w:p>
        </w:tc>
        <w:tc>
          <w:tcPr>
            <w:tcW w:w="401"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r w:rsidRPr="004740AD">
              <w:rPr>
                <w:rFonts w:ascii="Times New Roman" w:eastAsia="Times New Roman" w:hAnsi="Times New Roman"/>
                <w:b/>
                <w:snapToGrid w:val="0"/>
                <w:color w:val="000000"/>
                <w:sz w:val="20"/>
                <w:szCs w:val="20"/>
                <w:lang w:eastAsia="ru-RU"/>
              </w:rPr>
              <w:t>3836,1</w:t>
            </w:r>
          </w:p>
        </w:tc>
        <w:tc>
          <w:tcPr>
            <w:tcW w:w="354"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r w:rsidRPr="004740AD">
              <w:rPr>
                <w:rFonts w:ascii="Times New Roman" w:eastAsia="Times New Roman" w:hAnsi="Times New Roman"/>
                <w:b/>
                <w:snapToGrid w:val="0"/>
                <w:color w:val="000000"/>
                <w:sz w:val="20"/>
                <w:szCs w:val="20"/>
                <w:lang w:eastAsia="ru-RU"/>
              </w:rPr>
              <w:t>0,0</w:t>
            </w:r>
          </w:p>
        </w:tc>
      </w:tr>
      <w:tr w:rsidR="004740AD" w:rsidRPr="004740AD" w:rsidTr="002F2066">
        <w:trPr>
          <w:cantSplit/>
          <w:trHeight w:val="261"/>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1383" w:type="pct"/>
            <w:vAlign w:val="center"/>
          </w:tcPr>
          <w:p w:rsidR="004740AD" w:rsidRPr="004740AD" w:rsidRDefault="004740AD" w:rsidP="002F2066">
            <w:pPr>
              <w:spacing w:after="0" w:line="240" w:lineRule="auto"/>
              <w:ind w:right="-30"/>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федеральный бюджет</w:t>
            </w:r>
          </w:p>
        </w:tc>
        <w:tc>
          <w:tcPr>
            <w:tcW w:w="402" w:type="pct"/>
            <w:vAlign w:val="center"/>
          </w:tcPr>
          <w:p w:rsidR="004740AD" w:rsidRPr="004740AD" w:rsidRDefault="004740AD"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356" w:type="pct"/>
            <w:vAlign w:val="center"/>
          </w:tcPr>
          <w:p w:rsidR="004740AD" w:rsidRPr="004740AD" w:rsidRDefault="004740AD"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311" w:type="pct"/>
            <w:vAlign w:val="center"/>
          </w:tcPr>
          <w:p w:rsidR="004740AD" w:rsidRPr="004740AD" w:rsidRDefault="004740AD"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356" w:type="pct"/>
            <w:vAlign w:val="center"/>
          </w:tcPr>
          <w:p w:rsidR="004740AD" w:rsidRPr="004740AD" w:rsidRDefault="004740AD" w:rsidP="002F2066">
            <w:pPr>
              <w:widowControl w:val="0"/>
              <w:autoSpaceDE w:val="0"/>
              <w:autoSpaceDN w:val="0"/>
              <w:adjustRightInd w:val="0"/>
              <w:spacing w:after="0" w:line="240" w:lineRule="auto"/>
              <w:ind w:left="-314"/>
              <w:jc w:val="center"/>
              <w:rPr>
                <w:rFonts w:ascii="Times New Roman" w:eastAsia="Times New Roman" w:hAnsi="Times New Roman"/>
                <w:sz w:val="20"/>
                <w:szCs w:val="20"/>
                <w:lang w:eastAsia="ru-RU"/>
              </w:rPr>
            </w:pPr>
          </w:p>
        </w:tc>
        <w:tc>
          <w:tcPr>
            <w:tcW w:w="401" w:type="pct"/>
            <w:vAlign w:val="center"/>
          </w:tcPr>
          <w:p w:rsidR="004740AD" w:rsidRPr="004740AD" w:rsidRDefault="004740AD" w:rsidP="002F2066">
            <w:pPr>
              <w:widowControl w:val="0"/>
              <w:autoSpaceDE w:val="0"/>
              <w:autoSpaceDN w:val="0"/>
              <w:adjustRightInd w:val="0"/>
              <w:spacing w:after="0" w:line="240" w:lineRule="auto"/>
              <w:ind w:left="-314"/>
              <w:jc w:val="center"/>
              <w:rPr>
                <w:rFonts w:ascii="Times New Roman" w:eastAsia="Times New Roman" w:hAnsi="Times New Roman"/>
                <w:sz w:val="20"/>
                <w:szCs w:val="20"/>
                <w:lang w:eastAsia="ru-RU"/>
              </w:rPr>
            </w:pPr>
          </w:p>
        </w:tc>
        <w:tc>
          <w:tcPr>
            <w:tcW w:w="354" w:type="pct"/>
            <w:vAlign w:val="center"/>
          </w:tcPr>
          <w:p w:rsidR="004740AD" w:rsidRPr="004740AD" w:rsidRDefault="004740AD" w:rsidP="002F2066">
            <w:pPr>
              <w:widowControl w:val="0"/>
              <w:autoSpaceDE w:val="0"/>
              <w:autoSpaceDN w:val="0"/>
              <w:adjustRightInd w:val="0"/>
              <w:spacing w:after="0" w:line="240" w:lineRule="auto"/>
              <w:ind w:left="-314"/>
              <w:jc w:val="center"/>
              <w:rPr>
                <w:rFonts w:ascii="Times New Roman" w:eastAsia="Times New Roman" w:hAnsi="Times New Roman"/>
                <w:sz w:val="20"/>
                <w:szCs w:val="20"/>
                <w:lang w:eastAsia="ru-RU"/>
              </w:rPr>
            </w:pPr>
          </w:p>
        </w:tc>
      </w:tr>
      <w:tr w:rsidR="004740AD" w:rsidRPr="004740AD" w:rsidTr="002F2066">
        <w:trPr>
          <w:cantSplit/>
          <w:trHeight w:val="261"/>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1383" w:type="pct"/>
            <w:vAlign w:val="center"/>
          </w:tcPr>
          <w:p w:rsidR="004740AD" w:rsidRPr="004740AD" w:rsidRDefault="004740AD" w:rsidP="002F2066">
            <w:pPr>
              <w:spacing w:after="0" w:line="240" w:lineRule="auto"/>
              <w:ind w:right="-30"/>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республиканский бюджет Республики Коми</w:t>
            </w:r>
          </w:p>
        </w:tc>
        <w:tc>
          <w:tcPr>
            <w:tcW w:w="402" w:type="pct"/>
            <w:vAlign w:val="center"/>
          </w:tcPr>
          <w:p w:rsidR="004740AD" w:rsidRPr="004740AD" w:rsidRDefault="004740AD"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2871,8</w:t>
            </w:r>
          </w:p>
        </w:tc>
        <w:tc>
          <w:tcPr>
            <w:tcW w:w="356" w:type="pct"/>
            <w:vAlign w:val="center"/>
          </w:tcPr>
          <w:p w:rsidR="004740AD" w:rsidRPr="004740AD" w:rsidRDefault="004740AD"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3028,5</w:t>
            </w:r>
          </w:p>
        </w:tc>
        <w:tc>
          <w:tcPr>
            <w:tcW w:w="311" w:type="pct"/>
            <w:vAlign w:val="center"/>
          </w:tcPr>
          <w:p w:rsidR="004740AD" w:rsidRPr="004740AD" w:rsidRDefault="004740AD"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3076,2</w:t>
            </w: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0,0</w:t>
            </w:r>
          </w:p>
        </w:tc>
        <w:tc>
          <w:tcPr>
            <w:tcW w:w="401"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0,0</w:t>
            </w:r>
          </w:p>
        </w:tc>
        <w:tc>
          <w:tcPr>
            <w:tcW w:w="354"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0,0</w:t>
            </w:r>
          </w:p>
        </w:tc>
      </w:tr>
      <w:tr w:rsidR="004740AD" w:rsidRPr="004740AD" w:rsidTr="002F2066">
        <w:trPr>
          <w:cantSplit/>
          <w:trHeight w:val="261"/>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1383"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z w:val="20"/>
                <w:szCs w:val="20"/>
                <w:lang w:eastAsia="ru-RU"/>
              </w:rPr>
              <w:t>бюджет муниципального района «Ижемский»*</w:t>
            </w:r>
          </w:p>
        </w:tc>
        <w:tc>
          <w:tcPr>
            <w:tcW w:w="402" w:type="pct"/>
            <w:vAlign w:val="center"/>
          </w:tcPr>
          <w:p w:rsidR="004740AD" w:rsidRPr="004740AD" w:rsidRDefault="004740AD"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2565,3</w:t>
            </w:r>
          </w:p>
        </w:tc>
        <w:tc>
          <w:tcPr>
            <w:tcW w:w="356" w:type="pct"/>
            <w:vAlign w:val="center"/>
          </w:tcPr>
          <w:p w:rsidR="004740AD" w:rsidRPr="004740AD" w:rsidRDefault="004740AD"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12813,4</w:t>
            </w:r>
          </w:p>
        </w:tc>
        <w:tc>
          <w:tcPr>
            <w:tcW w:w="311" w:type="pct"/>
            <w:vAlign w:val="center"/>
          </w:tcPr>
          <w:p w:rsidR="004740AD" w:rsidRPr="004740AD" w:rsidRDefault="004740AD"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6543,4</w:t>
            </w:r>
          </w:p>
        </w:tc>
        <w:tc>
          <w:tcPr>
            <w:tcW w:w="356" w:type="pct"/>
            <w:vAlign w:val="center"/>
          </w:tcPr>
          <w:p w:rsidR="004740AD" w:rsidRPr="004740AD" w:rsidRDefault="004740AD" w:rsidP="002F2066">
            <w:pPr>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3360,8</w:t>
            </w:r>
          </w:p>
        </w:tc>
        <w:tc>
          <w:tcPr>
            <w:tcW w:w="401"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3836,1</w:t>
            </w:r>
          </w:p>
        </w:tc>
        <w:tc>
          <w:tcPr>
            <w:tcW w:w="354"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0,0</w:t>
            </w:r>
          </w:p>
        </w:tc>
      </w:tr>
      <w:tr w:rsidR="004740AD" w:rsidRPr="004740AD" w:rsidTr="002F2066">
        <w:trPr>
          <w:cantSplit/>
          <w:trHeight w:val="261"/>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1383"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бюджет сельских поселений**</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jc w:val="center"/>
              <w:rPr>
                <w:rFonts w:ascii="Times New Roman" w:eastAsia="Times New Roman" w:hAnsi="Times New Roman"/>
                <w:snapToGrid w:val="0"/>
                <w:sz w:val="20"/>
                <w:szCs w:val="20"/>
                <w:lang w:eastAsia="ru-RU"/>
              </w:rPr>
            </w:pPr>
          </w:p>
        </w:tc>
        <w:tc>
          <w:tcPr>
            <w:tcW w:w="311"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354"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r>
      <w:tr w:rsidR="004740AD" w:rsidRPr="004740AD" w:rsidTr="002F2066">
        <w:trPr>
          <w:cantSplit/>
          <w:trHeight w:val="261"/>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1383"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государственные внебюджетные фонды</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jc w:val="center"/>
              <w:rPr>
                <w:rFonts w:ascii="Times New Roman" w:eastAsia="Times New Roman" w:hAnsi="Times New Roman"/>
                <w:snapToGrid w:val="0"/>
                <w:sz w:val="20"/>
                <w:szCs w:val="20"/>
                <w:lang w:eastAsia="ru-RU"/>
              </w:rPr>
            </w:pPr>
          </w:p>
        </w:tc>
        <w:tc>
          <w:tcPr>
            <w:tcW w:w="311"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354"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r>
      <w:tr w:rsidR="004740AD" w:rsidRPr="004740AD" w:rsidTr="002F2066">
        <w:trPr>
          <w:cantSplit/>
          <w:trHeight w:val="261"/>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1383"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юридические лица***</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jc w:val="center"/>
              <w:rPr>
                <w:rFonts w:ascii="Times New Roman" w:eastAsia="Times New Roman" w:hAnsi="Times New Roman"/>
                <w:snapToGrid w:val="0"/>
                <w:sz w:val="20"/>
                <w:szCs w:val="20"/>
                <w:lang w:eastAsia="ru-RU"/>
              </w:rPr>
            </w:pPr>
          </w:p>
        </w:tc>
        <w:tc>
          <w:tcPr>
            <w:tcW w:w="311"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354"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r>
      <w:tr w:rsidR="004740AD" w:rsidRPr="004740AD" w:rsidTr="002F2066">
        <w:trPr>
          <w:cantSplit/>
          <w:trHeight w:val="261"/>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1383"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средства от приносящей доход деятельности</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jc w:val="center"/>
              <w:rPr>
                <w:rFonts w:ascii="Times New Roman" w:eastAsia="Times New Roman" w:hAnsi="Times New Roman"/>
                <w:snapToGrid w:val="0"/>
                <w:sz w:val="20"/>
                <w:szCs w:val="20"/>
                <w:lang w:eastAsia="ru-RU"/>
              </w:rPr>
            </w:pPr>
          </w:p>
        </w:tc>
        <w:tc>
          <w:tcPr>
            <w:tcW w:w="311"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354"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r>
      <w:tr w:rsidR="004740AD" w:rsidRPr="004740AD" w:rsidTr="002F2066">
        <w:trPr>
          <w:cantSplit/>
          <w:trHeight w:val="261"/>
        </w:trPr>
        <w:tc>
          <w:tcPr>
            <w:tcW w:w="546" w:type="pct"/>
            <w:vMerge w:val="restart"/>
            <w:vAlign w:val="center"/>
          </w:tcPr>
          <w:p w:rsidR="004740AD" w:rsidRPr="004740AD" w:rsidRDefault="004740AD"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 xml:space="preserve">Основное </w:t>
            </w:r>
            <w:r w:rsidRPr="004740AD">
              <w:rPr>
                <w:rFonts w:ascii="Times New Roman" w:eastAsia="Times New Roman" w:hAnsi="Times New Roman"/>
                <w:sz w:val="20"/>
                <w:szCs w:val="20"/>
                <w:lang w:eastAsia="ru-RU"/>
              </w:rPr>
              <w:br/>
              <w:t>мероприятие 1.1.2</w:t>
            </w:r>
          </w:p>
        </w:tc>
        <w:tc>
          <w:tcPr>
            <w:tcW w:w="891" w:type="pct"/>
            <w:vMerge w:val="restart"/>
            <w:vAlign w:val="center"/>
          </w:tcPr>
          <w:p w:rsidR="004740AD" w:rsidRPr="004740AD" w:rsidRDefault="004740AD"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Оборудование и содержание ледовых переправ и зимних автомобильных дорог общего пользования местного значения</w:t>
            </w:r>
          </w:p>
        </w:tc>
        <w:tc>
          <w:tcPr>
            <w:tcW w:w="1383" w:type="pct"/>
            <w:vAlign w:val="center"/>
          </w:tcPr>
          <w:p w:rsidR="004740AD" w:rsidRPr="004740AD" w:rsidRDefault="004740AD" w:rsidP="002F2066">
            <w:pPr>
              <w:spacing w:after="0" w:line="240" w:lineRule="auto"/>
              <w:ind w:right="-30"/>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Всего в том числе:</w:t>
            </w:r>
          </w:p>
        </w:tc>
        <w:tc>
          <w:tcPr>
            <w:tcW w:w="402" w:type="pct"/>
            <w:vAlign w:val="center"/>
          </w:tcPr>
          <w:p w:rsidR="004740AD" w:rsidRPr="004740AD" w:rsidRDefault="004740AD" w:rsidP="002F2066">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4740AD">
              <w:rPr>
                <w:rFonts w:ascii="Times New Roman" w:eastAsia="Times New Roman" w:hAnsi="Times New Roman"/>
                <w:b/>
                <w:sz w:val="20"/>
                <w:szCs w:val="20"/>
                <w:lang w:eastAsia="ru-RU"/>
              </w:rPr>
              <w:t>7682,2</w:t>
            </w:r>
          </w:p>
        </w:tc>
        <w:tc>
          <w:tcPr>
            <w:tcW w:w="356" w:type="pct"/>
            <w:vAlign w:val="center"/>
          </w:tcPr>
          <w:p w:rsidR="004740AD" w:rsidRPr="004740AD" w:rsidRDefault="004740AD" w:rsidP="002F2066">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4740AD">
              <w:rPr>
                <w:rFonts w:ascii="Times New Roman" w:eastAsia="Times New Roman" w:hAnsi="Times New Roman"/>
                <w:b/>
                <w:sz w:val="20"/>
                <w:szCs w:val="20"/>
                <w:lang w:eastAsia="ru-RU"/>
              </w:rPr>
              <w:t>8938,1</w:t>
            </w:r>
          </w:p>
        </w:tc>
        <w:tc>
          <w:tcPr>
            <w:tcW w:w="311" w:type="pct"/>
            <w:vAlign w:val="center"/>
          </w:tcPr>
          <w:p w:rsidR="004740AD" w:rsidRPr="004740AD" w:rsidRDefault="004740AD" w:rsidP="002F2066">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4740AD">
              <w:rPr>
                <w:rFonts w:ascii="Times New Roman" w:eastAsia="Times New Roman" w:hAnsi="Times New Roman"/>
                <w:b/>
                <w:sz w:val="20"/>
                <w:szCs w:val="20"/>
                <w:lang w:eastAsia="ru-RU"/>
              </w:rPr>
              <w:t>9423,4</w:t>
            </w: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b/>
                <w:sz w:val="20"/>
                <w:szCs w:val="20"/>
                <w:lang w:eastAsia="ru-RU"/>
              </w:rPr>
            </w:pPr>
            <w:r w:rsidRPr="004740AD">
              <w:rPr>
                <w:rFonts w:ascii="Times New Roman" w:eastAsia="Times New Roman" w:hAnsi="Times New Roman"/>
                <w:b/>
                <w:sz w:val="20"/>
                <w:szCs w:val="20"/>
                <w:lang w:eastAsia="ru-RU"/>
              </w:rPr>
              <w:t>419,9</w:t>
            </w: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b/>
                <w:sz w:val="20"/>
                <w:szCs w:val="20"/>
                <w:lang w:eastAsia="ru-RU"/>
              </w:rPr>
            </w:pPr>
            <w:r w:rsidRPr="004740AD">
              <w:rPr>
                <w:rFonts w:ascii="Times New Roman" w:eastAsia="Times New Roman" w:hAnsi="Times New Roman"/>
                <w:b/>
                <w:sz w:val="20"/>
                <w:szCs w:val="20"/>
                <w:lang w:eastAsia="ru-RU"/>
              </w:rPr>
              <w:t>419,9</w:t>
            </w:r>
          </w:p>
        </w:tc>
        <w:tc>
          <w:tcPr>
            <w:tcW w:w="354" w:type="pct"/>
            <w:vAlign w:val="center"/>
          </w:tcPr>
          <w:p w:rsidR="004740AD" w:rsidRPr="004740AD" w:rsidRDefault="004740AD" w:rsidP="002F2066">
            <w:pPr>
              <w:spacing w:after="0" w:line="240" w:lineRule="auto"/>
              <w:ind w:left="112"/>
              <w:jc w:val="center"/>
              <w:rPr>
                <w:rFonts w:ascii="Times New Roman" w:eastAsia="Times New Roman" w:hAnsi="Times New Roman"/>
                <w:b/>
                <w:sz w:val="20"/>
                <w:szCs w:val="20"/>
                <w:lang w:eastAsia="ru-RU"/>
              </w:rPr>
            </w:pPr>
            <w:r w:rsidRPr="004740AD">
              <w:rPr>
                <w:rFonts w:ascii="Times New Roman" w:eastAsia="Times New Roman" w:hAnsi="Times New Roman"/>
                <w:b/>
                <w:sz w:val="20"/>
                <w:szCs w:val="20"/>
                <w:lang w:eastAsia="ru-RU"/>
              </w:rPr>
              <w:t>0,00</w:t>
            </w:r>
          </w:p>
        </w:tc>
      </w:tr>
      <w:tr w:rsidR="004740AD" w:rsidRPr="004740AD" w:rsidTr="002F2066">
        <w:trPr>
          <w:cantSplit/>
          <w:trHeight w:val="261"/>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1383" w:type="pct"/>
            <w:vAlign w:val="center"/>
          </w:tcPr>
          <w:p w:rsidR="004740AD" w:rsidRPr="004740AD" w:rsidRDefault="004740AD" w:rsidP="002F2066">
            <w:pPr>
              <w:spacing w:after="0" w:line="240" w:lineRule="auto"/>
              <w:ind w:right="-30"/>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федеральный бюджет</w:t>
            </w:r>
          </w:p>
        </w:tc>
        <w:tc>
          <w:tcPr>
            <w:tcW w:w="402" w:type="pct"/>
            <w:vAlign w:val="center"/>
          </w:tcPr>
          <w:p w:rsidR="004740AD" w:rsidRPr="004740AD" w:rsidRDefault="004740AD"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356" w:type="pct"/>
            <w:vAlign w:val="center"/>
          </w:tcPr>
          <w:p w:rsidR="004740AD" w:rsidRPr="004740AD" w:rsidRDefault="004740AD"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311" w:type="pct"/>
            <w:vAlign w:val="center"/>
          </w:tcPr>
          <w:p w:rsidR="004740AD" w:rsidRPr="004740AD" w:rsidRDefault="004740AD"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356" w:type="pct"/>
            <w:vAlign w:val="center"/>
          </w:tcPr>
          <w:p w:rsidR="004740AD" w:rsidRPr="004740AD" w:rsidRDefault="004740AD" w:rsidP="002F2066">
            <w:pPr>
              <w:widowControl w:val="0"/>
              <w:autoSpaceDE w:val="0"/>
              <w:autoSpaceDN w:val="0"/>
              <w:adjustRightInd w:val="0"/>
              <w:spacing w:after="0" w:line="240" w:lineRule="auto"/>
              <w:ind w:left="112"/>
              <w:jc w:val="center"/>
              <w:rPr>
                <w:rFonts w:ascii="Times New Roman" w:eastAsia="Times New Roman" w:hAnsi="Times New Roman"/>
                <w:sz w:val="20"/>
                <w:szCs w:val="20"/>
                <w:lang w:eastAsia="ru-RU"/>
              </w:rPr>
            </w:pPr>
          </w:p>
        </w:tc>
        <w:tc>
          <w:tcPr>
            <w:tcW w:w="401" w:type="pct"/>
            <w:vAlign w:val="center"/>
          </w:tcPr>
          <w:p w:rsidR="004740AD" w:rsidRPr="004740AD" w:rsidRDefault="004740AD" w:rsidP="002F2066">
            <w:pPr>
              <w:widowControl w:val="0"/>
              <w:autoSpaceDE w:val="0"/>
              <w:autoSpaceDN w:val="0"/>
              <w:adjustRightInd w:val="0"/>
              <w:spacing w:after="0" w:line="240" w:lineRule="auto"/>
              <w:ind w:left="112"/>
              <w:jc w:val="center"/>
              <w:rPr>
                <w:rFonts w:ascii="Times New Roman" w:eastAsia="Times New Roman" w:hAnsi="Times New Roman"/>
                <w:sz w:val="20"/>
                <w:szCs w:val="20"/>
                <w:lang w:eastAsia="ru-RU"/>
              </w:rPr>
            </w:pPr>
          </w:p>
        </w:tc>
        <w:tc>
          <w:tcPr>
            <w:tcW w:w="354" w:type="pct"/>
            <w:vAlign w:val="center"/>
          </w:tcPr>
          <w:p w:rsidR="004740AD" w:rsidRPr="004740AD" w:rsidRDefault="004740AD" w:rsidP="002F2066">
            <w:pPr>
              <w:widowControl w:val="0"/>
              <w:autoSpaceDE w:val="0"/>
              <w:autoSpaceDN w:val="0"/>
              <w:adjustRightInd w:val="0"/>
              <w:spacing w:after="0" w:line="240" w:lineRule="auto"/>
              <w:ind w:left="112"/>
              <w:jc w:val="center"/>
              <w:rPr>
                <w:rFonts w:ascii="Times New Roman" w:eastAsia="Times New Roman" w:hAnsi="Times New Roman"/>
                <w:sz w:val="20"/>
                <w:szCs w:val="20"/>
                <w:lang w:eastAsia="ru-RU"/>
              </w:rPr>
            </w:pPr>
          </w:p>
        </w:tc>
      </w:tr>
      <w:tr w:rsidR="004740AD" w:rsidRPr="004740AD" w:rsidTr="002F2066">
        <w:trPr>
          <w:cantSplit/>
          <w:trHeight w:val="261"/>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1383" w:type="pct"/>
            <w:vAlign w:val="center"/>
          </w:tcPr>
          <w:p w:rsidR="004740AD" w:rsidRPr="004740AD" w:rsidRDefault="004740AD" w:rsidP="002F2066">
            <w:pPr>
              <w:spacing w:after="0" w:line="240" w:lineRule="auto"/>
              <w:ind w:right="-30"/>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республиканский бюджет Республики Коми</w:t>
            </w:r>
          </w:p>
        </w:tc>
        <w:tc>
          <w:tcPr>
            <w:tcW w:w="402" w:type="pct"/>
            <w:vAlign w:val="center"/>
          </w:tcPr>
          <w:p w:rsidR="004740AD" w:rsidRPr="004740AD" w:rsidRDefault="004740AD"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7298,1</w:t>
            </w:r>
          </w:p>
        </w:tc>
        <w:tc>
          <w:tcPr>
            <w:tcW w:w="356" w:type="pct"/>
            <w:vAlign w:val="center"/>
          </w:tcPr>
          <w:p w:rsidR="004740AD" w:rsidRPr="004740AD" w:rsidRDefault="004740AD"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8535,7</w:t>
            </w:r>
          </w:p>
        </w:tc>
        <w:tc>
          <w:tcPr>
            <w:tcW w:w="311" w:type="pct"/>
            <w:vAlign w:val="center"/>
          </w:tcPr>
          <w:p w:rsidR="004740AD" w:rsidRPr="004740AD" w:rsidRDefault="004740AD"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8966,4</w:t>
            </w: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0,0</w:t>
            </w:r>
          </w:p>
        </w:tc>
        <w:tc>
          <w:tcPr>
            <w:tcW w:w="401"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0,0</w:t>
            </w:r>
          </w:p>
        </w:tc>
        <w:tc>
          <w:tcPr>
            <w:tcW w:w="354"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0,0</w:t>
            </w:r>
          </w:p>
        </w:tc>
      </w:tr>
      <w:tr w:rsidR="004740AD" w:rsidRPr="004740AD" w:rsidTr="002F2066">
        <w:trPr>
          <w:cantSplit/>
          <w:trHeight w:val="261"/>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1383"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z w:val="20"/>
                <w:szCs w:val="20"/>
                <w:lang w:eastAsia="ru-RU"/>
              </w:rPr>
              <w:t>бюджет муниципального района «Ижемский»*</w:t>
            </w:r>
          </w:p>
        </w:tc>
        <w:tc>
          <w:tcPr>
            <w:tcW w:w="402" w:type="pct"/>
            <w:vAlign w:val="center"/>
          </w:tcPr>
          <w:p w:rsidR="004740AD" w:rsidRPr="004740AD" w:rsidRDefault="004740AD"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384,1</w:t>
            </w:r>
          </w:p>
        </w:tc>
        <w:tc>
          <w:tcPr>
            <w:tcW w:w="356" w:type="pct"/>
            <w:vAlign w:val="center"/>
          </w:tcPr>
          <w:p w:rsidR="004740AD" w:rsidRPr="004740AD" w:rsidRDefault="004740AD"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402,4</w:t>
            </w:r>
          </w:p>
        </w:tc>
        <w:tc>
          <w:tcPr>
            <w:tcW w:w="311" w:type="pct"/>
            <w:vAlign w:val="center"/>
          </w:tcPr>
          <w:p w:rsidR="004740AD" w:rsidRPr="004740AD" w:rsidRDefault="004740AD"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457,0</w:t>
            </w: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419,9</w:t>
            </w: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419,9</w:t>
            </w:r>
          </w:p>
        </w:tc>
        <w:tc>
          <w:tcPr>
            <w:tcW w:w="354"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0,0</w:t>
            </w:r>
          </w:p>
        </w:tc>
      </w:tr>
      <w:tr w:rsidR="004740AD" w:rsidRPr="004740AD" w:rsidTr="002F2066">
        <w:trPr>
          <w:cantSplit/>
          <w:trHeight w:val="261"/>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1383"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бюджет сельских поселений**</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jc w:val="center"/>
              <w:rPr>
                <w:rFonts w:ascii="Times New Roman" w:eastAsia="Times New Roman" w:hAnsi="Times New Roman"/>
                <w:snapToGrid w:val="0"/>
                <w:sz w:val="20"/>
                <w:szCs w:val="20"/>
                <w:lang w:eastAsia="ru-RU"/>
              </w:rPr>
            </w:pPr>
          </w:p>
        </w:tc>
        <w:tc>
          <w:tcPr>
            <w:tcW w:w="311"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354"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r>
      <w:tr w:rsidR="004740AD" w:rsidRPr="004740AD" w:rsidTr="002F2066">
        <w:trPr>
          <w:cantSplit/>
          <w:trHeight w:val="261"/>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1383"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государственные внебюджетные фонды</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jc w:val="center"/>
              <w:rPr>
                <w:rFonts w:ascii="Times New Roman" w:eastAsia="Times New Roman" w:hAnsi="Times New Roman"/>
                <w:snapToGrid w:val="0"/>
                <w:sz w:val="20"/>
                <w:szCs w:val="20"/>
                <w:lang w:eastAsia="ru-RU"/>
              </w:rPr>
            </w:pPr>
          </w:p>
        </w:tc>
        <w:tc>
          <w:tcPr>
            <w:tcW w:w="311"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354"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r>
      <w:tr w:rsidR="004740AD" w:rsidRPr="004740AD" w:rsidTr="002F2066">
        <w:trPr>
          <w:cantSplit/>
          <w:trHeight w:val="261"/>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1383"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юридические лица***</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jc w:val="center"/>
              <w:rPr>
                <w:rFonts w:ascii="Times New Roman" w:eastAsia="Times New Roman" w:hAnsi="Times New Roman"/>
                <w:snapToGrid w:val="0"/>
                <w:sz w:val="20"/>
                <w:szCs w:val="20"/>
                <w:lang w:eastAsia="ru-RU"/>
              </w:rPr>
            </w:pPr>
          </w:p>
        </w:tc>
        <w:tc>
          <w:tcPr>
            <w:tcW w:w="311"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354"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r>
      <w:tr w:rsidR="004740AD" w:rsidRPr="004740AD" w:rsidTr="002F2066">
        <w:trPr>
          <w:cantSplit/>
          <w:trHeight w:val="261"/>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1383"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средства от приносящей доход деятельности</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jc w:val="center"/>
              <w:rPr>
                <w:rFonts w:ascii="Times New Roman" w:eastAsia="Times New Roman" w:hAnsi="Times New Roman"/>
                <w:snapToGrid w:val="0"/>
                <w:sz w:val="20"/>
                <w:szCs w:val="20"/>
                <w:lang w:eastAsia="ru-RU"/>
              </w:rPr>
            </w:pPr>
          </w:p>
        </w:tc>
        <w:tc>
          <w:tcPr>
            <w:tcW w:w="311"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354"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r>
      <w:tr w:rsidR="004740AD" w:rsidRPr="004740AD" w:rsidTr="002F2066">
        <w:trPr>
          <w:cantSplit/>
          <w:trHeight w:val="134"/>
        </w:trPr>
        <w:tc>
          <w:tcPr>
            <w:tcW w:w="546" w:type="pct"/>
            <w:vMerge w:val="restart"/>
            <w:vAlign w:val="center"/>
          </w:tcPr>
          <w:p w:rsidR="004740AD" w:rsidRPr="004740AD" w:rsidRDefault="004740AD" w:rsidP="002F2066">
            <w:pPr>
              <w:spacing w:after="0" w:line="240" w:lineRule="auto"/>
              <w:ind w:right="-30"/>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Основное</w:t>
            </w:r>
          </w:p>
          <w:p w:rsidR="004740AD" w:rsidRPr="004740AD" w:rsidRDefault="004740AD" w:rsidP="002F2066">
            <w:pPr>
              <w:spacing w:after="0" w:line="240" w:lineRule="auto"/>
              <w:ind w:right="-30"/>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 xml:space="preserve">мероприятие </w:t>
            </w:r>
            <w:r w:rsidRPr="004740AD">
              <w:rPr>
                <w:rFonts w:ascii="Times New Roman" w:eastAsia="Times New Roman" w:hAnsi="Times New Roman"/>
                <w:snapToGrid w:val="0"/>
                <w:color w:val="000000"/>
                <w:sz w:val="20"/>
                <w:szCs w:val="20"/>
                <w:lang w:eastAsia="ru-RU"/>
              </w:rPr>
              <w:lastRenderedPageBreak/>
              <w:t>1.1.3</w:t>
            </w:r>
          </w:p>
        </w:tc>
        <w:tc>
          <w:tcPr>
            <w:tcW w:w="891" w:type="pct"/>
            <w:vMerge w:val="restart"/>
            <w:vAlign w:val="center"/>
          </w:tcPr>
          <w:p w:rsidR="004740AD" w:rsidRPr="004740AD" w:rsidRDefault="004740AD" w:rsidP="002F2066">
            <w:pPr>
              <w:spacing w:after="0" w:line="240" w:lineRule="auto"/>
              <w:ind w:right="-30"/>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lastRenderedPageBreak/>
              <w:t>Содержание элементов наплавного моста</w:t>
            </w:r>
          </w:p>
        </w:tc>
        <w:tc>
          <w:tcPr>
            <w:tcW w:w="1383" w:type="pct"/>
            <w:vAlign w:val="center"/>
          </w:tcPr>
          <w:p w:rsidR="004740AD" w:rsidRPr="004740AD" w:rsidRDefault="004740AD" w:rsidP="002F2066">
            <w:pPr>
              <w:spacing w:after="0" w:line="240" w:lineRule="auto"/>
              <w:ind w:right="-30"/>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Всего в том числе:</w:t>
            </w:r>
          </w:p>
        </w:tc>
        <w:tc>
          <w:tcPr>
            <w:tcW w:w="402" w:type="pct"/>
            <w:vAlign w:val="center"/>
          </w:tcPr>
          <w:p w:rsidR="004740AD" w:rsidRPr="004740AD" w:rsidRDefault="004740AD" w:rsidP="002F2066">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4740AD">
              <w:rPr>
                <w:rFonts w:ascii="Times New Roman" w:eastAsia="Times New Roman" w:hAnsi="Times New Roman"/>
                <w:b/>
                <w:sz w:val="20"/>
                <w:szCs w:val="20"/>
                <w:lang w:eastAsia="ru-RU"/>
              </w:rPr>
              <w:t>0,0</w:t>
            </w:r>
          </w:p>
        </w:tc>
        <w:tc>
          <w:tcPr>
            <w:tcW w:w="356" w:type="pct"/>
            <w:vAlign w:val="center"/>
          </w:tcPr>
          <w:p w:rsidR="004740AD" w:rsidRPr="004740AD" w:rsidRDefault="004740AD" w:rsidP="002F2066">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4740AD">
              <w:rPr>
                <w:rFonts w:ascii="Times New Roman" w:eastAsia="Times New Roman" w:hAnsi="Times New Roman"/>
                <w:b/>
                <w:sz w:val="20"/>
                <w:szCs w:val="20"/>
                <w:lang w:eastAsia="ru-RU"/>
              </w:rPr>
              <w:t>1335,8</w:t>
            </w:r>
          </w:p>
        </w:tc>
        <w:tc>
          <w:tcPr>
            <w:tcW w:w="311" w:type="pct"/>
            <w:vAlign w:val="center"/>
          </w:tcPr>
          <w:p w:rsidR="004740AD" w:rsidRPr="004740AD" w:rsidRDefault="004740AD" w:rsidP="002F2066">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4740AD">
              <w:rPr>
                <w:rFonts w:ascii="Times New Roman" w:eastAsia="Times New Roman" w:hAnsi="Times New Roman"/>
                <w:b/>
                <w:sz w:val="20"/>
                <w:szCs w:val="20"/>
                <w:lang w:eastAsia="ru-RU"/>
              </w:rPr>
              <w:t>1121,0</w:t>
            </w: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b/>
                <w:sz w:val="20"/>
                <w:szCs w:val="20"/>
                <w:lang w:eastAsia="ru-RU"/>
              </w:rPr>
            </w:pPr>
            <w:r w:rsidRPr="004740AD">
              <w:rPr>
                <w:rFonts w:ascii="Times New Roman" w:eastAsia="Times New Roman" w:hAnsi="Times New Roman"/>
                <w:b/>
                <w:sz w:val="20"/>
                <w:szCs w:val="20"/>
                <w:lang w:eastAsia="ru-RU"/>
              </w:rPr>
              <w:t>1000,00</w:t>
            </w: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b/>
                <w:sz w:val="20"/>
                <w:szCs w:val="20"/>
                <w:lang w:eastAsia="ru-RU"/>
              </w:rPr>
            </w:pPr>
            <w:r w:rsidRPr="004740AD">
              <w:rPr>
                <w:rFonts w:ascii="Times New Roman" w:eastAsia="Times New Roman" w:hAnsi="Times New Roman"/>
                <w:b/>
                <w:sz w:val="20"/>
                <w:szCs w:val="20"/>
                <w:lang w:eastAsia="ru-RU"/>
              </w:rPr>
              <w:t>1000,00</w:t>
            </w:r>
          </w:p>
        </w:tc>
        <w:tc>
          <w:tcPr>
            <w:tcW w:w="354" w:type="pct"/>
            <w:vAlign w:val="center"/>
          </w:tcPr>
          <w:p w:rsidR="004740AD" w:rsidRPr="004740AD" w:rsidRDefault="004740AD" w:rsidP="002F2066">
            <w:pPr>
              <w:spacing w:after="0" w:line="240" w:lineRule="auto"/>
              <w:ind w:left="112"/>
              <w:jc w:val="center"/>
              <w:rPr>
                <w:rFonts w:ascii="Times New Roman" w:eastAsia="Times New Roman" w:hAnsi="Times New Roman"/>
                <w:b/>
                <w:sz w:val="20"/>
                <w:szCs w:val="20"/>
                <w:lang w:eastAsia="ru-RU"/>
              </w:rPr>
            </w:pPr>
            <w:r w:rsidRPr="004740AD">
              <w:rPr>
                <w:rFonts w:ascii="Times New Roman" w:eastAsia="Times New Roman" w:hAnsi="Times New Roman"/>
                <w:b/>
                <w:sz w:val="20"/>
                <w:szCs w:val="20"/>
                <w:lang w:eastAsia="ru-RU"/>
              </w:rPr>
              <w:t>0,00</w:t>
            </w:r>
          </w:p>
        </w:tc>
      </w:tr>
      <w:tr w:rsidR="004740AD" w:rsidRPr="004740AD" w:rsidTr="002F2066">
        <w:trPr>
          <w:cantSplit/>
          <w:trHeight w:val="134"/>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1383" w:type="pct"/>
            <w:vAlign w:val="center"/>
          </w:tcPr>
          <w:p w:rsidR="004740AD" w:rsidRPr="004740AD" w:rsidRDefault="004740AD" w:rsidP="002F2066">
            <w:pPr>
              <w:spacing w:after="0" w:line="240" w:lineRule="auto"/>
              <w:ind w:right="-30"/>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федеральный бюджет</w:t>
            </w:r>
          </w:p>
        </w:tc>
        <w:tc>
          <w:tcPr>
            <w:tcW w:w="402" w:type="pct"/>
            <w:vAlign w:val="center"/>
          </w:tcPr>
          <w:p w:rsidR="004740AD" w:rsidRPr="004740AD" w:rsidRDefault="004740AD"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356" w:type="pct"/>
            <w:vAlign w:val="center"/>
          </w:tcPr>
          <w:p w:rsidR="004740AD" w:rsidRPr="004740AD" w:rsidRDefault="004740AD"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311" w:type="pct"/>
            <w:vAlign w:val="center"/>
          </w:tcPr>
          <w:p w:rsidR="004740AD" w:rsidRPr="004740AD" w:rsidRDefault="004740AD"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356" w:type="pct"/>
            <w:vAlign w:val="center"/>
          </w:tcPr>
          <w:p w:rsidR="004740AD" w:rsidRPr="004740AD" w:rsidRDefault="004740AD" w:rsidP="002F2066">
            <w:pPr>
              <w:widowControl w:val="0"/>
              <w:autoSpaceDE w:val="0"/>
              <w:autoSpaceDN w:val="0"/>
              <w:adjustRightInd w:val="0"/>
              <w:spacing w:after="0" w:line="240" w:lineRule="auto"/>
              <w:ind w:left="112"/>
              <w:jc w:val="center"/>
              <w:rPr>
                <w:rFonts w:ascii="Times New Roman" w:eastAsia="Times New Roman" w:hAnsi="Times New Roman"/>
                <w:sz w:val="20"/>
                <w:szCs w:val="20"/>
                <w:lang w:eastAsia="ru-RU"/>
              </w:rPr>
            </w:pPr>
          </w:p>
        </w:tc>
        <w:tc>
          <w:tcPr>
            <w:tcW w:w="401" w:type="pct"/>
            <w:vAlign w:val="center"/>
          </w:tcPr>
          <w:p w:rsidR="004740AD" w:rsidRPr="004740AD" w:rsidRDefault="004740AD" w:rsidP="002F2066">
            <w:pPr>
              <w:widowControl w:val="0"/>
              <w:autoSpaceDE w:val="0"/>
              <w:autoSpaceDN w:val="0"/>
              <w:adjustRightInd w:val="0"/>
              <w:spacing w:after="0" w:line="240" w:lineRule="auto"/>
              <w:ind w:left="112"/>
              <w:jc w:val="center"/>
              <w:rPr>
                <w:rFonts w:ascii="Times New Roman" w:eastAsia="Times New Roman" w:hAnsi="Times New Roman"/>
                <w:sz w:val="20"/>
                <w:szCs w:val="20"/>
                <w:lang w:eastAsia="ru-RU"/>
              </w:rPr>
            </w:pPr>
          </w:p>
        </w:tc>
        <w:tc>
          <w:tcPr>
            <w:tcW w:w="354" w:type="pct"/>
            <w:vAlign w:val="center"/>
          </w:tcPr>
          <w:p w:rsidR="004740AD" w:rsidRPr="004740AD" w:rsidRDefault="004740AD" w:rsidP="002F2066">
            <w:pPr>
              <w:widowControl w:val="0"/>
              <w:autoSpaceDE w:val="0"/>
              <w:autoSpaceDN w:val="0"/>
              <w:adjustRightInd w:val="0"/>
              <w:spacing w:after="0" w:line="240" w:lineRule="auto"/>
              <w:ind w:left="112"/>
              <w:jc w:val="center"/>
              <w:rPr>
                <w:rFonts w:ascii="Times New Roman" w:eastAsia="Times New Roman" w:hAnsi="Times New Roman"/>
                <w:sz w:val="20"/>
                <w:szCs w:val="20"/>
                <w:lang w:eastAsia="ru-RU"/>
              </w:rPr>
            </w:pPr>
          </w:p>
        </w:tc>
      </w:tr>
      <w:tr w:rsidR="004740AD" w:rsidRPr="004740AD" w:rsidTr="002F2066">
        <w:trPr>
          <w:cantSplit/>
          <w:trHeight w:val="134"/>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1383" w:type="pct"/>
            <w:vAlign w:val="center"/>
          </w:tcPr>
          <w:p w:rsidR="004740AD" w:rsidRPr="004740AD" w:rsidRDefault="004740AD" w:rsidP="002F2066">
            <w:pPr>
              <w:spacing w:after="0" w:line="240" w:lineRule="auto"/>
              <w:ind w:right="-30"/>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республиканский бюджет Республики Коми</w:t>
            </w:r>
          </w:p>
        </w:tc>
        <w:tc>
          <w:tcPr>
            <w:tcW w:w="402" w:type="pct"/>
            <w:vAlign w:val="center"/>
          </w:tcPr>
          <w:p w:rsidR="004740AD" w:rsidRPr="004740AD" w:rsidRDefault="004740AD"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356" w:type="pct"/>
            <w:vAlign w:val="center"/>
          </w:tcPr>
          <w:p w:rsidR="004740AD" w:rsidRPr="004740AD" w:rsidRDefault="004740AD"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311" w:type="pct"/>
            <w:vAlign w:val="center"/>
          </w:tcPr>
          <w:p w:rsidR="004740AD" w:rsidRPr="004740AD" w:rsidRDefault="004740AD"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sz w:val="20"/>
                <w:szCs w:val="20"/>
                <w:lang w:eastAsia="ru-RU"/>
              </w:rPr>
            </w:pPr>
          </w:p>
        </w:tc>
        <w:tc>
          <w:tcPr>
            <w:tcW w:w="401"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4"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r>
      <w:tr w:rsidR="004740AD" w:rsidRPr="004740AD" w:rsidTr="002F2066">
        <w:trPr>
          <w:cantSplit/>
          <w:trHeight w:val="134"/>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1383"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z w:val="20"/>
                <w:szCs w:val="20"/>
                <w:lang w:eastAsia="ru-RU"/>
              </w:rPr>
              <w:t>бюджет муниципального района «Ижемский»*</w:t>
            </w:r>
          </w:p>
        </w:tc>
        <w:tc>
          <w:tcPr>
            <w:tcW w:w="402" w:type="pct"/>
            <w:vAlign w:val="center"/>
          </w:tcPr>
          <w:p w:rsidR="004740AD" w:rsidRPr="004740AD" w:rsidRDefault="004740AD"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0,0</w:t>
            </w:r>
          </w:p>
        </w:tc>
        <w:tc>
          <w:tcPr>
            <w:tcW w:w="356" w:type="pct"/>
            <w:vAlign w:val="center"/>
          </w:tcPr>
          <w:p w:rsidR="004740AD" w:rsidRPr="004740AD" w:rsidRDefault="004740AD"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1335,8</w:t>
            </w:r>
          </w:p>
        </w:tc>
        <w:tc>
          <w:tcPr>
            <w:tcW w:w="311" w:type="pct"/>
            <w:vAlign w:val="center"/>
          </w:tcPr>
          <w:p w:rsidR="004740AD" w:rsidRPr="004740AD" w:rsidRDefault="004740AD"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1121,0</w:t>
            </w: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1000,0</w:t>
            </w:r>
          </w:p>
        </w:tc>
        <w:tc>
          <w:tcPr>
            <w:tcW w:w="401"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1000,0</w:t>
            </w:r>
          </w:p>
        </w:tc>
        <w:tc>
          <w:tcPr>
            <w:tcW w:w="354"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0,0</w:t>
            </w:r>
          </w:p>
        </w:tc>
      </w:tr>
      <w:tr w:rsidR="004740AD" w:rsidRPr="004740AD" w:rsidTr="002F2066">
        <w:trPr>
          <w:cantSplit/>
          <w:trHeight w:val="134"/>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1383"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бюджет сельских поселений**</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jc w:val="center"/>
              <w:rPr>
                <w:rFonts w:ascii="Times New Roman" w:eastAsia="Times New Roman" w:hAnsi="Times New Roman"/>
                <w:snapToGrid w:val="0"/>
                <w:sz w:val="20"/>
                <w:szCs w:val="20"/>
                <w:lang w:eastAsia="ru-RU"/>
              </w:rPr>
            </w:pPr>
          </w:p>
        </w:tc>
        <w:tc>
          <w:tcPr>
            <w:tcW w:w="311"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354"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r>
      <w:tr w:rsidR="004740AD" w:rsidRPr="004740AD" w:rsidTr="002F2066">
        <w:trPr>
          <w:cantSplit/>
          <w:trHeight w:val="79"/>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1383"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государственные внебюджетные фонды</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jc w:val="center"/>
              <w:rPr>
                <w:rFonts w:ascii="Times New Roman" w:eastAsia="Times New Roman" w:hAnsi="Times New Roman"/>
                <w:snapToGrid w:val="0"/>
                <w:sz w:val="20"/>
                <w:szCs w:val="20"/>
                <w:lang w:eastAsia="ru-RU"/>
              </w:rPr>
            </w:pPr>
          </w:p>
        </w:tc>
        <w:tc>
          <w:tcPr>
            <w:tcW w:w="311"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354"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r>
      <w:tr w:rsidR="004740AD" w:rsidRPr="004740AD" w:rsidTr="002F2066">
        <w:trPr>
          <w:cantSplit/>
          <w:trHeight w:val="83"/>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1383"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юридические лица***</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jc w:val="center"/>
              <w:rPr>
                <w:rFonts w:ascii="Times New Roman" w:eastAsia="Times New Roman" w:hAnsi="Times New Roman"/>
                <w:snapToGrid w:val="0"/>
                <w:sz w:val="20"/>
                <w:szCs w:val="20"/>
                <w:lang w:eastAsia="ru-RU"/>
              </w:rPr>
            </w:pPr>
          </w:p>
        </w:tc>
        <w:tc>
          <w:tcPr>
            <w:tcW w:w="311"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354"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r>
      <w:tr w:rsidR="004740AD" w:rsidRPr="004740AD" w:rsidTr="002F2066">
        <w:trPr>
          <w:cantSplit/>
          <w:trHeight w:val="134"/>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1383"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средства от приносящей доход деятельности</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jc w:val="center"/>
              <w:rPr>
                <w:rFonts w:ascii="Times New Roman" w:eastAsia="Times New Roman" w:hAnsi="Times New Roman"/>
                <w:snapToGrid w:val="0"/>
                <w:sz w:val="20"/>
                <w:szCs w:val="20"/>
                <w:lang w:eastAsia="ru-RU"/>
              </w:rPr>
            </w:pPr>
          </w:p>
        </w:tc>
        <w:tc>
          <w:tcPr>
            <w:tcW w:w="311"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354"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r>
      <w:tr w:rsidR="004740AD" w:rsidRPr="004740AD" w:rsidTr="002F2066">
        <w:trPr>
          <w:cantSplit/>
          <w:trHeight w:val="261"/>
        </w:trPr>
        <w:tc>
          <w:tcPr>
            <w:tcW w:w="546" w:type="pct"/>
            <w:vMerge w:val="restart"/>
            <w:vAlign w:val="center"/>
          </w:tcPr>
          <w:p w:rsidR="004740AD" w:rsidRPr="004740AD" w:rsidRDefault="004740AD"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 xml:space="preserve">Основное </w:t>
            </w:r>
            <w:r w:rsidRPr="004740AD">
              <w:rPr>
                <w:rFonts w:ascii="Times New Roman" w:eastAsia="Times New Roman" w:hAnsi="Times New Roman"/>
                <w:sz w:val="20"/>
                <w:szCs w:val="20"/>
                <w:lang w:eastAsia="ru-RU"/>
              </w:rPr>
              <w:br/>
              <w:t>мероприятие 1.1.4</w:t>
            </w:r>
          </w:p>
        </w:tc>
        <w:tc>
          <w:tcPr>
            <w:tcW w:w="891" w:type="pct"/>
            <w:vMerge w:val="restart"/>
            <w:vAlign w:val="center"/>
          </w:tcPr>
          <w:p w:rsidR="004740AD" w:rsidRPr="004740AD" w:rsidRDefault="004740AD"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Реализация народных проектов в сфере дорожной деятельности</w:t>
            </w:r>
          </w:p>
        </w:tc>
        <w:tc>
          <w:tcPr>
            <w:tcW w:w="1383" w:type="pct"/>
            <w:vAlign w:val="center"/>
          </w:tcPr>
          <w:p w:rsidR="004740AD" w:rsidRPr="004740AD" w:rsidRDefault="004740AD" w:rsidP="002F2066">
            <w:pPr>
              <w:spacing w:after="0" w:line="240" w:lineRule="auto"/>
              <w:ind w:right="-30"/>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Всего в том числе:</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r w:rsidRPr="004740AD">
              <w:rPr>
                <w:rFonts w:ascii="Times New Roman" w:eastAsia="Times New Roman" w:hAnsi="Times New Roman"/>
                <w:b/>
                <w:snapToGrid w:val="0"/>
                <w:color w:val="000000"/>
                <w:sz w:val="20"/>
                <w:szCs w:val="20"/>
                <w:lang w:eastAsia="ru-RU"/>
              </w:rPr>
              <w:t>0,0</w:t>
            </w:r>
          </w:p>
        </w:tc>
        <w:tc>
          <w:tcPr>
            <w:tcW w:w="356" w:type="pct"/>
            <w:vAlign w:val="center"/>
          </w:tcPr>
          <w:p w:rsidR="004740AD" w:rsidRPr="004740AD" w:rsidRDefault="004740AD" w:rsidP="002F2066">
            <w:pPr>
              <w:spacing w:after="0" w:line="240" w:lineRule="auto"/>
              <w:jc w:val="center"/>
              <w:rPr>
                <w:rFonts w:ascii="Times New Roman" w:eastAsia="Times New Roman" w:hAnsi="Times New Roman"/>
                <w:b/>
                <w:snapToGrid w:val="0"/>
                <w:sz w:val="20"/>
                <w:szCs w:val="20"/>
                <w:lang w:eastAsia="ru-RU"/>
              </w:rPr>
            </w:pPr>
            <w:r w:rsidRPr="004740AD">
              <w:rPr>
                <w:rFonts w:ascii="Times New Roman" w:eastAsia="Times New Roman" w:hAnsi="Times New Roman"/>
                <w:b/>
                <w:snapToGrid w:val="0"/>
                <w:sz w:val="20"/>
                <w:szCs w:val="20"/>
                <w:lang w:eastAsia="ru-RU"/>
              </w:rPr>
              <w:t>0,0</w:t>
            </w:r>
          </w:p>
        </w:tc>
        <w:tc>
          <w:tcPr>
            <w:tcW w:w="311"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r w:rsidRPr="004740AD">
              <w:rPr>
                <w:rFonts w:ascii="Times New Roman" w:eastAsia="Times New Roman" w:hAnsi="Times New Roman"/>
                <w:b/>
                <w:snapToGrid w:val="0"/>
                <w:color w:val="000000"/>
                <w:sz w:val="20"/>
                <w:szCs w:val="20"/>
                <w:lang w:eastAsia="ru-RU"/>
              </w:rPr>
              <w:t>334,0</w:t>
            </w: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b/>
                <w:snapToGrid w:val="0"/>
                <w:color w:val="000000"/>
                <w:sz w:val="20"/>
                <w:szCs w:val="20"/>
                <w:lang w:eastAsia="ru-RU"/>
              </w:rPr>
            </w:pPr>
            <w:r w:rsidRPr="004740AD">
              <w:rPr>
                <w:rFonts w:ascii="Times New Roman" w:eastAsia="Times New Roman" w:hAnsi="Times New Roman"/>
                <w:b/>
                <w:snapToGrid w:val="0"/>
                <w:color w:val="000000"/>
                <w:sz w:val="20"/>
                <w:szCs w:val="20"/>
                <w:lang w:eastAsia="ru-RU"/>
              </w:rPr>
              <w:t>0,0</w:t>
            </w:r>
          </w:p>
        </w:tc>
        <w:tc>
          <w:tcPr>
            <w:tcW w:w="401"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r w:rsidRPr="004740AD">
              <w:rPr>
                <w:rFonts w:ascii="Times New Roman" w:eastAsia="Times New Roman" w:hAnsi="Times New Roman"/>
                <w:b/>
                <w:snapToGrid w:val="0"/>
                <w:color w:val="000000"/>
                <w:sz w:val="20"/>
                <w:szCs w:val="20"/>
                <w:lang w:eastAsia="ru-RU"/>
              </w:rPr>
              <w:t>0,0</w:t>
            </w:r>
          </w:p>
        </w:tc>
        <w:tc>
          <w:tcPr>
            <w:tcW w:w="354"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r w:rsidRPr="004740AD">
              <w:rPr>
                <w:rFonts w:ascii="Times New Roman" w:eastAsia="Times New Roman" w:hAnsi="Times New Roman"/>
                <w:b/>
                <w:snapToGrid w:val="0"/>
                <w:color w:val="000000"/>
                <w:sz w:val="20"/>
                <w:szCs w:val="20"/>
                <w:lang w:eastAsia="ru-RU"/>
              </w:rPr>
              <w:t>0,0</w:t>
            </w:r>
          </w:p>
        </w:tc>
      </w:tr>
      <w:tr w:rsidR="004740AD" w:rsidRPr="004740AD" w:rsidTr="002F2066">
        <w:trPr>
          <w:cantSplit/>
          <w:trHeight w:val="261"/>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1383"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федеральный бюджет</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jc w:val="center"/>
              <w:rPr>
                <w:rFonts w:ascii="Times New Roman" w:eastAsia="Times New Roman" w:hAnsi="Times New Roman"/>
                <w:snapToGrid w:val="0"/>
                <w:sz w:val="20"/>
                <w:szCs w:val="20"/>
                <w:lang w:eastAsia="ru-RU"/>
              </w:rPr>
            </w:pPr>
          </w:p>
        </w:tc>
        <w:tc>
          <w:tcPr>
            <w:tcW w:w="311"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354"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r>
      <w:tr w:rsidR="004740AD" w:rsidRPr="004740AD" w:rsidTr="002F2066">
        <w:trPr>
          <w:cantSplit/>
          <w:trHeight w:val="261"/>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1383"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республиканский бюджет Республики Коми</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0,0</w:t>
            </w:r>
          </w:p>
        </w:tc>
        <w:tc>
          <w:tcPr>
            <w:tcW w:w="356" w:type="pct"/>
            <w:vAlign w:val="center"/>
          </w:tcPr>
          <w:p w:rsidR="004740AD" w:rsidRPr="004740AD" w:rsidRDefault="004740AD" w:rsidP="002F2066">
            <w:pPr>
              <w:spacing w:after="0" w:line="240" w:lineRule="auto"/>
              <w:jc w:val="center"/>
              <w:rPr>
                <w:rFonts w:ascii="Times New Roman" w:eastAsia="Times New Roman" w:hAnsi="Times New Roman"/>
                <w:snapToGrid w:val="0"/>
                <w:sz w:val="20"/>
                <w:szCs w:val="20"/>
                <w:lang w:eastAsia="ru-RU"/>
              </w:rPr>
            </w:pPr>
            <w:r w:rsidRPr="004740AD">
              <w:rPr>
                <w:rFonts w:ascii="Times New Roman" w:eastAsia="Times New Roman" w:hAnsi="Times New Roman"/>
                <w:snapToGrid w:val="0"/>
                <w:sz w:val="20"/>
                <w:szCs w:val="20"/>
                <w:lang w:eastAsia="ru-RU"/>
              </w:rPr>
              <w:t>0,0</w:t>
            </w:r>
          </w:p>
        </w:tc>
        <w:tc>
          <w:tcPr>
            <w:tcW w:w="311"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300,0</w:t>
            </w: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0,0</w:t>
            </w: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0,0</w:t>
            </w:r>
          </w:p>
        </w:tc>
        <w:tc>
          <w:tcPr>
            <w:tcW w:w="354"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0,0</w:t>
            </w:r>
          </w:p>
        </w:tc>
      </w:tr>
      <w:tr w:rsidR="004740AD" w:rsidRPr="004740AD" w:rsidTr="002F2066">
        <w:trPr>
          <w:cantSplit/>
          <w:trHeight w:val="261"/>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1383"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z w:val="20"/>
                <w:szCs w:val="20"/>
                <w:lang w:eastAsia="ru-RU"/>
              </w:rPr>
              <w:t>бюджет муниципального района «Ижемский»*</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0,0</w:t>
            </w:r>
          </w:p>
        </w:tc>
        <w:tc>
          <w:tcPr>
            <w:tcW w:w="356" w:type="pct"/>
            <w:vAlign w:val="center"/>
          </w:tcPr>
          <w:p w:rsidR="004740AD" w:rsidRPr="004740AD" w:rsidRDefault="004740AD" w:rsidP="002F2066">
            <w:pPr>
              <w:spacing w:after="0" w:line="240" w:lineRule="auto"/>
              <w:jc w:val="center"/>
              <w:rPr>
                <w:rFonts w:ascii="Times New Roman" w:eastAsia="Times New Roman" w:hAnsi="Times New Roman"/>
                <w:snapToGrid w:val="0"/>
                <w:sz w:val="20"/>
                <w:szCs w:val="20"/>
                <w:lang w:eastAsia="ru-RU"/>
              </w:rPr>
            </w:pPr>
            <w:r w:rsidRPr="004740AD">
              <w:rPr>
                <w:rFonts w:ascii="Times New Roman" w:eastAsia="Times New Roman" w:hAnsi="Times New Roman"/>
                <w:sz w:val="20"/>
                <w:szCs w:val="20"/>
                <w:lang w:eastAsia="ru-RU"/>
              </w:rPr>
              <w:t>0,0</w:t>
            </w:r>
          </w:p>
        </w:tc>
        <w:tc>
          <w:tcPr>
            <w:tcW w:w="311" w:type="pct"/>
            <w:vAlign w:val="center"/>
          </w:tcPr>
          <w:p w:rsidR="004740AD" w:rsidRPr="004740AD" w:rsidRDefault="004740AD" w:rsidP="002F2066">
            <w:pPr>
              <w:tabs>
                <w:tab w:val="left" w:pos="335"/>
                <w:tab w:val="center" w:pos="525"/>
              </w:tabs>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z w:val="20"/>
                <w:szCs w:val="20"/>
                <w:lang w:eastAsia="ru-RU"/>
              </w:rPr>
              <w:t>34,0</w:t>
            </w: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z w:val="20"/>
                <w:szCs w:val="20"/>
                <w:lang w:eastAsia="ru-RU"/>
              </w:rPr>
              <w:t>0,0</w:t>
            </w: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0,0</w:t>
            </w:r>
          </w:p>
        </w:tc>
        <w:tc>
          <w:tcPr>
            <w:tcW w:w="354"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0,0</w:t>
            </w:r>
          </w:p>
        </w:tc>
      </w:tr>
      <w:tr w:rsidR="004740AD" w:rsidRPr="004740AD" w:rsidTr="002F2066">
        <w:trPr>
          <w:cantSplit/>
          <w:trHeight w:val="261"/>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1383"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бюджет сельских поселений**</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jc w:val="center"/>
              <w:rPr>
                <w:rFonts w:ascii="Times New Roman" w:eastAsia="Times New Roman" w:hAnsi="Times New Roman"/>
                <w:snapToGrid w:val="0"/>
                <w:sz w:val="20"/>
                <w:szCs w:val="20"/>
                <w:lang w:eastAsia="ru-RU"/>
              </w:rPr>
            </w:pPr>
          </w:p>
        </w:tc>
        <w:tc>
          <w:tcPr>
            <w:tcW w:w="311"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354"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r>
      <w:tr w:rsidR="004740AD" w:rsidRPr="004740AD" w:rsidTr="002F2066">
        <w:trPr>
          <w:cantSplit/>
          <w:trHeight w:val="261"/>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1383"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государственные внебюджетные фонды</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jc w:val="center"/>
              <w:rPr>
                <w:rFonts w:ascii="Times New Roman" w:eastAsia="Times New Roman" w:hAnsi="Times New Roman"/>
                <w:snapToGrid w:val="0"/>
                <w:sz w:val="20"/>
                <w:szCs w:val="20"/>
                <w:lang w:eastAsia="ru-RU"/>
              </w:rPr>
            </w:pPr>
          </w:p>
        </w:tc>
        <w:tc>
          <w:tcPr>
            <w:tcW w:w="311"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354"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r>
      <w:tr w:rsidR="004740AD" w:rsidRPr="004740AD" w:rsidTr="002F2066">
        <w:trPr>
          <w:cantSplit/>
          <w:trHeight w:val="261"/>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1383"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юридические лица***</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jc w:val="center"/>
              <w:rPr>
                <w:rFonts w:ascii="Times New Roman" w:eastAsia="Times New Roman" w:hAnsi="Times New Roman"/>
                <w:snapToGrid w:val="0"/>
                <w:sz w:val="20"/>
                <w:szCs w:val="20"/>
                <w:lang w:eastAsia="ru-RU"/>
              </w:rPr>
            </w:pPr>
          </w:p>
        </w:tc>
        <w:tc>
          <w:tcPr>
            <w:tcW w:w="311"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354"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r>
      <w:tr w:rsidR="004740AD" w:rsidRPr="004740AD" w:rsidTr="002F2066">
        <w:trPr>
          <w:cantSplit/>
          <w:trHeight w:val="261"/>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1383"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средства от приносящей доход деятельности</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jc w:val="center"/>
              <w:rPr>
                <w:rFonts w:ascii="Times New Roman" w:eastAsia="Times New Roman" w:hAnsi="Times New Roman"/>
                <w:snapToGrid w:val="0"/>
                <w:sz w:val="20"/>
                <w:szCs w:val="20"/>
                <w:lang w:eastAsia="ru-RU"/>
              </w:rPr>
            </w:pPr>
          </w:p>
        </w:tc>
        <w:tc>
          <w:tcPr>
            <w:tcW w:w="311"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354"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r>
      <w:tr w:rsidR="004740AD" w:rsidRPr="004740AD" w:rsidTr="002F2066">
        <w:trPr>
          <w:cantSplit/>
          <w:trHeight w:val="120"/>
        </w:trPr>
        <w:tc>
          <w:tcPr>
            <w:tcW w:w="546" w:type="pct"/>
            <w:vMerge w:val="restart"/>
            <w:vAlign w:val="center"/>
          </w:tcPr>
          <w:p w:rsidR="004740AD" w:rsidRPr="004740AD" w:rsidRDefault="004740AD" w:rsidP="002F2066">
            <w:pPr>
              <w:spacing w:after="0" w:line="240" w:lineRule="auto"/>
              <w:ind w:right="-30"/>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Основное</w:t>
            </w:r>
          </w:p>
          <w:p w:rsidR="004740AD" w:rsidRPr="004740AD" w:rsidRDefault="004740AD" w:rsidP="002F2066">
            <w:pPr>
              <w:spacing w:after="0" w:line="240" w:lineRule="auto"/>
              <w:ind w:right="-30"/>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мероприятие 1.1.5</w:t>
            </w:r>
          </w:p>
        </w:tc>
        <w:tc>
          <w:tcPr>
            <w:tcW w:w="891" w:type="pct"/>
            <w:vMerge w:val="restart"/>
            <w:vAlign w:val="center"/>
          </w:tcPr>
          <w:p w:rsidR="004740AD" w:rsidRPr="004740AD" w:rsidRDefault="004740AD" w:rsidP="002F2066">
            <w:pPr>
              <w:spacing w:after="0" w:line="240" w:lineRule="auto"/>
              <w:ind w:right="-30"/>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Устройство наплавного моста</w:t>
            </w:r>
          </w:p>
        </w:tc>
        <w:tc>
          <w:tcPr>
            <w:tcW w:w="1383" w:type="pct"/>
            <w:vAlign w:val="center"/>
          </w:tcPr>
          <w:p w:rsidR="004740AD" w:rsidRPr="004740AD" w:rsidRDefault="004740AD" w:rsidP="002F2066">
            <w:pPr>
              <w:spacing w:after="0" w:line="240" w:lineRule="auto"/>
              <w:ind w:right="-30"/>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Всего в том числе:</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r w:rsidRPr="004740AD">
              <w:rPr>
                <w:rFonts w:ascii="Times New Roman" w:eastAsia="Times New Roman" w:hAnsi="Times New Roman"/>
                <w:b/>
                <w:snapToGrid w:val="0"/>
                <w:color w:val="000000"/>
                <w:sz w:val="20"/>
                <w:szCs w:val="20"/>
                <w:lang w:eastAsia="ru-RU"/>
              </w:rPr>
              <w:t>0,0</w:t>
            </w:r>
          </w:p>
        </w:tc>
        <w:tc>
          <w:tcPr>
            <w:tcW w:w="356" w:type="pct"/>
            <w:vAlign w:val="center"/>
          </w:tcPr>
          <w:p w:rsidR="004740AD" w:rsidRPr="004740AD" w:rsidRDefault="004740AD" w:rsidP="002F2066">
            <w:pPr>
              <w:spacing w:after="0" w:line="240" w:lineRule="auto"/>
              <w:jc w:val="center"/>
              <w:rPr>
                <w:rFonts w:ascii="Times New Roman" w:eastAsia="Times New Roman" w:hAnsi="Times New Roman"/>
                <w:b/>
                <w:snapToGrid w:val="0"/>
                <w:sz w:val="20"/>
                <w:szCs w:val="20"/>
                <w:lang w:eastAsia="ru-RU"/>
              </w:rPr>
            </w:pPr>
            <w:r w:rsidRPr="004740AD">
              <w:rPr>
                <w:rFonts w:ascii="Times New Roman" w:eastAsia="Times New Roman" w:hAnsi="Times New Roman"/>
                <w:b/>
                <w:snapToGrid w:val="0"/>
                <w:sz w:val="20"/>
                <w:szCs w:val="20"/>
                <w:lang w:eastAsia="ru-RU"/>
              </w:rPr>
              <w:t>0,0</w:t>
            </w:r>
          </w:p>
        </w:tc>
        <w:tc>
          <w:tcPr>
            <w:tcW w:w="311"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r w:rsidRPr="004740AD">
              <w:rPr>
                <w:rFonts w:ascii="Times New Roman" w:eastAsia="Times New Roman" w:hAnsi="Times New Roman"/>
                <w:b/>
                <w:snapToGrid w:val="0"/>
                <w:color w:val="000000"/>
                <w:sz w:val="20"/>
                <w:szCs w:val="20"/>
                <w:lang w:eastAsia="ru-RU"/>
              </w:rPr>
              <w:t>0,0</w:t>
            </w: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b/>
                <w:snapToGrid w:val="0"/>
                <w:color w:val="000000"/>
                <w:sz w:val="20"/>
                <w:szCs w:val="20"/>
                <w:lang w:eastAsia="ru-RU"/>
              </w:rPr>
            </w:pPr>
            <w:r w:rsidRPr="004740AD">
              <w:rPr>
                <w:rFonts w:ascii="Times New Roman" w:eastAsia="Times New Roman" w:hAnsi="Times New Roman"/>
                <w:b/>
                <w:snapToGrid w:val="0"/>
                <w:color w:val="000000"/>
                <w:sz w:val="20"/>
                <w:szCs w:val="20"/>
                <w:lang w:eastAsia="ru-RU"/>
              </w:rPr>
              <w:t>90000,0</w:t>
            </w:r>
          </w:p>
        </w:tc>
        <w:tc>
          <w:tcPr>
            <w:tcW w:w="401"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r w:rsidRPr="004740AD">
              <w:rPr>
                <w:rFonts w:ascii="Times New Roman" w:eastAsia="Times New Roman" w:hAnsi="Times New Roman"/>
                <w:b/>
                <w:snapToGrid w:val="0"/>
                <w:color w:val="000000"/>
                <w:sz w:val="20"/>
                <w:szCs w:val="20"/>
                <w:lang w:eastAsia="ru-RU"/>
              </w:rPr>
              <w:t>0,0</w:t>
            </w:r>
          </w:p>
        </w:tc>
        <w:tc>
          <w:tcPr>
            <w:tcW w:w="354"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r w:rsidRPr="004740AD">
              <w:rPr>
                <w:rFonts w:ascii="Times New Roman" w:eastAsia="Times New Roman" w:hAnsi="Times New Roman"/>
                <w:b/>
                <w:snapToGrid w:val="0"/>
                <w:color w:val="000000"/>
                <w:sz w:val="20"/>
                <w:szCs w:val="20"/>
                <w:lang w:eastAsia="ru-RU"/>
              </w:rPr>
              <w:t>0,0</w:t>
            </w:r>
          </w:p>
        </w:tc>
      </w:tr>
      <w:tr w:rsidR="004740AD" w:rsidRPr="004740AD" w:rsidTr="002F2066">
        <w:trPr>
          <w:cantSplit/>
          <w:trHeight w:val="95"/>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1383"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федеральный бюджет</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jc w:val="center"/>
              <w:rPr>
                <w:rFonts w:ascii="Times New Roman" w:eastAsia="Times New Roman" w:hAnsi="Times New Roman"/>
                <w:snapToGrid w:val="0"/>
                <w:sz w:val="20"/>
                <w:szCs w:val="20"/>
                <w:lang w:eastAsia="ru-RU"/>
              </w:rPr>
            </w:pPr>
          </w:p>
        </w:tc>
        <w:tc>
          <w:tcPr>
            <w:tcW w:w="311"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354"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r>
      <w:tr w:rsidR="004740AD" w:rsidRPr="004740AD" w:rsidTr="002F2066">
        <w:trPr>
          <w:cantSplit/>
          <w:trHeight w:val="95"/>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1383"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республиканский бюджет Республики Коми</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0,0</w:t>
            </w:r>
          </w:p>
        </w:tc>
        <w:tc>
          <w:tcPr>
            <w:tcW w:w="356" w:type="pct"/>
            <w:vAlign w:val="center"/>
          </w:tcPr>
          <w:p w:rsidR="004740AD" w:rsidRPr="004740AD" w:rsidRDefault="004740AD" w:rsidP="002F2066">
            <w:pPr>
              <w:spacing w:after="0" w:line="240" w:lineRule="auto"/>
              <w:jc w:val="center"/>
              <w:rPr>
                <w:rFonts w:ascii="Times New Roman" w:eastAsia="Times New Roman" w:hAnsi="Times New Roman"/>
                <w:snapToGrid w:val="0"/>
                <w:sz w:val="20"/>
                <w:szCs w:val="20"/>
                <w:lang w:eastAsia="ru-RU"/>
              </w:rPr>
            </w:pPr>
            <w:r w:rsidRPr="004740AD">
              <w:rPr>
                <w:rFonts w:ascii="Times New Roman" w:eastAsia="Times New Roman" w:hAnsi="Times New Roman"/>
                <w:snapToGrid w:val="0"/>
                <w:sz w:val="20"/>
                <w:szCs w:val="20"/>
                <w:lang w:eastAsia="ru-RU"/>
              </w:rPr>
              <w:t>0,0</w:t>
            </w:r>
          </w:p>
        </w:tc>
        <w:tc>
          <w:tcPr>
            <w:tcW w:w="311"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0,0</w:t>
            </w: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30000,0</w:t>
            </w: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0,0</w:t>
            </w:r>
          </w:p>
        </w:tc>
        <w:tc>
          <w:tcPr>
            <w:tcW w:w="354"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0,0</w:t>
            </w:r>
          </w:p>
        </w:tc>
      </w:tr>
      <w:tr w:rsidR="004740AD" w:rsidRPr="004740AD" w:rsidTr="002F2066">
        <w:trPr>
          <w:cantSplit/>
          <w:trHeight w:val="135"/>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1383"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z w:val="20"/>
                <w:szCs w:val="20"/>
                <w:lang w:eastAsia="ru-RU"/>
              </w:rPr>
              <w:t>бюджет муниципального района «Ижемский»*</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0,0</w:t>
            </w:r>
          </w:p>
        </w:tc>
        <w:tc>
          <w:tcPr>
            <w:tcW w:w="356" w:type="pct"/>
            <w:vAlign w:val="center"/>
          </w:tcPr>
          <w:p w:rsidR="004740AD" w:rsidRPr="004740AD" w:rsidRDefault="004740AD" w:rsidP="002F2066">
            <w:pPr>
              <w:spacing w:after="0" w:line="240" w:lineRule="auto"/>
              <w:jc w:val="center"/>
              <w:rPr>
                <w:rFonts w:ascii="Times New Roman" w:eastAsia="Times New Roman" w:hAnsi="Times New Roman"/>
                <w:snapToGrid w:val="0"/>
                <w:sz w:val="20"/>
                <w:szCs w:val="20"/>
                <w:lang w:eastAsia="ru-RU"/>
              </w:rPr>
            </w:pPr>
            <w:r w:rsidRPr="004740AD">
              <w:rPr>
                <w:rFonts w:ascii="Times New Roman" w:eastAsia="Times New Roman" w:hAnsi="Times New Roman"/>
                <w:sz w:val="20"/>
                <w:szCs w:val="20"/>
                <w:lang w:eastAsia="ru-RU"/>
              </w:rPr>
              <w:t>0,0</w:t>
            </w:r>
          </w:p>
        </w:tc>
        <w:tc>
          <w:tcPr>
            <w:tcW w:w="311" w:type="pct"/>
            <w:vAlign w:val="center"/>
          </w:tcPr>
          <w:p w:rsidR="004740AD" w:rsidRPr="004740AD" w:rsidRDefault="004740AD" w:rsidP="002F2066">
            <w:pPr>
              <w:tabs>
                <w:tab w:val="left" w:pos="335"/>
                <w:tab w:val="center" w:pos="525"/>
              </w:tabs>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z w:val="20"/>
                <w:szCs w:val="20"/>
                <w:lang w:eastAsia="ru-RU"/>
              </w:rPr>
              <w:t>0,0</w:t>
            </w: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z w:val="20"/>
                <w:szCs w:val="20"/>
                <w:lang w:eastAsia="ru-RU"/>
              </w:rPr>
              <w:t>60000,0</w:t>
            </w: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0,0</w:t>
            </w:r>
          </w:p>
        </w:tc>
        <w:tc>
          <w:tcPr>
            <w:tcW w:w="354"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0,0</w:t>
            </w:r>
          </w:p>
        </w:tc>
      </w:tr>
      <w:tr w:rsidR="004740AD" w:rsidRPr="004740AD" w:rsidTr="002F2066">
        <w:trPr>
          <w:cantSplit/>
          <w:trHeight w:val="120"/>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1383"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бюджет сельских поселений**</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jc w:val="center"/>
              <w:rPr>
                <w:rFonts w:ascii="Times New Roman" w:eastAsia="Times New Roman" w:hAnsi="Times New Roman"/>
                <w:snapToGrid w:val="0"/>
                <w:sz w:val="20"/>
                <w:szCs w:val="20"/>
                <w:lang w:eastAsia="ru-RU"/>
              </w:rPr>
            </w:pPr>
          </w:p>
        </w:tc>
        <w:tc>
          <w:tcPr>
            <w:tcW w:w="311"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354"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r>
      <w:tr w:rsidR="004740AD" w:rsidRPr="004740AD" w:rsidTr="002F2066">
        <w:trPr>
          <w:cantSplit/>
          <w:trHeight w:val="120"/>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1383"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государственные внебюджетные фонды</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jc w:val="center"/>
              <w:rPr>
                <w:rFonts w:ascii="Times New Roman" w:eastAsia="Times New Roman" w:hAnsi="Times New Roman"/>
                <w:snapToGrid w:val="0"/>
                <w:sz w:val="20"/>
                <w:szCs w:val="20"/>
                <w:lang w:eastAsia="ru-RU"/>
              </w:rPr>
            </w:pPr>
          </w:p>
        </w:tc>
        <w:tc>
          <w:tcPr>
            <w:tcW w:w="311"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354"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r>
      <w:tr w:rsidR="004740AD" w:rsidRPr="004740AD" w:rsidTr="002F2066">
        <w:trPr>
          <w:cantSplit/>
          <w:trHeight w:val="110"/>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1383"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юридические лица***</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jc w:val="center"/>
              <w:rPr>
                <w:rFonts w:ascii="Times New Roman" w:eastAsia="Times New Roman" w:hAnsi="Times New Roman"/>
                <w:snapToGrid w:val="0"/>
                <w:sz w:val="20"/>
                <w:szCs w:val="20"/>
                <w:lang w:eastAsia="ru-RU"/>
              </w:rPr>
            </w:pPr>
          </w:p>
        </w:tc>
        <w:tc>
          <w:tcPr>
            <w:tcW w:w="311"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354"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r>
      <w:tr w:rsidR="004740AD" w:rsidRPr="004740AD" w:rsidTr="002F2066">
        <w:trPr>
          <w:cantSplit/>
          <w:trHeight w:val="110"/>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1383"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средства от приносящей доход деятельности</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jc w:val="center"/>
              <w:rPr>
                <w:rFonts w:ascii="Times New Roman" w:eastAsia="Times New Roman" w:hAnsi="Times New Roman"/>
                <w:snapToGrid w:val="0"/>
                <w:sz w:val="20"/>
                <w:szCs w:val="20"/>
                <w:lang w:eastAsia="ru-RU"/>
              </w:rPr>
            </w:pPr>
          </w:p>
        </w:tc>
        <w:tc>
          <w:tcPr>
            <w:tcW w:w="311"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354"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r>
      <w:tr w:rsidR="004740AD" w:rsidRPr="004740AD" w:rsidTr="002F2066">
        <w:trPr>
          <w:cantSplit/>
          <w:trHeight w:val="261"/>
        </w:trPr>
        <w:tc>
          <w:tcPr>
            <w:tcW w:w="546" w:type="pct"/>
            <w:vMerge w:val="restart"/>
            <w:vAlign w:val="center"/>
          </w:tcPr>
          <w:p w:rsidR="004740AD" w:rsidRPr="004740AD" w:rsidRDefault="004740AD"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 xml:space="preserve">Основное </w:t>
            </w:r>
            <w:r w:rsidRPr="004740AD">
              <w:rPr>
                <w:rFonts w:ascii="Times New Roman" w:eastAsia="Times New Roman" w:hAnsi="Times New Roman"/>
                <w:sz w:val="20"/>
                <w:szCs w:val="20"/>
                <w:lang w:eastAsia="ru-RU"/>
              </w:rPr>
              <w:br/>
              <w:t>мероприятие 1.2.1</w:t>
            </w:r>
          </w:p>
        </w:tc>
        <w:tc>
          <w:tcPr>
            <w:tcW w:w="891" w:type="pct"/>
            <w:vMerge w:val="restart"/>
            <w:vAlign w:val="center"/>
          </w:tcPr>
          <w:p w:rsidR="004740AD" w:rsidRPr="004740AD" w:rsidRDefault="004740AD"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 xml:space="preserve">Проведение работ по технической инвентаризации и государственной регистрации прав на автомобильные дороги общего пользования  </w:t>
            </w:r>
            <w:r w:rsidRPr="004740AD">
              <w:rPr>
                <w:rFonts w:ascii="Times New Roman" w:eastAsia="Times New Roman" w:hAnsi="Times New Roman"/>
                <w:sz w:val="20"/>
                <w:szCs w:val="20"/>
              </w:rPr>
              <w:t>местного значения и внесение сведений о них в государственный кадастр недвижимости</w:t>
            </w:r>
          </w:p>
        </w:tc>
        <w:tc>
          <w:tcPr>
            <w:tcW w:w="1383" w:type="pct"/>
            <w:vAlign w:val="center"/>
          </w:tcPr>
          <w:p w:rsidR="004740AD" w:rsidRPr="004740AD" w:rsidRDefault="004740AD" w:rsidP="002F2066">
            <w:pPr>
              <w:spacing w:after="0" w:line="240" w:lineRule="auto"/>
              <w:ind w:right="-30"/>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Всего в том числе:</w:t>
            </w:r>
          </w:p>
        </w:tc>
        <w:tc>
          <w:tcPr>
            <w:tcW w:w="402" w:type="pct"/>
            <w:vAlign w:val="center"/>
          </w:tcPr>
          <w:p w:rsidR="004740AD" w:rsidRPr="004740AD" w:rsidRDefault="004740AD" w:rsidP="002F2066">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4740AD">
              <w:rPr>
                <w:rFonts w:ascii="Times New Roman" w:eastAsia="Times New Roman" w:hAnsi="Times New Roman"/>
                <w:b/>
                <w:sz w:val="20"/>
                <w:szCs w:val="20"/>
                <w:lang w:eastAsia="ru-RU"/>
              </w:rPr>
              <w:t>327,5</w:t>
            </w:r>
          </w:p>
        </w:tc>
        <w:tc>
          <w:tcPr>
            <w:tcW w:w="356" w:type="pct"/>
            <w:vAlign w:val="center"/>
          </w:tcPr>
          <w:p w:rsidR="004740AD" w:rsidRPr="004740AD" w:rsidRDefault="004740AD" w:rsidP="002F2066">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4740AD">
              <w:rPr>
                <w:rFonts w:ascii="Times New Roman" w:eastAsia="Times New Roman" w:hAnsi="Times New Roman"/>
                <w:b/>
                <w:sz w:val="20"/>
                <w:szCs w:val="20"/>
                <w:lang w:eastAsia="ru-RU"/>
              </w:rPr>
              <w:t>541,5</w:t>
            </w:r>
          </w:p>
        </w:tc>
        <w:tc>
          <w:tcPr>
            <w:tcW w:w="311" w:type="pct"/>
            <w:vAlign w:val="center"/>
          </w:tcPr>
          <w:p w:rsidR="004740AD" w:rsidRPr="004740AD" w:rsidRDefault="004740AD" w:rsidP="002F2066">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4740AD">
              <w:rPr>
                <w:rFonts w:ascii="Times New Roman" w:eastAsia="Times New Roman" w:hAnsi="Times New Roman"/>
                <w:b/>
                <w:sz w:val="20"/>
                <w:szCs w:val="20"/>
                <w:lang w:eastAsia="ru-RU"/>
              </w:rPr>
              <w:t>500,0</w:t>
            </w: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b/>
                <w:sz w:val="20"/>
                <w:szCs w:val="20"/>
                <w:lang w:eastAsia="ru-RU"/>
              </w:rPr>
            </w:pPr>
            <w:r w:rsidRPr="004740AD">
              <w:rPr>
                <w:rFonts w:ascii="Times New Roman" w:eastAsia="Times New Roman" w:hAnsi="Times New Roman"/>
                <w:b/>
                <w:sz w:val="20"/>
                <w:szCs w:val="20"/>
                <w:lang w:eastAsia="ru-RU"/>
              </w:rPr>
              <w:t>300,3</w:t>
            </w: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b/>
                <w:sz w:val="20"/>
                <w:szCs w:val="20"/>
                <w:lang w:eastAsia="ru-RU"/>
              </w:rPr>
            </w:pPr>
            <w:r w:rsidRPr="004740AD">
              <w:rPr>
                <w:rFonts w:ascii="Times New Roman" w:eastAsia="Times New Roman" w:hAnsi="Times New Roman"/>
                <w:b/>
                <w:sz w:val="20"/>
                <w:szCs w:val="20"/>
                <w:lang w:eastAsia="ru-RU"/>
              </w:rPr>
              <w:t>400,00</w:t>
            </w:r>
          </w:p>
        </w:tc>
        <w:tc>
          <w:tcPr>
            <w:tcW w:w="354" w:type="pct"/>
            <w:vAlign w:val="center"/>
          </w:tcPr>
          <w:p w:rsidR="004740AD" w:rsidRPr="004740AD" w:rsidRDefault="004740AD" w:rsidP="002F2066">
            <w:pPr>
              <w:spacing w:after="0" w:line="240" w:lineRule="auto"/>
              <w:ind w:left="112"/>
              <w:jc w:val="center"/>
              <w:rPr>
                <w:rFonts w:ascii="Times New Roman" w:eastAsia="Times New Roman" w:hAnsi="Times New Roman"/>
                <w:b/>
                <w:sz w:val="20"/>
                <w:szCs w:val="20"/>
                <w:lang w:eastAsia="ru-RU"/>
              </w:rPr>
            </w:pPr>
            <w:r w:rsidRPr="004740AD">
              <w:rPr>
                <w:rFonts w:ascii="Times New Roman" w:eastAsia="Times New Roman" w:hAnsi="Times New Roman"/>
                <w:b/>
                <w:sz w:val="20"/>
                <w:szCs w:val="20"/>
                <w:lang w:eastAsia="ru-RU"/>
              </w:rPr>
              <w:t>0,00</w:t>
            </w:r>
          </w:p>
        </w:tc>
      </w:tr>
      <w:tr w:rsidR="004740AD" w:rsidRPr="004740AD" w:rsidTr="002F2066">
        <w:trPr>
          <w:cantSplit/>
          <w:trHeight w:val="261"/>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1383" w:type="pct"/>
            <w:vAlign w:val="center"/>
          </w:tcPr>
          <w:p w:rsidR="004740AD" w:rsidRPr="004740AD" w:rsidRDefault="004740AD" w:rsidP="002F2066">
            <w:pPr>
              <w:spacing w:after="0" w:line="240" w:lineRule="auto"/>
              <w:ind w:right="-30"/>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федеральный бюджет</w:t>
            </w:r>
          </w:p>
        </w:tc>
        <w:tc>
          <w:tcPr>
            <w:tcW w:w="402" w:type="pct"/>
            <w:vAlign w:val="center"/>
          </w:tcPr>
          <w:p w:rsidR="004740AD" w:rsidRPr="004740AD" w:rsidRDefault="004740AD"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356" w:type="pct"/>
            <w:vAlign w:val="center"/>
          </w:tcPr>
          <w:p w:rsidR="004740AD" w:rsidRPr="004740AD" w:rsidRDefault="004740AD"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311" w:type="pct"/>
            <w:vAlign w:val="center"/>
          </w:tcPr>
          <w:p w:rsidR="004740AD" w:rsidRPr="004740AD" w:rsidRDefault="004740AD"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356" w:type="pct"/>
            <w:vAlign w:val="center"/>
          </w:tcPr>
          <w:p w:rsidR="004740AD" w:rsidRPr="004740AD" w:rsidRDefault="004740AD" w:rsidP="002F2066">
            <w:pPr>
              <w:widowControl w:val="0"/>
              <w:autoSpaceDE w:val="0"/>
              <w:autoSpaceDN w:val="0"/>
              <w:adjustRightInd w:val="0"/>
              <w:spacing w:after="0" w:line="240" w:lineRule="auto"/>
              <w:ind w:left="112"/>
              <w:jc w:val="center"/>
              <w:rPr>
                <w:rFonts w:ascii="Times New Roman" w:eastAsia="Times New Roman" w:hAnsi="Times New Roman"/>
                <w:sz w:val="20"/>
                <w:szCs w:val="20"/>
                <w:lang w:eastAsia="ru-RU"/>
              </w:rPr>
            </w:pPr>
          </w:p>
        </w:tc>
        <w:tc>
          <w:tcPr>
            <w:tcW w:w="401" w:type="pct"/>
            <w:vAlign w:val="center"/>
          </w:tcPr>
          <w:p w:rsidR="004740AD" w:rsidRPr="004740AD" w:rsidRDefault="004740AD" w:rsidP="002F2066">
            <w:pPr>
              <w:widowControl w:val="0"/>
              <w:autoSpaceDE w:val="0"/>
              <w:autoSpaceDN w:val="0"/>
              <w:adjustRightInd w:val="0"/>
              <w:spacing w:after="0" w:line="240" w:lineRule="auto"/>
              <w:ind w:left="112"/>
              <w:jc w:val="center"/>
              <w:rPr>
                <w:rFonts w:ascii="Times New Roman" w:eastAsia="Times New Roman" w:hAnsi="Times New Roman"/>
                <w:sz w:val="20"/>
                <w:szCs w:val="20"/>
                <w:lang w:eastAsia="ru-RU"/>
              </w:rPr>
            </w:pPr>
          </w:p>
        </w:tc>
        <w:tc>
          <w:tcPr>
            <w:tcW w:w="354" w:type="pct"/>
            <w:vAlign w:val="center"/>
          </w:tcPr>
          <w:p w:rsidR="004740AD" w:rsidRPr="004740AD" w:rsidRDefault="004740AD" w:rsidP="002F2066">
            <w:pPr>
              <w:widowControl w:val="0"/>
              <w:autoSpaceDE w:val="0"/>
              <w:autoSpaceDN w:val="0"/>
              <w:adjustRightInd w:val="0"/>
              <w:spacing w:after="0" w:line="240" w:lineRule="auto"/>
              <w:ind w:left="112"/>
              <w:jc w:val="center"/>
              <w:rPr>
                <w:rFonts w:ascii="Times New Roman" w:eastAsia="Times New Roman" w:hAnsi="Times New Roman"/>
                <w:sz w:val="20"/>
                <w:szCs w:val="20"/>
                <w:lang w:eastAsia="ru-RU"/>
              </w:rPr>
            </w:pPr>
          </w:p>
        </w:tc>
      </w:tr>
      <w:tr w:rsidR="004740AD" w:rsidRPr="004740AD" w:rsidTr="002F2066">
        <w:trPr>
          <w:cantSplit/>
          <w:trHeight w:val="261"/>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1383" w:type="pct"/>
            <w:vAlign w:val="center"/>
          </w:tcPr>
          <w:p w:rsidR="004740AD" w:rsidRPr="004740AD" w:rsidRDefault="004740AD" w:rsidP="002F2066">
            <w:pPr>
              <w:spacing w:after="0" w:line="240" w:lineRule="auto"/>
              <w:ind w:right="-30"/>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республиканский бюджет Республики Коми</w:t>
            </w:r>
          </w:p>
        </w:tc>
        <w:tc>
          <w:tcPr>
            <w:tcW w:w="402" w:type="pct"/>
            <w:vAlign w:val="center"/>
          </w:tcPr>
          <w:p w:rsidR="004740AD" w:rsidRPr="004740AD" w:rsidRDefault="004740AD"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356" w:type="pct"/>
            <w:vAlign w:val="center"/>
          </w:tcPr>
          <w:p w:rsidR="004740AD" w:rsidRPr="004740AD" w:rsidRDefault="004740AD"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311" w:type="pct"/>
            <w:vAlign w:val="center"/>
          </w:tcPr>
          <w:p w:rsidR="004740AD" w:rsidRPr="004740AD" w:rsidRDefault="004740AD"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356" w:type="pct"/>
            <w:vAlign w:val="center"/>
          </w:tcPr>
          <w:p w:rsidR="004740AD" w:rsidRPr="004740AD" w:rsidRDefault="004740AD" w:rsidP="002F2066">
            <w:pPr>
              <w:widowControl w:val="0"/>
              <w:autoSpaceDE w:val="0"/>
              <w:autoSpaceDN w:val="0"/>
              <w:adjustRightInd w:val="0"/>
              <w:spacing w:after="0" w:line="240" w:lineRule="auto"/>
              <w:ind w:left="112"/>
              <w:jc w:val="center"/>
              <w:rPr>
                <w:rFonts w:ascii="Times New Roman" w:eastAsia="Times New Roman" w:hAnsi="Times New Roman"/>
                <w:sz w:val="20"/>
                <w:szCs w:val="20"/>
                <w:lang w:eastAsia="ru-RU"/>
              </w:rPr>
            </w:pPr>
          </w:p>
        </w:tc>
        <w:tc>
          <w:tcPr>
            <w:tcW w:w="401" w:type="pct"/>
            <w:vAlign w:val="center"/>
          </w:tcPr>
          <w:p w:rsidR="004740AD" w:rsidRPr="004740AD" w:rsidRDefault="004740AD" w:rsidP="002F2066">
            <w:pPr>
              <w:widowControl w:val="0"/>
              <w:autoSpaceDE w:val="0"/>
              <w:autoSpaceDN w:val="0"/>
              <w:adjustRightInd w:val="0"/>
              <w:spacing w:after="0" w:line="240" w:lineRule="auto"/>
              <w:ind w:left="112"/>
              <w:jc w:val="center"/>
              <w:rPr>
                <w:rFonts w:ascii="Times New Roman" w:eastAsia="Times New Roman" w:hAnsi="Times New Roman"/>
                <w:sz w:val="20"/>
                <w:szCs w:val="20"/>
                <w:lang w:eastAsia="ru-RU"/>
              </w:rPr>
            </w:pPr>
          </w:p>
        </w:tc>
        <w:tc>
          <w:tcPr>
            <w:tcW w:w="354" w:type="pct"/>
            <w:vAlign w:val="center"/>
          </w:tcPr>
          <w:p w:rsidR="004740AD" w:rsidRPr="004740AD" w:rsidRDefault="004740AD" w:rsidP="002F2066">
            <w:pPr>
              <w:widowControl w:val="0"/>
              <w:autoSpaceDE w:val="0"/>
              <w:autoSpaceDN w:val="0"/>
              <w:adjustRightInd w:val="0"/>
              <w:spacing w:after="0" w:line="240" w:lineRule="auto"/>
              <w:ind w:left="112"/>
              <w:jc w:val="center"/>
              <w:rPr>
                <w:rFonts w:ascii="Times New Roman" w:eastAsia="Times New Roman" w:hAnsi="Times New Roman"/>
                <w:sz w:val="20"/>
                <w:szCs w:val="20"/>
                <w:lang w:eastAsia="ru-RU"/>
              </w:rPr>
            </w:pPr>
          </w:p>
        </w:tc>
      </w:tr>
      <w:tr w:rsidR="004740AD" w:rsidRPr="004740AD" w:rsidTr="002F2066">
        <w:trPr>
          <w:cantSplit/>
          <w:trHeight w:val="261"/>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1383"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z w:val="20"/>
                <w:szCs w:val="20"/>
                <w:lang w:eastAsia="ru-RU"/>
              </w:rPr>
              <w:t>бюджет муниципального района «Ижемский»*</w:t>
            </w:r>
          </w:p>
        </w:tc>
        <w:tc>
          <w:tcPr>
            <w:tcW w:w="402" w:type="pct"/>
            <w:vAlign w:val="center"/>
          </w:tcPr>
          <w:p w:rsidR="004740AD" w:rsidRPr="004740AD" w:rsidRDefault="004740AD"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327,5</w:t>
            </w:r>
          </w:p>
        </w:tc>
        <w:tc>
          <w:tcPr>
            <w:tcW w:w="356" w:type="pct"/>
            <w:vAlign w:val="center"/>
          </w:tcPr>
          <w:p w:rsidR="004740AD" w:rsidRPr="004740AD" w:rsidRDefault="004740AD"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541,5</w:t>
            </w:r>
          </w:p>
        </w:tc>
        <w:tc>
          <w:tcPr>
            <w:tcW w:w="311" w:type="pct"/>
            <w:vAlign w:val="center"/>
          </w:tcPr>
          <w:p w:rsidR="004740AD" w:rsidRPr="004740AD" w:rsidRDefault="004740AD"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500,0</w:t>
            </w: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300,3</w:t>
            </w: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400,00</w:t>
            </w:r>
          </w:p>
        </w:tc>
        <w:tc>
          <w:tcPr>
            <w:tcW w:w="354" w:type="pct"/>
            <w:vAlign w:val="center"/>
          </w:tcPr>
          <w:p w:rsidR="004740AD" w:rsidRPr="004740AD" w:rsidRDefault="004740AD" w:rsidP="002F2066">
            <w:pPr>
              <w:spacing w:after="0" w:line="240" w:lineRule="auto"/>
              <w:ind w:left="112"/>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0,00</w:t>
            </w:r>
          </w:p>
        </w:tc>
      </w:tr>
      <w:tr w:rsidR="004740AD" w:rsidRPr="004740AD" w:rsidTr="002F2066">
        <w:trPr>
          <w:cantSplit/>
          <w:trHeight w:val="261"/>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1383"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бюджет сельских поселений**</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jc w:val="center"/>
              <w:rPr>
                <w:rFonts w:ascii="Times New Roman" w:eastAsia="Times New Roman" w:hAnsi="Times New Roman"/>
                <w:snapToGrid w:val="0"/>
                <w:sz w:val="20"/>
                <w:szCs w:val="20"/>
                <w:lang w:eastAsia="ru-RU"/>
              </w:rPr>
            </w:pPr>
          </w:p>
        </w:tc>
        <w:tc>
          <w:tcPr>
            <w:tcW w:w="311"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354"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r>
      <w:tr w:rsidR="004740AD" w:rsidRPr="004740AD" w:rsidTr="002F2066">
        <w:trPr>
          <w:cantSplit/>
          <w:trHeight w:val="261"/>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1383"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государственные внебюджетные фонды</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jc w:val="center"/>
              <w:rPr>
                <w:rFonts w:ascii="Times New Roman" w:eastAsia="Times New Roman" w:hAnsi="Times New Roman"/>
                <w:snapToGrid w:val="0"/>
                <w:sz w:val="20"/>
                <w:szCs w:val="20"/>
                <w:lang w:eastAsia="ru-RU"/>
              </w:rPr>
            </w:pPr>
          </w:p>
        </w:tc>
        <w:tc>
          <w:tcPr>
            <w:tcW w:w="311"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354"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r>
      <w:tr w:rsidR="004740AD" w:rsidRPr="004740AD" w:rsidTr="002F2066">
        <w:trPr>
          <w:cantSplit/>
          <w:trHeight w:val="261"/>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1383"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юридические лица***</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jc w:val="center"/>
              <w:rPr>
                <w:rFonts w:ascii="Times New Roman" w:eastAsia="Times New Roman" w:hAnsi="Times New Roman"/>
                <w:snapToGrid w:val="0"/>
                <w:sz w:val="20"/>
                <w:szCs w:val="20"/>
                <w:lang w:eastAsia="ru-RU"/>
              </w:rPr>
            </w:pPr>
          </w:p>
        </w:tc>
        <w:tc>
          <w:tcPr>
            <w:tcW w:w="311"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354"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r>
      <w:tr w:rsidR="004740AD" w:rsidRPr="004740AD" w:rsidTr="002F2066">
        <w:trPr>
          <w:cantSplit/>
          <w:trHeight w:val="261"/>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1383"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средства от приносящей доход деятельности</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jc w:val="center"/>
              <w:rPr>
                <w:rFonts w:ascii="Times New Roman" w:eastAsia="Times New Roman" w:hAnsi="Times New Roman"/>
                <w:snapToGrid w:val="0"/>
                <w:sz w:val="20"/>
                <w:szCs w:val="20"/>
                <w:lang w:eastAsia="ru-RU"/>
              </w:rPr>
            </w:pPr>
          </w:p>
        </w:tc>
        <w:tc>
          <w:tcPr>
            <w:tcW w:w="311"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354"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r>
      <w:tr w:rsidR="004740AD" w:rsidRPr="004740AD" w:rsidTr="002F2066">
        <w:trPr>
          <w:cantSplit/>
          <w:trHeight w:val="150"/>
        </w:trPr>
        <w:tc>
          <w:tcPr>
            <w:tcW w:w="546" w:type="pct"/>
            <w:vMerge w:val="restart"/>
            <w:vAlign w:val="center"/>
          </w:tcPr>
          <w:p w:rsidR="004740AD" w:rsidRPr="004740AD" w:rsidRDefault="004740AD"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 xml:space="preserve">Основное </w:t>
            </w:r>
            <w:r w:rsidRPr="004740AD">
              <w:rPr>
                <w:rFonts w:ascii="Times New Roman" w:eastAsia="Times New Roman" w:hAnsi="Times New Roman"/>
                <w:sz w:val="20"/>
                <w:szCs w:val="20"/>
                <w:lang w:eastAsia="ru-RU"/>
              </w:rPr>
              <w:br/>
              <w:t xml:space="preserve">мероприятие </w:t>
            </w:r>
            <w:r w:rsidRPr="004740AD">
              <w:rPr>
                <w:rFonts w:ascii="Times New Roman" w:eastAsia="Times New Roman" w:hAnsi="Times New Roman"/>
                <w:sz w:val="20"/>
                <w:szCs w:val="20"/>
                <w:lang w:eastAsia="ru-RU"/>
              </w:rPr>
              <w:lastRenderedPageBreak/>
              <w:t>1.2.2</w:t>
            </w:r>
          </w:p>
        </w:tc>
        <w:tc>
          <w:tcPr>
            <w:tcW w:w="891" w:type="pct"/>
            <w:vMerge w:val="restart"/>
            <w:vAlign w:val="center"/>
          </w:tcPr>
          <w:p w:rsidR="004740AD" w:rsidRPr="004740AD" w:rsidRDefault="004740AD"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lastRenderedPageBreak/>
              <w:t>Проведение ремонта улично-дорожной сети</w:t>
            </w:r>
          </w:p>
        </w:tc>
        <w:tc>
          <w:tcPr>
            <w:tcW w:w="1383" w:type="pct"/>
            <w:vAlign w:val="center"/>
          </w:tcPr>
          <w:p w:rsidR="004740AD" w:rsidRPr="004740AD" w:rsidRDefault="004740AD" w:rsidP="002F2066">
            <w:pPr>
              <w:spacing w:after="0" w:line="240" w:lineRule="auto"/>
              <w:ind w:right="-30"/>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Всего в том числе:</w:t>
            </w:r>
          </w:p>
        </w:tc>
        <w:tc>
          <w:tcPr>
            <w:tcW w:w="402" w:type="pct"/>
            <w:vAlign w:val="center"/>
          </w:tcPr>
          <w:p w:rsidR="004740AD" w:rsidRPr="004740AD" w:rsidRDefault="004740AD" w:rsidP="002F2066">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4740AD">
              <w:rPr>
                <w:rFonts w:ascii="Times New Roman" w:eastAsia="Times New Roman" w:hAnsi="Times New Roman"/>
                <w:b/>
                <w:sz w:val="20"/>
                <w:szCs w:val="20"/>
                <w:lang w:eastAsia="ru-RU"/>
              </w:rPr>
              <w:t>0,0</w:t>
            </w:r>
          </w:p>
        </w:tc>
        <w:tc>
          <w:tcPr>
            <w:tcW w:w="356" w:type="pct"/>
            <w:vAlign w:val="center"/>
          </w:tcPr>
          <w:p w:rsidR="004740AD" w:rsidRPr="004740AD" w:rsidRDefault="004740AD" w:rsidP="002F2066">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4740AD">
              <w:rPr>
                <w:rFonts w:ascii="Times New Roman" w:eastAsia="Times New Roman" w:hAnsi="Times New Roman"/>
                <w:b/>
                <w:sz w:val="20"/>
                <w:szCs w:val="20"/>
                <w:lang w:eastAsia="ru-RU"/>
              </w:rPr>
              <w:t>0,0</w:t>
            </w:r>
          </w:p>
        </w:tc>
        <w:tc>
          <w:tcPr>
            <w:tcW w:w="311" w:type="pct"/>
            <w:vAlign w:val="center"/>
          </w:tcPr>
          <w:p w:rsidR="004740AD" w:rsidRPr="004740AD" w:rsidRDefault="004740AD" w:rsidP="002F2066">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4740AD">
              <w:rPr>
                <w:rFonts w:ascii="Times New Roman" w:eastAsia="Times New Roman" w:hAnsi="Times New Roman"/>
                <w:b/>
                <w:sz w:val="20"/>
                <w:szCs w:val="20"/>
                <w:lang w:eastAsia="ru-RU"/>
              </w:rPr>
              <w:t>4999,5</w:t>
            </w: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b/>
                <w:sz w:val="20"/>
                <w:szCs w:val="20"/>
                <w:lang w:eastAsia="ru-RU"/>
              </w:rPr>
            </w:pPr>
            <w:r w:rsidRPr="004740AD">
              <w:rPr>
                <w:rFonts w:ascii="Times New Roman" w:eastAsia="Times New Roman" w:hAnsi="Times New Roman"/>
                <w:b/>
                <w:sz w:val="20"/>
                <w:szCs w:val="20"/>
                <w:lang w:eastAsia="ru-RU"/>
              </w:rPr>
              <w:t>0,0</w:t>
            </w: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b/>
                <w:sz w:val="20"/>
                <w:szCs w:val="20"/>
                <w:lang w:eastAsia="ru-RU"/>
              </w:rPr>
            </w:pPr>
            <w:r w:rsidRPr="004740AD">
              <w:rPr>
                <w:rFonts w:ascii="Times New Roman" w:eastAsia="Times New Roman" w:hAnsi="Times New Roman"/>
                <w:b/>
                <w:sz w:val="20"/>
                <w:szCs w:val="20"/>
                <w:lang w:eastAsia="ru-RU"/>
              </w:rPr>
              <w:t>0,0</w:t>
            </w:r>
          </w:p>
        </w:tc>
        <w:tc>
          <w:tcPr>
            <w:tcW w:w="354" w:type="pct"/>
            <w:vAlign w:val="center"/>
          </w:tcPr>
          <w:p w:rsidR="004740AD" w:rsidRPr="004740AD" w:rsidRDefault="004740AD" w:rsidP="002F2066">
            <w:pPr>
              <w:spacing w:after="0" w:line="240" w:lineRule="auto"/>
              <w:ind w:left="112"/>
              <w:jc w:val="center"/>
              <w:rPr>
                <w:rFonts w:ascii="Times New Roman" w:eastAsia="Times New Roman" w:hAnsi="Times New Roman"/>
                <w:b/>
                <w:sz w:val="20"/>
                <w:szCs w:val="20"/>
                <w:lang w:eastAsia="ru-RU"/>
              </w:rPr>
            </w:pPr>
            <w:r w:rsidRPr="004740AD">
              <w:rPr>
                <w:rFonts w:ascii="Times New Roman" w:eastAsia="Times New Roman" w:hAnsi="Times New Roman"/>
                <w:b/>
                <w:sz w:val="20"/>
                <w:szCs w:val="20"/>
                <w:lang w:eastAsia="ru-RU"/>
              </w:rPr>
              <w:t>0,0</w:t>
            </w:r>
          </w:p>
        </w:tc>
      </w:tr>
      <w:tr w:rsidR="004740AD" w:rsidRPr="004740AD" w:rsidTr="002F2066">
        <w:trPr>
          <w:cantSplit/>
          <w:trHeight w:val="65"/>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1383"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федеральный бюджет</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jc w:val="center"/>
              <w:rPr>
                <w:rFonts w:ascii="Times New Roman" w:eastAsia="Times New Roman" w:hAnsi="Times New Roman"/>
                <w:snapToGrid w:val="0"/>
                <w:sz w:val="20"/>
                <w:szCs w:val="20"/>
                <w:lang w:eastAsia="ru-RU"/>
              </w:rPr>
            </w:pPr>
          </w:p>
        </w:tc>
        <w:tc>
          <w:tcPr>
            <w:tcW w:w="311"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354"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r>
      <w:tr w:rsidR="004740AD" w:rsidRPr="004740AD" w:rsidTr="002F2066">
        <w:trPr>
          <w:cantSplit/>
          <w:trHeight w:val="95"/>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1383"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республиканский бюджет Республики Коми</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jc w:val="center"/>
              <w:rPr>
                <w:rFonts w:ascii="Times New Roman" w:eastAsia="Times New Roman" w:hAnsi="Times New Roman"/>
                <w:snapToGrid w:val="0"/>
                <w:sz w:val="20"/>
                <w:szCs w:val="20"/>
                <w:lang w:eastAsia="ru-RU"/>
              </w:rPr>
            </w:pPr>
          </w:p>
        </w:tc>
        <w:tc>
          <w:tcPr>
            <w:tcW w:w="311"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354"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r>
      <w:tr w:rsidR="004740AD" w:rsidRPr="004740AD" w:rsidTr="002F2066">
        <w:trPr>
          <w:cantSplit/>
          <w:trHeight w:val="120"/>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1383"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z w:val="20"/>
                <w:szCs w:val="20"/>
                <w:lang w:eastAsia="ru-RU"/>
              </w:rPr>
              <w:t>бюджет муниципального района «Ижемский»*</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z w:val="20"/>
                <w:szCs w:val="20"/>
                <w:lang w:eastAsia="ru-RU"/>
              </w:rPr>
              <w:t>0,0</w:t>
            </w:r>
          </w:p>
        </w:tc>
        <w:tc>
          <w:tcPr>
            <w:tcW w:w="356" w:type="pct"/>
            <w:vAlign w:val="center"/>
          </w:tcPr>
          <w:p w:rsidR="004740AD" w:rsidRPr="004740AD" w:rsidRDefault="004740AD" w:rsidP="002F2066">
            <w:pPr>
              <w:spacing w:after="0" w:line="240" w:lineRule="auto"/>
              <w:jc w:val="center"/>
              <w:rPr>
                <w:rFonts w:ascii="Times New Roman" w:eastAsia="Times New Roman" w:hAnsi="Times New Roman"/>
                <w:snapToGrid w:val="0"/>
                <w:sz w:val="20"/>
                <w:szCs w:val="20"/>
                <w:lang w:eastAsia="ru-RU"/>
              </w:rPr>
            </w:pPr>
            <w:r w:rsidRPr="004740AD">
              <w:rPr>
                <w:rFonts w:ascii="Times New Roman" w:eastAsia="Times New Roman" w:hAnsi="Times New Roman"/>
                <w:sz w:val="20"/>
                <w:szCs w:val="20"/>
                <w:lang w:eastAsia="ru-RU"/>
              </w:rPr>
              <w:t>0,0</w:t>
            </w:r>
          </w:p>
        </w:tc>
        <w:tc>
          <w:tcPr>
            <w:tcW w:w="311"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z w:val="20"/>
                <w:szCs w:val="20"/>
                <w:lang w:eastAsia="ru-RU"/>
              </w:rPr>
              <w:t>4999,5</w:t>
            </w: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z w:val="20"/>
                <w:szCs w:val="20"/>
                <w:lang w:eastAsia="ru-RU"/>
              </w:rPr>
              <w:t>0,0</w:t>
            </w: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z w:val="20"/>
                <w:szCs w:val="20"/>
                <w:lang w:eastAsia="ru-RU"/>
              </w:rPr>
              <w:t>0,0</w:t>
            </w:r>
          </w:p>
        </w:tc>
        <w:tc>
          <w:tcPr>
            <w:tcW w:w="354"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z w:val="20"/>
                <w:szCs w:val="20"/>
                <w:lang w:eastAsia="ru-RU"/>
              </w:rPr>
              <w:t>0,0</w:t>
            </w:r>
          </w:p>
        </w:tc>
      </w:tr>
      <w:tr w:rsidR="004740AD" w:rsidRPr="004740AD" w:rsidTr="002F2066">
        <w:trPr>
          <w:cantSplit/>
          <w:trHeight w:val="135"/>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1383"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бюджет сельских поселений**</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jc w:val="center"/>
              <w:rPr>
                <w:rFonts w:ascii="Times New Roman" w:eastAsia="Times New Roman" w:hAnsi="Times New Roman"/>
                <w:snapToGrid w:val="0"/>
                <w:sz w:val="20"/>
                <w:szCs w:val="20"/>
                <w:lang w:eastAsia="ru-RU"/>
              </w:rPr>
            </w:pPr>
          </w:p>
        </w:tc>
        <w:tc>
          <w:tcPr>
            <w:tcW w:w="311"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354"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r>
      <w:tr w:rsidR="004740AD" w:rsidRPr="004740AD" w:rsidTr="002F2066">
        <w:trPr>
          <w:cantSplit/>
          <w:trHeight w:val="95"/>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1383"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государственные внебюджетные фонды</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jc w:val="center"/>
              <w:rPr>
                <w:rFonts w:ascii="Times New Roman" w:eastAsia="Times New Roman" w:hAnsi="Times New Roman"/>
                <w:snapToGrid w:val="0"/>
                <w:sz w:val="20"/>
                <w:szCs w:val="20"/>
                <w:lang w:eastAsia="ru-RU"/>
              </w:rPr>
            </w:pPr>
          </w:p>
        </w:tc>
        <w:tc>
          <w:tcPr>
            <w:tcW w:w="311"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354"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r>
      <w:tr w:rsidR="004740AD" w:rsidRPr="004740AD" w:rsidTr="002F2066">
        <w:trPr>
          <w:cantSplit/>
          <w:trHeight w:val="120"/>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1383"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юридические лица***</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jc w:val="center"/>
              <w:rPr>
                <w:rFonts w:ascii="Times New Roman" w:eastAsia="Times New Roman" w:hAnsi="Times New Roman"/>
                <w:snapToGrid w:val="0"/>
                <w:sz w:val="20"/>
                <w:szCs w:val="20"/>
                <w:lang w:eastAsia="ru-RU"/>
              </w:rPr>
            </w:pPr>
          </w:p>
        </w:tc>
        <w:tc>
          <w:tcPr>
            <w:tcW w:w="311"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354"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r>
      <w:tr w:rsidR="004740AD" w:rsidRPr="004740AD" w:rsidTr="002F2066">
        <w:trPr>
          <w:cantSplit/>
          <w:trHeight w:val="150"/>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1383"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средства от приносящей доход деятельности</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jc w:val="center"/>
              <w:rPr>
                <w:rFonts w:ascii="Times New Roman" w:eastAsia="Times New Roman" w:hAnsi="Times New Roman"/>
                <w:snapToGrid w:val="0"/>
                <w:sz w:val="20"/>
                <w:szCs w:val="20"/>
                <w:lang w:eastAsia="ru-RU"/>
              </w:rPr>
            </w:pPr>
          </w:p>
        </w:tc>
        <w:tc>
          <w:tcPr>
            <w:tcW w:w="311"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354"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r>
      <w:tr w:rsidR="004740AD" w:rsidRPr="004740AD" w:rsidTr="002F2066">
        <w:trPr>
          <w:cantSplit/>
          <w:trHeight w:val="261"/>
        </w:trPr>
        <w:tc>
          <w:tcPr>
            <w:tcW w:w="546" w:type="pct"/>
            <w:vMerge w:val="restart"/>
            <w:vAlign w:val="center"/>
          </w:tcPr>
          <w:p w:rsidR="004740AD" w:rsidRPr="004740AD" w:rsidRDefault="004740AD" w:rsidP="002F2066">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4740AD">
              <w:rPr>
                <w:rFonts w:ascii="Times New Roman" w:eastAsia="Times New Roman" w:hAnsi="Times New Roman"/>
                <w:b/>
                <w:sz w:val="20"/>
                <w:szCs w:val="20"/>
                <w:lang w:eastAsia="ru-RU"/>
              </w:rPr>
              <w:t>Подпрограмма 2.</w:t>
            </w:r>
          </w:p>
        </w:tc>
        <w:tc>
          <w:tcPr>
            <w:tcW w:w="891" w:type="pct"/>
            <w:vMerge w:val="restart"/>
            <w:vAlign w:val="center"/>
          </w:tcPr>
          <w:p w:rsidR="004740AD" w:rsidRPr="004740AD" w:rsidRDefault="004740AD" w:rsidP="002F2066">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4740AD">
              <w:rPr>
                <w:rFonts w:ascii="Times New Roman" w:eastAsia="Times New Roman" w:hAnsi="Times New Roman"/>
                <w:b/>
                <w:sz w:val="20"/>
                <w:szCs w:val="20"/>
                <w:lang w:eastAsia="ru-RU"/>
              </w:rPr>
              <w:t>Организация транспортного обслуживания населения на   территории  муниципального района «Ижемский»</w:t>
            </w:r>
          </w:p>
        </w:tc>
        <w:tc>
          <w:tcPr>
            <w:tcW w:w="1383" w:type="pct"/>
            <w:vAlign w:val="center"/>
          </w:tcPr>
          <w:p w:rsidR="004740AD" w:rsidRPr="004740AD" w:rsidRDefault="004740AD" w:rsidP="002F2066">
            <w:pPr>
              <w:spacing w:after="0" w:line="240" w:lineRule="auto"/>
              <w:ind w:right="-30"/>
              <w:jc w:val="center"/>
              <w:rPr>
                <w:rFonts w:ascii="Times New Roman" w:eastAsia="Times New Roman" w:hAnsi="Times New Roman"/>
                <w:b/>
                <w:snapToGrid w:val="0"/>
                <w:color w:val="000000"/>
                <w:sz w:val="20"/>
                <w:szCs w:val="20"/>
                <w:lang w:eastAsia="ru-RU"/>
              </w:rPr>
            </w:pPr>
            <w:r w:rsidRPr="004740AD">
              <w:rPr>
                <w:rFonts w:ascii="Times New Roman" w:eastAsia="Times New Roman" w:hAnsi="Times New Roman"/>
                <w:b/>
                <w:snapToGrid w:val="0"/>
                <w:color w:val="000000"/>
                <w:sz w:val="20"/>
                <w:szCs w:val="20"/>
                <w:lang w:eastAsia="ru-RU"/>
              </w:rPr>
              <w:t>Всего в том числе:</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r w:rsidRPr="004740AD">
              <w:rPr>
                <w:rFonts w:ascii="Times New Roman" w:eastAsia="Times New Roman" w:hAnsi="Times New Roman"/>
                <w:b/>
                <w:snapToGrid w:val="0"/>
                <w:color w:val="000000"/>
                <w:sz w:val="20"/>
                <w:szCs w:val="20"/>
                <w:lang w:eastAsia="ru-RU"/>
              </w:rPr>
              <w:t>8038,0</w:t>
            </w:r>
          </w:p>
        </w:tc>
        <w:tc>
          <w:tcPr>
            <w:tcW w:w="356" w:type="pct"/>
            <w:vAlign w:val="center"/>
          </w:tcPr>
          <w:p w:rsidR="004740AD" w:rsidRPr="004740AD" w:rsidRDefault="004740AD" w:rsidP="002F2066">
            <w:pPr>
              <w:spacing w:after="0" w:line="240" w:lineRule="auto"/>
              <w:jc w:val="center"/>
              <w:rPr>
                <w:rFonts w:ascii="Times New Roman" w:eastAsia="Times New Roman" w:hAnsi="Times New Roman"/>
                <w:b/>
                <w:snapToGrid w:val="0"/>
                <w:sz w:val="20"/>
                <w:szCs w:val="20"/>
                <w:lang w:eastAsia="ru-RU"/>
              </w:rPr>
            </w:pPr>
            <w:r w:rsidRPr="004740AD">
              <w:rPr>
                <w:rFonts w:ascii="Times New Roman" w:eastAsia="Times New Roman" w:hAnsi="Times New Roman"/>
                <w:b/>
                <w:snapToGrid w:val="0"/>
                <w:sz w:val="20"/>
                <w:szCs w:val="20"/>
                <w:lang w:eastAsia="ru-RU"/>
              </w:rPr>
              <w:t>4071,0</w:t>
            </w:r>
          </w:p>
        </w:tc>
        <w:tc>
          <w:tcPr>
            <w:tcW w:w="311"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r w:rsidRPr="004740AD">
              <w:rPr>
                <w:rFonts w:ascii="Times New Roman" w:eastAsia="Times New Roman" w:hAnsi="Times New Roman"/>
                <w:b/>
                <w:snapToGrid w:val="0"/>
                <w:color w:val="000000"/>
                <w:sz w:val="20"/>
                <w:szCs w:val="20"/>
                <w:lang w:eastAsia="ru-RU"/>
              </w:rPr>
              <w:t>7247,6</w:t>
            </w: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b/>
                <w:sz w:val="20"/>
                <w:szCs w:val="20"/>
                <w:lang w:eastAsia="ru-RU"/>
              </w:rPr>
            </w:pPr>
            <w:r w:rsidRPr="004740AD">
              <w:rPr>
                <w:rFonts w:ascii="Times New Roman" w:eastAsia="Times New Roman" w:hAnsi="Times New Roman"/>
                <w:b/>
                <w:sz w:val="20"/>
                <w:szCs w:val="20"/>
                <w:lang w:eastAsia="ru-RU"/>
              </w:rPr>
              <w:t>1500,0</w:t>
            </w: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b/>
                <w:sz w:val="20"/>
                <w:szCs w:val="20"/>
                <w:lang w:eastAsia="ru-RU"/>
              </w:rPr>
            </w:pPr>
            <w:r w:rsidRPr="004740AD">
              <w:rPr>
                <w:rFonts w:ascii="Times New Roman" w:eastAsia="Times New Roman" w:hAnsi="Times New Roman"/>
                <w:b/>
                <w:sz w:val="20"/>
                <w:szCs w:val="20"/>
                <w:lang w:eastAsia="ru-RU"/>
              </w:rPr>
              <w:t>1500,0</w:t>
            </w:r>
          </w:p>
        </w:tc>
        <w:tc>
          <w:tcPr>
            <w:tcW w:w="354" w:type="pct"/>
            <w:vAlign w:val="center"/>
          </w:tcPr>
          <w:p w:rsidR="004740AD" w:rsidRPr="004740AD" w:rsidRDefault="004740AD" w:rsidP="002F2066">
            <w:pPr>
              <w:spacing w:after="0" w:line="240" w:lineRule="auto"/>
              <w:ind w:left="112"/>
              <w:jc w:val="center"/>
              <w:rPr>
                <w:rFonts w:ascii="Times New Roman" w:eastAsia="Times New Roman" w:hAnsi="Times New Roman"/>
                <w:b/>
                <w:sz w:val="20"/>
                <w:szCs w:val="20"/>
                <w:lang w:eastAsia="ru-RU"/>
              </w:rPr>
            </w:pPr>
            <w:r w:rsidRPr="004740AD">
              <w:rPr>
                <w:rFonts w:ascii="Times New Roman" w:eastAsia="Times New Roman" w:hAnsi="Times New Roman"/>
                <w:b/>
                <w:sz w:val="20"/>
                <w:szCs w:val="20"/>
                <w:lang w:eastAsia="ru-RU"/>
              </w:rPr>
              <w:t>0,0</w:t>
            </w:r>
          </w:p>
        </w:tc>
      </w:tr>
      <w:tr w:rsidR="004740AD" w:rsidRPr="004740AD" w:rsidTr="002F2066">
        <w:trPr>
          <w:cantSplit/>
          <w:trHeight w:val="261"/>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b/>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b/>
                <w:snapToGrid w:val="0"/>
                <w:color w:val="000000"/>
                <w:sz w:val="20"/>
                <w:szCs w:val="20"/>
                <w:lang w:eastAsia="ru-RU"/>
              </w:rPr>
            </w:pPr>
          </w:p>
        </w:tc>
        <w:tc>
          <w:tcPr>
            <w:tcW w:w="1383" w:type="pct"/>
            <w:vAlign w:val="center"/>
          </w:tcPr>
          <w:p w:rsidR="004740AD" w:rsidRPr="004740AD" w:rsidRDefault="004740AD" w:rsidP="002F2066">
            <w:pPr>
              <w:spacing w:after="0" w:line="240" w:lineRule="auto"/>
              <w:ind w:right="-30"/>
              <w:jc w:val="center"/>
              <w:rPr>
                <w:rFonts w:ascii="Times New Roman" w:eastAsia="Times New Roman" w:hAnsi="Times New Roman"/>
                <w:b/>
                <w:snapToGrid w:val="0"/>
                <w:color w:val="000000"/>
                <w:sz w:val="20"/>
                <w:szCs w:val="20"/>
                <w:lang w:eastAsia="ru-RU"/>
              </w:rPr>
            </w:pPr>
            <w:r w:rsidRPr="004740AD">
              <w:rPr>
                <w:rFonts w:ascii="Times New Roman" w:eastAsia="Times New Roman" w:hAnsi="Times New Roman"/>
                <w:b/>
                <w:snapToGrid w:val="0"/>
                <w:color w:val="000000"/>
                <w:sz w:val="20"/>
                <w:szCs w:val="20"/>
                <w:lang w:eastAsia="ru-RU"/>
              </w:rPr>
              <w:t>федеральный бюджет</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p>
        </w:tc>
        <w:tc>
          <w:tcPr>
            <w:tcW w:w="356" w:type="pct"/>
            <w:vAlign w:val="center"/>
          </w:tcPr>
          <w:p w:rsidR="004740AD" w:rsidRPr="004740AD" w:rsidRDefault="004740AD" w:rsidP="002F2066">
            <w:pPr>
              <w:spacing w:after="0" w:line="240" w:lineRule="auto"/>
              <w:jc w:val="center"/>
              <w:rPr>
                <w:rFonts w:ascii="Times New Roman" w:eastAsia="Times New Roman" w:hAnsi="Times New Roman"/>
                <w:b/>
                <w:snapToGrid w:val="0"/>
                <w:sz w:val="20"/>
                <w:szCs w:val="20"/>
                <w:lang w:eastAsia="ru-RU"/>
              </w:rPr>
            </w:pPr>
          </w:p>
        </w:tc>
        <w:tc>
          <w:tcPr>
            <w:tcW w:w="311"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b/>
                <w:snapToGrid w:val="0"/>
                <w:color w:val="000000"/>
                <w:sz w:val="20"/>
                <w:szCs w:val="20"/>
                <w:lang w:eastAsia="ru-RU"/>
              </w:rPr>
            </w:pP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b/>
                <w:snapToGrid w:val="0"/>
                <w:color w:val="000000"/>
                <w:sz w:val="20"/>
                <w:szCs w:val="20"/>
                <w:lang w:eastAsia="ru-RU"/>
              </w:rPr>
            </w:pPr>
          </w:p>
        </w:tc>
        <w:tc>
          <w:tcPr>
            <w:tcW w:w="354" w:type="pct"/>
            <w:vAlign w:val="center"/>
          </w:tcPr>
          <w:p w:rsidR="004740AD" w:rsidRPr="004740AD" w:rsidRDefault="004740AD" w:rsidP="002F2066">
            <w:pPr>
              <w:spacing w:after="0" w:line="240" w:lineRule="auto"/>
              <w:ind w:left="112"/>
              <w:jc w:val="center"/>
              <w:rPr>
                <w:rFonts w:ascii="Times New Roman" w:eastAsia="Times New Roman" w:hAnsi="Times New Roman"/>
                <w:b/>
                <w:snapToGrid w:val="0"/>
                <w:color w:val="000000"/>
                <w:sz w:val="20"/>
                <w:szCs w:val="20"/>
                <w:lang w:eastAsia="ru-RU"/>
              </w:rPr>
            </w:pPr>
          </w:p>
        </w:tc>
      </w:tr>
      <w:tr w:rsidR="004740AD" w:rsidRPr="004740AD" w:rsidTr="002F2066">
        <w:trPr>
          <w:cantSplit/>
          <w:trHeight w:val="261"/>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b/>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b/>
                <w:snapToGrid w:val="0"/>
                <w:color w:val="000000"/>
                <w:sz w:val="20"/>
                <w:szCs w:val="20"/>
                <w:lang w:eastAsia="ru-RU"/>
              </w:rPr>
            </w:pPr>
          </w:p>
        </w:tc>
        <w:tc>
          <w:tcPr>
            <w:tcW w:w="1383" w:type="pct"/>
            <w:vAlign w:val="center"/>
          </w:tcPr>
          <w:p w:rsidR="004740AD" w:rsidRPr="004740AD" w:rsidRDefault="004740AD" w:rsidP="002F2066">
            <w:pPr>
              <w:spacing w:after="0" w:line="240" w:lineRule="auto"/>
              <w:ind w:right="-30"/>
              <w:jc w:val="center"/>
              <w:rPr>
                <w:rFonts w:ascii="Times New Roman" w:eastAsia="Times New Roman" w:hAnsi="Times New Roman"/>
                <w:b/>
                <w:snapToGrid w:val="0"/>
                <w:color w:val="000000"/>
                <w:sz w:val="20"/>
                <w:szCs w:val="20"/>
                <w:lang w:eastAsia="ru-RU"/>
              </w:rPr>
            </w:pPr>
            <w:r w:rsidRPr="004740AD">
              <w:rPr>
                <w:rFonts w:ascii="Times New Roman" w:eastAsia="Times New Roman" w:hAnsi="Times New Roman"/>
                <w:b/>
                <w:snapToGrid w:val="0"/>
                <w:color w:val="000000"/>
                <w:sz w:val="20"/>
                <w:szCs w:val="20"/>
                <w:lang w:eastAsia="ru-RU"/>
              </w:rPr>
              <w:t>республиканский бюджет Республики Коми</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r w:rsidRPr="004740AD">
              <w:rPr>
                <w:rFonts w:ascii="Times New Roman" w:eastAsia="Times New Roman" w:hAnsi="Times New Roman"/>
                <w:b/>
                <w:snapToGrid w:val="0"/>
                <w:color w:val="000000"/>
                <w:sz w:val="20"/>
                <w:szCs w:val="20"/>
                <w:lang w:eastAsia="ru-RU"/>
              </w:rPr>
              <w:t>4204,0</w:t>
            </w:r>
          </w:p>
        </w:tc>
        <w:tc>
          <w:tcPr>
            <w:tcW w:w="356" w:type="pct"/>
            <w:vAlign w:val="center"/>
          </w:tcPr>
          <w:p w:rsidR="004740AD" w:rsidRPr="004740AD" w:rsidRDefault="004740AD" w:rsidP="002F2066">
            <w:pPr>
              <w:spacing w:after="0" w:line="240" w:lineRule="auto"/>
              <w:jc w:val="center"/>
              <w:rPr>
                <w:rFonts w:ascii="Times New Roman" w:eastAsia="Times New Roman" w:hAnsi="Times New Roman"/>
                <w:b/>
                <w:snapToGrid w:val="0"/>
                <w:sz w:val="20"/>
                <w:szCs w:val="20"/>
                <w:lang w:eastAsia="ru-RU"/>
              </w:rPr>
            </w:pPr>
            <w:r w:rsidRPr="004740AD">
              <w:rPr>
                <w:rFonts w:ascii="Times New Roman" w:eastAsia="Times New Roman" w:hAnsi="Times New Roman"/>
                <w:b/>
                <w:snapToGrid w:val="0"/>
                <w:sz w:val="20"/>
                <w:szCs w:val="20"/>
                <w:lang w:eastAsia="ru-RU"/>
              </w:rPr>
              <w:t>2493,6</w:t>
            </w:r>
          </w:p>
        </w:tc>
        <w:tc>
          <w:tcPr>
            <w:tcW w:w="311"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r w:rsidRPr="004740AD">
              <w:rPr>
                <w:rFonts w:ascii="Times New Roman" w:eastAsia="Times New Roman" w:hAnsi="Times New Roman"/>
                <w:b/>
                <w:snapToGrid w:val="0"/>
                <w:color w:val="000000"/>
                <w:sz w:val="20"/>
                <w:szCs w:val="20"/>
                <w:lang w:eastAsia="ru-RU"/>
              </w:rPr>
              <w:t>4888,8</w:t>
            </w: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b/>
                <w:sz w:val="20"/>
                <w:szCs w:val="20"/>
                <w:lang w:eastAsia="ru-RU"/>
              </w:rPr>
            </w:pPr>
            <w:r w:rsidRPr="004740AD">
              <w:rPr>
                <w:rFonts w:ascii="Times New Roman" w:eastAsia="Times New Roman" w:hAnsi="Times New Roman"/>
                <w:b/>
                <w:sz w:val="20"/>
                <w:szCs w:val="20"/>
                <w:lang w:eastAsia="ru-RU"/>
              </w:rPr>
              <w:t>0,0</w:t>
            </w: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b/>
                <w:sz w:val="20"/>
                <w:szCs w:val="20"/>
                <w:lang w:eastAsia="ru-RU"/>
              </w:rPr>
            </w:pPr>
            <w:r w:rsidRPr="004740AD">
              <w:rPr>
                <w:rFonts w:ascii="Times New Roman" w:eastAsia="Times New Roman" w:hAnsi="Times New Roman"/>
                <w:b/>
                <w:sz w:val="20"/>
                <w:szCs w:val="20"/>
                <w:lang w:eastAsia="ru-RU"/>
              </w:rPr>
              <w:t>0,0</w:t>
            </w:r>
          </w:p>
        </w:tc>
        <w:tc>
          <w:tcPr>
            <w:tcW w:w="354" w:type="pct"/>
            <w:vAlign w:val="center"/>
          </w:tcPr>
          <w:p w:rsidR="004740AD" w:rsidRPr="004740AD" w:rsidRDefault="004740AD" w:rsidP="002F2066">
            <w:pPr>
              <w:spacing w:after="0" w:line="240" w:lineRule="auto"/>
              <w:ind w:left="112"/>
              <w:jc w:val="center"/>
              <w:rPr>
                <w:rFonts w:ascii="Times New Roman" w:eastAsia="Times New Roman" w:hAnsi="Times New Roman"/>
                <w:b/>
                <w:sz w:val="20"/>
                <w:szCs w:val="20"/>
                <w:lang w:eastAsia="ru-RU"/>
              </w:rPr>
            </w:pPr>
            <w:r w:rsidRPr="004740AD">
              <w:rPr>
                <w:rFonts w:ascii="Times New Roman" w:eastAsia="Times New Roman" w:hAnsi="Times New Roman"/>
                <w:b/>
                <w:sz w:val="20"/>
                <w:szCs w:val="20"/>
                <w:lang w:eastAsia="ru-RU"/>
              </w:rPr>
              <w:t>0,0</w:t>
            </w:r>
          </w:p>
        </w:tc>
      </w:tr>
      <w:tr w:rsidR="004740AD" w:rsidRPr="004740AD" w:rsidTr="002F2066">
        <w:trPr>
          <w:cantSplit/>
          <w:trHeight w:val="261"/>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b/>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b/>
                <w:snapToGrid w:val="0"/>
                <w:color w:val="000000"/>
                <w:sz w:val="20"/>
                <w:szCs w:val="20"/>
                <w:lang w:eastAsia="ru-RU"/>
              </w:rPr>
            </w:pPr>
          </w:p>
        </w:tc>
        <w:tc>
          <w:tcPr>
            <w:tcW w:w="1383"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r w:rsidRPr="004740AD">
              <w:rPr>
                <w:rFonts w:ascii="Times New Roman" w:eastAsia="Times New Roman" w:hAnsi="Times New Roman"/>
                <w:b/>
                <w:sz w:val="20"/>
                <w:szCs w:val="20"/>
                <w:lang w:eastAsia="ru-RU"/>
              </w:rPr>
              <w:t>бюджет муниципального района «Ижемский»*</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r w:rsidRPr="004740AD">
              <w:rPr>
                <w:rFonts w:ascii="Times New Roman" w:eastAsia="Times New Roman" w:hAnsi="Times New Roman"/>
                <w:b/>
                <w:snapToGrid w:val="0"/>
                <w:color w:val="000000"/>
                <w:sz w:val="20"/>
                <w:szCs w:val="20"/>
                <w:lang w:eastAsia="ru-RU"/>
              </w:rPr>
              <w:t>3834,0</w:t>
            </w:r>
          </w:p>
        </w:tc>
        <w:tc>
          <w:tcPr>
            <w:tcW w:w="356" w:type="pct"/>
            <w:vAlign w:val="center"/>
          </w:tcPr>
          <w:p w:rsidR="004740AD" w:rsidRPr="004740AD" w:rsidRDefault="004740AD" w:rsidP="002F2066">
            <w:pPr>
              <w:spacing w:after="0" w:line="240" w:lineRule="auto"/>
              <w:jc w:val="center"/>
              <w:rPr>
                <w:rFonts w:ascii="Times New Roman" w:eastAsia="Times New Roman" w:hAnsi="Times New Roman"/>
                <w:b/>
                <w:snapToGrid w:val="0"/>
                <w:sz w:val="20"/>
                <w:szCs w:val="20"/>
                <w:lang w:eastAsia="ru-RU"/>
              </w:rPr>
            </w:pPr>
            <w:r w:rsidRPr="004740AD">
              <w:rPr>
                <w:rFonts w:ascii="Times New Roman" w:eastAsia="Times New Roman" w:hAnsi="Times New Roman"/>
                <w:b/>
                <w:snapToGrid w:val="0"/>
                <w:sz w:val="20"/>
                <w:szCs w:val="20"/>
                <w:lang w:eastAsia="ru-RU"/>
              </w:rPr>
              <w:t>1577,4</w:t>
            </w:r>
          </w:p>
        </w:tc>
        <w:tc>
          <w:tcPr>
            <w:tcW w:w="311"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r w:rsidRPr="004740AD">
              <w:rPr>
                <w:rFonts w:ascii="Times New Roman" w:eastAsia="Times New Roman" w:hAnsi="Times New Roman"/>
                <w:b/>
                <w:snapToGrid w:val="0"/>
                <w:color w:val="000000"/>
                <w:sz w:val="20"/>
                <w:szCs w:val="20"/>
                <w:lang w:eastAsia="ru-RU"/>
              </w:rPr>
              <w:t>2358,8</w:t>
            </w: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b/>
                <w:sz w:val="20"/>
                <w:szCs w:val="20"/>
                <w:lang w:eastAsia="ru-RU"/>
              </w:rPr>
            </w:pPr>
            <w:r w:rsidRPr="004740AD">
              <w:rPr>
                <w:rFonts w:ascii="Times New Roman" w:eastAsia="Times New Roman" w:hAnsi="Times New Roman"/>
                <w:b/>
                <w:sz w:val="20"/>
                <w:szCs w:val="20"/>
                <w:lang w:eastAsia="ru-RU"/>
              </w:rPr>
              <w:t>1500,0</w:t>
            </w: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b/>
                <w:sz w:val="20"/>
                <w:szCs w:val="20"/>
                <w:lang w:eastAsia="ru-RU"/>
              </w:rPr>
            </w:pPr>
            <w:r w:rsidRPr="004740AD">
              <w:rPr>
                <w:rFonts w:ascii="Times New Roman" w:eastAsia="Times New Roman" w:hAnsi="Times New Roman"/>
                <w:b/>
                <w:sz w:val="20"/>
                <w:szCs w:val="20"/>
                <w:lang w:eastAsia="ru-RU"/>
              </w:rPr>
              <w:t>1500,0</w:t>
            </w:r>
          </w:p>
        </w:tc>
        <w:tc>
          <w:tcPr>
            <w:tcW w:w="354" w:type="pct"/>
            <w:vAlign w:val="center"/>
          </w:tcPr>
          <w:p w:rsidR="004740AD" w:rsidRPr="004740AD" w:rsidRDefault="004740AD" w:rsidP="002F2066">
            <w:pPr>
              <w:spacing w:after="0" w:line="240" w:lineRule="auto"/>
              <w:ind w:left="112"/>
              <w:jc w:val="center"/>
              <w:rPr>
                <w:rFonts w:ascii="Times New Roman" w:eastAsia="Times New Roman" w:hAnsi="Times New Roman"/>
                <w:b/>
                <w:sz w:val="20"/>
                <w:szCs w:val="20"/>
                <w:lang w:eastAsia="ru-RU"/>
              </w:rPr>
            </w:pPr>
            <w:r w:rsidRPr="004740AD">
              <w:rPr>
                <w:rFonts w:ascii="Times New Roman" w:eastAsia="Times New Roman" w:hAnsi="Times New Roman"/>
                <w:b/>
                <w:sz w:val="20"/>
                <w:szCs w:val="20"/>
                <w:lang w:eastAsia="ru-RU"/>
              </w:rPr>
              <w:t>0,0</w:t>
            </w:r>
          </w:p>
        </w:tc>
      </w:tr>
      <w:tr w:rsidR="004740AD" w:rsidRPr="004740AD" w:rsidTr="002F2066">
        <w:trPr>
          <w:cantSplit/>
          <w:trHeight w:val="261"/>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b/>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b/>
                <w:snapToGrid w:val="0"/>
                <w:color w:val="000000"/>
                <w:sz w:val="20"/>
                <w:szCs w:val="20"/>
                <w:lang w:eastAsia="ru-RU"/>
              </w:rPr>
            </w:pPr>
          </w:p>
        </w:tc>
        <w:tc>
          <w:tcPr>
            <w:tcW w:w="1383"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r w:rsidRPr="004740AD">
              <w:rPr>
                <w:rFonts w:ascii="Times New Roman" w:eastAsia="Times New Roman" w:hAnsi="Times New Roman"/>
                <w:b/>
                <w:snapToGrid w:val="0"/>
                <w:color w:val="000000"/>
                <w:sz w:val="20"/>
                <w:szCs w:val="20"/>
                <w:lang w:eastAsia="ru-RU"/>
              </w:rPr>
              <w:t>бюджет сельских поселений**</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p>
        </w:tc>
        <w:tc>
          <w:tcPr>
            <w:tcW w:w="356" w:type="pct"/>
            <w:vAlign w:val="center"/>
          </w:tcPr>
          <w:p w:rsidR="004740AD" w:rsidRPr="004740AD" w:rsidRDefault="004740AD" w:rsidP="002F2066">
            <w:pPr>
              <w:spacing w:after="0" w:line="240" w:lineRule="auto"/>
              <w:jc w:val="center"/>
              <w:rPr>
                <w:rFonts w:ascii="Times New Roman" w:eastAsia="Times New Roman" w:hAnsi="Times New Roman"/>
                <w:b/>
                <w:snapToGrid w:val="0"/>
                <w:sz w:val="20"/>
                <w:szCs w:val="20"/>
                <w:lang w:eastAsia="ru-RU"/>
              </w:rPr>
            </w:pPr>
          </w:p>
        </w:tc>
        <w:tc>
          <w:tcPr>
            <w:tcW w:w="311"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b/>
                <w:snapToGrid w:val="0"/>
                <w:color w:val="000000"/>
                <w:sz w:val="20"/>
                <w:szCs w:val="20"/>
                <w:lang w:eastAsia="ru-RU"/>
              </w:rPr>
            </w:pP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b/>
                <w:snapToGrid w:val="0"/>
                <w:color w:val="000000"/>
                <w:sz w:val="20"/>
                <w:szCs w:val="20"/>
                <w:lang w:eastAsia="ru-RU"/>
              </w:rPr>
            </w:pPr>
          </w:p>
        </w:tc>
        <w:tc>
          <w:tcPr>
            <w:tcW w:w="354" w:type="pct"/>
            <w:vAlign w:val="center"/>
          </w:tcPr>
          <w:p w:rsidR="004740AD" w:rsidRPr="004740AD" w:rsidRDefault="004740AD" w:rsidP="002F2066">
            <w:pPr>
              <w:spacing w:after="0" w:line="240" w:lineRule="auto"/>
              <w:ind w:left="112"/>
              <w:jc w:val="center"/>
              <w:rPr>
                <w:rFonts w:ascii="Times New Roman" w:eastAsia="Times New Roman" w:hAnsi="Times New Roman"/>
                <w:b/>
                <w:snapToGrid w:val="0"/>
                <w:color w:val="000000"/>
                <w:sz w:val="20"/>
                <w:szCs w:val="20"/>
                <w:lang w:eastAsia="ru-RU"/>
              </w:rPr>
            </w:pPr>
          </w:p>
        </w:tc>
      </w:tr>
      <w:tr w:rsidR="004740AD" w:rsidRPr="004740AD" w:rsidTr="002F2066">
        <w:trPr>
          <w:cantSplit/>
          <w:trHeight w:val="261"/>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b/>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b/>
                <w:snapToGrid w:val="0"/>
                <w:color w:val="000000"/>
                <w:sz w:val="20"/>
                <w:szCs w:val="20"/>
                <w:lang w:eastAsia="ru-RU"/>
              </w:rPr>
            </w:pPr>
          </w:p>
        </w:tc>
        <w:tc>
          <w:tcPr>
            <w:tcW w:w="1383"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r w:rsidRPr="004740AD">
              <w:rPr>
                <w:rFonts w:ascii="Times New Roman" w:eastAsia="Times New Roman" w:hAnsi="Times New Roman"/>
                <w:b/>
                <w:snapToGrid w:val="0"/>
                <w:color w:val="000000"/>
                <w:sz w:val="20"/>
                <w:szCs w:val="20"/>
                <w:lang w:eastAsia="ru-RU"/>
              </w:rPr>
              <w:t>государственные внебюджетные фонды</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p>
        </w:tc>
        <w:tc>
          <w:tcPr>
            <w:tcW w:w="356" w:type="pct"/>
            <w:vAlign w:val="center"/>
          </w:tcPr>
          <w:p w:rsidR="004740AD" w:rsidRPr="004740AD" w:rsidRDefault="004740AD" w:rsidP="002F2066">
            <w:pPr>
              <w:spacing w:after="0" w:line="240" w:lineRule="auto"/>
              <w:jc w:val="center"/>
              <w:rPr>
                <w:rFonts w:ascii="Times New Roman" w:eastAsia="Times New Roman" w:hAnsi="Times New Roman"/>
                <w:b/>
                <w:snapToGrid w:val="0"/>
                <w:sz w:val="20"/>
                <w:szCs w:val="20"/>
                <w:lang w:eastAsia="ru-RU"/>
              </w:rPr>
            </w:pPr>
          </w:p>
        </w:tc>
        <w:tc>
          <w:tcPr>
            <w:tcW w:w="311"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b/>
                <w:snapToGrid w:val="0"/>
                <w:color w:val="000000"/>
                <w:sz w:val="20"/>
                <w:szCs w:val="20"/>
                <w:lang w:eastAsia="ru-RU"/>
              </w:rPr>
            </w:pP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b/>
                <w:snapToGrid w:val="0"/>
                <w:color w:val="000000"/>
                <w:sz w:val="20"/>
                <w:szCs w:val="20"/>
                <w:lang w:eastAsia="ru-RU"/>
              </w:rPr>
            </w:pPr>
          </w:p>
        </w:tc>
        <w:tc>
          <w:tcPr>
            <w:tcW w:w="354" w:type="pct"/>
            <w:vAlign w:val="center"/>
          </w:tcPr>
          <w:p w:rsidR="004740AD" w:rsidRPr="004740AD" w:rsidRDefault="004740AD" w:rsidP="002F2066">
            <w:pPr>
              <w:spacing w:after="0" w:line="240" w:lineRule="auto"/>
              <w:ind w:left="112"/>
              <w:jc w:val="center"/>
              <w:rPr>
                <w:rFonts w:ascii="Times New Roman" w:eastAsia="Times New Roman" w:hAnsi="Times New Roman"/>
                <w:b/>
                <w:snapToGrid w:val="0"/>
                <w:color w:val="000000"/>
                <w:sz w:val="20"/>
                <w:szCs w:val="20"/>
                <w:lang w:eastAsia="ru-RU"/>
              </w:rPr>
            </w:pPr>
          </w:p>
        </w:tc>
      </w:tr>
      <w:tr w:rsidR="004740AD" w:rsidRPr="004740AD" w:rsidTr="002F2066">
        <w:trPr>
          <w:cantSplit/>
          <w:trHeight w:val="261"/>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b/>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b/>
                <w:snapToGrid w:val="0"/>
                <w:color w:val="000000"/>
                <w:sz w:val="20"/>
                <w:szCs w:val="20"/>
                <w:lang w:eastAsia="ru-RU"/>
              </w:rPr>
            </w:pPr>
          </w:p>
        </w:tc>
        <w:tc>
          <w:tcPr>
            <w:tcW w:w="1383"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r w:rsidRPr="004740AD">
              <w:rPr>
                <w:rFonts w:ascii="Times New Roman" w:eastAsia="Times New Roman" w:hAnsi="Times New Roman"/>
                <w:b/>
                <w:snapToGrid w:val="0"/>
                <w:color w:val="000000"/>
                <w:sz w:val="20"/>
                <w:szCs w:val="20"/>
                <w:lang w:eastAsia="ru-RU"/>
              </w:rPr>
              <w:t>юридические лица***</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p>
        </w:tc>
        <w:tc>
          <w:tcPr>
            <w:tcW w:w="356" w:type="pct"/>
            <w:vAlign w:val="center"/>
          </w:tcPr>
          <w:p w:rsidR="004740AD" w:rsidRPr="004740AD" w:rsidRDefault="004740AD" w:rsidP="002F2066">
            <w:pPr>
              <w:spacing w:after="0" w:line="240" w:lineRule="auto"/>
              <w:jc w:val="center"/>
              <w:rPr>
                <w:rFonts w:ascii="Times New Roman" w:eastAsia="Times New Roman" w:hAnsi="Times New Roman"/>
                <w:b/>
                <w:snapToGrid w:val="0"/>
                <w:sz w:val="20"/>
                <w:szCs w:val="20"/>
                <w:lang w:eastAsia="ru-RU"/>
              </w:rPr>
            </w:pPr>
          </w:p>
        </w:tc>
        <w:tc>
          <w:tcPr>
            <w:tcW w:w="311"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b/>
                <w:snapToGrid w:val="0"/>
                <w:color w:val="000000"/>
                <w:sz w:val="20"/>
                <w:szCs w:val="20"/>
                <w:lang w:eastAsia="ru-RU"/>
              </w:rPr>
            </w:pP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b/>
                <w:snapToGrid w:val="0"/>
                <w:color w:val="000000"/>
                <w:sz w:val="20"/>
                <w:szCs w:val="20"/>
                <w:lang w:eastAsia="ru-RU"/>
              </w:rPr>
            </w:pPr>
          </w:p>
        </w:tc>
        <w:tc>
          <w:tcPr>
            <w:tcW w:w="354" w:type="pct"/>
            <w:vAlign w:val="center"/>
          </w:tcPr>
          <w:p w:rsidR="004740AD" w:rsidRPr="004740AD" w:rsidRDefault="004740AD" w:rsidP="002F2066">
            <w:pPr>
              <w:spacing w:after="0" w:line="240" w:lineRule="auto"/>
              <w:ind w:left="112"/>
              <w:jc w:val="center"/>
              <w:rPr>
                <w:rFonts w:ascii="Times New Roman" w:eastAsia="Times New Roman" w:hAnsi="Times New Roman"/>
                <w:b/>
                <w:snapToGrid w:val="0"/>
                <w:color w:val="000000"/>
                <w:sz w:val="20"/>
                <w:szCs w:val="20"/>
                <w:lang w:eastAsia="ru-RU"/>
              </w:rPr>
            </w:pPr>
          </w:p>
        </w:tc>
      </w:tr>
      <w:tr w:rsidR="004740AD" w:rsidRPr="004740AD" w:rsidTr="002F2066">
        <w:trPr>
          <w:cantSplit/>
          <w:trHeight w:val="261"/>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b/>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b/>
                <w:snapToGrid w:val="0"/>
                <w:color w:val="000000"/>
                <w:sz w:val="20"/>
                <w:szCs w:val="20"/>
                <w:lang w:eastAsia="ru-RU"/>
              </w:rPr>
            </w:pPr>
          </w:p>
        </w:tc>
        <w:tc>
          <w:tcPr>
            <w:tcW w:w="1383"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r w:rsidRPr="004740AD">
              <w:rPr>
                <w:rFonts w:ascii="Times New Roman" w:eastAsia="Times New Roman" w:hAnsi="Times New Roman"/>
                <w:b/>
                <w:snapToGrid w:val="0"/>
                <w:color w:val="000000"/>
                <w:sz w:val="20"/>
                <w:szCs w:val="20"/>
                <w:lang w:eastAsia="ru-RU"/>
              </w:rPr>
              <w:t>средства от приносящей доход деятельности</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p>
        </w:tc>
        <w:tc>
          <w:tcPr>
            <w:tcW w:w="356" w:type="pct"/>
            <w:vAlign w:val="center"/>
          </w:tcPr>
          <w:p w:rsidR="004740AD" w:rsidRPr="004740AD" w:rsidRDefault="004740AD" w:rsidP="002F2066">
            <w:pPr>
              <w:spacing w:after="0" w:line="240" w:lineRule="auto"/>
              <w:jc w:val="center"/>
              <w:rPr>
                <w:rFonts w:ascii="Times New Roman" w:eastAsia="Times New Roman" w:hAnsi="Times New Roman"/>
                <w:b/>
                <w:snapToGrid w:val="0"/>
                <w:sz w:val="20"/>
                <w:szCs w:val="20"/>
                <w:lang w:eastAsia="ru-RU"/>
              </w:rPr>
            </w:pPr>
          </w:p>
        </w:tc>
        <w:tc>
          <w:tcPr>
            <w:tcW w:w="311"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b/>
                <w:snapToGrid w:val="0"/>
                <w:color w:val="000000"/>
                <w:sz w:val="20"/>
                <w:szCs w:val="20"/>
                <w:lang w:eastAsia="ru-RU"/>
              </w:rPr>
            </w:pP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b/>
                <w:snapToGrid w:val="0"/>
                <w:color w:val="000000"/>
                <w:sz w:val="20"/>
                <w:szCs w:val="20"/>
                <w:lang w:eastAsia="ru-RU"/>
              </w:rPr>
            </w:pPr>
          </w:p>
        </w:tc>
        <w:tc>
          <w:tcPr>
            <w:tcW w:w="354" w:type="pct"/>
            <w:vAlign w:val="center"/>
          </w:tcPr>
          <w:p w:rsidR="004740AD" w:rsidRPr="004740AD" w:rsidRDefault="004740AD" w:rsidP="002F2066">
            <w:pPr>
              <w:spacing w:after="0" w:line="240" w:lineRule="auto"/>
              <w:ind w:left="112"/>
              <w:jc w:val="center"/>
              <w:rPr>
                <w:rFonts w:ascii="Times New Roman" w:eastAsia="Times New Roman" w:hAnsi="Times New Roman"/>
                <w:b/>
                <w:snapToGrid w:val="0"/>
                <w:color w:val="000000"/>
                <w:sz w:val="20"/>
                <w:szCs w:val="20"/>
                <w:lang w:eastAsia="ru-RU"/>
              </w:rPr>
            </w:pPr>
          </w:p>
        </w:tc>
      </w:tr>
      <w:tr w:rsidR="004740AD" w:rsidRPr="004740AD" w:rsidTr="002F2066">
        <w:trPr>
          <w:cantSplit/>
          <w:trHeight w:val="261"/>
        </w:trPr>
        <w:tc>
          <w:tcPr>
            <w:tcW w:w="546" w:type="pct"/>
            <w:vMerge w:val="restart"/>
            <w:vAlign w:val="center"/>
          </w:tcPr>
          <w:p w:rsidR="004740AD" w:rsidRPr="004740AD" w:rsidRDefault="004740AD"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 xml:space="preserve">Основное </w:t>
            </w:r>
            <w:r w:rsidRPr="004740AD">
              <w:rPr>
                <w:rFonts w:ascii="Times New Roman" w:eastAsia="Times New Roman" w:hAnsi="Times New Roman"/>
                <w:sz w:val="20"/>
                <w:szCs w:val="20"/>
                <w:lang w:eastAsia="ru-RU"/>
              </w:rPr>
              <w:br/>
              <w:t>мероприятие 2.1.1</w:t>
            </w:r>
          </w:p>
        </w:tc>
        <w:tc>
          <w:tcPr>
            <w:tcW w:w="891" w:type="pct"/>
            <w:vMerge w:val="restart"/>
            <w:vAlign w:val="center"/>
          </w:tcPr>
          <w:p w:rsidR="004740AD" w:rsidRPr="004740AD" w:rsidRDefault="004740AD"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Организация осуществления перевозок пассажиров и багажа автомобильным транспортом</w:t>
            </w:r>
          </w:p>
        </w:tc>
        <w:tc>
          <w:tcPr>
            <w:tcW w:w="1383" w:type="pct"/>
            <w:vAlign w:val="center"/>
          </w:tcPr>
          <w:p w:rsidR="004740AD" w:rsidRPr="004740AD" w:rsidRDefault="004740AD" w:rsidP="002F2066">
            <w:pPr>
              <w:spacing w:after="0" w:line="240" w:lineRule="auto"/>
              <w:ind w:right="-30"/>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Всего в том числе:</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r w:rsidRPr="004740AD">
              <w:rPr>
                <w:rFonts w:ascii="Times New Roman" w:eastAsia="Times New Roman" w:hAnsi="Times New Roman"/>
                <w:b/>
                <w:snapToGrid w:val="0"/>
                <w:color w:val="000000"/>
                <w:sz w:val="20"/>
                <w:szCs w:val="20"/>
                <w:lang w:eastAsia="ru-RU"/>
              </w:rPr>
              <w:t>3607,0</w:t>
            </w:r>
          </w:p>
        </w:tc>
        <w:tc>
          <w:tcPr>
            <w:tcW w:w="356" w:type="pct"/>
            <w:vAlign w:val="center"/>
          </w:tcPr>
          <w:p w:rsidR="004740AD" w:rsidRPr="004740AD" w:rsidRDefault="004740AD" w:rsidP="002F2066">
            <w:pPr>
              <w:spacing w:after="0" w:line="240" w:lineRule="auto"/>
              <w:jc w:val="center"/>
              <w:rPr>
                <w:rFonts w:ascii="Times New Roman" w:eastAsia="Times New Roman" w:hAnsi="Times New Roman"/>
                <w:b/>
                <w:snapToGrid w:val="0"/>
                <w:sz w:val="20"/>
                <w:szCs w:val="20"/>
                <w:lang w:eastAsia="ru-RU"/>
              </w:rPr>
            </w:pPr>
            <w:r w:rsidRPr="004740AD">
              <w:rPr>
                <w:rFonts w:ascii="Times New Roman" w:eastAsia="Times New Roman" w:hAnsi="Times New Roman"/>
                <w:b/>
                <w:snapToGrid w:val="0"/>
                <w:sz w:val="20"/>
                <w:szCs w:val="20"/>
                <w:lang w:eastAsia="ru-RU"/>
              </w:rPr>
              <w:t>1371,9</w:t>
            </w:r>
          </w:p>
        </w:tc>
        <w:tc>
          <w:tcPr>
            <w:tcW w:w="311"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r w:rsidRPr="004740AD">
              <w:rPr>
                <w:rFonts w:ascii="Times New Roman" w:eastAsia="Times New Roman" w:hAnsi="Times New Roman"/>
                <w:b/>
                <w:snapToGrid w:val="0"/>
                <w:color w:val="000000"/>
                <w:sz w:val="20"/>
                <w:szCs w:val="20"/>
                <w:lang w:eastAsia="ru-RU"/>
              </w:rPr>
              <w:t>2192,3</w:t>
            </w: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b/>
                <w:sz w:val="20"/>
                <w:szCs w:val="20"/>
                <w:lang w:eastAsia="ru-RU"/>
              </w:rPr>
            </w:pPr>
            <w:r w:rsidRPr="004740AD">
              <w:rPr>
                <w:rFonts w:ascii="Times New Roman" w:eastAsia="Times New Roman" w:hAnsi="Times New Roman"/>
                <w:b/>
                <w:sz w:val="20"/>
                <w:szCs w:val="20"/>
                <w:lang w:eastAsia="ru-RU"/>
              </w:rPr>
              <w:t>1300,0</w:t>
            </w:r>
          </w:p>
        </w:tc>
        <w:tc>
          <w:tcPr>
            <w:tcW w:w="401"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r w:rsidRPr="004740AD">
              <w:rPr>
                <w:rFonts w:ascii="Times New Roman" w:eastAsia="Times New Roman" w:hAnsi="Times New Roman"/>
                <w:b/>
                <w:snapToGrid w:val="0"/>
                <w:color w:val="000000"/>
                <w:sz w:val="20"/>
                <w:szCs w:val="20"/>
                <w:lang w:eastAsia="ru-RU"/>
              </w:rPr>
              <w:t>1300,0</w:t>
            </w:r>
          </w:p>
        </w:tc>
        <w:tc>
          <w:tcPr>
            <w:tcW w:w="354"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r w:rsidRPr="004740AD">
              <w:rPr>
                <w:rFonts w:ascii="Times New Roman" w:eastAsia="Times New Roman" w:hAnsi="Times New Roman"/>
                <w:b/>
                <w:snapToGrid w:val="0"/>
                <w:color w:val="000000"/>
                <w:sz w:val="20"/>
                <w:szCs w:val="20"/>
                <w:lang w:eastAsia="ru-RU"/>
              </w:rPr>
              <w:t>0,0</w:t>
            </w:r>
          </w:p>
        </w:tc>
      </w:tr>
      <w:tr w:rsidR="004740AD" w:rsidRPr="004740AD" w:rsidTr="002F2066">
        <w:trPr>
          <w:cantSplit/>
          <w:trHeight w:val="261"/>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1383" w:type="pct"/>
            <w:vAlign w:val="center"/>
          </w:tcPr>
          <w:p w:rsidR="004740AD" w:rsidRPr="004740AD" w:rsidRDefault="004740AD" w:rsidP="002F2066">
            <w:pPr>
              <w:spacing w:after="0" w:line="240" w:lineRule="auto"/>
              <w:ind w:right="-30"/>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федеральный бюджет</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jc w:val="center"/>
              <w:rPr>
                <w:rFonts w:ascii="Times New Roman" w:eastAsia="Times New Roman" w:hAnsi="Times New Roman"/>
                <w:snapToGrid w:val="0"/>
                <w:sz w:val="20"/>
                <w:szCs w:val="20"/>
                <w:lang w:eastAsia="ru-RU"/>
              </w:rPr>
            </w:pPr>
          </w:p>
        </w:tc>
        <w:tc>
          <w:tcPr>
            <w:tcW w:w="311"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354"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r>
      <w:tr w:rsidR="004740AD" w:rsidRPr="004740AD" w:rsidTr="002F2066">
        <w:trPr>
          <w:cantSplit/>
          <w:trHeight w:val="261"/>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1383" w:type="pct"/>
            <w:vAlign w:val="center"/>
          </w:tcPr>
          <w:p w:rsidR="004740AD" w:rsidRPr="004740AD" w:rsidRDefault="004740AD" w:rsidP="002F2066">
            <w:pPr>
              <w:spacing w:after="0" w:line="240" w:lineRule="auto"/>
              <w:ind w:right="-30"/>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республиканский бюджет Республики Коми</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jc w:val="center"/>
              <w:rPr>
                <w:rFonts w:ascii="Times New Roman" w:eastAsia="Times New Roman" w:hAnsi="Times New Roman"/>
                <w:snapToGrid w:val="0"/>
                <w:sz w:val="20"/>
                <w:szCs w:val="20"/>
                <w:lang w:eastAsia="ru-RU"/>
              </w:rPr>
            </w:pPr>
          </w:p>
        </w:tc>
        <w:tc>
          <w:tcPr>
            <w:tcW w:w="311"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354"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r>
      <w:tr w:rsidR="004740AD" w:rsidRPr="004740AD" w:rsidTr="002F2066">
        <w:trPr>
          <w:cantSplit/>
          <w:trHeight w:val="261"/>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1383"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z w:val="20"/>
                <w:szCs w:val="20"/>
                <w:lang w:eastAsia="ru-RU"/>
              </w:rPr>
              <w:t>бюджет муниципального района «Ижемский»*</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3607,0</w:t>
            </w:r>
          </w:p>
        </w:tc>
        <w:tc>
          <w:tcPr>
            <w:tcW w:w="356" w:type="pct"/>
            <w:vAlign w:val="center"/>
          </w:tcPr>
          <w:p w:rsidR="004740AD" w:rsidRPr="004740AD" w:rsidRDefault="004740AD" w:rsidP="002F2066">
            <w:pPr>
              <w:spacing w:after="0" w:line="240" w:lineRule="auto"/>
              <w:jc w:val="center"/>
              <w:rPr>
                <w:rFonts w:ascii="Times New Roman" w:eastAsia="Times New Roman" w:hAnsi="Times New Roman"/>
                <w:snapToGrid w:val="0"/>
                <w:sz w:val="20"/>
                <w:szCs w:val="20"/>
                <w:lang w:eastAsia="ru-RU"/>
              </w:rPr>
            </w:pPr>
            <w:r w:rsidRPr="004740AD">
              <w:rPr>
                <w:rFonts w:ascii="Times New Roman" w:eastAsia="Times New Roman" w:hAnsi="Times New Roman"/>
                <w:snapToGrid w:val="0"/>
                <w:sz w:val="20"/>
                <w:szCs w:val="20"/>
                <w:lang w:eastAsia="ru-RU"/>
              </w:rPr>
              <w:t>1371,9</w:t>
            </w:r>
          </w:p>
        </w:tc>
        <w:tc>
          <w:tcPr>
            <w:tcW w:w="311"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2192,3</w:t>
            </w: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1300,0</w:t>
            </w: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1300,0</w:t>
            </w:r>
          </w:p>
        </w:tc>
        <w:tc>
          <w:tcPr>
            <w:tcW w:w="354" w:type="pct"/>
            <w:vAlign w:val="center"/>
          </w:tcPr>
          <w:p w:rsidR="004740AD" w:rsidRPr="004740AD" w:rsidRDefault="004740AD" w:rsidP="002F2066">
            <w:pPr>
              <w:spacing w:after="0" w:line="240" w:lineRule="auto"/>
              <w:ind w:left="112"/>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0,0</w:t>
            </w:r>
          </w:p>
        </w:tc>
      </w:tr>
      <w:tr w:rsidR="004740AD" w:rsidRPr="004740AD" w:rsidTr="002F2066">
        <w:trPr>
          <w:cantSplit/>
          <w:trHeight w:val="261"/>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1383"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бюджет сельских поселений**</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jc w:val="center"/>
              <w:rPr>
                <w:rFonts w:ascii="Times New Roman" w:eastAsia="Times New Roman" w:hAnsi="Times New Roman"/>
                <w:snapToGrid w:val="0"/>
                <w:sz w:val="20"/>
                <w:szCs w:val="20"/>
                <w:lang w:eastAsia="ru-RU"/>
              </w:rPr>
            </w:pPr>
          </w:p>
        </w:tc>
        <w:tc>
          <w:tcPr>
            <w:tcW w:w="311"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354"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r>
      <w:tr w:rsidR="004740AD" w:rsidRPr="004740AD" w:rsidTr="002F2066">
        <w:trPr>
          <w:cantSplit/>
          <w:trHeight w:val="261"/>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1383"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государственные внебюджетные фонды</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jc w:val="center"/>
              <w:rPr>
                <w:rFonts w:ascii="Times New Roman" w:eastAsia="Times New Roman" w:hAnsi="Times New Roman"/>
                <w:snapToGrid w:val="0"/>
                <w:sz w:val="20"/>
                <w:szCs w:val="20"/>
                <w:lang w:eastAsia="ru-RU"/>
              </w:rPr>
            </w:pPr>
          </w:p>
        </w:tc>
        <w:tc>
          <w:tcPr>
            <w:tcW w:w="311"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354"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r>
      <w:tr w:rsidR="004740AD" w:rsidRPr="004740AD" w:rsidTr="002F2066">
        <w:trPr>
          <w:cantSplit/>
          <w:trHeight w:val="261"/>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1383"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юридические лица***</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jc w:val="center"/>
              <w:rPr>
                <w:rFonts w:ascii="Times New Roman" w:eastAsia="Times New Roman" w:hAnsi="Times New Roman"/>
                <w:snapToGrid w:val="0"/>
                <w:sz w:val="20"/>
                <w:szCs w:val="20"/>
                <w:lang w:eastAsia="ru-RU"/>
              </w:rPr>
            </w:pPr>
          </w:p>
        </w:tc>
        <w:tc>
          <w:tcPr>
            <w:tcW w:w="311"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354"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r>
      <w:tr w:rsidR="004740AD" w:rsidRPr="004740AD" w:rsidTr="002F2066">
        <w:trPr>
          <w:cantSplit/>
          <w:trHeight w:val="261"/>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1383"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средства от приносящей доход деятельности</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jc w:val="center"/>
              <w:rPr>
                <w:rFonts w:ascii="Times New Roman" w:eastAsia="Times New Roman" w:hAnsi="Times New Roman"/>
                <w:snapToGrid w:val="0"/>
                <w:sz w:val="20"/>
                <w:szCs w:val="20"/>
                <w:lang w:eastAsia="ru-RU"/>
              </w:rPr>
            </w:pPr>
          </w:p>
        </w:tc>
        <w:tc>
          <w:tcPr>
            <w:tcW w:w="311"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354"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r>
      <w:tr w:rsidR="004740AD" w:rsidRPr="004740AD" w:rsidTr="002F2066">
        <w:trPr>
          <w:cantSplit/>
          <w:trHeight w:val="261"/>
        </w:trPr>
        <w:tc>
          <w:tcPr>
            <w:tcW w:w="546" w:type="pct"/>
            <w:vMerge w:val="restart"/>
            <w:vAlign w:val="center"/>
          </w:tcPr>
          <w:p w:rsidR="004740AD" w:rsidRPr="004740AD" w:rsidRDefault="004740AD"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 xml:space="preserve">Основное </w:t>
            </w:r>
            <w:r w:rsidRPr="004740AD">
              <w:rPr>
                <w:rFonts w:ascii="Times New Roman" w:eastAsia="Times New Roman" w:hAnsi="Times New Roman"/>
                <w:sz w:val="20"/>
                <w:szCs w:val="20"/>
                <w:lang w:eastAsia="ru-RU"/>
              </w:rPr>
              <w:br/>
              <w:t>мероприятие 2.1.2</w:t>
            </w:r>
          </w:p>
        </w:tc>
        <w:tc>
          <w:tcPr>
            <w:tcW w:w="891" w:type="pct"/>
            <w:vMerge w:val="restart"/>
            <w:vAlign w:val="center"/>
          </w:tcPr>
          <w:p w:rsidR="004740AD" w:rsidRPr="004740AD" w:rsidRDefault="004740AD"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Организация осуществления перевозок пассажиров и багажа водным транспортом</w:t>
            </w:r>
          </w:p>
        </w:tc>
        <w:tc>
          <w:tcPr>
            <w:tcW w:w="1383" w:type="pct"/>
            <w:vAlign w:val="center"/>
          </w:tcPr>
          <w:p w:rsidR="004740AD" w:rsidRPr="004740AD" w:rsidRDefault="004740AD" w:rsidP="002F2066">
            <w:pPr>
              <w:spacing w:after="0" w:line="240" w:lineRule="auto"/>
              <w:ind w:right="-30"/>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Всего в том числе:</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r w:rsidRPr="004740AD">
              <w:rPr>
                <w:rFonts w:ascii="Times New Roman" w:eastAsia="Times New Roman" w:hAnsi="Times New Roman"/>
                <w:b/>
                <w:snapToGrid w:val="0"/>
                <w:color w:val="000000"/>
                <w:sz w:val="20"/>
                <w:szCs w:val="20"/>
                <w:lang w:eastAsia="ru-RU"/>
              </w:rPr>
              <w:t>4431,0</w:t>
            </w:r>
          </w:p>
        </w:tc>
        <w:tc>
          <w:tcPr>
            <w:tcW w:w="356" w:type="pct"/>
            <w:vAlign w:val="center"/>
          </w:tcPr>
          <w:p w:rsidR="004740AD" w:rsidRPr="004740AD" w:rsidRDefault="004740AD" w:rsidP="002F2066">
            <w:pPr>
              <w:spacing w:after="0" w:line="240" w:lineRule="auto"/>
              <w:jc w:val="center"/>
              <w:rPr>
                <w:rFonts w:ascii="Times New Roman" w:eastAsia="Times New Roman" w:hAnsi="Times New Roman"/>
                <w:b/>
                <w:snapToGrid w:val="0"/>
                <w:sz w:val="20"/>
                <w:szCs w:val="20"/>
                <w:lang w:eastAsia="ru-RU"/>
              </w:rPr>
            </w:pPr>
            <w:r w:rsidRPr="004740AD">
              <w:rPr>
                <w:rFonts w:ascii="Times New Roman" w:eastAsia="Times New Roman" w:hAnsi="Times New Roman"/>
                <w:b/>
                <w:snapToGrid w:val="0"/>
                <w:sz w:val="20"/>
                <w:szCs w:val="20"/>
                <w:lang w:eastAsia="ru-RU"/>
              </w:rPr>
              <w:t>2699,1</w:t>
            </w:r>
          </w:p>
        </w:tc>
        <w:tc>
          <w:tcPr>
            <w:tcW w:w="311"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r w:rsidRPr="004740AD">
              <w:rPr>
                <w:rFonts w:ascii="Times New Roman" w:eastAsia="Times New Roman" w:hAnsi="Times New Roman"/>
                <w:b/>
                <w:snapToGrid w:val="0"/>
                <w:color w:val="000000"/>
                <w:sz w:val="20"/>
                <w:szCs w:val="20"/>
                <w:lang w:eastAsia="ru-RU"/>
              </w:rPr>
              <w:t>5055,3</w:t>
            </w: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b/>
                <w:sz w:val="20"/>
                <w:szCs w:val="20"/>
                <w:lang w:eastAsia="ru-RU"/>
              </w:rPr>
            </w:pPr>
            <w:r w:rsidRPr="004740AD">
              <w:rPr>
                <w:rFonts w:ascii="Times New Roman" w:eastAsia="Times New Roman" w:hAnsi="Times New Roman"/>
                <w:b/>
                <w:sz w:val="20"/>
                <w:szCs w:val="20"/>
                <w:lang w:eastAsia="ru-RU"/>
              </w:rPr>
              <w:t>200,0</w:t>
            </w: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b/>
                <w:sz w:val="20"/>
                <w:szCs w:val="20"/>
                <w:lang w:eastAsia="ru-RU"/>
              </w:rPr>
            </w:pPr>
            <w:r w:rsidRPr="004740AD">
              <w:rPr>
                <w:rFonts w:ascii="Times New Roman" w:eastAsia="Times New Roman" w:hAnsi="Times New Roman"/>
                <w:b/>
                <w:sz w:val="20"/>
                <w:szCs w:val="20"/>
                <w:lang w:eastAsia="ru-RU"/>
              </w:rPr>
              <w:t>200,0</w:t>
            </w:r>
          </w:p>
        </w:tc>
        <w:tc>
          <w:tcPr>
            <w:tcW w:w="354" w:type="pct"/>
            <w:vAlign w:val="center"/>
          </w:tcPr>
          <w:p w:rsidR="004740AD" w:rsidRPr="004740AD" w:rsidRDefault="004740AD" w:rsidP="002F2066">
            <w:pPr>
              <w:spacing w:after="0" w:line="240" w:lineRule="auto"/>
              <w:ind w:left="112"/>
              <w:jc w:val="center"/>
              <w:rPr>
                <w:rFonts w:ascii="Times New Roman" w:eastAsia="Times New Roman" w:hAnsi="Times New Roman"/>
                <w:b/>
                <w:sz w:val="20"/>
                <w:szCs w:val="20"/>
                <w:lang w:eastAsia="ru-RU"/>
              </w:rPr>
            </w:pPr>
            <w:r w:rsidRPr="004740AD">
              <w:rPr>
                <w:rFonts w:ascii="Times New Roman" w:eastAsia="Times New Roman" w:hAnsi="Times New Roman"/>
                <w:b/>
                <w:sz w:val="20"/>
                <w:szCs w:val="20"/>
                <w:lang w:eastAsia="ru-RU"/>
              </w:rPr>
              <w:t>0,0</w:t>
            </w:r>
          </w:p>
        </w:tc>
      </w:tr>
      <w:tr w:rsidR="004740AD" w:rsidRPr="004740AD" w:rsidTr="002F2066">
        <w:trPr>
          <w:cantSplit/>
          <w:trHeight w:val="261"/>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1383" w:type="pct"/>
            <w:vAlign w:val="center"/>
          </w:tcPr>
          <w:p w:rsidR="004740AD" w:rsidRPr="004740AD" w:rsidRDefault="004740AD" w:rsidP="002F2066">
            <w:pPr>
              <w:spacing w:after="0" w:line="240" w:lineRule="auto"/>
              <w:ind w:right="-30"/>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федеральный бюджет</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jc w:val="center"/>
              <w:rPr>
                <w:rFonts w:ascii="Times New Roman" w:eastAsia="Times New Roman" w:hAnsi="Times New Roman"/>
                <w:snapToGrid w:val="0"/>
                <w:sz w:val="20"/>
                <w:szCs w:val="20"/>
                <w:lang w:eastAsia="ru-RU"/>
              </w:rPr>
            </w:pPr>
          </w:p>
        </w:tc>
        <w:tc>
          <w:tcPr>
            <w:tcW w:w="311"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354"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r>
      <w:tr w:rsidR="004740AD" w:rsidRPr="004740AD" w:rsidTr="002F2066">
        <w:trPr>
          <w:cantSplit/>
          <w:trHeight w:val="261"/>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1383" w:type="pct"/>
            <w:vAlign w:val="center"/>
          </w:tcPr>
          <w:p w:rsidR="004740AD" w:rsidRPr="004740AD" w:rsidRDefault="004740AD" w:rsidP="002F2066">
            <w:pPr>
              <w:spacing w:after="0" w:line="240" w:lineRule="auto"/>
              <w:ind w:right="-30"/>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республиканский бюджет Республики Коми</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4204,0</w:t>
            </w:r>
          </w:p>
        </w:tc>
        <w:tc>
          <w:tcPr>
            <w:tcW w:w="356" w:type="pct"/>
            <w:vAlign w:val="center"/>
          </w:tcPr>
          <w:p w:rsidR="004740AD" w:rsidRPr="004740AD" w:rsidRDefault="004740AD" w:rsidP="002F2066">
            <w:pPr>
              <w:spacing w:after="0" w:line="240" w:lineRule="auto"/>
              <w:jc w:val="center"/>
              <w:rPr>
                <w:rFonts w:ascii="Times New Roman" w:eastAsia="Times New Roman" w:hAnsi="Times New Roman"/>
                <w:snapToGrid w:val="0"/>
                <w:sz w:val="20"/>
                <w:szCs w:val="20"/>
                <w:lang w:eastAsia="ru-RU"/>
              </w:rPr>
            </w:pPr>
            <w:r w:rsidRPr="004740AD">
              <w:rPr>
                <w:rFonts w:ascii="Times New Roman" w:eastAsia="Times New Roman" w:hAnsi="Times New Roman"/>
                <w:snapToGrid w:val="0"/>
                <w:sz w:val="20"/>
                <w:szCs w:val="20"/>
                <w:lang w:eastAsia="ru-RU"/>
              </w:rPr>
              <w:t>2493,6</w:t>
            </w:r>
          </w:p>
        </w:tc>
        <w:tc>
          <w:tcPr>
            <w:tcW w:w="311"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4888,8</w:t>
            </w: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0,0</w:t>
            </w: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0,0</w:t>
            </w:r>
          </w:p>
        </w:tc>
        <w:tc>
          <w:tcPr>
            <w:tcW w:w="354" w:type="pct"/>
            <w:vAlign w:val="center"/>
          </w:tcPr>
          <w:p w:rsidR="004740AD" w:rsidRPr="004740AD" w:rsidRDefault="004740AD" w:rsidP="002F2066">
            <w:pPr>
              <w:spacing w:after="0" w:line="240" w:lineRule="auto"/>
              <w:ind w:left="112"/>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0,0</w:t>
            </w:r>
          </w:p>
        </w:tc>
      </w:tr>
      <w:tr w:rsidR="004740AD" w:rsidRPr="004740AD" w:rsidTr="002F2066">
        <w:trPr>
          <w:cantSplit/>
          <w:trHeight w:val="261"/>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1383"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z w:val="20"/>
                <w:szCs w:val="20"/>
                <w:lang w:eastAsia="ru-RU"/>
              </w:rPr>
              <w:t>бюджет муниципального района «Ижемский»*</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227,0</w:t>
            </w:r>
          </w:p>
        </w:tc>
        <w:tc>
          <w:tcPr>
            <w:tcW w:w="356" w:type="pct"/>
            <w:vAlign w:val="center"/>
          </w:tcPr>
          <w:p w:rsidR="004740AD" w:rsidRPr="004740AD" w:rsidRDefault="004740AD" w:rsidP="002F2066">
            <w:pPr>
              <w:spacing w:after="0" w:line="240" w:lineRule="auto"/>
              <w:jc w:val="center"/>
              <w:rPr>
                <w:rFonts w:ascii="Times New Roman" w:eastAsia="Times New Roman" w:hAnsi="Times New Roman"/>
                <w:snapToGrid w:val="0"/>
                <w:sz w:val="20"/>
                <w:szCs w:val="20"/>
                <w:lang w:eastAsia="ru-RU"/>
              </w:rPr>
            </w:pPr>
            <w:r w:rsidRPr="004740AD">
              <w:rPr>
                <w:rFonts w:ascii="Times New Roman" w:eastAsia="Times New Roman" w:hAnsi="Times New Roman"/>
                <w:snapToGrid w:val="0"/>
                <w:sz w:val="20"/>
                <w:szCs w:val="20"/>
                <w:lang w:eastAsia="ru-RU"/>
              </w:rPr>
              <w:t>205,5</w:t>
            </w:r>
          </w:p>
        </w:tc>
        <w:tc>
          <w:tcPr>
            <w:tcW w:w="311"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166,5</w:t>
            </w: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200,0</w:t>
            </w: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200,0</w:t>
            </w:r>
          </w:p>
        </w:tc>
        <w:tc>
          <w:tcPr>
            <w:tcW w:w="354" w:type="pct"/>
            <w:vAlign w:val="center"/>
          </w:tcPr>
          <w:p w:rsidR="004740AD" w:rsidRPr="004740AD" w:rsidRDefault="004740AD" w:rsidP="002F2066">
            <w:pPr>
              <w:spacing w:after="0" w:line="240" w:lineRule="auto"/>
              <w:ind w:left="112"/>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0,0</w:t>
            </w:r>
          </w:p>
        </w:tc>
      </w:tr>
      <w:tr w:rsidR="004740AD" w:rsidRPr="004740AD" w:rsidTr="002F2066">
        <w:trPr>
          <w:cantSplit/>
          <w:trHeight w:val="261"/>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1383"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бюджет сельских поселений**</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jc w:val="center"/>
              <w:rPr>
                <w:rFonts w:ascii="Times New Roman" w:eastAsia="Times New Roman" w:hAnsi="Times New Roman"/>
                <w:snapToGrid w:val="0"/>
                <w:sz w:val="20"/>
                <w:szCs w:val="20"/>
                <w:lang w:eastAsia="ru-RU"/>
              </w:rPr>
            </w:pPr>
          </w:p>
        </w:tc>
        <w:tc>
          <w:tcPr>
            <w:tcW w:w="311"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354"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r>
      <w:tr w:rsidR="004740AD" w:rsidRPr="004740AD" w:rsidTr="002F2066">
        <w:trPr>
          <w:cantSplit/>
          <w:trHeight w:val="261"/>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1383"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государственные внебюджетные фонды</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jc w:val="center"/>
              <w:rPr>
                <w:rFonts w:ascii="Times New Roman" w:eastAsia="Times New Roman" w:hAnsi="Times New Roman"/>
                <w:snapToGrid w:val="0"/>
                <w:sz w:val="20"/>
                <w:szCs w:val="20"/>
                <w:lang w:eastAsia="ru-RU"/>
              </w:rPr>
            </w:pPr>
          </w:p>
        </w:tc>
        <w:tc>
          <w:tcPr>
            <w:tcW w:w="311"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354"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r>
      <w:tr w:rsidR="004740AD" w:rsidRPr="004740AD" w:rsidTr="002F2066">
        <w:trPr>
          <w:cantSplit/>
          <w:trHeight w:val="261"/>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1383"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юридические лица***</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jc w:val="center"/>
              <w:rPr>
                <w:rFonts w:ascii="Times New Roman" w:eastAsia="Times New Roman" w:hAnsi="Times New Roman"/>
                <w:snapToGrid w:val="0"/>
                <w:sz w:val="20"/>
                <w:szCs w:val="20"/>
                <w:lang w:eastAsia="ru-RU"/>
              </w:rPr>
            </w:pPr>
          </w:p>
        </w:tc>
        <w:tc>
          <w:tcPr>
            <w:tcW w:w="311"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354"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r>
      <w:tr w:rsidR="004740AD" w:rsidRPr="004740AD" w:rsidTr="002F2066">
        <w:trPr>
          <w:cantSplit/>
          <w:trHeight w:val="261"/>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1383"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средства от приносящей доход деятельности</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jc w:val="center"/>
              <w:rPr>
                <w:rFonts w:ascii="Times New Roman" w:eastAsia="Times New Roman" w:hAnsi="Times New Roman"/>
                <w:snapToGrid w:val="0"/>
                <w:sz w:val="20"/>
                <w:szCs w:val="20"/>
                <w:lang w:eastAsia="ru-RU"/>
              </w:rPr>
            </w:pPr>
          </w:p>
        </w:tc>
        <w:tc>
          <w:tcPr>
            <w:tcW w:w="311"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354"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r>
      <w:tr w:rsidR="004740AD" w:rsidRPr="004740AD" w:rsidTr="002F2066">
        <w:trPr>
          <w:cantSplit/>
          <w:trHeight w:val="261"/>
        </w:trPr>
        <w:tc>
          <w:tcPr>
            <w:tcW w:w="546" w:type="pct"/>
            <w:vMerge w:val="restart"/>
            <w:vAlign w:val="center"/>
          </w:tcPr>
          <w:p w:rsidR="004740AD" w:rsidRPr="004740AD" w:rsidRDefault="004740AD" w:rsidP="002F2066">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4740AD">
              <w:rPr>
                <w:rFonts w:ascii="Times New Roman" w:eastAsia="Times New Roman" w:hAnsi="Times New Roman"/>
                <w:b/>
                <w:sz w:val="20"/>
                <w:szCs w:val="20"/>
                <w:lang w:eastAsia="ru-RU"/>
              </w:rPr>
              <w:lastRenderedPageBreak/>
              <w:t>Подпрограмма 3.</w:t>
            </w:r>
          </w:p>
        </w:tc>
        <w:tc>
          <w:tcPr>
            <w:tcW w:w="891" w:type="pct"/>
            <w:vMerge w:val="restart"/>
            <w:vAlign w:val="center"/>
          </w:tcPr>
          <w:p w:rsidR="004740AD" w:rsidRPr="004740AD" w:rsidRDefault="004740AD" w:rsidP="002F2066">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4740AD">
              <w:rPr>
                <w:rFonts w:ascii="Times New Roman" w:eastAsia="Times New Roman" w:hAnsi="Times New Roman"/>
                <w:b/>
                <w:sz w:val="20"/>
                <w:szCs w:val="20"/>
                <w:lang w:eastAsia="ru-RU"/>
              </w:rPr>
              <w:t>Повышение безопасности дорожного движения на территории муниципального района «Ижемский»</w:t>
            </w:r>
          </w:p>
        </w:tc>
        <w:tc>
          <w:tcPr>
            <w:tcW w:w="1383" w:type="pct"/>
            <w:vAlign w:val="center"/>
          </w:tcPr>
          <w:p w:rsidR="004740AD" w:rsidRPr="004740AD" w:rsidRDefault="004740AD" w:rsidP="002F2066">
            <w:pPr>
              <w:spacing w:after="0" w:line="240" w:lineRule="auto"/>
              <w:ind w:right="-30"/>
              <w:jc w:val="center"/>
              <w:rPr>
                <w:rFonts w:ascii="Times New Roman" w:eastAsia="Times New Roman" w:hAnsi="Times New Roman"/>
                <w:b/>
                <w:snapToGrid w:val="0"/>
                <w:color w:val="000000"/>
                <w:sz w:val="20"/>
                <w:szCs w:val="20"/>
                <w:lang w:eastAsia="ru-RU"/>
              </w:rPr>
            </w:pPr>
            <w:r w:rsidRPr="004740AD">
              <w:rPr>
                <w:rFonts w:ascii="Times New Roman" w:eastAsia="Times New Roman" w:hAnsi="Times New Roman"/>
                <w:b/>
                <w:snapToGrid w:val="0"/>
                <w:color w:val="000000"/>
                <w:sz w:val="20"/>
                <w:szCs w:val="20"/>
                <w:lang w:eastAsia="ru-RU"/>
              </w:rPr>
              <w:t>Всего в том числе:</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r w:rsidRPr="004740AD">
              <w:rPr>
                <w:rFonts w:ascii="Times New Roman" w:eastAsia="Times New Roman" w:hAnsi="Times New Roman"/>
                <w:b/>
                <w:snapToGrid w:val="0"/>
                <w:color w:val="000000"/>
                <w:sz w:val="20"/>
                <w:szCs w:val="20"/>
                <w:lang w:eastAsia="ru-RU"/>
              </w:rPr>
              <w:t>392,9</w:t>
            </w:r>
          </w:p>
        </w:tc>
        <w:tc>
          <w:tcPr>
            <w:tcW w:w="356" w:type="pct"/>
            <w:vAlign w:val="center"/>
          </w:tcPr>
          <w:p w:rsidR="004740AD" w:rsidRPr="004740AD" w:rsidRDefault="004740AD" w:rsidP="002F2066">
            <w:pPr>
              <w:spacing w:after="0" w:line="240" w:lineRule="auto"/>
              <w:jc w:val="center"/>
              <w:rPr>
                <w:rFonts w:ascii="Times New Roman" w:eastAsia="Times New Roman" w:hAnsi="Times New Roman"/>
                <w:b/>
                <w:snapToGrid w:val="0"/>
                <w:sz w:val="20"/>
                <w:szCs w:val="20"/>
                <w:lang w:eastAsia="ru-RU"/>
              </w:rPr>
            </w:pPr>
            <w:r w:rsidRPr="004740AD">
              <w:rPr>
                <w:rFonts w:ascii="Times New Roman" w:eastAsia="Times New Roman" w:hAnsi="Times New Roman"/>
                <w:b/>
                <w:snapToGrid w:val="0"/>
                <w:sz w:val="20"/>
                <w:szCs w:val="20"/>
                <w:lang w:eastAsia="ru-RU"/>
              </w:rPr>
              <w:t>1705,0</w:t>
            </w:r>
          </w:p>
        </w:tc>
        <w:tc>
          <w:tcPr>
            <w:tcW w:w="311"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r w:rsidRPr="004740AD">
              <w:rPr>
                <w:rFonts w:ascii="Times New Roman" w:eastAsia="Times New Roman" w:hAnsi="Times New Roman"/>
                <w:b/>
                <w:snapToGrid w:val="0"/>
                <w:color w:val="000000"/>
                <w:sz w:val="20"/>
                <w:szCs w:val="20"/>
                <w:lang w:eastAsia="ru-RU"/>
              </w:rPr>
              <w:t>947,0</w:t>
            </w: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b/>
                <w:sz w:val="20"/>
                <w:szCs w:val="20"/>
                <w:lang w:eastAsia="ru-RU"/>
              </w:rPr>
            </w:pPr>
            <w:r w:rsidRPr="004740AD">
              <w:rPr>
                <w:rFonts w:ascii="Times New Roman" w:eastAsia="Times New Roman" w:hAnsi="Times New Roman"/>
                <w:b/>
                <w:sz w:val="20"/>
                <w:szCs w:val="20"/>
                <w:lang w:eastAsia="ru-RU"/>
              </w:rPr>
              <w:t>85,0</w:t>
            </w: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b/>
                <w:sz w:val="20"/>
                <w:szCs w:val="20"/>
                <w:lang w:eastAsia="ru-RU"/>
              </w:rPr>
            </w:pPr>
            <w:r w:rsidRPr="004740AD">
              <w:rPr>
                <w:rFonts w:ascii="Times New Roman" w:eastAsia="Times New Roman" w:hAnsi="Times New Roman"/>
                <w:b/>
                <w:sz w:val="20"/>
                <w:szCs w:val="20"/>
                <w:lang w:eastAsia="ru-RU"/>
              </w:rPr>
              <w:t>590,0</w:t>
            </w:r>
          </w:p>
        </w:tc>
        <w:tc>
          <w:tcPr>
            <w:tcW w:w="354" w:type="pct"/>
            <w:vAlign w:val="center"/>
          </w:tcPr>
          <w:p w:rsidR="004740AD" w:rsidRPr="004740AD" w:rsidRDefault="004740AD" w:rsidP="002F2066">
            <w:pPr>
              <w:spacing w:after="0" w:line="240" w:lineRule="auto"/>
              <w:ind w:left="112"/>
              <w:jc w:val="center"/>
              <w:rPr>
                <w:rFonts w:ascii="Times New Roman" w:eastAsia="Times New Roman" w:hAnsi="Times New Roman"/>
                <w:b/>
                <w:sz w:val="20"/>
                <w:szCs w:val="20"/>
                <w:lang w:eastAsia="ru-RU"/>
              </w:rPr>
            </w:pPr>
            <w:r w:rsidRPr="004740AD">
              <w:rPr>
                <w:rFonts w:ascii="Times New Roman" w:eastAsia="Times New Roman" w:hAnsi="Times New Roman"/>
                <w:b/>
                <w:sz w:val="20"/>
                <w:szCs w:val="20"/>
                <w:lang w:eastAsia="ru-RU"/>
              </w:rPr>
              <w:t>0,0</w:t>
            </w:r>
          </w:p>
        </w:tc>
      </w:tr>
      <w:tr w:rsidR="004740AD" w:rsidRPr="004740AD" w:rsidTr="002F2066">
        <w:trPr>
          <w:cantSplit/>
          <w:trHeight w:val="261"/>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b/>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b/>
                <w:snapToGrid w:val="0"/>
                <w:color w:val="000000"/>
                <w:sz w:val="20"/>
                <w:szCs w:val="20"/>
                <w:lang w:eastAsia="ru-RU"/>
              </w:rPr>
            </w:pPr>
          </w:p>
        </w:tc>
        <w:tc>
          <w:tcPr>
            <w:tcW w:w="1383" w:type="pct"/>
            <w:vAlign w:val="center"/>
          </w:tcPr>
          <w:p w:rsidR="004740AD" w:rsidRPr="004740AD" w:rsidRDefault="004740AD" w:rsidP="002F2066">
            <w:pPr>
              <w:spacing w:after="0" w:line="240" w:lineRule="auto"/>
              <w:ind w:right="-30"/>
              <w:jc w:val="center"/>
              <w:rPr>
                <w:rFonts w:ascii="Times New Roman" w:eastAsia="Times New Roman" w:hAnsi="Times New Roman"/>
                <w:b/>
                <w:snapToGrid w:val="0"/>
                <w:color w:val="000000"/>
                <w:sz w:val="20"/>
                <w:szCs w:val="20"/>
                <w:lang w:eastAsia="ru-RU"/>
              </w:rPr>
            </w:pPr>
            <w:r w:rsidRPr="004740AD">
              <w:rPr>
                <w:rFonts w:ascii="Times New Roman" w:eastAsia="Times New Roman" w:hAnsi="Times New Roman"/>
                <w:b/>
                <w:snapToGrid w:val="0"/>
                <w:color w:val="000000"/>
                <w:sz w:val="20"/>
                <w:szCs w:val="20"/>
                <w:lang w:eastAsia="ru-RU"/>
              </w:rPr>
              <w:t>федеральный бюджет</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p>
        </w:tc>
        <w:tc>
          <w:tcPr>
            <w:tcW w:w="356" w:type="pct"/>
            <w:vAlign w:val="center"/>
          </w:tcPr>
          <w:p w:rsidR="004740AD" w:rsidRPr="004740AD" w:rsidRDefault="004740AD" w:rsidP="002F2066">
            <w:pPr>
              <w:spacing w:after="0" w:line="240" w:lineRule="auto"/>
              <w:jc w:val="center"/>
              <w:rPr>
                <w:rFonts w:ascii="Times New Roman" w:eastAsia="Times New Roman" w:hAnsi="Times New Roman"/>
                <w:b/>
                <w:snapToGrid w:val="0"/>
                <w:sz w:val="20"/>
                <w:szCs w:val="20"/>
                <w:lang w:eastAsia="ru-RU"/>
              </w:rPr>
            </w:pPr>
          </w:p>
        </w:tc>
        <w:tc>
          <w:tcPr>
            <w:tcW w:w="311"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b/>
                <w:snapToGrid w:val="0"/>
                <w:color w:val="000000"/>
                <w:sz w:val="20"/>
                <w:szCs w:val="20"/>
                <w:lang w:eastAsia="ru-RU"/>
              </w:rPr>
            </w:pP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b/>
                <w:snapToGrid w:val="0"/>
                <w:color w:val="000000"/>
                <w:sz w:val="20"/>
                <w:szCs w:val="20"/>
                <w:lang w:eastAsia="ru-RU"/>
              </w:rPr>
            </w:pPr>
          </w:p>
        </w:tc>
        <w:tc>
          <w:tcPr>
            <w:tcW w:w="354" w:type="pct"/>
            <w:vAlign w:val="center"/>
          </w:tcPr>
          <w:p w:rsidR="004740AD" w:rsidRPr="004740AD" w:rsidRDefault="004740AD" w:rsidP="002F2066">
            <w:pPr>
              <w:spacing w:after="0" w:line="240" w:lineRule="auto"/>
              <w:ind w:left="112"/>
              <w:jc w:val="center"/>
              <w:rPr>
                <w:rFonts w:ascii="Times New Roman" w:eastAsia="Times New Roman" w:hAnsi="Times New Roman"/>
                <w:b/>
                <w:snapToGrid w:val="0"/>
                <w:color w:val="000000"/>
                <w:sz w:val="20"/>
                <w:szCs w:val="20"/>
                <w:lang w:eastAsia="ru-RU"/>
              </w:rPr>
            </w:pPr>
          </w:p>
        </w:tc>
      </w:tr>
      <w:tr w:rsidR="004740AD" w:rsidRPr="004740AD" w:rsidTr="002F2066">
        <w:trPr>
          <w:cantSplit/>
          <w:trHeight w:val="261"/>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b/>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b/>
                <w:snapToGrid w:val="0"/>
                <w:color w:val="000000"/>
                <w:sz w:val="20"/>
                <w:szCs w:val="20"/>
                <w:lang w:eastAsia="ru-RU"/>
              </w:rPr>
            </w:pPr>
          </w:p>
        </w:tc>
        <w:tc>
          <w:tcPr>
            <w:tcW w:w="1383" w:type="pct"/>
            <w:vAlign w:val="center"/>
          </w:tcPr>
          <w:p w:rsidR="004740AD" w:rsidRPr="004740AD" w:rsidRDefault="004740AD" w:rsidP="002F2066">
            <w:pPr>
              <w:spacing w:after="0" w:line="240" w:lineRule="auto"/>
              <w:ind w:right="-30"/>
              <w:jc w:val="center"/>
              <w:rPr>
                <w:rFonts w:ascii="Times New Roman" w:eastAsia="Times New Roman" w:hAnsi="Times New Roman"/>
                <w:b/>
                <w:snapToGrid w:val="0"/>
                <w:color w:val="000000"/>
                <w:sz w:val="20"/>
                <w:szCs w:val="20"/>
                <w:lang w:eastAsia="ru-RU"/>
              </w:rPr>
            </w:pPr>
            <w:r w:rsidRPr="004740AD">
              <w:rPr>
                <w:rFonts w:ascii="Times New Roman" w:eastAsia="Times New Roman" w:hAnsi="Times New Roman"/>
                <w:b/>
                <w:snapToGrid w:val="0"/>
                <w:color w:val="000000"/>
                <w:sz w:val="20"/>
                <w:szCs w:val="20"/>
                <w:lang w:eastAsia="ru-RU"/>
              </w:rPr>
              <w:t>республиканский бюджет Республики Коми</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p>
        </w:tc>
        <w:tc>
          <w:tcPr>
            <w:tcW w:w="356" w:type="pct"/>
            <w:vAlign w:val="center"/>
          </w:tcPr>
          <w:p w:rsidR="004740AD" w:rsidRPr="004740AD" w:rsidRDefault="004740AD" w:rsidP="002F2066">
            <w:pPr>
              <w:spacing w:after="0" w:line="240" w:lineRule="auto"/>
              <w:jc w:val="center"/>
              <w:rPr>
                <w:rFonts w:ascii="Times New Roman" w:eastAsia="Times New Roman" w:hAnsi="Times New Roman"/>
                <w:b/>
                <w:snapToGrid w:val="0"/>
                <w:sz w:val="20"/>
                <w:szCs w:val="20"/>
                <w:lang w:eastAsia="ru-RU"/>
              </w:rPr>
            </w:pPr>
          </w:p>
        </w:tc>
        <w:tc>
          <w:tcPr>
            <w:tcW w:w="311"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b/>
                <w:snapToGrid w:val="0"/>
                <w:color w:val="000000"/>
                <w:sz w:val="20"/>
                <w:szCs w:val="20"/>
                <w:lang w:eastAsia="ru-RU"/>
              </w:rPr>
            </w:pP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b/>
                <w:snapToGrid w:val="0"/>
                <w:color w:val="000000"/>
                <w:sz w:val="20"/>
                <w:szCs w:val="20"/>
                <w:lang w:eastAsia="ru-RU"/>
              </w:rPr>
            </w:pPr>
          </w:p>
        </w:tc>
        <w:tc>
          <w:tcPr>
            <w:tcW w:w="354" w:type="pct"/>
            <w:vAlign w:val="center"/>
          </w:tcPr>
          <w:p w:rsidR="004740AD" w:rsidRPr="004740AD" w:rsidRDefault="004740AD" w:rsidP="002F2066">
            <w:pPr>
              <w:spacing w:after="0" w:line="240" w:lineRule="auto"/>
              <w:ind w:left="112"/>
              <w:jc w:val="center"/>
              <w:rPr>
                <w:rFonts w:ascii="Times New Roman" w:eastAsia="Times New Roman" w:hAnsi="Times New Roman"/>
                <w:b/>
                <w:snapToGrid w:val="0"/>
                <w:color w:val="000000"/>
                <w:sz w:val="20"/>
                <w:szCs w:val="20"/>
                <w:lang w:eastAsia="ru-RU"/>
              </w:rPr>
            </w:pPr>
          </w:p>
        </w:tc>
      </w:tr>
      <w:tr w:rsidR="004740AD" w:rsidRPr="004740AD" w:rsidTr="002F2066">
        <w:trPr>
          <w:cantSplit/>
          <w:trHeight w:val="261"/>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b/>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b/>
                <w:snapToGrid w:val="0"/>
                <w:color w:val="000000"/>
                <w:sz w:val="20"/>
                <w:szCs w:val="20"/>
                <w:lang w:eastAsia="ru-RU"/>
              </w:rPr>
            </w:pPr>
          </w:p>
        </w:tc>
        <w:tc>
          <w:tcPr>
            <w:tcW w:w="1383"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r w:rsidRPr="004740AD">
              <w:rPr>
                <w:rFonts w:ascii="Times New Roman" w:eastAsia="Times New Roman" w:hAnsi="Times New Roman"/>
                <w:b/>
                <w:sz w:val="20"/>
                <w:szCs w:val="20"/>
                <w:lang w:eastAsia="ru-RU"/>
              </w:rPr>
              <w:t>бюджет муниципального района «Ижемский»*</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392,9</w:t>
            </w:r>
          </w:p>
        </w:tc>
        <w:tc>
          <w:tcPr>
            <w:tcW w:w="356" w:type="pct"/>
            <w:vAlign w:val="center"/>
          </w:tcPr>
          <w:p w:rsidR="004740AD" w:rsidRPr="004740AD" w:rsidRDefault="004740AD" w:rsidP="002F2066">
            <w:pPr>
              <w:spacing w:after="0" w:line="240" w:lineRule="auto"/>
              <w:jc w:val="center"/>
              <w:rPr>
                <w:rFonts w:ascii="Times New Roman" w:eastAsia="Times New Roman" w:hAnsi="Times New Roman"/>
                <w:snapToGrid w:val="0"/>
                <w:sz w:val="20"/>
                <w:szCs w:val="20"/>
                <w:lang w:eastAsia="ru-RU"/>
              </w:rPr>
            </w:pPr>
            <w:r w:rsidRPr="004740AD">
              <w:rPr>
                <w:rFonts w:ascii="Times New Roman" w:eastAsia="Times New Roman" w:hAnsi="Times New Roman"/>
                <w:snapToGrid w:val="0"/>
                <w:sz w:val="20"/>
                <w:szCs w:val="20"/>
                <w:lang w:eastAsia="ru-RU"/>
              </w:rPr>
              <w:t>1705,0</w:t>
            </w:r>
          </w:p>
        </w:tc>
        <w:tc>
          <w:tcPr>
            <w:tcW w:w="311"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947,0</w:t>
            </w: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85,0</w:t>
            </w: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590,0</w:t>
            </w:r>
          </w:p>
        </w:tc>
        <w:tc>
          <w:tcPr>
            <w:tcW w:w="354" w:type="pct"/>
            <w:vAlign w:val="center"/>
          </w:tcPr>
          <w:p w:rsidR="004740AD" w:rsidRPr="004740AD" w:rsidRDefault="004740AD" w:rsidP="002F2066">
            <w:pPr>
              <w:spacing w:after="0" w:line="240" w:lineRule="auto"/>
              <w:ind w:left="112"/>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0,0</w:t>
            </w:r>
          </w:p>
        </w:tc>
      </w:tr>
      <w:tr w:rsidR="004740AD" w:rsidRPr="004740AD" w:rsidTr="002F2066">
        <w:trPr>
          <w:cantSplit/>
          <w:trHeight w:val="261"/>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b/>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b/>
                <w:snapToGrid w:val="0"/>
                <w:color w:val="000000"/>
                <w:sz w:val="20"/>
                <w:szCs w:val="20"/>
                <w:lang w:eastAsia="ru-RU"/>
              </w:rPr>
            </w:pPr>
          </w:p>
        </w:tc>
        <w:tc>
          <w:tcPr>
            <w:tcW w:w="1383"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r w:rsidRPr="004740AD">
              <w:rPr>
                <w:rFonts w:ascii="Times New Roman" w:eastAsia="Times New Roman" w:hAnsi="Times New Roman"/>
                <w:b/>
                <w:snapToGrid w:val="0"/>
                <w:color w:val="000000"/>
                <w:sz w:val="20"/>
                <w:szCs w:val="20"/>
                <w:lang w:eastAsia="ru-RU"/>
              </w:rPr>
              <w:t>бюджет сельских поселений**</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p>
        </w:tc>
        <w:tc>
          <w:tcPr>
            <w:tcW w:w="356" w:type="pct"/>
            <w:vAlign w:val="center"/>
          </w:tcPr>
          <w:p w:rsidR="004740AD" w:rsidRPr="004740AD" w:rsidRDefault="004740AD" w:rsidP="002F2066">
            <w:pPr>
              <w:spacing w:after="0" w:line="240" w:lineRule="auto"/>
              <w:jc w:val="center"/>
              <w:rPr>
                <w:rFonts w:ascii="Times New Roman" w:eastAsia="Times New Roman" w:hAnsi="Times New Roman"/>
                <w:b/>
                <w:snapToGrid w:val="0"/>
                <w:sz w:val="20"/>
                <w:szCs w:val="20"/>
                <w:lang w:eastAsia="ru-RU"/>
              </w:rPr>
            </w:pPr>
          </w:p>
        </w:tc>
        <w:tc>
          <w:tcPr>
            <w:tcW w:w="311"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highlight w:val="yellow"/>
                <w:lang w:eastAsia="ru-RU"/>
              </w:rPr>
            </w:pP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b/>
                <w:snapToGrid w:val="0"/>
                <w:color w:val="000000"/>
                <w:sz w:val="20"/>
                <w:szCs w:val="20"/>
                <w:lang w:eastAsia="ru-RU"/>
              </w:rPr>
            </w:pP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b/>
                <w:snapToGrid w:val="0"/>
                <w:color w:val="000000"/>
                <w:sz w:val="20"/>
                <w:szCs w:val="20"/>
                <w:lang w:eastAsia="ru-RU"/>
              </w:rPr>
            </w:pPr>
          </w:p>
        </w:tc>
        <w:tc>
          <w:tcPr>
            <w:tcW w:w="354" w:type="pct"/>
            <w:vAlign w:val="center"/>
          </w:tcPr>
          <w:p w:rsidR="004740AD" w:rsidRPr="004740AD" w:rsidRDefault="004740AD" w:rsidP="002F2066">
            <w:pPr>
              <w:spacing w:after="0" w:line="240" w:lineRule="auto"/>
              <w:ind w:left="112"/>
              <w:jc w:val="center"/>
              <w:rPr>
                <w:rFonts w:ascii="Times New Roman" w:eastAsia="Times New Roman" w:hAnsi="Times New Roman"/>
                <w:b/>
                <w:snapToGrid w:val="0"/>
                <w:color w:val="000000"/>
                <w:sz w:val="20"/>
                <w:szCs w:val="20"/>
                <w:lang w:eastAsia="ru-RU"/>
              </w:rPr>
            </w:pPr>
          </w:p>
        </w:tc>
      </w:tr>
      <w:tr w:rsidR="004740AD" w:rsidRPr="004740AD" w:rsidTr="002F2066">
        <w:trPr>
          <w:cantSplit/>
          <w:trHeight w:val="261"/>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b/>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b/>
                <w:snapToGrid w:val="0"/>
                <w:color w:val="000000"/>
                <w:sz w:val="20"/>
                <w:szCs w:val="20"/>
                <w:lang w:eastAsia="ru-RU"/>
              </w:rPr>
            </w:pPr>
          </w:p>
        </w:tc>
        <w:tc>
          <w:tcPr>
            <w:tcW w:w="1383"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r w:rsidRPr="004740AD">
              <w:rPr>
                <w:rFonts w:ascii="Times New Roman" w:eastAsia="Times New Roman" w:hAnsi="Times New Roman"/>
                <w:b/>
                <w:snapToGrid w:val="0"/>
                <w:color w:val="000000"/>
                <w:sz w:val="20"/>
                <w:szCs w:val="20"/>
                <w:lang w:eastAsia="ru-RU"/>
              </w:rPr>
              <w:t>государственные внебюджетные фонды</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p>
        </w:tc>
        <w:tc>
          <w:tcPr>
            <w:tcW w:w="356" w:type="pct"/>
            <w:vAlign w:val="center"/>
          </w:tcPr>
          <w:p w:rsidR="004740AD" w:rsidRPr="004740AD" w:rsidRDefault="004740AD" w:rsidP="002F2066">
            <w:pPr>
              <w:spacing w:after="0" w:line="240" w:lineRule="auto"/>
              <w:jc w:val="center"/>
              <w:rPr>
                <w:rFonts w:ascii="Times New Roman" w:eastAsia="Times New Roman" w:hAnsi="Times New Roman"/>
                <w:b/>
                <w:snapToGrid w:val="0"/>
                <w:sz w:val="20"/>
                <w:szCs w:val="20"/>
                <w:lang w:eastAsia="ru-RU"/>
              </w:rPr>
            </w:pPr>
          </w:p>
        </w:tc>
        <w:tc>
          <w:tcPr>
            <w:tcW w:w="311"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b/>
                <w:snapToGrid w:val="0"/>
                <w:color w:val="000000"/>
                <w:sz w:val="20"/>
                <w:szCs w:val="20"/>
                <w:lang w:eastAsia="ru-RU"/>
              </w:rPr>
            </w:pP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b/>
                <w:snapToGrid w:val="0"/>
                <w:color w:val="000000"/>
                <w:sz w:val="20"/>
                <w:szCs w:val="20"/>
                <w:lang w:eastAsia="ru-RU"/>
              </w:rPr>
            </w:pPr>
          </w:p>
        </w:tc>
        <w:tc>
          <w:tcPr>
            <w:tcW w:w="354" w:type="pct"/>
            <w:vAlign w:val="center"/>
          </w:tcPr>
          <w:p w:rsidR="004740AD" w:rsidRPr="004740AD" w:rsidRDefault="004740AD" w:rsidP="002F2066">
            <w:pPr>
              <w:spacing w:after="0" w:line="240" w:lineRule="auto"/>
              <w:ind w:left="112"/>
              <w:jc w:val="center"/>
              <w:rPr>
                <w:rFonts w:ascii="Times New Roman" w:eastAsia="Times New Roman" w:hAnsi="Times New Roman"/>
                <w:b/>
                <w:snapToGrid w:val="0"/>
                <w:color w:val="000000"/>
                <w:sz w:val="20"/>
                <w:szCs w:val="20"/>
                <w:lang w:eastAsia="ru-RU"/>
              </w:rPr>
            </w:pPr>
          </w:p>
        </w:tc>
      </w:tr>
      <w:tr w:rsidR="004740AD" w:rsidRPr="004740AD" w:rsidTr="002F2066">
        <w:trPr>
          <w:cantSplit/>
          <w:trHeight w:val="261"/>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b/>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b/>
                <w:snapToGrid w:val="0"/>
                <w:color w:val="000000"/>
                <w:sz w:val="20"/>
                <w:szCs w:val="20"/>
                <w:lang w:eastAsia="ru-RU"/>
              </w:rPr>
            </w:pPr>
          </w:p>
        </w:tc>
        <w:tc>
          <w:tcPr>
            <w:tcW w:w="1383"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r w:rsidRPr="004740AD">
              <w:rPr>
                <w:rFonts w:ascii="Times New Roman" w:eastAsia="Times New Roman" w:hAnsi="Times New Roman"/>
                <w:b/>
                <w:snapToGrid w:val="0"/>
                <w:color w:val="000000"/>
                <w:sz w:val="20"/>
                <w:szCs w:val="20"/>
                <w:lang w:eastAsia="ru-RU"/>
              </w:rPr>
              <w:t>юридические лица***</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p>
        </w:tc>
        <w:tc>
          <w:tcPr>
            <w:tcW w:w="356"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p>
        </w:tc>
        <w:tc>
          <w:tcPr>
            <w:tcW w:w="311"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b/>
                <w:snapToGrid w:val="0"/>
                <w:color w:val="000000"/>
                <w:sz w:val="20"/>
                <w:szCs w:val="20"/>
                <w:lang w:eastAsia="ru-RU"/>
              </w:rPr>
            </w:pP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b/>
                <w:snapToGrid w:val="0"/>
                <w:color w:val="000000"/>
                <w:sz w:val="20"/>
                <w:szCs w:val="20"/>
                <w:lang w:eastAsia="ru-RU"/>
              </w:rPr>
            </w:pPr>
          </w:p>
        </w:tc>
        <w:tc>
          <w:tcPr>
            <w:tcW w:w="354" w:type="pct"/>
            <w:vAlign w:val="center"/>
          </w:tcPr>
          <w:p w:rsidR="004740AD" w:rsidRPr="004740AD" w:rsidRDefault="004740AD" w:rsidP="002F2066">
            <w:pPr>
              <w:spacing w:after="0" w:line="240" w:lineRule="auto"/>
              <w:ind w:left="112"/>
              <w:jc w:val="center"/>
              <w:rPr>
                <w:rFonts w:ascii="Times New Roman" w:eastAsia="Times New Roman" w:hAnsi="Times New Roman"/>
                <w:b/>
                <w:snapToGrid w:val="0"/>
                <w:color w:val="000000"/>
                <w:sz w:val="20"/>
                <w:szCs w:val="20"/>
                <w:lang w:eastAsia="ru-RU"/>
              </w:rPr>
            </w:pPr>
          </w:p>
        </w:tc>
      </w:tr>
      <w:tr w:rsidR="004740AD" w:rsidRPr="004740AD" w:rsidTr="002F2066">
        <w:trPr>
          <w:cantSplit/>
          <w:trHeight w:val="261"/>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b/>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b/>
                <w:snapToGrid w:val="0"/>
                <w:color w:val="000000"/>
                <w:sz w:val="20"/>
                <w:szCs w:val="20"/>
                <w:lang w:eastAsia="ru-RU"/>
              </w:rPr>
            </w:pPr>
          </w:p>
        </w:tc>
        <w:tc>
          <w:tcPr>
            <w:tcW w:w="1383"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r w:rsidRPr="004740AD">
              <w:rPr>
                <w:rFonts w:ascii="Times New Roman" w:eastAsia="Times New Roman" w:hAnsi="Times New Roman"/>
                <w:b/>
                <w:snapToGrid w:val="0"/>
                <w:color w:val="000000"/>
                <w:sz w:val="20"/>
                <w:szCs w:val="20"/>
                <w:lang w:eastAsia="ru-RU"/>
              </w:rPr>
              <w:t>средства от приносящей доход деятельности</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p>
        </w:tc>
        <w:tc>
          <w:tcPr>
            <w:tcW w:w="356"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p>
        </w:tc>
        <w:tc>
          <w:tcPr>
            <w:tcW w:w="311" w:type="pct"/>
            <w:vAlign w:val="center"/>
          </w:tcPr>
          <w:p w:rsidR="004740AD" w:rsidRPr="004740AD" w:rsidRDefault="004740AD" w:rsidP="002F2066">
            <w:pPr>
              <w:spacing w:after="0" w:line="240" w:lineRule="auto"/>
              <w:jc w:val="center"/>
              <w:rPr>
                <w:rFonts w:ascii="Times New Roman" w:eastAsia="Times New Roman" w:hAnsi="Times New Roman"/>
                <w:b/>
                <w:snapToGrid w:val="0"/>
                <w:color w:val="000000"/>
                <w:sz w:val="20"/>
                <w:szCs w:val="20"/>
                <w:lang w:eastAsia="ru-RU"/>
              </w:rPr>
            </w:pP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b/>
                <w:snapToGrid w:val="0"/>
                <w:color w:val="000000"/>
                <w:sz w:val="20"/>
                <w:szCs w:val="20"/>
                <w:lang w:eastAsia="ru-RU"/>
              </w:rPr>
            </w:pP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b/>
                <w:snapToGrid w:val="0"/>
                <w:color w:val="000000"/>
                <w:sz w:val="20"/>
                <w:szCs w:val="20"/>
                <w:lang w:eastAsia="ru-RU"/>
              </w:rPr>
            </w:pPr>
          </w:p>
        </w:tc>
        <w:tc>
          <w:tcPr>
            <w:tcW w:w="354" w:type="pct"/>
            <w:vAlign w:val="center"/>
          </w:tcPr>
          <w:p w:rsidR="004740AD" w:rsidRPr="004740AD" w:rsidRDefault="004740AD" w:rsidP="002F2066">
            <w:pPr>
              <w:spacing w:after="0" w:line="240" w:lineRule="auto"/>
              <w:ind w:left="112"/>
              <w:jc w:val="center"/>
              <w:rPr>
                <w:rFonts w:ascii="Times New Roman" w:eastAsia="Times New Roman" w:hAnsi="Times New Roman"/>
                <w:b/>
                <w:snapToGrid w:val="0"/>
                <w:color w:val="000000"/>
                <w:sz w:val="20"/>
                <w:szCs w:val="20"/>
                <w:lang w:eastAsia="ru-RU"/>
              </w:rPr>
            </w:pPr>
          </w:p>
        </w:tc>
      </w:tr>
      <w:tr w:rsidR="004740AD" w:rsidRPr="004740AD" w:rsidTr="002F2066">
        <w:trPr>
          <w:cantSplit/>
          <w:trHeight w:val="261"/>
        </w:trPr>
        <w:tc>
          <w:tcPr>
            <w:tcW w:w="546" w:type="pct"/>
            <w:vMerge w:val="restart"/>
            <w:vAlign w:val="center"/>
          </w:tcPr>
          <w:p w:rsidR="004740AD" w:rsidRPr="004740AD" w:rsidRDefault="004740AD"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 xml:space="preserve">Основное </w:t>
            </w:r>
            <w:r w:rsidRPr="004740AD">
              <w:rPr>
                <w:rFonts w:ascii="Times New Roman" w:eastAsia="Times New Roman" w:hAnsi="Times New Roman"/>
                <w:sz w:val="20"/>
                <w:szCs w:val="20"/>
                <w:lang w:eastAsia="ru-RU"/>
              </w:rPr>
              <w:br/>
              <w:t>мероприятие 3.2.1</w:t>
            </w:r>
          </w:p>
        </w:tc>
        <w:tc>
          <w:tcPr>
            <w:tcW w:w="891" w:type="pct"/>
            <w:vMerge w:val="restart"/>
            <w:vAlign w:val="center"/>
          </w:tcPr>
          <w:p w:rsidR="004740AD" w:rsidRPr="004740AD" w:rsidRDefault="004740AD"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Проведение районных соревнований юных инспекторов движения «Безопасное колесо» среди учащихся школ муниципального района «Ижемский»</w:t>
            </w:r>
          </w:p>
        </w:tc>
        <w:tc>
          <w:tcPr>
            <w:tcW w:w="1383" w:type="pct"/>
            <w:vAlign w:val="center"/>
          </w:tcPr>
          <w:p w:rsidR="004740AD" w:rsidRPr="004740AD" w:rsidRDefault="004740AD" w:rsidP="002F2066">
            <w:pPr>
              <w:spacing w:after="0" w:line="240" w:lineRule="auto"/>
              <w:ind w:right="-30"/>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Всего в том числе:</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45,0</w:t>
            </w:r>
          </w:p>
        </w:tc>
        <w:tc>
          <w:tcPr>
            <w:tcW w:w="356"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50,5</w:t>
            </w:r>
          </w:p>
        </w:tc>
        <w:tc>
          <w:tcPr>
            <w:tcW w:w="311"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23,5</w:t>
            </w: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45,0</w:t>
            </w: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50,0</w:t>
            </w:r>
          </w:p>
        </w:tc>
        <w:tc>
          <w:tcPr>
            <w:tcW w:w="354" w:type="pct"/>
            <w:vAlign w:val="center"/>
          </w:tcPr>
          <w:p w:rsidR="004740AD" w:rsidRPr="004740AD" w:rsidRDefault="004740AD" w:rsidP="002F2066">
            <w:pPr>
              <w:spacing w:after="0" w:line="240" w:lineRule="auto"/>
              <w:ind w:left="112"/>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0,0</w:t>
            </w:r>
          </w:p>
        </w:tc>
      </w:tr>
      <w:tr w:rsidR="004740AD" w:rsidRPr="004740AD" w:rsidTr="002F2066">
        <w:trPr>
          <w:cantSplit/>
          <w:trHeight w:val="261"/>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1383" w:type="pct"/>
            <w:vAlign w:val="center"/>
          </w:tcPr>
          <w:p w:rsidR="004740AD" w:rsidRPr="004740AD" w:rsidRDefault="004740AD" w:rsidP="002F2066">
            <w:pPr>
              <w:spacing w:after="0" w:line="240" w:lineRule="auto"/>
              <w:ind w:right="-30"/>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федеральный бюджет</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11"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354"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r>
      <w:tr w:rsidR="004740AD" w:rsidRPr="004740AD" w:rsidTr="002F2066">
        <w:trPr>
          <w:cantSplit/>
          <w:trHeight w:val="261"/>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1383" w:type="pct"/>
            <w:vAlign w:val="center"/>
          </w:tcPr>
          <w:p w:rsidR="004740AD" w:rsidRPr="004740AD" w:rsidRDefault="004740AD" w:rsidP="002F2066">
            <w:pPr>
              <w:spacing w:after="0" w:line="240" w:lineRule="auto"/>
              <w:ind w:right="-30"/>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республиканский бюджет Республики Коми</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11"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354"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r>
      <w:tr w:rsidR="004740AD" w:rsidRPr="004740AD" w:rsidTr="002F2066">
        <w:trPr>
          <w:cantSplit/>
          <w:trHeight w:val="261"/>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1383"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z w:val="20"/>
                <w:szCs w:val="20"/>
                <w:lang w:eastAsia="ru-RU"/>
              </w:rPr>
              <w:t>бюджет муниципального района «Ижемский»*</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45,0</w:t>
            </w:r>
          </w:p>
        </w:tc>
        <w:tc>
          <w:tcPr>
            <w:tcW w:w="356"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50,5</w:t>
            </w:r>
          </w:p>
        </w:tc>
        <w:tc>
          <w:tcPr>
            <w:tcW w:w="311"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23,5</w:t>
            </w: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45,0</w:t>
            </w: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50,0</w:t>
            </w:r>
          </w:p>
        </w:tc>
        <w:tc>
          <w:tcPr>
            <w:tcW w:w="354" w:type="pct"/>
            <w:vAlign w:val="center"/>
          </w:tcPr>
          <w:p w:rsidR="004740AD" w:rsidRPr="004740AD" w:rsidRDefault="004740AD" w:rsidP="002F2066">
            <w:pPr>
              <w:spacing w:after="0" w:line="240" w:lineRule="auto"/>
              <w:ind w:left="112"/>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0,0</w:t>
            </w:r>
          </w:p>
        </w:tc>
      </w:tr>
      <w:tr w:rsidR="004740AD" w:rsidRPr="004740AD" w:rsidTr="002F2066">
        <w:trPr>
          <w:cantSplit/>
          <w:trHeight w:val="261"/>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1383"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бюджет сельских поселений**</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11"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354"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r>
      <w:tr w:rsidR="004740AD" w:rsidRPr="004740AD" w:rsidTr="002F2066">
        <w:trPr>
          <w:cantSplit/>
          <w:trHeight w:val="261"/>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1383"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государственные внебюджетные фонды</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11"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354"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r>
      <w:tr w:rsidR="004740AD" w:rsidRPr="004740AD" w:rsidTr="002F2066">
        <w:trPr>
          <w:cantSplit/>
          <w:trHeight w:val="261"/>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1383"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юридические лица***</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11"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354"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r>
      <w:tr w:rsidR="004740AD" w:rsidRPr="004740AD" w:rsidTr="002F2066">
        <w:trPr>
          <w:cantSplit/>
          <w:trHeight w:val="261"/>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1383"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средства от приносящей доход деятельности</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11"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354"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r>
      <w:tr w:rsidR="004740AD" w:rsidRPr="004740AD" w:rsidTr="002F2066">
        <w:trPr>
          <w:cantSplit/>
          <w:trHeight w:val="261"/>
        </w:trPr>
        <w:tc>
          <w:tcPr>
            <w:tcW w:w="546" w:type="pct"/>
            <w:vMerge w:val="restart"/>
            <w:vAlign w:val="center"/>
          </w:tcPr>
          <w:p w:rsidR="004740AD" w:rsidRPr="004740AD" w:rsidRDefault="004740AD"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 xml:space="preserve">Основное </w:t>
            </w:r>
            <w:r w:rsidRPr="004740AD">
              <w:rPr>
                <w:rFonts w:ascii="Times New Roman" w:eastAsia="Times New Roman" w:hAnsi="Times New Roman"/>
                <w:sz w:val="20"/>
                <w:szCs w:val="20"/>
                <w:lang w:eastAsia="ru-RU"/>
              </w:rPr>
              <w:br/>
              <w:t>мероприятие 3.2.7</w:t>
            </w:r>
          </w:p>
        </w:tc>
        <w:tc>
          <w:tcPr>
            <w:tcW w:w="891" w:type="pct"/>
            <w:vMerge w:val="restart"/>
            <w:vAlign w:val="center"/>
          </w:tcPr>
          <w:p w:rsidR="004740AD" w:rsidRPr="004740AD" w:rsidRDefault="004740AD"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Обеспечение участия команды учащихся школ муниципального района «Ижемский» на республиканских соревнованиях «Безопасное колесо»</w:t>
            </w:r>
          </w:p>
        </w:tc>
        <w:tc>
          <w:tcPr>
            <w:tcW w:w="1383" w:type="pct"/>
            <w:vAlign w:val="center"/>
          </w:tcPr>
          <w:p w:rsidR="004740AD" w:rsidRPr="004740AD" w:rsidRDefault="004740AD" w:rsidP="002F2066">
            <w:pPr>
              <w:spacing w:after="0" w:line="240" w:lineRule="auto"/>
              <w:ind w:right="-30"/>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Всего в том числе:</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20,4</w:t>
            </w:r>
          </w:p>
        </w:tc>
        <w:tc>
          <w:tcPr>
            <w:tcW w:w="356"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44,8</w:t>
            </w:r>
          </w:p>
        </w:tc>
        <w:tc>
          <w:tcPr>
            <w:tcW w:w="311"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23,5</w:t>
            </w: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40,0</w:t>
            </w: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40,0</w:t>
            </w:r>
          </w:p>
        </w:tc>
        <w:tc>
          <w:tcPr>
            <w:tcW w:w="354" w:type="pct"/>
            <w:vAlign w:val="center"/>
          </w:tcPr>
          <w:p w:rsidR="004740AD" w:rsidRPr="004740AD" w:rsidRDefault="004740AD" w:rsidP="002F2066">
            <w:pPr>
              <w:spacing w:after="0" w:line="240" w:lineRule="auto"/>
              <w:ind w:left="112"/>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0,0</w:t>
            </w:r>
          </w:p>
        </w:tc>
      </w:tr>
      <w:tr w:rsidR="004740AD" w:rsidRPr="004740AD" w:rsidTr="002F2066">
        <w:trPr>
          <w:cantSplit/>
          <w:trHeight w:val="261"/>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1383" w:type="pct"/>
            <w:vAlign w:val="center"/>
          </w:tcPr>
          <w:p w:rsidR="004740AD" w:rsidRPr="004740AD" w:rsidRDefault="004740AD" w:rsidP="002F2066">
            <w:pPr>
              <w:spacing w:after="0" w:line="240" w:lineRule="auto"/>
              <w:ind w:right="-30"/>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федеральный бюджет</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11"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354"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r>
      <w:tr w:rsidR="004740AD" w:rsidRPr="004740AD" w:rsidTr="002F2066">
        <w:trPr>
          <w:cantSplit/>
          <w:trHeight w:val="261"/>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1383" w:type="pct"/>
            <w:vAlign w:val="center"/>
          </w:tcPr>
          <w:p w:rsidR="004740AD" w:rsidRPr="004740AD" w:rsidRDefault="004740AD" w:rsidP="002F2066">
            <w:pPr>
              <w:spacing w:after="0" w:line="240" w:lineRule="auto"/>
              <w:ind w:right="-30"/>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республиканский бюджет Республики Коми</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11"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354"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r>
      <w:tr w:rsidR="004740AD" w:rsidRPr="004740AD" w:rsidTr="002F2066">
        <w:trPr>
          <w:cantSplit/>
          <w:trHeight w:val="221"/>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1383"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z w:val="20"/>
                <w:szCs w:val="20"/>
                <w:lang w:eastAsia="ru-RU"/>
              </w:rPr>
              <w:t>бюджет муниципального района «Ижемский»*</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20,4</w:t>
            </w:r>
          </w:p>
        </w:tc>
        <w:tc>
          <w:tcPr>
            <w:tcW w:w="356"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44,8</w:t>
            </w:r>
          </w:p>
        </w:tc>
        <w:tc>
          <w:tcPr>
            <w:tcW w:w="311"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23,5</w:t>
            </w: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40,0</w:t>
            </w: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40,0</w:t>
            </w:r>
          </w:p>
        </w:tc>
        <w:tc>
          <w:tcPr>
            <w:tcW w:w="354" w:type="pct"/>
            <w:vAlign w:val="center"/>
          </w:tcPr>
          <w:p w:rsidR="004740AD" w:rsidRPr="004740AD" w:rsidRDefault="004740AD" w:rsidP="002F2066">
            <w:pPr>
              <w:spacing w:after="0" w:line="240" w:lineRule="auto"/>
              <w:ind w:left="112"/>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0,0</w:t>
            </w:r>
          </w:p>
        </w:tc>
      </w:tr>
      <w:tr w:rsidR="004740AD" w:rsidRPr="004740AD" w:rsidTr="002F2066">
        <w:trPr>
          <w:cantSplit/>
          <w:trHeight w:val="261"/>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1383"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бюджет сельских поселений**</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11"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354"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r>
      <w:tr w:rsidR="004740AD" w:rsidRPr="004740AD" w:rsidTr="002F2066">
        <w:trPr>
          <w:cantSplit/>
          <w:trHeight w:val="261"/>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1383"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государственные внебюджетные фонды</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11"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354"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r>
      <w:tr w:rsidR="004740AD" w:rsidRPr="004740AD" w:rsidTr="002F2066">
        <w:trPr>
          <w:cantSplit/>
          <w:trHeight w:val="261"/>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1383"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юридические лица***</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11"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354"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r>
      <w:tr w:rsidR="004740AD" w:rsidRPr="004740AD" w:rsidTr="002F2066">
        <w:trPr>
          <w:cantSplit/>
          <w:trHeight w:val="261"/>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1383"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средства от приносящей доход деятельности</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11"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354"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r>
      <w:tr w:rsidR="004740AD" w:rsidRPr="004740AD" w:rsidTr="002F2066">
        <w:trPr>
          <w:cantSplit/>
          <w:trHeight w:val="261"/>
        </w:trPr>
        <w:tc>
          <w:tcPr>
            <w:tcW w:w="546" w:type="pct"/>
            <w:vMerge w:val="restart"/>
            <w:vAlign w:val="center"/>
          </w:tcPr>
          <w:p w:rsidR="004740AD" w:rsidRPr="004740AD" w:rsidRDefault="004740AD" w:rsidP="002F2066">
            <w:pPr>
              <w:spacing w:after="0" w:line="240" w:lineRule="auto"/>
              <w:ind w:right="-30" w:firstLine="28"/>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z w:val="20"/>
                <w:szCs w:val="20"/>
                <w:lang w:eastAsia="ru-RU"/>
              </w:rPr>
              <w:t xml:space="preserve">Основное </w:t>
            </w:r>
            <w:r w:rsidRPr="004740AD">
              <w:rPr>
                <w:rFonts w:ascii="Times New Roman" w:eastAsia="Times New Roman" w:hAnsi="Times New Roman"/>
                <w:sz w:val="20"/>
                <w:szCs w:val="20"/>
                <w:lang w:eastAsia="ru-RU"/>
              </w:rPr>
              <w:br/>
              <w:t>мероприятие 3.3.1</w:t>
            </w:r>
          </w:p>
        </w:tc>
        <w:tc>
          <w:tcPr>
            <w:tcW w:w="891" w:type="pct"/>
            <w:vMerge w:val="restart"/>
            <w:vAlign w:val="center"/>
          </w:tcPr>
          <w:p w:rsidR="004740AD" w:rsidRPr="004740AD" w:rsidRDefault="004740AD" w:rsidP="002F2066">
            <w:pPr>
              <w:spacing w:after="0" w:line="240" w:lineRule="auto"/>
              <w:ind w:right="-30"/>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z w:val="20"/>
                <w:szCs w:val="20"/>
                <w:lang w:eastAsia="ru-RU"/>
              </w:rPr>
              <w:t>Обеспечение обустройства и содержания технических средств организации дорожного движения на автомобил</w:t>
            </w:r>
            <w:r w:rsidR="002F2066">
              <w:rPr>
                <w:rFonts w:ascii="Times New Roman" w:eastAsia="Times New Roman" w:hAnsi="Times New Roman"/>
                <w:sz w:val="20"/>
                <w:szCs w:val="20"/>
                <w:lang w:eastAsia="ru-RU"/>
              </w:rPr>
              <w:t xml:space="preserve">ьных дорогах общего пользования </w:t>
            </w:r>
            <w:r w:rsidRPr="004740AD">
              <w:rPr>
                <w:rFonts w:ascii="Times New Roman" w:eastAsia="Times New Roman" w:hAnsi="Times New Roman"/>
                <w:sz w:val="20"/>
                <w:szCs w:val="20"/>
                <w:lang w:eastAsia="ru-RU"/>
              </w:rPr>
              <w:t xml:space="preserve">местного значения, улицах, </w:t>
            </w:r>
            <w:r w:rsidRPr="004740AD">
              <w:rPr>
                <w:rFonts w:ascii="Times New Roman" w:eastAsia="Times New Roman" w:hAnsi="Times New Roman"/>
                <w:sz w:val="20"/>
                <w:szCs w:val="20"/>
                <w:lang w:eastAsia="ru-RU"/>
              </w:rPr>
              <w:lastRenderedPageBreak/>
              <w:t>проездах</w:t>
            </w:r>
          </w:p>
        </w:tc>
        <w:tc>
          <w:tcPr>
            <w:tcW w:w="1383" w:type="pct"/>
            <w:vAlign w:val="center"/>
          </w:tcPr>
          <w:p w:rsidR="004740AD" w:rsidRPr="004740AD" w:rsidRDefault="004740AD" w:rsidP="002F2066">
            <w:pPr>
              <w:spacing w:after="0" w:line="240" w:lineRule="auto"/>
              <w:ind w:right="-30"/>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lastRenderedPageBreak/>
              <w:t>Всего в том числе:</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327,5</w:t>
            </w:r>
          </w:p>
        </w:tc>
        <w:tc>
          <w:tcPr>
            <w:tcW w:w="356" w:type="pct"/>
            <w:vAlign w:val="center"/>
          </w:tcPr>
          <w:p w:rsidR="004740AD" w:rsidRPr="004740AD" w:rsidRDefault="004740AD" w:rsidP="002F2066">
            <w:pPr>
              <w:spacing w:after="0" w:line="240" w:lineRule="auto"/>
              <w:jc w:val="center"/>
              <w:rPr>
                <w:rFonts w:ascii="Times New Roman" w:eastAsia="Times New Roman" w:hAnsi="Times New Roman"/>
                <w:snapToGrid w:val="0"/>
                <w:sz w:val="20"/>
                <w:szCs w:val="20"/>
                <w:lang w:eastAsia="ru-RU"/>
              </w:rPr>
            </w:pPr>
            <w:r w:rsidRPr="004740AD">
              <w:rPr>
                <w:rFonts w:ascii="Times New Roman" w:eastAsia="Times New Roman" w:hAnsi="Times New Roman"/>
                <w:snapToGrid w:val="0"/>
                <w:sz w:val="20"/>
                <w:szCs w:val="20"/>
                <w:lang w:eastAsia="ru-RU"/>
              </w:rPr>
              <w:t>1159,7</w:t>
            </w:r>
          </w:p>
        </w:tc>
        <w:tc>
          <w:tcPr>
            <w:tcW w:w="311"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400,0</w:t>
            </w:r>
          </w:p>
        </w:tc>
        <w:tc>
          <w:tcPr>
            <w:tcW w:w="356" w:type="pct"/>
            <w:vAlign w:val="center"/>
          </w:tcPr>
          <w:p w:rsidR="004740AD" w:rsidRPr="004740AD" w:rsidRDefault="004740AD" w:rsidP="002F2066">
            <w:pPr>
              <w:spacing w:after="0" w:line="240" w:lineRule="auto"/>
              <w:ind w:left="113"/>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00</w:t>
            </w: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500,0</w:t>
            </w:r>
          </w:p>
        </w:tc>
        <w:tc>
          <w:tcPr>
            <w:tcW w:w="354" w:type="pct"/>
            <w:vAlign w:val="center"/>
          </w:tcPr>
          <w:p w:rsidR="004740AD" w:rsidRPr="004740AD" w:rsidRDefault="004740AD" w:rsidP="002F2066">
            <w:pPr>
              <w:spacing w:after="0" w:line="240" w:lineRule="auto"/>
              <w:ind w:left="112"/>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0,0</w:t>
            </w:r>
          </w:p>
        </w:tc>
      </w:tr>
      <w:tr w:rsidR="004740AD" w:rsidRPr="004740AD" w:rsidTr="002F2066">
        <w:trPr>
          <w:cantSplit/>
          <w:trHeight w:val="261"/>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1383" w:type="pct"/>
            <w:vAlign w:val="center"/>
          </w:tcPr>
          <w:p w:rsidR="004740AD" w:rsidRPr="004740AD" w:rsidRDefault="004740AD" w:rsidP="002F2066">
            <w:pPr>
              <w:spacing w:after="0" w:line="240" w:lineRule="auto"/>
              <w:ind w:right="-30"/>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федеральный бюджет</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jc w:val="center"/>
              <w:rPr>
                <w:rFonts w:ascii="Times New Roman" w:eastAsia="Times New Roman" w:hAnsi="Times New Roman"/>
                <w:snapToGrid w:val="0"/>
                <w:sz w:val="20"/>
                <w:szCs w:val="20"/>
                <w:lang w:eastAsia="ru-RU"/>
              </w:rPr>
            </w:pPr>
          </w:p>
        </w:tc>
        <w:tc>
          <w:tcPr>
            <w:tcW w:w="311"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354"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r>
      <w:tr w:rsidR="004740AD" w:rsidRPr="004740AD" w:rsidTr="002F2066">
        <w:trPr>
          <w:cantSplit/>
          <w:trHeight w:val="261"/>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1383" w:type="pct"/>
            <w:vAlign w:val="center"/>
          </w:tcPr>
          <w:p w:rsidR="004740AD" w:rsidRPr="004740AD" w:rsidRDefault="004740AD" w:rsidP="002F2066">
            <w:pPr>
              <w:spacing w:after="0" w:line="240" w:lineRule="auto"/>
              <w:ind w:right="-30"/>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республиканский бюджет Республики Коми</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jc w:val="center"/>
              <w:rPr>
                <w:rFonts w:ascii="Times New Roman" w:eastAsia="Times New Roman" w:hAnsi="Times New Roman"/>
                <w:snapToGrid w:val="0"/>
                <w:sz w:val="20"/>
                <w:szCs w:val="20"/>
                <w:lang w:eastAsia="ru-RU"/>
              </w:rPr>
            </w:pPr>
          </w:p>
        </w:tc>
        <w:tc>
          <w:tcPr>
            <w:tcW w:w="311"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354"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r>
      <w:tr w:rsidR="004740AD" w:rsidRPr="004740AD" w:rsidTr="002F2066">
        <w:trPr>
          <w:cantSplit/>
          <w:trHeight w:val="261"/>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1383"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z w:val="20"/>
                <w:szCs w:val="20"/>
                <w:lang w:eastAsia="ru-RU"/>
              </w:rPr>
              <w:t>бюджет муниципального района «Ижемский»*</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327,5</w:t>
            </w:r>
          </w:p>
        </w:tc>
        <w:tc>
          <w:tcPr>
            <w:tcW w:w="356" w:type="pct"/>
            <w:vAlign w:val="center"/>
          </w:tcPr>
          <w:p w:rsidR="004740AD" w:rsidRPr="004740AD" w:rsidRDefault="004740AD" w:rsidP="002F2066">
            <w:pPr>
              <w:spacing w:after="0" w:line="240" w:lineRule="auto"/>
              <w:jc w:val="center"/>
              <w:rPr>
                <w:rFonts w:ascii="Times New Roman" w:eastAsia="Times New Roman" w:hAnsi="Times New Roman"/>
                <w:snapToGrid w:val="0"/>
                <w:sz w:val="20"/>
                <w:szCs w:val="20"/>
                <w:lang w:eastAsia="ru-RU"/>
              </w:rPr>
            </w:pPr>
            <w:r w:rsidRPr="004740AD">
              <w:rPr>
                <w:rFonts w:ascii="Times New Roman" w:eastAsia="Times New Roman" w:hAnsi="Times New Roman"/>
                <w:snapToGrid w:val="0"/>
                <w:sz w:val="20"/>
                <w:szCs w:val="20"/>
                <w:lang w:eastAsia="ru-RU"/>
              </w:rPr>
              <w:t>1159,7</w:t>
            </w:r>
          </w:p>
        </w:tc>
        <w:tc>
          <w:tcPr>
            <w:tcW w:w="311"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400,0</w:t>
            </w:r>
          </w:p>
        </w:tc>
        <w:tc>
          <w:tcPr>
            <w:tcW w:w="356" w:type="pct"/>
            <w:vAlign w:val="center"/>
          </w:tcPr>
          <w:p w:rsidR="004740AD" w:rsidRPr="004740AD" w:rsidRDefault="004740AD" w:rsidP="002F2066">
            <w:pPr>
              <w:spacing w:after="0" w:line="240" w:lineRule="auto"/>
              <w:ind w:left="113"/>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0,0</w:t>
            </w: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500,0</w:t>
            </w:r>
          </w:p>
        </w:tc>
        <w:tc>
          <w:tcPr>
            <w:tcW w:w="354" w:type="pct"/>
            <w:vAlign w:val="center"/>
          </w:tcPr>
          <w:p w:rsidR="004740AD" w:rsidRPr="004740AD" w:rsidRDefault="004740AD" w:rsidP="002F2066">
            <w:pPr>
              <w:spacing w:after="0" w:line="240" w:lineRule="auto"/>
              <w:ind w:left="112"/>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0,0</w:t>
            </w:r>
          </w:p>
        </w:tc>
      </w:tr>
      <w:tr w:rsidR="004740AD" w:rsidRPr="004740AD" w:rsidTr="002F2066">
        <w:trPr>
          <w:cantSplit/>
          <w:trHeight w:val="261"/>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1383"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бюджет сельских поселений**</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11"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354"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r>
      <w:tr w:rsidR="004740AD" w:rsidRPr="004740AD" w:rsidTr="002F2066">
        <w:trPr>
          <w:cantSplit/>
          <w:trHeight w:val="261"/>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1383"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государственные внебюджетные фонды</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11"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354"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r>
      <w:tr w:rsidR="004740AD" w:rsidRPr="004740AD" w:rsidTr="002F2066">
        <w:trPr>
          <w:cantSplit/>
          <w:trHeight w:val="261"/>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1383"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юридические лица***</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11"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354"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r>
      <w:tr w:rsidR="004740AD" w:rsidRPr="004740AD" w:rsidTr="002F2066">
        <w:trPr>
          <w:cantSplit/>
          <w:trHeight w:val="261"/>
        </w:trPr>
        <w:tc>
          <w:tcPr>
            <w:tcW w:w="546"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891" w:type="pct"/>
            <w:vMerge/>
            <w:vAlign w:val="center"/>
          </w:tcPr>
          <w:p w:rsidR="004740AD" w:rsidRPr="004740AD" w:rsidRDefault="004740AD" w:rsidP="002F2066">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1383"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средства от приносящей доход деятельности</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11"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ind w:left="-314"/>
              <w:jc w:val="center"/>
              <w:rPr>
                <w:rFonts w:ascii="Times New Roman" w:eastAsia="Times New Roman" w:hAnsi="Times New Roman"/>
                <w:snapToGrid w:val="0"/>
                <w:color w:val="000000"/>
                <w:sz w:val="20"/>
                <w:szCs w:val="20"/>
                <w:lang w:eastAsia="ru-RU"/>
              </w:rPr>
            </w:pPr>
          </w:p>
        </w:tc>
        <w:tc>
          <w:tcPr>
            <w:tcW w:w="401" w:type="pct"/>
            <w:vAlign w:val="center"/>
          </w:tcPr>
          <w:p w:rsidR="004740AD" w:rsidRPr="004740AD" w:rsidRDefault="004740AD" w:rsidP="002F2066">
            <w:pPr>
              <w:spacing w:after="0" w:line="240" w:lineRule="auto"/>
              <w:ind w:left="-314"/>
              <w:jc w:val="center"/>
              <w:rPr>
                <w:rFonts w:ascii="Times New Roman" w:eastAsia="Times New Roman" w:hAnsi="Times New Roman"/>
                <w:snapToGrid w:val="0"/>
                <w:color w:val="000000"/>
                <w:sz w:val="20"/>
                <w:szCs w:val="20"/>
                <w:lang w:eastAsia="ru-RU"/>
              </w:rPr>
            </w:pPr>
          </w:p>
        </w:tc>
        <w:tc>
          <w:tcPr>
            <w:tcW w:w="354" w:type="pct"/>
            <w:vAlign w:val="center"/>
          </w:tcPr>
          <w:p w:rsidR="004740AD" w:rsidRPr="004740AD" w:rsidRDefault="004740AD" w:rsidP="002F2066">
            <w:pPr>
              <w:spacing w:after="0" w:line="240" w:lineRule="auto"/>
              <w:ind w:left="-314"/>
              <w:jc w:val="center"/>
              <w:rPr>
                <w:rFonts w:ascii="Times New Roman" w:eastAsia="Times New Roman" w:hAnsi="Times New Roman"/>
                <w:snapToGrid w:val="0"/>
                <w:color w:val="000000"/>
                <w:sz w:val="20"/>
                <w:szCs w:val="20"/>
                <w:lang w:eastAsia="ru-RU"/>
              </w:rPr>
            </w:pPr>
          </w:p>
        </w:tc>
      </w:tr>
      <w:tr w:rsidR="004740AD" w:rsidRPr="004740AD" w:rsidTr="002F2066">
        <w:trPr>
          <w:cantSplit/>
          <w:trHeight w:val="195"/>
        </w:trPr>
        <w:tc>
          <w:tcPr>
            <w:tcW w:w="546" w:type="pct"/>
            <w:vMerge w:val="restart"/>
            <w:vAlign w:val="center"/>
          </w:tcPr>
          <w:p w:rsidR="004740AD" w:rsidRPr="004740AD" w:rsidRDefault="004740AD" w:rsidP="002F2066">
            <w:pPr>
              <w:spacing w:after="0" w:line="240" w:lineRule="auto"/>
              <w:ind w:right="-30"/>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z w:val="20"/>
                <w:szCs w:val="20"/>
                <w:lang w:eastAsia="ru-RU"/>
              </w:rPr>
              <w:t xml:space="preserve">Основное </w:t>
            </w:r>
            <w:r w:rsidRPr="004740AD">
              <w:rPr>
                <w:rFonts w:ascii="Times New Roman" w:eastAsia="Times New Roman" w:hAnsi="Times New Roman"/>
                <w:sz w:val="20"/>
                <w:szCs w:val="20"/>
                <w:lang w:eastAsia="ru-RU"/>
              </w:rPr>
              <w:br/>
              <w:t>мероприятие 3.3.2</w:t>
            </w:r>
          </w:p>
        </w:tc>
        <w:tc>
          <w:tcPr>
            <w:tcW w:w="891" w:type="pct"/>
            <w:vMerge w:val="restart"/>
            <w:vAlign w:val="center"/>
          </w:tcPr>
          <w:p w:rsidR="004740AD" w:rsidRPr="004740AD" w:rsidRDefault="004740AD" w:rsidP="002F2066">
            <w:pPr>
              <w:spacing w:after="0" w:line="240" w:lineRule="auto"/>
              <w:ind w:right="-30"/>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z w:val="20"/>
                <w:szCs w:val="20"/>
                <w:lang w:eastAsia="ru-RU"/>
              </w:rPr>
              <w:t>Обеспечение обустройства и установки автобусных павильонов на автомобильных дорогах общего пользования местного значения</w:t>
            </w:r>
          </w:p>
        </w:tc>
        <w:tc>
          <w:tcPr>
            <w:tcW w:w="1383" w:type="pct"/>
            <w:vAlign w:val="center"/>
          </w:tcPr>
          <w:p w:rsidR="004740AD" w:rsidRPr="004740AD" w:rsidRDefault="004740AD" w:rsidP="002F2066">
            <w:pPr>
              <w:spacing w:after="0" w:line="240" w:lineRule="auto"/>
              <w:ind w:right="-30"/>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Всего в том числе:</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0,0</w:t>
            </w:r>
          </w:p>
        </w:tc>
        <w:tc>
          <w:tcPr>
            <w:tcW w:w="356" w:type="pct"/>
            <w:vAlign w:val="center"/>
          </w:tcPr>
          <w:p w:rsidR="004740AD" w:rsidRPr="004740AD" w:rsidRDefault="004740AD" w:rsidP="002F2066">
            <w:pPr>
              <w:spacing w:after="0" w:line="240" w:lineRule="auto"/>
              <w:jc w:val="center"/>
              <w:rPr>
                <w:rFonts w:ascii="Times New Roman" w:eastAsia="Times New Roman" w:hAnsi="Times New Roman"/>
                <w:snapToGrid w:val="0"/>
                <w:sz w:val="20"/>
                <w:szCs w:val="20"/>
                <w:lang w:eastAsia="ru-RU"/>
              </w:rPr>
            </w:pPr>
            <w:r w:rsidRPr="004740AD">
              <w:rPr>
                <w:rFonts w:ascii="Times New Roman" w:eastAsia="Times New Roman" w:hAnsi="Times New Roman"/>
                <w:snapToGrid w:val="0"/>
                <w:sz w:val="20"/>
                <w:szCs w:val="20"/>
                <w:lang w:eastAsia="ru-RU"/>
              </w:rPr>
              <w:t>450,0</w:t>
            </w:r>
          </w:p>
        </w:tc>
        <w:tc>
          <w:tcPr>
            <w:tcW w:w="311"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500,0</w:t>
            </w:r>
          </w:p>
        </w:tc>
        <w:tc>
          <w:tcPr>
            <w:tcW w:w="356" w:type="pct"/>
            <w:vAlign w:val="center"/>
          </w:tcPr>
          <w:p w:rsidR="004740AD" w:rsidRPr="004740AD" w:rsidRDefault="004740AD" w:rsidP="002F2066">
            <w:pPr>
              <w:spacing w:after="0" w:line="240" w:lineRule="auto"/>
              <w:ind w:left="113"/>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0,0</w:t>
            </w: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0,0</w:t>
            </w:r>
          </w:p>
        </w:tc>
        <w:tc>
          <w:tcPr>
            <w:tcW w:w="354" w:type="pct"/>
            <w:vAlign w:val="center"/>
          </w:tcPr>
          <w:p w:rsidR="004740AD" w:rsidRPr="004740AD" w:rsidRDefault="004740AD" w:rsidP="002F2066">
            <w:pPr>
              <w:spacing w:after="0" w:line="240" w:lineRule="auto"/>
              <w:ind w:left="112"/>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0,0</w:t>
            </w:r>
          </w:p>
        </w:tc>
      </w:tr>
      <w:tr w:rsidR="004740AD" w:rsidRPr="004740AD" w:rsidTr="002F2066">
        <w:trPr>
          <w:cantSplit/>
          <w:trHeight w:val="195"/>
        </w:trPr>
        <w:tc>
          <w:tcPr>
            <w:tcW w:w="546" w:type="pct"/>
            <w:vMerge/>
            <w:vAlign w:val="center"/>
          </w:tcPr>
          <w:p w:rsidR="004740AD" w:rsidRPr="004740AD" w:rsidRDefault="004740AD" w:rsidP="002F2066">
            <w:pPr>
              <w:spacing w:after="0" w:line="240" w:lineRule="auto"/>
              <w:ind w:right="-30"/>
              <w:jc w:val="center"/>
              <w:rPr>
                <w:rFonts w:ascii="Times New Roman" w:eastAsia="Times New Roman" w:hAnsi="Times New Roman"/>
                <w:sz w:val="20"/>
                <w:szCs w:val="20"/>
                <w:lang w:eastAsia="ru-RU"/>
              </w:rPr>
            </w:pPr>
          </w:p>
        </w:tc>
        <w:tc>
          <w:tcPr>
            <w:tcW w:w="891" w:type="pct"/>
            <w:vMerge/>
            <w:vAlign w:val="center"/>
          </w:tcPr>
          <w:p w:rsidR="004740AD" w:rsidRPr="004740AD" w:rsidRDefault="004740AD" w:rsidP="002F2066">
            <w:pPr>
              <w:spacing w:after="0" w:line="240" w:lineRule="auto"/>
              <w:ind w:right="-30"/>
              <w:jc w:val="center"/>
              <w:rPr>
                <w:rFonts w:ascii="Times New Roman" w:eastAsia="Times New Roman" w:hAnsi="Times New Roman"/>
                <w:sz w:val="20"/>
                <w:szCs w:val="20"/>
                <w:lang w:eastAsia="ru-RU"/>
              </w:rPr>
            </w:pPr>
          </w:p>
        </w:tc>
        <w:tc>
          <w:tcPr>
            <w:tcW w:w="1383" w:type="pct"/>
            <w:vAlign w:val="center"/>
          </w:tcPr>
          <w:p w:rsidR="004740AD" w:rsidRPr="004740AD" w:rsidRDefault="004740AD" w:rsidP="002F2066">
            <w:pPr>
              <w:spacing w:after="0" w:line="240" w:lineRule="auto"/>
              <w:ind w:right="-30"/>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федеральный бюджет</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jc w:val="center"/>
              <w:rPr>
                <w:rFonts w:ascii="Times New Roman" w:eastAsia="Times New Roman" w:hAnsi="Times New Roman"/>
                <w:snapToGrid w:val="0"/>
                <w:sz w:val="20"/>
                <w:szCs w:val="20"/>
                <w:lang w:eastAsia="ru-RU"/>
              </w:rPr>
            </w:pPr>
          </w:p>
        </w:tc>
        <w:tc>
          <w:tcPr>
            <w:tcW w:w="311"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354"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r>
      <w:tr w:rsidR="004740AD" w:rsidRPr="004740AD" w:rsidTr="002F2066">
        <w:trPr>
          <w:cantSplit/>
          <w:trHeight w:val="195"/>
        </w:trPr>
        <w:tc>
          <w:tcPr>
            <w:tcW w:w="546" w:type="pct"/>
            <w:vMerge/>
            <w:vAlign w:val="center"/>
          </w:tcPr>
          <w:p w:rsidR="004740AD" w:rsidRPr="004740AD" w:rsidRDefault="004740AD" w:rsidP="002F2066">
            <w:pPr>
              <w:spacing w:after="0" w:line="240" w:lineRule="auto"/>
              <w:ind w:right="-30"/>
              <w:jc w:val="center"/>
              <w:rPr>
                <w:rFonts w:ascii="Times New Roman" w:eastAsia="Times New Roman" w:hAnsi="Times New Roman"/>
                <w:sz w:val="20"/>
                <w:szCs w:val="20"/>
                <w:lang w:eastAsia="ru-RU"/>
              </w:rPr>
            </w:pPr>
          </w:p>
        </w:tc>
        <w:tc>
          <w:tcPr>
            <w:tcW w:w="891" w:type="pct"/>
            <w:vMerge/>
            <w:vAlign w:val="center"/>
          </w:tcPr>
          <w:p w:rsidR="004740AD" w:rsidRPr="004740AD" w:rsidRDefault="004740AD" w:rsidP="002F2066">
            <w:pPr>
              <w:spacing w:after="0" w:line="240" w:lineRule="auto"/>
              <w:ind w:right="-30"/>
              <w:jc w:val="center"/>
              <w:rPr>
                <w:rFonts w:ascii="Times New Roman" w:eastAsia="Times New Roman" w:hAnsi="Times New Roman"/>
                <w:sz w:val="20"/>
                <w:szCs w:val="20"/>
                <w:lang w:eastAsia="ru-RU"/>
              </w:rPr>
            </w:pPr>
          </w:p>
        </w:tc>
        <w:tc>
          <w:tcPr>
            <w:tcW w:w="1383" w:type="pct"/>
            <w:vAlign w:val="center"/>
          </w:tcPr>
          <w:p w:rsidR="004740AD" w:rsidRPr="004740AD" w:rsidRDefault="004740AD" w:rsidP="002F2066">
            <w:pPr>
              <w:spacing w:after="0" w:line="240" w:lineRule="auto"/>
              <w:ind w:right="-30"/>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республиканский бюджет Республики Коми</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jc w:val="center"/>
              <w:rPr>
                <w:rFonts w:ascii="Times New Roman" w:eastAsia="Times New Roman" w:hAnsi="Times New Roman"/>
                <w:snapToGrid w:val="0"/>
                <w:sz w:val="20"/>
                <w:szCs w:val="20"/>
                <w:lang w:eastAsia="ru-RU"/>
              </w:rPr>
            </w:pPr>
          </w:p>
        </w:tc>
        <w:tc>
          <w:tcPr>
            <w:tcW w:w="311"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354"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r>
      <w:tr w:rsidR="004740AD" w:rsidRPr="004740AD" w:rsidTr="002F2066">
        <w:trPr>
          <w:cantSplit/>
          <w:trHeight w:val="195"/>
        </w:trPr>
        <w:tc>
          <w:tcPr>
            <w:tcW w:w="546" w:type="pct"/>
            <w:vMerge/>
            <w:vAlign w:val="center"/>
          </w:tcPr>
          <w:p w:rsidR="004740AD" w:rsidRPr="004740AD" w:rsidRDefault="004740AD" w:rsidP="002F2066">
            <w:pPr>
              <w:spacing w:after="0" w:line="240" w:lineRule="auto"/>
              <w:ind w:right="-30"/>
              <w:jc w:val="center"/>
              <w:rPr>
                <w:rFonts w:ascii="Times New Roman" w:eastAsia="Times New Roman" w:hAnsi="Times New Roman"/>
                <w:sz w:val="20"/>
                <w:szCs w:val="20"/>
                <w:lang w:eastAsia="ru-RU"/>
              </w:rPr>
            </w:pPr>
          </w:p>
        </w:tc>
        <w:tc>
          <w:tcPr>
            <w:tcW w:w="891" w:type="pct"/>
            <w:vMerge/>
            <w:vAlign w:val="center"/>
          </w:tcPr>
          <w:p w:rsidR="004740AD" w:rsidRPr="004740AD" w:rsidRDefault="004740AD" w:rsidP="002F2066">
            <w:pPr>
              <w:spacing w:after="0" w:line="240" w:lineRule="auto"/>
              <w:ind w:right="-30"/>
              <w:jc w:val="center"/>
              <w:rPr>
                <w:rFonts w:ascii="Times New Roman" w:eastAsia="Times New Roman" w:hAnsi="Times New Roman"/>
                <w:sz w:val="20"/>
                <w:szCs w:val="20"/>
                <w:lang w:eastAsia="ru-RU"/>
              </w:rPr>
            </w:pPr>
          </w:p>
        </w:tc>
        <w:tc>
          <w:tcPr>
            <w:tcW w:w="1383"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z w:val="20"/>
                <w:szCs w:val="20"/>
                <w:lang w:eastAsia="ru-RU"/>
              </w:rPr>
              <w:t>бюджет муниципального района «Ижемский»*</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0,0</w:t>
            </w:r>
          </w:p>
        </w:tc>
        <w:tc>
          <w:tcPr>
            <w:tcW w:w="356" w:type="pct"/>
            <w:vAlign w:val="center"/>
          </w:tcPr>
          <w:p w:rsidR="004740AD" w:rsidRPr="004740AD" w:rsidRDefault="004740AD" w:rsidP="002F2066">
            <w:pPr>
              <w:spacing w:after="0" w:line="240" w:lineRule="auto"/>
              <w:jc w:val="center"/>
              <w:rPr>
                <w:rFonts w:ascii="Times New Roman" w:eastAsia="Times New Roman" w:hAnsi="Times New Roman"/>
                <w:snapToGrid w:val="0"/>
                <w:sz w:val="20"/>
                <w:szCs w:val="20"/>
                <w:lang w:eastAsia="ru-RU"/>
              </w:rPr>
            </w:pPr>
            <w:r w:rsidRPr="004740AD">
              <w:rPr>
                <w:rFonts w:ascii="Times New Roman" w:eastAsia="Times New Roman" w:hAnsi="Times New Roman"/>
                <w:snapToGrid w:val="0"/>
                <w:sz w:val="20"/>
                <w:szCs w:val="20"/>
                <w:lang w:eastAsia="ru-RU"/>
              </w:rPr>
              <w:t>450,0</w:t>
            </w:r>
          </w:p>
        </w:tc>
        <w:tc>
          <w:tcPr>
            <w:tcW w:w="311"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500,0</w:t>
            </w:r>
          </w:p>
        </w:tc>
        <w:tc>
          <w:tcPr>
            <w:tcW w:w="356" w:type="pct"/>
            <w:vAlign w:val="center"/>
          </w:tcPr>
          <w:p w:rsidR="004740AD" w:rsidRPr="004740AD" w:rsidRDefault="004740AD" w:rsidP="002F2066">
            <w:pPr>
              <w:spacing w:after="0" w:line="240" w:lineRule="auto"/>
              <w:ind w:left="113"/>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0,0</w:t>
            </w: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0,0</w:t>
            </w:r>
          </w:p>
        </w:tc>
        <w:tc>
          <w:tcPr>
            <w:tcW w:w="354" w:type="pct"/>
            <w:vAlign w:val="center"/>
          </w:tcPr>
          <w:p w:rsidR="004740AD" w:rsidRPr="004740AD" w:rsidRDefault="004740AD" w:rsidP="002F2066">
            <w:pPr>
              <w:spacing w:after="0" w:line="240" w:lineRule="auto"/>
              <w:ind w:left="112"/>
              <w:jc w:val="center"/>
              <w:rPr>
                <w:rFonts w:ascii="Times New Roman" w:eastAsia="Times New Roman" w:hAnsi="Times New Roman"/>
                <w:sz w:val="20"/>
                <w:szCs w:val="20"/>
                <w:lang w:eastAsia="ru-RU"/>
              </w:rPr>
            </w:pPr>
            <w:r w:rsidRPr="004740AD">
              <w:rPr>
                <w:rFonts w:ascii="Times New Roman" w:eastAsia="Times New Roman" w:hAnsi="Times New Roman"/>
                <w:sz w:val="20"/>
                <w:szCs w:val="20"/>
                <w:lang w:eastAsia="ru-RU"/>
              </w:rPr>
              <w:t>0,0</w:t>
            </w:r>
          </w:p>
        </w:tc>
      </w:tr>
      <w:tr w:rsidR="004740AD" w:rsidRPr="004740AD" w:rsidTr="002F2066">
        <w:trPr>
          <w:cantSplit/>
          <w:trHeight w:val="234"/>
        </w:trPr>
        <w:tc>
          <w:tcPr>
            <w:tcW w:w="546" w:type="pct"/>
            <w:vMerge/>
            <w:vAlign w:val="center"/>
          </w:tcPr>
          <w:p w:rsidR="004740AD" w:rsidRPr="004740AD" w:rsidRDefault="004740AD" w:rsidP="002F2066">
            <w:pPr>
              <w:spacing w:after="0" w:line="240" w:lineRule="auto"/>
              <w:ind w:right="-30"/>
              <w:jc w:val="center"/>
              <w:rPr>
                <w:rFonts w:ascii="Times New Roman" w:eastAsia="Times New Roman" w:hAnsi="Times New Roman"/>
                <w:sz w:val="20"/>
                <w:szCs w:val="20"/>
                <w:lang w:eastAsia="ru-RU"/>
              </w:rPr>
            </w:pPr>
          </w:p>
        </w:tc>
        <w:tc>
          <w:tcPr>
            <w:tcW w:w="891" w:type="pct"/>
            <w:vMerge/>
            <w:vAlign w:val="center"/>
          </w:tcPr>
          <w:p w:rsidR="004740AD" w:rsidRPr="004740AD" w:rsidRDefault="004740AD" w:rsidP="002F2066">
            <w:pPr>
              <w:spacing w:after="0" w:line="240" w:lineRule="auto"/>
              <w:ind w:right="-30"/>
              <w:jc w:val="center"/>
              <w:rPr>
                <w:rFonts w:ascii="Times New Roman" w:eastAsia="Times New Roman" w:hAnsi="Times New Roman"/>
                <w:sz w:val="20"/>
                <w:szCs w:val="20"/>
                <w:lang w:eastAsia="ru-RU"/>
              </w:rPr>
            </w:pPr>
          </w:p>
        </w:tc>
        <w:tc>
          <w:tcPr>
            <w:tcW w:w="1383"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бюджет сельских поселений**</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jc w:val="center"/>
              <w:rPr>
                <w:rFonts w:ascii="Times New Roman" w:eastAsia="Times New Roman" w:hAnsi="Times New Roman"/>
                <w:snapToGrid w:val="0"/>
                <w:sz w:val="20"/>
                <w:szCs w:val="20"/>
                <w:lang w:eastAsia="ru-RU"/>
              </w:rPr>
            </w:pPr>
          </w:p>
        </w:tc>
        <w:tc>
          <w:tcPr>
            <w:tcW w:w="311"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354"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r>
      <w:tr w:rsidR="004740AD" w:rsidRPr="004740AD" w:rsidTr="002F2066">
        <w:trPr>
          <w:cantSplit/>
          <w:trHeight w:val="268"/>
        </w:trPr>
        <w:tc>
          <w:tcPr>
            <w:tcW w:w="546" w:type="pct"/>
            <w:vMerge/>
            <w:vAlign w:val="center"/>
          </w:tcPr>
          <w:p w:rsidR="004740AD" w:rsidRPr="004740AD" w:rsidRDefault="004740AD" w:rsidP="002F2066">
            <w:pPr>
              <w:spacing w:after="0" w:line="240" w:lineRule="auto"/>
              <w:ind w:right="-30"/>
              <w:jc w:val="center"/>
              <w:rPr>
                <w:rFonts w:ascii="Times New Roman" w:eastAsia="Times New Roman" w:hAnsi="Times New Roman"/>
                <w:sz w:val="20"/>
                <w:szCs w:val="20"/>
                <w:lang w:eastAsia="ru-RU"/>
              </w:rPr>
            </w:pPr>
          </w:p>
        </w:tc>
        <w:tc>
          <w:tcPr>
            <w:tcW w:w="891" w:type="pct"/>
            <w:vMerge/>
            <w:vAlign w:val="center"/>
          </w:tcPr>
          <w:p w:rsidR="004740AD" w:rsidRPr="004740AD" w:rsidRDefault="004740AD" w:rsidP="002F2066">
            <w:pPr>
              <w:spacing w:after="0" w:line="240" w:lineRule="auto"/>
              <w:ind w:right="-30"/>
              <w:jc w:val="center"/>
              <w:rPr>
                <w:rFonts w:ascii="Times New Roman" w:eastAsia="Times New Roman" w:hAnsi="Times New Roman"/>
                <w:sz w:val="20"/>
                <w:szCs w:val="20"/>
                <w:lang w:eastAsia="ru-RU"/>
              </w:rPr>
            </w:pPr>
          </w:p>
        </w:tc>
        <w:tc>
          <w:tcPr>
            <w:tcW w:w="1383"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государственные внебюджетные фонды</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11"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354"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r>
      <w:tr w:rsidR="004740AD" w:rsidRPr="004740AD" w:rsidTr="002F2066">
        <w:trPr>
          <w:cantSplit/>
          <w:trHeight w:val="151"/>
        </w:trPr>
        <w:tc>
          <w:tcPr>
            <w:tcW w:w="546" w:type="pct"/>
            <w:vMerge/>
            <w:vAlign w:val="center"/>
          </w:tcPr>
          <w:p w:rsidR="004740AD" w:rsidRPr="004740AD" w:rsidRDefault="004740AD" w:rsidP="002F2066">
            <w:pPr>
              <w:spacing w:after="0" w:line="240" w:lineRule="auto"/>
              <w:ind w:right="-30"/>
              <w:jc w:val="center"/>
              <w:rPr>
                <w:rFonts w:ascii="Times New Roman" w:eastAsia="Times New Roman" w:hAnsi="Times New Roman"/>
                <w:sz w:val="20"/>
                <w:szCs w:val="20"/>
                <w:lang w:eastAsia="ru-RU"/>
              </w:rPr>
            </w:pPr>
          </w:p>
        </w:tc>
        <w:tc>
          <w:tcPr>
            <w:tcW w:w="891" w:type="pct"/>
            <w:vMerge/>
            <w:vAlign w:val="center"/>
          </w:tcPr>
          <w:p w:rsidR="004740AD" w:rsidRPr="004740AD" w:rsidRDefault="004740AD" w:rsidP="002F2066">
            <w:pPr>
              <w:spacing w:after="0" w:line="240" w:lineRule="auto"/>
              <w:ind w:right="-30"/>
              <w:jc w:val="center"/>
              <w:rPr>
                <w:rFonts w:ascii="Times New Roman" w:eastAsia="Times New Roman" w:hAnsi="Times New Roman"/>
                <w:sz w:val="20"/>
                <w:szCs w:val="20"/>
                <w:lang w:eastAsia="ru-RU"/>
              </w:rPr>
            </w:pPr>
          </w:p>
        </w:tc>
        <w:tc>
          <w:tcPr>
            <w:tcW w:w="1383"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юридические лица***</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11"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401"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c>
          <w:tcPr>
            <w:tcW w:w="354" w:type="pct"/>
            <w:vAlign w:val="center"/>
          </w:tcPr>
          <w:p w:rsidR="004740AD" w:rsidRPr="004740AD" w:rsidRDefault="004740AD" w:rsidP="002F2066">
            <w:pPr>
              <w:spacing w:after="0" w:line="240" w:lineRule="auto"/>
              <w:ind w:left="112"/>
              <w:jc w:val="center"/>
              <w:rPr>
                <w:rFonts w:ascii="Times New Roman" w:eastAsia="Times New Roman" w:hAnsi="Times New Roman"/>
                <w:snapToGrid w:val="0"/>
                <w:color w:val="000000"/>
                <w:sz w:val="20"/>
                <w:szCs w:val="20"/>
                <w:lang w:eastAsia="ru-RU"/>
              </w:rPr>
            </w:pPr>
          </w:p>
        </w:tc>
      </w:tr>
      <w:tr w:rsidR="004740AD" w:rsidRPr="004740AD" w:rsidTr="002F2066">
        <w:trPr>
          <w:cantSplit/>
          <w:trHeight w:val="234"/>
        </w:trPr>
        <w:tc>
          <w:tcPr>
            <w:tcW w:w="546" w:type="pct"/>
            <w:vMerge/>
            <w:vAlign w:val="center"/>
          </w:tcPr>
          <w:p w:rsidR="004740AD" w:rsidRPr="004740AD" w:rsidRDefault="004740AD" w:rsidP="002F2066">
            <w:pPr>
              <w:spacing w:after="0" w:line="240" w:lineRule="auto"/>
              <w:ind w:right="-30"/>
              <w:jc w:val="center"/>
              <w:rPr>
                <w:rFonts w:ascii="Times New Roman" w:eastAsia="Times New Roman" w:hAnsi="Times New Roman"/>
                <w:sz w:val="20"/>
                <w:szCs w:val="20"/>
                <w:lang w:eastAsia="ru-RU"/>
              </w:rPr>
            </w:pPr>
          </w:p>
        </w:tc>
        <w:tc>
          <w:tcPr>
            <w:tcW w:w="891" w:type="pct"/>
            <w:vMerge/>
            <w:vAlign w:val="center"/>
          </w:tcPr>
          <w:p w:rsidR="004740AD" w:rsidRPr="004740AD" w:rsidRDefault="004740AD" w:rsidP="002F2066">
            <w:pPr>
              <w:spacing w:after="0" w:line="240" w:lineRule="auto"/>
              <w:ind w:right="-30"/>
              <w:jc w:val="center"/>
              <w:rPr>
                <w:rFonts w:ascii="Times New Roman" w:eastAsia="Times New Roman" w:hAnsi="Times New Roman"/>
                <w:sz w:val="20"/>
                <w:szCs w:val="20"/>
                <w:lang w:eastAsia="ru-RU"/>
              </w:rPr>
            </w:pPr>
          </w:p>
        </w:tc>
        <w:tc>
          <w:tcPr>
            <w:tcW w:w="1383"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r w:rsidRPr="004740AD">
              <w:rPr>
                <w:rFonts w:ascii="Times New Roman" w:eastAsia="Times New Roman" w:hAnsi="Times New Roman"/>
                <w:snapToGrid w:val="0"/>
                <w:color w:val="000000"/>
                <w:sz w:val="20"/>
                <w:szCs w:val="20"/>
                <w:lang w:eastAsia="ru-RU"/>
              </w:rPr>
              <w:t>средства от приносящей доход деятельности</w:t>
            </w:r>
          </w:p>
        </w:tc>
        <w:tc>
          <w:tcPr>
            <w:tcW w:w="402"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11" w:type="pct"/>
            <w:vAlign w:val="center"/>
          </w:tcPr>
          <w:p w:rsidR="004740AD" w:rsidRPr="004740AD" w:rsidRDefault="004740AD" w:rsidP="002F2066">
            <w:pPr>
              <w:spacing w:after="0" w:line="240" w:lineRule="auto"/>
              <w:jc w:val="center"/>
              <w:rPr>
                <w:rFonts w:ascii="Times New Roman" w:eastAsia="Times New Roman" w:hAnsi="Times New Roman"/>
                <w:snapToGrid w:val="0"/>
                <w:color w:val="000000"/>
                <w:sz w:val="20"/>
                <w:szCs w:val="20"/>
                <w:lang w:eastAsia="ru-RU"/>
              </w:rPr>
            </w:pPr>
          </w:p>
        </w:tc>
        <w:tc>
          <w:tcPr>
            <w:tcW w:w="356" w:type="pct"/>
            <w:vAlign w:val="center"/>
          </w:tcPr>
          <w:p w:rsidR="004740AD" w:rsidRPr="004740AD" w:rsidRDefault="004740AD" w:rsidP="002F2066">
            <w:pPr>
              <w:spacing w:after="0" w:line="240" w:lineRule="auto"/>
              <w:ind w:left="-314"/>
              <w:jc w:val="center"/>
              <w:rPr>
                <w:rFonts w:ascii="Times New Roman" w:eastAsia="Times New Roman" w:hAnsi="Times New Roman"/>
                <w:snapToGrid w:val="0"/>
                <w:color w:val="000000"/>
                <w:sz w:val="20"/>
                <w:szCs w:val="20"/>
                <w:lang w:eastAsia="ru-RU"/>
              </w:rPr>
            </w:pPr>
          </w:p>
        </w:tc>
        <w:tc>
          <w:tcPr>
            <w:tcW w:w="401" w:type="pct"/>
            <w:vAlign w:val="center"/>
          </w:tcPr>
          <w:p w:rsidR="004740AD" w:rsidRPr="004740AD" w:rsidRDefault="004740AD" w:rsidP="002F2066">
            <w:pPr>
              <w:spacing w:after="0" w:line="240" w:lineRule="auto"/>
              <w:ind w:left="-314"/>
              <w:jc w:val="center"/>
              <w:rPr>
                <w:rFonts w:ascii="Times New Roman" w:eastAsia="Times New Roman" w:hAnsi="Times New Roman"/>
                <w:snapToGrid w:val="0"/>
                <w:color w:val="000000"/>
                <w:sz w:val="20"/>
                <w:szCs w:val="20"/>
                <w:lang w:eastAsia="ru-RU"/>
              </w:rPr>
            </w:pPr>
          </w:p>
        </w:tc>
        <w:tc>
          <w:tcPr>
            <w:tcW w:w="354" w:type="pct"/>
            <w:vAlign w:val="center"/>
          </w:tcPr>
          <w:p w:rsidR="004740AD" w:rsidRPr="004740AD" w:rsidRDefault="004740AD" w:rsidP="002F2066">
            <w:pPr>
              <w:spacing w:after="0" w:line="240" w:lineRule="auto"/>
              <w:ind w:left="-314"/>
              <w:jc w:val="center"/>
              <w:rPr>
                <w:rFonts w:ascii="Times New Roman" w:eastAsia="Times New Roman" w:hAnsi="Times New Roman"/>
                <w:snapToGrid w:val="0"/>
                <w:color w:val="000000"/>
                <w:sz w:val="20"/>
                <w:szCs w:val="20"/>
                <w:lang w:eastAsia="ru-RU"/>
              </w:rPr>
            </w:pPr>
          </w:p>
        </w:tc>
      </w:tr>
    </w:tbl>
    <w:p w:rsidR="004740AD" w:rsidRPr="004740AD" w:rsidRDefault="004740AD" w:rsidP="004740AD">
      <w:pPr>
        <w:widowControl w:val="0"/>
        <w:autoSpaceDE w:val="0"/>
        <w:autoSpaceDN w:val="0"/>
        <w:adjustRightInd w:val="0"/>
        <w:spacing w:after="0" w:line="240" w:lineRule="auto"/>
        <w:ind w:right="-598"/>
        <w:jc w:val="right"/>
        <w:rPr>
          <w:rFonts w:ascii="Times New Roman" w:eastAsia="Times New Roman" w:hAnsi="Times New Roman"/>
          <w:sz w:val="26"/>
          <w:szCs w:val="26"/>
          <w:lang w:eastAsia="ru-RU"/>
        </w:rPr>
      </w:pPr>
      <w:r w:rsidRPr="004740AD">
        <w:rPr>
          <w:rFonts w:ascii="Times New Roman" w:eastAsia="Times New Roman" w:hAnsi="Times New Roman"/>
          <w:lang w:eastAsia="ru-RU"/>
        </w:rPr>
        <w:t xml:space="preserve">                                                                                                                                                                                                                                                                            ».</w:t>
      </w:r>
    </w:p>
    <w:p w:rsidR="007532C8" w:rsidRDefault="007532C8" w:rsidP="00F726A1">
      <w:pPr>
        <w:spacing w:after="0"/>
        <w:jc w:val="center"/>
        <w:rPr>
          <w:rFonts w:ascii="Times New Roman" w:hAnsi="Times New Roman"/>
          <w:i/>
          <w:sz w:val="28"/>
          <w:szCs w:val="28"/>
        </w:rPr>
      </w:pPr>
    </w:p>
    <w:p w:rsidR="007532C8" w:rsidRDefault="007532C8" w:rsidP="00F726A1">
      <w:pPr>
        <w:spacing w:after="0"/>
        <w:jc w:val="center"/>
        <w:rPr>
          <w:rFonts w:ascii="Times New Roman" w:hAnsi="Times New Roman"/>
          <w:i/>
          <w:sz w:val="28"/>
          <w:szCs w:val="28"/>
        </w:rPr>
      </w:pPr>
    </w:p>
    <w:p w:rsidR="007532C8" w:rsidRDefault="007532C8" w:rsidP="00F726A1">
      <w:pPr>
        <w:spacing w:after="0"/>
        <w:jc w:val="center"/>
        <w:rPr>
          <w:rFonts w:ascii="Times New Roman" w:hAnsi="Times New Roman"/>
          <w:i/>
          <w:sz w:val="28"/>
          <w:szCs w:val="28"/>
        </w:rPr>
      </w:pPr>
    </w:p>
    <w:p w:rsidR="004740AD" w:rsidRDefault="004740AD" w:rsidP="00F726A1">
      <w:pPr>
        <w:spacing w:after="0"/>
        <w:jc w:val="center"/>
        <w:rPr>
          <w:rFonts w:ascii="Times New Roman" w:hAnsi="Times New Roman"/>
          <w:i/>
          <w:sz w:val="28"/>
          <w:szCs w:val="28"/>
        </w:rPr>
        <w:sectPr w:rsidR="004740AD" w:rsidSect="004740AD">
          <w:pgSz w:w="16839" w:h="11907" w:orient="landscape" w:code="9"/>
          <w:pgMar w:top="851" w:right="1418" w:bottom="1701" w:left="1418" w:header="170" w:footer="170" w:gutter="0"/>
          <w:cols w:space="708"/>
          <w:docGrid w:linePitch="360"/>
        </w:sectPr>
      </w:pPr>
    </w:p>
    <w:tbl>
      <w:tblPr>
        <w:tblW w:w="9858" w:type="dxa"/>
        <w:tblInd w:w="-34" w:type="dxa"/>
        <w:tblLayout w:type="fixed"/>
        <w:tblLook w:val="04A0"/>
      </w:tblPr>
      <w:tblGrid>
        <w:gridCol w:w="3828"/>
        <w:gridCol w:w="2250"/>
        <w:gridCol w:w="3780"/>
      </w:tblGrid>
      <w:tr w:rsidR="0041125C" w:rsidRPr="0041125C" w:rsidTr="0041125C">
        <w:trPr>
          <w:cantSplit/>
        </w:trPr>
        <w:tc>
          <w:tcPr>
            <w:tcW w:w="3828" w:type="dxa"/>
          </w:tcPr>
          <w:p w:rsidR="0041125C" w:rsidRPr="0041125C" w:rsidRDefault="0041125C" w:rsidP="0041125C">
            <w:pPr>
              <w:widowControl w:val="0"/>
              <w:spacing w:after="0" w:line="240" w:lineRule="auto"/>
              <w:jc w:val="center"/>
              <w:rPr>
                <w:rFonts w:ascii="Times New Roman" w:hAnsi="Times New Roman"/>
                <w:b/>
                <w:bCs/>
                <w:sz w:val="26"/>
                <w:szCs w:val="26"/>
                <w:lang w:eastAsia="ar-SA"/>
              </w:rPr>
            </w:pPr>
          </w:p>
          <w:p w:rsidR="0041125C" w:rsidRPr="0041125C" w:rsidRDefault="0041125C" w:rsidP="0041125C">
            <w:pPr>
              <w:widowControl w:val="0"/>
              <w:spacing w:after="0" w:line="240" w:lineRule="auto"/>
              <w:jc w:val="center"/>
              <w:rPr>
                <w:rFonts w:ascii="Times New Roman" w:hAnsi="Times New Roman"/>
                <w:b/>
                <w:bCs/>
                <w:sz w:val="26"/>
                <w:szCs w:val="26"/>
                <w:lang w:eastAsia="ar-SA"/>
              </w:rPr>
            </w:pPr>
            <w:r w:rsidRPr="0041125C">
              <w:rPr>
                <w:rFonts w:ascii="Times New Roman" w:hAnsi="Times New Roman"/>
                <w:b/>
                <w:bCs/>
                <w:sz w:val="26"/>
                <w:szCs w:val="26"/>
                <w:lang w:eastAsia="ar-SA"/>
              </w:rPr>
              <w:t>«Изьва»</w:t>
            </w:r>
          </w:p>
          <w:p w:rsidR="0041125C" w:rsidRPr="0041125C" w:rsidRDefault="0041125C" w:rsidP="0041125C">
            <w:pPr>
              <w:widowControl w:val="0"/>
              <w:spacing w:after="0" w:line="240" w:lineRule="auto"/>
              <w:jc w:val="center"/>
              <w:rPr>
                <w:rFonts w:ascii="Times New Roman" w:hAnsi="Times New Roman"/>
                <w:b/>
                <w:bCs/>
                <w:sz w:val="26"/>
                <w:szCs w:val="26"/>
                <w:lang w:eastAsia="ar-SA"/>
              </w:rPr>
            </w:pPr>
            <w:r w:rsidRPr="0041125C">
              <w:rPr>
                <w:rFonts w:ascii="Times New Roman" w:hAnsi="Times New Roman"/>
                <w:b/>
                <w:bCs/>
                <w:sz w:val="26"/>
                <w:szCs w:val="26"/>
                <w:lang w:eastAsia="ar-SA"/>
              </w:rPr>
              <w:t>муниципальнöй районса</w:t>
            </w:r>
          </w:p>
          <w:p w:rsidR="0041125C" w:rsidRPr="0041125C" w:rsidRDefault="0041125C" w:rsidP="0041125C">
            <w:pPr>
              <w:widowControl w:val="0"/>
              <w:spacing w:after="0" w:line="240" w:lineRule="auto"/>
              <w:jc w:val="center"/>
              <w:rPr>
                <w:rFonts w:ascii="Times New Roman" w:hAnsi="Times New Roman"/>
                <w:b/>
                <w:bCs/>
                <w:sz w:val="26"/>
                <w:szCs w:val="26"/>
                <w:lang w:eastAsia="ar-SA"/>
              </w:rPr>
            </w:pPr>
            <w:r w:rsidRPr="0041125C">
              <w:rPr>
                <w:rFonts w:ascii="Times New Roman" w:hAnsi="Times New Roman"/>
                <w:b/>
                <w:bCs/>
                <w:sz w:val="26"/>
                <w:szCs w:val="26"/>
                <w:lang w:eastAsia="ar-SA"/>
              </w:rPr>
              <w:t>администрация</w:t>
            </w:r>
          </w:p>
          <w:p w:rsidR="0041125C" w:rsidRPr="0041125C" w:rsidRDefault="0041125C" w:rsidP="0041125C">
            <w:pPr>
              <w:widowControl w:val="0"/>
              <w:spacing w:after="0" w:line="240" w:lineRule="auto"/>
              <w:jc w:val="center"/>
              <w:rPr>
                <w:rFonts w:ascii="Times New Roman" w:hAnsi="Times New Roman"/>
                <w:sz w:val="26"/>
                <w:szCs w:val="26"/>
                <w:lang w:eastAsia="ar-SA"/>
              </w:rPr>
            </w:pPr>
          </w:p>
        </w:tc>
        <w:tc>
          <w:tcPr>
            <w:tcW w:w="2250" w:type="dxa"/>
          </w:tcPr>
          <w:p w:rsidR="0041125C" w:rsidRPr="0041125C" w:rsidRDefault="0041125C" w:rsidP="0041125C">
            <w:pPr>
              <w:widowControl w:val="0"/>
              <w:spacing w:after="0" w:line="240" w:lineRule="auto"/>
              <w:jc w:val="center"/>
              <w:rPr>
                <w:rFonts w:ascii="Times New Roman" w:hAnsi="Times New Roman"/>
                <w:b/>
                <w:bCs/>
                <w:sz w:val="26"/>
                <w:szCs w:val="26"/>
                <w:lang w:eastAsia="ar-SA"/>
              </w:rPr>
            </w:pPr>
            <w:r w:rsidRPr="0041125C">
              <w:rPr>
                <w:rFonts w:ascii="Times New Roman" w:hAnsi="Times New Roman"/>
                <w:b/>
                <w:noProof/>
                <w:sz w:val="26"/>
                <w:szCs w:val="26"/>
                <w:lang w:eastAsia="ru-RU"/>
              </w:rPr>
              <w:drawing>
                <wp:inline distT="0" distB="0" distL="0" distR="0">
                  <wp:extent cx="714375" cy="876300"/>
                  <wp:effectExtent l="19050" t="0" r="9525" b="0"/>
                  <wp:docPr id="25"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21" cstate="print"/>
                          <a:srcRect/>
                          <a:stretch>
                            <a:fillRect/>
                          </a:stretch>
                        </pic:blipFill>
                        <pic:spPr bwMode="auto">
                          <a:xfrm>
                            <a:off x="0" y="0"/>
                            <a:ext cx="714375" cy="876300"/>
                          </a:xfrm>
                          <a:prstGeom prst="rect">
                            <a:avLst/>
                          </a:prstGeom>
                          <a:noFill/>
                          <a:ln w="9525">
                            <a:noFill/>
                            <a:miter lim="800000"/>
                            <a:headEnd/>
                            <a:tailEnd/>
                          </a:ln>
                        </pic:spPr>
                      </pic:pic>
                    </a:graphicData>
                  </a:graphic>
                </wp:inline>
              </w:drawing>
            </w:r>
          </w:p>
        </w:tc>
        <w:tc>
          <w:tcPr>
            <w:tcW w:w="3780" w:type="dxa"/>
          </w:tcPr>
          <w:p w:rsidR="0041125C" w:rsidRPr="0041125C" w:rsidRDefault="0041125C" w:rsidP="0041125C">
            <w:pPr>
              <w:widowControl w:val="0"/>
              <w:spacing w:after="0" w:line="240" w:lineRule="auto"/>
              <w:jc w:val="center"/>
              <w:rPr>
                <w:rFonts w:ascii="Times New Roman" w:hAnsi="Times New Roman"/>
                <w:b/>
                <w:bCs/>
                <w:sz w:val="26"/>
                <w:szCs w:val="26"/>
                <w:lang w:eastAsia="ar-SA"/>
              </w:rPr>
            </w:pPr>
          </w:p>
          <w:p w:rsidR="0041125C" w:rsidRPr="0041125C" w:rsidRDefault="0041125C" w:rsidP="0041125C">
            <w:pPr>
              <w:widowControl w:val="0"/>
              <w:spacing w:after="0" w:line="240" w:lineRule="auto"/>
              <w:jc w:val="center"/>
              <w:rPr>
                <w:rFonts w:ascii="Times New Roman" w:hAnsi="Times New Roman"/>
                <w:b/>
                <w:bCs/>
                <w:sz w:val="26"/>
                <w:szCs w:val="26"/>
                <w:lang w:eastAsia="ar-SA"/>
              </w:rPr>
            </w:pPr>
            <w:r w:rsidRPr="0041125C">
              <w:rPr>
                <w:rFonts w:ascii="Times New Roman" w:hAnsi="Times New Roman"/>
                <w:b/>
                <w:bCs/>
                <w:sz w:val="26"/>
                <w:szCs w:val="26"/>
                <w:lang w:eastAsia="ar-SA"/>
              </w:rPr>
              <w:t>Администрация</w:t>
            </w:r>
          </w:p>
          <w:p w:rsidR="0041125C" w:rsidRPr="0041125C" w:rsidRDefault="0041125C" w:rsidP="0041125C">
            <w:pPr>
              <w:widowControl w:val="0"/>
              <w:spacing w:after="0" w:line="240" w:lineRule="auto"/>
              <w:jc w:val="center"/>
              <w:rPr>
                <w:rFonts w:ascii="Times New Roman" w:hAnsi="Times New Roman"/>
                <w:b/>
                <w:bCs/>
                <w:sz w:val="26"/>
                <w:szCs w:val="26"/>
                <w:lang w:eastAsia="ar-SA"/>
              </w:rPr>
            </w:pPr>
            <w:r w:rsidRPr="0041125C">
              <w:rPr>
                <w:rFonts w:ascii="Times New Roman" w:hAnsi="Times New Roman"/>
                <w:b/>
                <w:bCs/>
                <w:sz w:val="26"/>
                <w:szCs w:val="26"/>
                <w:lang w:eastAsia="ar-SA"/>
              </w:rPr>
              <w:t>муниципального района</w:t>
            </w:r>
          </w:p>
          <w:p w:rsidR="0041125C" w:rsidRPr="0041125C" w:rsidRDefault="0041125C" w:rsidP="0041125C">
            <w:pPr>
              <w:widowControl w:val="0"/>
              <w:spacing w:after="0" w:line="240" w:lineRule="auto"/>
              <w:jc w:val="center"/>
              <w:rPr>
                <w:rFonts w:ascii="Times New Roman" w:hAnsi="Times New Roman"/>
                <w:b/>
                <w:bCs/>
                <w:sz w:val="26"/>
                <w:szCs w:val="26"/>
                <w:lang w:eastAsia="ar-SA"/>
              </w:rPr>
            </w:pPr>
            <w:r w:rsidRPr="0041125C">
              <w:rPr>
                <w:rFonts w:ascii="Times New Roman" w:hAnsi="Times New Roman"/>
                <w:b/>
                <w:bCs/>
                <w:sz w:val="26"/>
                <w:szCs w:val="26"/>
                <w:lang w:eastAsia="ar-SA"/>
              </w:rPr>
              <w:t>«Ижемский»</w:t>
            </w:r>
          </w:p>
        </w:tc>
      </w:tr>
    </w:tbl>
    <w:p w:rsidR="0041125C" w:rsidRPr="0041125C" w:rsidRDefault="0041125C" w:rsidP="0041125C">
      <w:pPr>
        <w:keepNext/>
        <w:widowControl w:val="0"/>
        <w:spacing w:after="0" w:line="240" w:lineRule="auto"/>
        <w:jc w:val="center"/>
        <w:outlineLvl w:val="0"/>
        <w:rPr>
          <w:rFonts w:ascii="Times New Roman" w:hAnsi="Times New Roman"/>
          <w:sz w:val="26"/>
          <w:szCs w:val="26"/>
          <w:lang w:eastAsia="ar-SA"/>
        </w:rPr>
      </w:pPr>
    </w:p>
    <w:p w:rsidR="0041125C" w:rsidRPr="0041125C" w:rsidRDefault="0041125C" w:rsidP="0041125C">
      <w:pPr>
        <w:keepNext/>
        <w:widowControl w:val="0"/>
        <w:spacing w:after="0" w:line="240" w:lineRule="auto"/>
        <w:jc w:val="center"/>
        <w:outlineLvl w:val="0"/>
        <w:rPr>
          <w:rFonts w:ascii="Times New Roman" w:hAnsi="Times New Roman"/>
          <w:b/>
          <w:bCs/>
          <w:sz w:val="24"/>
          <w:szCs w:val="24"/>
          <w:lang w:eastAsia="ar-SA"/>
        </w:rPr>
      </w:pPr>
      <w:r w:rsidRPr="0041125C">
        <w:rPr>
          <w:rFonts w:ascii="Times New Roman" w:hAnsi="Times New Roman"/>
          <w:b/>
          <w:bCs/>
          <w:sz w:val="24"/>
          <w:szCs w:val="24"/>
          <w:lang w:eastAsia="ar-SA"/>
        </w:rPr>
        <w:t>Ш У Ö М</w:t>
      </w:r>
    </w:p>
    <w:p w:rsidR="0041125C" w:rsidRPr="0041125C" w:rsidRDefault="0041125C" w:rsidP="0041125C">
      <w:pPr>
        <w:widowControl w:val="0"/>
        <w:spacing w:after="0" w:line="240" w:lineRule="auto"/>
        <w:jc w:val="center"/>
        <w:rPr>
          <w:rFonts w:ascii="Times New Roman" w:hAnsi="Times New Roman"/>
          <w:b/>
          <w:bCs/>
          <w:i/>
          <w:sz w:val="24"/>
          <w:szCs w:val="24"/>
          <w:u w:val="single"/>
          <w:lang w:eastAsia="ar-SA"/>
        </w:rPr>
      </w:pPr>
    </w:p>
    <w:p w:rsidR="0041125C" w:rsidRPr="0041125C" w:rsidRDefault="0041125C" w:rsidP="0041125C">
      <w:pPr>
        <w:widowControl w:val="0"/>
        <w:spacing w:after="0" w:line="240" w:lineRule="auto"/>
        <w:jc w:val="center"/>
        <w:rPr>
          <w:rFonts w:ascii="Times New Roman" w:hAnsi="Times New Roman"/>
          <w:b/>
          <w:bCs/>
          <w:sz w:val="24"/>
          <w:szCs w:val="24"/>
          <w:lang w:eastAsia="ar-SA"/>
        </w:rPr>
      </w:pPr>
      <w:r w:rsidRPr="0041125C">
        <w:rPr>
          <w:rFonts w:ascii="Times New Roman" w:hAnsi="Times New Roman"/>
          <w:b/>
          <w:bCs/>
          <w:sz w:val="24"/>
          <w:szCs w:val="24"/>
          <w:lang w:eastAsia="ar-SA"/>
        </w:rPr>
        <w:t>П О С Т А Н О В Л Е Н И Е</w:t>
      </w:r>
    </w:p>
    <w:p w:rsidR="0041125C" w:rsidRPr="0041125C" w:rsidRDefault="0041125C" w:rsidP="0041125C">
      <w:pPr>
        <w:widowControl w:val="0"/>
        <w:spacing w:after="0" w:line="240" w:lineRule="auto"/>
        <w:jc w:val="center"/>
        <w:rPr>
          <w:rFonts w:ascii="Times New Roman" w:hAnsi="Times New Roman"/>
          <w:sz w:val="24"/>
          <w:szCs w:val="24"/>
          <w:lang w:eastAsia="ar-SA"/>
        </w:rPr>
      </w:pPr>
    </w:p>
    <w:p w:rsidR="0041125C" w:rsidRPr="0041125C" w:rsidRDefault="0041125C" w:rsidP="0041125C">
      <w:pPr>
        <w:widowControl w:val="0"/>
        <w:spacing w:after="0" w:line="240" w:lineRule="auto"/>
        <w:rPr>
          <w:rFonts w:ascii="Times New Roman" w:hAnsi="Times New Roman"/>
          <w:sz w:val="26"/>
          <w:szCs w:val="26"/>
          <w:lang w:eastAsia="ar-SA"/>
        </w:rPr>
      </w:pPr>
    </w:p>
    <w:p w:rsidR="0041125C" w:rsidRPr="0041125C" w:rsidRDefault="0041125C" w:rsidP="0041125C">
      <w:pPr>
        <w:widowControl w:val="0"/>
        <w:spacing w:after="0" w:line="240" w:lineRule="auto"/>
        <w:rPr>
          <w:rFonts w:ascii="Times New Roman" w:hAnsi="Times New Roman"/>
          <w:sz w:val="26"/>
          <w:szCs w:val="26"/>
          <w:lang w:eastAsia="ar-SA"/>
        </w:rPr>
      </w:pPr>
      <w:r w:rsidRPr="0041125C">
        <w:rPr>
          <w:rFonts w:ascii="Times New Roman" w:hAnsi="Times New Roman"/>
          <w:sz w:val="26"/>
          <w:szCs w:val="26"/>
          <w:lang w:eastAsia="ar-SA"/>
        </w:rPr>
        <w:t>от 29 декабря 2017  года                                                                                         № 1127</w:t>
      </w:r>
    </w:p>
    <w:p w:rsidR="0041125C" w:rsidRPr="0041125C" w:rsidRDefault="0041125C" w:rsidP="0041125C">
      <w:pPr>
        <w:widowControl w:val="0"/>
        <w:spacing w:after="0" w:line="240" w:lineRule="auto"/>
        <w:rPr>
          <w:rFonts w:ascii="Times New Roman" w:hAnsi="Times New Roman"/>
          <w:sz w:val="18"/>
          <w:szCs w:val="18"/>
          <w:lang w:eastAsia="ar-SA"/>
        </w:rPr>
      </w:pPr>
      <w:r w:rsidRPr="0041125C">
        <w:rPr>
          <w:rFonts w:ascii="Times New Roman" w:hAnsi="Times New Roman"/>
          <w:sz w:val="18"/>
          <w:szCs w:val="18"/>
          <w:lang w:eastAsia="ar-SA"/>
        </w:rPr>
        <w:t>Республика Коми, Ижемский район, с. Ижма</w:t>
      </w:r>
      <w:r w:rsidRPr="0041125C">
        <w:rPr>
          <w:rFonts w:ascii="Times New Roman" w:hAnsi="Times New Roman"/>
          <w:sz w:val="18"/>
          <w:szCs w:val="18"/>
          <w:lang w:eastAsia="ar-SA"/>
        </w:rPr>
        <w:tab/>
      </w:r>
      <w:r w:rsidRPr="0041125C">
        <w:rPr>
          <w:rFonts w:ascii="Times New Roman" w:hAnsi="Times New Roman"/>
          <w:sz w:val="18"/>
          <w:szCs w:val="18"/>
          <w:lang w:eastAsia="ar-SA"/>
        </w:rPr>
        <w:tab/>
      </w:r>
      <w:r w:rsidRPr="0041125C">
        <w:rPr>
          <w:rFonts w:ascii="Times New Roman" w:hAnsi="Times New Roman"/>
          <w:sz w:val="18"/>
          <w:szCs w:val="18"/>
          <w:lang w:eastAsia="ar-SA"/>
        </w:rPr>
        <w:tab/>
      </w:r>
      <w:r w:rsidRPr="0041125C">
        <w:rPr>
          <w:rFonts w:ascii="Times New Roman" w:hAnsi="Times New Roman"/>
          <w:sz w:val="18"/>
          <w:szCs w:val="18"/>
          <w:lang w:eastAsia="ar-SA"/>
        </w:rPr>
        <w:tab/>
      </w:r>
      <w:r w:rsidRPr="0041125C">
        <w:rPr>
          <w:rFonts w:ascii="Times New Roman" w:hAnsi="Times New Roman"/>
          <w:sz w:val="18"/>
          <w:szCs w:val="18"/>
          <w:lang w:eastAsia="ar-SA"/>
        </w:rPr>
        <w:tab/>
        <w:t xml:space="preserve">                  </w:t>
      </w:r>
    </w:p>
    <w:p w:rsidR="0041125C" w:rsidRPr="0041125C" w:rsidRDefault="0041125C" w:rsidP="0041125C">
      <w:pPr>
        <w:widowControl w:val="0"/>
        <w:spacing w:after="0" w:line="240" w:lineRule="auto"/>
        <w:rPr>
          <w:rFonts w:ascii="Times New Roman" w:hAnsi="Times New Roman"/>
          <w:sz w:val="26"/>
          <w:szCs w:val="26"/>
          <w:lang w:eastAsia="ar-SA"/>
        </w:rPr>
      </w:pPr>
    </w:p>
    <w:p w:rsidR="0041125C" w:rsidRPr="0041125C" w:rsidRDefault="0041125C" w:rsidP="0041125C">
      <w:pPr>
        <w:widowControl w:val="0"/>
        <w:autoSpaceDE w:val="0"/>
        <w:autoSpaceDN w:val="0"/>
        <w:adjustRightInd w:val="0"/>
        <w:spacing w:after="0" w:line="240" w:lineRule="auto"/>
        <w:jc w:val="center"/>
        <w:rPr>
          <w:rFonts w:ascii="Times New Roman" w:eastAsia="Times New Roman" w:hAnsi="Times New Roman"/>
          <w:b/>
          <w:bCs/>
          <w:sz w:val="26"/>
          <w:szCs w:val="26"/>
          <w:lang w:eastAsia="ru-RU"/>
        </w:rPr>
      </w:pPr>
    </w:p>
    <w:p w:rsidR="0041125C" w:rsidRPr="0041125C" w:rsidRDefault="0041125C" w:rsidP="0041125C">
      <w:pPr>
        <w:widowControl w:val="0"/>
        <w:autoSpaceDE w:val="0"/>
        <w:autoSpaceDN w:val="0"/>
        <w:adjustRightInd w:val="0"/>
        <w:spacing w:after="0"/>
        <w:jc w:val="center"/>
        <w:rPr>
          <w:rFonts w:ascii="Times New Roman" w:eastAsia="Times New Roman" w:hAnsi="Times New Roman"/>
          <w:bCs/>
          <w:sz w:val="26"/>
          <w:szCs w:val="26"/>
          <w:lang w:eastAsia="ru-RU"/>
        </w:rPr>
      </w:pPr>
      <w:r w:rsidRPr="0041125C">
        <w:rPr>
          <w:rFonts w:ascii="Times New Roman" w:eastAsia="Times New Roman" w:hAnsi="Times New Roman"/>
          <w:bCs/>
          <w:sz w:val="26"/>
          <w:szCs w:val="26"/>
          <w:lang w:eastAsia="ru-RU"/>
        </w:rPr>
        <w:t>О внесении изменений в постановление администрации муниципального района «Ижемский» от 30 декабря 2014 года № 1266 «Об утверждении муниципальной программы муниципального  образования муниципального района «Ижемский»</w:t>
      </w:r>
    </w:p>
    <w:p w:rsidR="0041125C" w:rsidRPr="0041125C" w:rsidRDefault="0041125C" w:rsidP="0041125C">
      <w:pPr>
        <w:widowControl w:val="0"/>
        <w:autoSpaceDE w:val="0"/>
        <w:autoSpaceDN w:val="0"/>
        <w:adjustRightInd w:val="0"/>
        <w:spacing w:after="0"/>
        <w:jc w:val="center"/>
        <w:rPr>
          <w:rFonts w:ascii="Times New Roman" w:eastAsia="Times New Roman" w:hAnsi="Times New Roman"/>
          <w:sz w:val="26"/>
          <w:szCs w:val="26"/>
          <w:lang w:eastAsia="ru-RU"/>
        </w:rPr>
      </w:pPr>
      <w:r w:rsidRPr="0041125C">
        <w:rPr>
          <w:rFonts w:ascii="Times New Roman" w:eastAsia="Times New Roman" w:hAnsi="Times New Roman"/>
          <w:bCs/>
          <w:sz w:val="26"/>
          <w:szCs w:val="26"/>
          <w:lang w:eastAsia="ru-RU"/>
        </w:rPr>
        <w:t>«Развитие образования»</w:t>
      </w:r>
    </w:p>
    <w:p w:rsidR="0041125C" w:rsidRPr="0041125C" w:rsidRDefault="0041125C" w:rsidP="0041125C">
      <w:pPr>
        <w:widowControl w:val="0"/>
        <w:autoSpaceDE w:val="0"/>
        <w:autoSpaceDN w:val="0"/>
        <w:adjustRightInd w:val="0"/>
        <w:spacing w:after="0" w:line="240" w:lineRule="auto"/>
        <w:rPr>
          <w:rFonts w:ascii="Times New Roman" w:eastAsia="Times New Roman" w:hAnsi="Times New Roman"/>
          <w:sz w:val="26"/>
          <w:szCs w:val="26"/>
          <w:lang w:eastAsia="ru-RU"/>
        </w:rPr>
      </w:pPr>
    </w:p>
    <w:p w:rsidR="0041125C" w:rsidRPr="0041125C" w:rsidRDefault="0041125C" w:rsidP="0041125C">
      <w:pPr>
        <w:widowControl w:val="0"/>
        <w:spacing w:after="0"/>
        <w:ind w:firstLine="540"/>
        <w:jc w:val="both"/>
        <w:rPr>
          <w:rFonts w:ascii="Times New Roman" w:hAnsi="Times New Roman"/>
          <w:sz w:val="26"/>
          <w:szCs w:val="26"/>
          <w:lang w:eastAsia="ar-SA"/>
        </w:rPr>
      </w:pPr>
      <w:r w:rsidRPr="0041125C">
        <w:rPr>
          <w:rFonts w:ascii="Times New Roman" w:hAnsi="Times New Roman"/>
          <w:sz w:val="26"/>
          <w:szCs w:val="26"/>
          <w:lang w:eastAsia="ar-SA"/>
        </w:rPr>
        <w:t>Руководствуясь постановлением администрации муниципального района «Ижемский» от 31 января 2014 года  № 61 «О муниципальных программах муниципального образования муниципального района «Ижемский»,</w:t>
      </w:r>
    </w:p>
    <w:p w:rsidR="0041125C" w:rsidRPr="0041125C" w:rsidRDefault="0041125C" w:rsidP="0041125C">
      <w:pPr>
        <w:widowControl w:val="0"/>
        <w:spacing w:after="0"/>
        <w:ind w:firstLine="540"/>
        <w:jc w:val="both"/>
        <w:rPr>
          <w:rFonts w:ascii="Times New Roman" w:hAnsi="Times New Roman"/>
          <w:sz w:val="26"/>
          <w:szCs w:val="26"/>
          <w:lang w:eastAsia="ar-SA"/>
        </w:rPr>
      </w:pPr>
    </w:p>
    <w:p w:rsidR="0041125C" w:rsidRPr="0041125C" w:rsidRDefault="0041125C" w:rsidP="0041125C">
      <w:pPr>
        <w:widowControl w:val="0"/>
        <w:jc w:val="center"/>
        <w:rPr>
          <w:rFonts w:ascii="Times New Roman" w:hAnsi="Times New Roman"/>
          <w:sz w:val="26"/>
          <w:szCs w:val="26"/>
          <w:lang w:eastAsia="ar-SA"/>
        </w:rPr>
      </w:pPr>
      <w:r w:rsidRPr="0041125C">
        <w:rPr>
          <w:rFonts w:ascii="Times New Roman" w:hAnsi="Times New Roman"/>
          <w:sz w:val="26"/>
          <w:szCs w:val="26"/>
          <w:lang w:eastAsia="ar-SA"/>
        </w:rPr>
        <w:t>администрация муниципального района «Ижемский»</w:t>
      </w:r>
    </w:p>
    <w:p w:rsidR="0041125C" w:rsidRPr="0041125C" w:rsidRDefault="0041125C" w:rsidP="0041125C">
      <w:pPr>
        <w:widowControl w:val="0"/>
        <w:jc w:val="center"/>
        <w:rPr>
          <w:rFonts w:ascii="Times New Roman" w:hAnsi="Times New Roman"/>
          <w:sz w:val="26"/>
          <w:szCs w:val="26"/>
          <w:lang w:eastAsia="ar-SA"/>
        </w:rPr>
      </w:pPr>
      <w:r w:rsidRPr="0041125C">
        <w:rPr>
          <w:rFonts w:ascii="Times New Roman" w:hAnsi="Times New Roman"/>
          <w:sz w:val="26"/>
          <w:szCs w:val="26"/>
          <w:lang w:eastAsia="ar-SA"/>
        </w:rPr>
        <w:t>П О С Т А Н О В Л Я Е Т:</w:t>
      </w:r>
    </w:p>
    <w:p w:rsidR="0041125C" w:rsidRPr="0041125C" w:rsidRDefault="0041125C" w:rsidP="0041125C">
      <w:pPr>
        <w:widowControl w:val="0"/>
        <w:tabs>
          <w:tab w:val="left" w:pos="426"/>
        </w:tabs>
        <w:autoSpaceDE w:val="0"/>
        <w:autoSpaceDN w:val="0"/>
        <w:adjustRightInd w:val="0"/>
        <w:spacing w:after="0"/>
        <w:ind w:left="142" w:hanging="142"/>
        <w:jc w:val="both"/>
        <w:rPr>
          <w:rFonts w:ascii="Times New Roman" w:eastAsia="Times New Roman" w:hAnsi="Times New Roman"/>
          <w:bCs/>
          <w:sz w:val="26"/>
          <w:szCs w:val="26"/>
          <w:lang w:eastAsia="ru-RU"/>
        </w:rPr>
      </w:pPr>
      <w:r w:rsidRPr="0041125C">
        <w:rPr>
          <w:rFonts w:ascii="Times New Roman" w:eastAsia="Times New Roman" w:hAnsi="Times New Roman"/>
          <w:sz w:val="26"/>
          <w:szCs w:val="26"/>
          <w:lang w:eastAsia="ru-RU"/>
        </w:rPr>
        <w:t xml:space="preserve">        1.   Внести в постановление </w:t>
      </w:r>
      <w:r w:rsidRPr="0041125C">
        <w:rPr>
          <w:rFonts w:ascii="Times New Roman" w:eastAsia="Times New Roman" w:hAnsi="Times New Roman"/>
          <w:bCs/>
          <w:sz w:val="26"/>
          <w:szCs w:val="26"/>
          <w:lang w:eastAsia="ru-RU"/>
        </w:rPr>
        <w:t xml:space="preserve">администрации муниципального района «Ижемский» от 30 декабря 2014 года № 1266 «Об утверждении муниципальной программы муниципального  образования муниципального района «Ижемский» «Развитие образования» (далее – Программа) следующие изменения: </w:t>
      </w:r>
    </w:p>
    <w:p w:rsidR="0041125C" w:rsidRPr="0041125C" w:rsidRDefault="0041125C" w:rsidP="0041125C">
      <w:pPr>
        <w:widowControl w:val="0"/>
        <w:tabs>
          <w:tab w:val="left" w:pos="567"/>
          <w:tab w:val="left" w:pos="2506"/>
        </w:tabs>
        <w:autoSpaceDE w:val="0"/>
        <w:autoSpaceDN w:val="0"/>
        <w:adjustRightInd w:val="0"/>
        <w:spacing w:after="0"/>
        <w:ind w:left="142"/>
        <w:jc w:val="both"/>
        <w:rPr>
          <w:rFonts w:ascii="Times New Roman" w:eastAsia="Times New Roman" w:hAnsi="Times New Roman"/>
          <w:bCs/>
          <w:sz w:val="26"/>
          <w:szCs w:val="26"/>
          <w:lang w:eastAsia="ru-RU"/>
        </w:rPr>
      </w:pPr>
      <w:r w:rsidRPr="0041125C">
        <w:rPr>
          <w:rFonts w:ascii="Times New Roman" w:eastAsia="Times New Roman" w:hAnsi="Times New Roman"/>
          <w:bCs/>
          <w:sz w:val="26"/>
          <w:szCs w:val="26"/>
          <w:lang w:eastAsia="ru-RU"/>
        </w:rPr>
        <w:tab/>
        <w:t>1) позицию «</w:t>
      </w:r>
      <w:r w:rsidRPr="0041125C">
        <w:rPr>
          <w:rFonts w:ascii="Times New Roman" w:eastAsia="Times New Roman" w:hAnsi="Times New Roman"/>
          <w:sz w:val="26"/>
          <w:szCs w:val="26"/>
          <w:lang w:eastAsia="ru-RU"/>
        </w:rPr>
        <w:t>Объемы финансирования программы</w:t>
      </w:r>
      <w:r w:rsidRPr="0041125C">
        <w:rPr>
          <w:rFonts w:ascii="Times New Roman" w:eastAsia="Times New Roman" w:hAnsi="Times New Roman"/>
          <w:sz w:val="24"/>
          <w:szCs w:val="24"/>
          <w:lang w:eastAsia="ru-RU"/>
        </w:rPr>
        <w:t>»</w:t>
      </w:r>
      <w:r w:rsidRPr="0041125C">
        <w:rPr>
          <w:rFonts w:ascii="Times New Roman" w:eastAsia="Times New Roman" w:hAnsi="Times New Roman"/>
          <w:bCs/>
          <w:sz w:val="26"/>
          <w:szCs w:val="26"/>
          <w:lang w:eastAsia="ru-RU"/>
        </w:rPr>
        <w:t xml:space="preserve"> изложить в следующей редакции:</w:t>
      </w:r>
    </w:p>
    <w:p w:rsidR="0041125C" w:rsidRPr="0041125C" w:rsidRDefault="0041125C" w:rsidP="0041125C">
      <w:pPr>
        <w:widowControl w:val="0"/>
        <w:tabs>
          <w:tab w:val="left" w:pos="2506"/>
        </w:tabs>
        <w:autoSpaceDE w:val="0"/>
        <w:autoSpaceDN w:val="0"/>
        <w:adjustRightInd w:val="0"/>
        <w:spacing w:after="0"/>
        <w:jc w:val="both"/>
        <w:rPr>
          <w:rFonts w:ascii="Times New Roman" w:eastAsia="Times New Roman" w:hAnsi="Times New Roman"/>
          <w:sz w:val="26"/>
          <w:szCs w:val="26"/>
          <w:lang w:eastAsia="ru-RU"/>
        </w:rPr>
      </w:pPr>
      <w:r w:rsidRPr="0041125C">
        <w:rPr>
          <w:rFonts w:ascii="Times New Roman" w:eastAsia="Times New Roman" w:hAnsi="Times New Roman"/>
          <w:sz w:val="26"/>
          <w:szCs w:val="26"/>
          <w:lang w:eastAsia="ru-RU"/>
        </w:rPr>
        <w:t>«</w:t>
      </w:r>
    </w:p>
    <w:tbl>
      <w:tblPr>
        <w:tblW w:w="5000" w:type="pct"/>
        <w:tblCellMar>
          <w:left w:w="75" w:type="dxa"/>
          <w:right w:w="75" w:type="dxa"/>
        </w:tblCellMar>
        <w:tblLook w:val="04A0"/>
      </w:tblPr>
      <w:tblGrid>
        <w:gridCol w:w="1860"/>
        <w:gridCol w:w="1861"/>
        <w:gridCol w:w="1410"/>
        <w:gridCol w:w="1146"/>
        <w:gridCol w:w="1007"/>
        <w:gridCol w:w="1110"/>
        <w:gridCol w:w="1110"/>
      </w:tblGrid>
      <w:tr w:rsidR="0041125C" w:rsidRPr="0041125C" w:rsidTr="002F2066">
        <w:tc>
          <w:tcPr>
            <w:tcW w:w="979" w:type="pct"/>
            <w:vMerge w:val="restar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tabs>
                <w:tab w:val="left" w:pos="2506"/>
              </w:tabs>
              <w:autoSpaceDE w:val="0"/>
              <w:autoSpaceDN w:val="0"/>
              <w:adjustRightInd w:val="0"/>
              <w:spacing w:after="0"/>
              <w:jc w:val="center"/>
              <w:rPr>
                <w:rFonts w:ascii="Times New Roman" w:eastAsia="Times New Roman" w:hAnsi="Times New Roman"/>
                <w:sz w:val="24"/>
                <w:szCs w:val="24"/>
                <w:lang w:eastAsia="ru-RU"/>
              </w:rPr>
            </w:pPr>
            <w:r w:rsidRPr="0041125C">
              <w:rPr>
                <w:rFonts w:ascii="Times New Roman" w:eastAsia="Times New Roman" w:hAnsi="Times New Roman"/>
                <w:sz w:val="24"/>
                <w:szCs w:val="24"/>
                <w:lang w:eastAsia="ru-RU"/>
              </w:rPr>
              <w:t>Объемы финансирования программы</w:t>
            </w:r>
          </w:p>
        </w:tc>
        <w:tc>
          <w:tcPr>
            <w:tcW w:w="4021" w:type="pct"/>
            <w:gridSpan w:val="6"/>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tabs>
                <w:tab w:val="left" w:pos="2506"/>
              </w:tabs>
              <w:autoSpaceDE w:val="0"/>
              <w:autoSpaceDN w:val="0"/>
              <w:adjustRightInd w:val="0"/>
              <w:spacing w:after="0"/>
              <w:jc w:val="center"/>
              <w:rPr>
                <w:rFonts w:ascii="Times New Roman" w:eastAsia="Times New Roman" w:hAnsi="Times New Roman"/>
                <w:sz w:val="24"/>
                <w:szCs w:val="24"/>
                <w:lang w:eastAsia="ru-RU"/>
              </w:rPr>
            </w:pPr>
            <w:r w:rsidRPr="0041125C">
              <w:rPr>
                <w:rFonts w:ascii="Times New Roman" w:eastAsia="Times New Roman" w:hAnsi="Times New Roman"/>
                <w:sz w:val="24"/>
                <w:szCs w:val="24"/>
                <w:lang w:eastAsia="ru-RU"/>
              </w:rPr>
              <w:t>Общий объем финансирования составляет  2 944 396,3 тыс. руб., в том числе по источникам финансирования и годам реализации:</w:t>
            </w:r>
          </w:p>
        </w:tc>
      </w:tr>
      <w:tr w:rsidR="0041125C" w:rsidRPr="0041125C" w:rsidTr="002F2066">
        <w:tc>
          <w:tcPr>
            <w:tcW w:w="979"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tabs>
                <w:tab w:val="left" w:pos="2506"/>
              </w:tabs>
              <w:spacing w:after="0"/>
              <w:jc w:val="center"/>
              <w:rPr>
                <w:rFonts w:ascii="Times New Roman" w:eastAsia="Times New Roman" w:hAnsi="Times New Roman"/>
                <w:sz w:val="24"/>
                <w:szCs w:val="24"/>
                <w:lang w:eastAsia="ru-RU"/>
              </w:rPr>
            </w:pPr>
          </w:p>
        </w:tc>
        <w:tc>
          <w:tcPr>
            <w:tcW w:w="979"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tabs>
                <w:tab w:val="left" w:pos="2506"/>
              </w:tabs>
              <w:autoSpaceDE w:val="0"/>
              <w:autoSpaceDN w:val="0"/>
              <w:adjustRightInd w:val="0"/>
              <w:spacing w:after="0"/>
              <w:jc w:val="center"/>
              <w:rPr>
                <w:rFonts w:ascii="Times New Roman" w:eastAsia="Times New Roman" w:hAnsi="Times New Roman"/>
                <w:sz w:val="24"/>
                <w:szCs w:val="24"/>
                <w:lang w:eastAsia="ru-RU"/>
              </w:rPr>
            </w:pPr>
            <w:r w:rsidRPr="0041125C">
              <w:rPr>
                <w:rFonts w:ascii="Times New Roman" w:eastAsia="Times New Roman" w:hAnsi="Times New Roman"/>
                <w:sz w:val="24"/>
                <w:szCs w:val="24"/>
                <w:lang w:eastAsia="ru-RU"/>
              </w:rPr>
              <w:t>Источник финансирования</w:t>
            </w:r>
          </w:p>
        </w:tc>
        <w:tc>
          <w:tcPr>
            <w:tcW w:w="3043" w:type="pct"/>
            <w:gridSpan w:val="5"/>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tabs>
                <w:tab w:val="left" w:pos="2506"/>
              </w:tabs>
              <w:autoSpaceDE w:val="0"/>
              <w:autoSpaceDN w:val="0"/>
              <w:adjustRightInd w:val="0"/>
              <w:spacing w:after="0"/>
              <w:jc w:val="center"/>
              <w:rPr>
                <w:rFonts w:ascii="Times New Roman" w:eastAsia="Times New Roman" w:hAnsi="Times New Roman"/>
                <w:sz w:val="24"/>
                <w:szCs w:val="24"/>
                <w:lang w:eastAsia="ru-RU"/>
              </w:rPr>
            </w:pPr>
            <w:r w:rsidRPr="0041125C">
              <w:rPr>
                <w:rFonts w:ascii="Times New Roman" w:eastAsia="Times New Roman" w:hAnsi="Times New Roman"/>
                <w:sz w:val="24"/>
                <w:szCs w:val="24"/>
                <w:lang w:eastAsia="ru-RU"/>
              </w:rPr>
              <w:t>Объем финансирования (тыс. руб.), гг.</w:t>
            </w:r>
          </w:p>
        </w:tc>
      </w:tr>
      <w:tr w:rsidR="0041125C" w:rsidRPr="0041125C" w:rsidTr="002F2066">
        <w:tc>
          <w:tcPr>
            <w:tcW w:w="979"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tabs>
                <w:tab w:val="left" w:pos="2506"/>
              </w:tabs>
              <w:spacing w:after="0"/>
              <w:jc w:val="center"/>
              <w:rPr>
                <w:rFonts w:ascii="Times New Roman" w:eastAsia="Times New Roman" w:hAnsi="Times New Roman"/>
                <w:sz w:val="24"/>
                <w:szCs w:val="24"/>
                <w:lang w:eastAsia="ru-RU"/>
              </w:rPr>
            </w:pPr>
          </w:p>
        </w:tc>
        <w:tc>
          <w:tcPr>
            <w:tcW w:w="979"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tabs>
                <w:tab w:val="left" w:pos="2506"/>
              </w:tabs>
              <w:autoSpaceDE w:val="0"/>
              <w:autoSpaceDN w:val="0"/>
              <w:adjustRightInd w:val="0"/>
              <w:spacing w:after="0"/>
              <w:jc w:val="center"/>
              <w:rPr>
                <w:rFonts w:ascii="Times New Roman" w:eastAsia="Times New Roman" w:hAnsi="Times New Roman"/>
                <w:sz w:val="24"/>
                <w:szCs w:val="24"/>
                <w:lang w:eastAsia="ru-RU"/>
              </w:rPr>
            </w:pPr>
            <w:r w:rsidRPr="0041125C">
              <w:rPr>
                <w:rFonts w:ascii="Times New Roman" w:eastAsia="Times New Roman" w:hAnsi="Times New Roman"/>
                <w:sz w:val="24"/>
                <w:szCs w:val="24"/>
                <w:lang w:eastAsia="ru-RU"/>
              </w:rPr>
              <w:t>Всего</w:t>
            </w:r>
          </w:p>
        </w:tc>
        <w:tc>
          <w:tcPr>
            <w:tcW w:w="742"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tabs>
                <w:tab w:val="left" w:pos="2506"/>
              </w:tabs>
              <w:autoSpaceDE w:val="0"/>
              <w:autoSpaceDN w:val="0"/>
              <w:adjustRightInd w:val="0"/>
              <w:spacing w:after="0"/>
              <w:jc w:val="center"/>
              <w:rPr>
                <w:rFonts w:ascii="Times New Roman" w:eastAsia="Times New Roman" w:hAnsi="Times New Roman"/>
                <w:sz w:val="24"/>
                <w:szCs w:val="24"/>
                <w:lang w:eastAsia="ru-RU"/>
              </w:rPr>
            </w:pPr>
            <w:r w:rsidRPr="0041125C">
              <w:rPr>
                <w:rFonts w:ascii="Times New Roman" w:eastAsia="Times New Roman" w:hAnsi="Times New Roman"/>
                <w:sz w:val="24"/>
                <w:szCs w:val="24"/>
                <w:lang w:eastAsia="ru-RU"/>
              </w:rPr>
              <w:t>2015 г.</w:t>
            </w:r>
          </w:p>
        </w:tc>
        <w:tc>
          <w:tcPr>
            <w:tcW w:w="603"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tabs>
                <w:tab w:val="left" w:pos="2506"/>
              </w:tabs>
              <w:autoSpaceDE w:val="0"/>
              <w:autoSpaceDN w:val="0"/>
              <w:adjustRightInd w:val="0"/>
              <w:spacing w:after="0"/>
              <w:jc w:val="center"/>
              <w:rPr>
                <w:rFonts w:ascii="Times New Roman" w:eastAsia="Times New Roman" w:hAnsi="Times New Roman"/>
                <w:sz w:val="24"/>
                <w:szCs w:val="24"/>
                <w:lang w:eastAsia="ru-RU"/>
              </w:rPr>
            </w:pPr>
            <w:r w:rsidRPr="0041125C">
              <w:rPr>
                <w:rFonts w:ascii="Times New Roman" w:eastAsia="Times New Roman" w:hAnsi="Times New Roman"/>
                <w:sz w:val="24"/>
                <w:szCs w:val="24"/>
                <w:lang w:eastAsia="ru-RU"/>
              </w:rPr>
              <w:t>2016 г.</w:t>
            </w:r>
          </w:p>
        </w:tc>
        <w:tc>
          <w:tcPr>
            <w:tcW w:w="530"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tabs>
                <w:tab w:val="left" w:pos="2506"/>
              </w:tabs>
              <w:autoSpaceDE w:val="0"/>
              <w:autoSpaceDN w:val="0"/>
              <w:adjustRightInd w:val="0"/>
              <w:spacing w:after="0"/>
              <w:jc w:val="center"/>
              <w:rPr>
                <w:rFonts w:ascii="Times New Roman" w:eastAsia="Times New Roman" w:hAnsi="Times New Roman"/>
                <w:sz w:val="24"/>
                <w:szCs w:val="24"/>
                <w:lang w:eastAsia="ru-RU"/>
              </w:rPr>
            </w:pPr>
            <w:r w:rsidRPr="0041125C">
              <w:rPr>
                <w:rFonts w:ascii="Times New Roman" w:eastAsia="Times New Roman" w:hAnsi="Times New Roman"/>
                <w:sz w:val="24"/>
                <w:szCs w:val="24"/>
                <w:lang w:eastAsia="ru-RU"/>
              </w:rPr>
              <w:t>2017 г.</w:t>
            </w:r>
          </w:p>
        </w:tc>
        <w:tc>
          <w:tcPr>
            <w:tcW w:w="58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tabs>
                <w:tab w:val="left" w:pos="2506"/>
              </w:tabs>
              <w:autoSpaceDE w:val="0"/>
              <w:autoSpaceDN w:val="0"/>
              <w:adjustRightInd w:val="0"/>
              <w:spacing w:after="0"/>
              <w:jc w:val="center"/>
              <w:rPr>
                <w:rFonts w:ascii="Times New Roman" w:eastAsia="Times New Roman" w:hAnsi="Times New Roman"/>
                <w:sz w:val="24"/>
                <w:szCs w:val="24"/>
                <w:lang w:eastAsia="ru-RU"/>
              </w:rPr>
            </w:pPr>
            <w:r w:rsidRPr="0041125C">
              <w:rPr>
                <w:rFonts w:ascii="Times New Roman" w:eastAsia="Times New Roman" w:hAnsi="Times New Roman"/>
                <w:sz w:val="24"/>
                <w:szCs w:val="24"/>
                <w:lang w:eastAsia="ru-RU"/>
              </w:rPr>
              <w:t>2018 г.</w:t>
            </w:r>
          </w:p>
        </w:tc>
        <w:tc>
          <w:tcPr>
            <w:tcW w:w="584"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tabs>
                <w:tab w:val="left" w:pos="2506"/>
              </w:tabs>
              <w:autoSpaceDE w:val="0"/>
              <w:autoSpaceDN w:val="0"/>
              <w:adjustRightInd w:val="0"/>
              <w:spacing w:after="0"/>
              <w:jc w:val="center"/>
              <w:rPr>
                <w:rFonts w:ascii="Times New Roman" w:eastAsia="Times New Roman" w:hAnsi="Times New Roman"/>
                <w:sz w:val="24"/>
                <w:szCs w:val="24"/>
                <w:lang w:eastAsia="ru-RU"/>
              </w:rPr>
            </w:pPr>
            <w:r w:rsidRPr="0041125C">
              <w:rPr>
                <w:rFonts w:ascii="Times New Roman" w:eastAsia="Times New Roman" w:hAnsi="Times New Roman"/>
                <w:sz w:val="24"/>
                <w:szCs w:val="24"/>
                <w:lang w:eastAsia="ru-RU"/>
              </w:rPr>
              <w:t>2019 г.</w:t>
            </w:r>
          </w:p>
        </w:tc>
      </w:tr>
      <w:tr w:rsidR="0041125C" w:rsidRPr="0041125C" w:rsidTr="002F2066">
        <w:tc>
          <w:tcPr>
            <w:tcW w:w="979"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tabs>
                <w:tab w:val="left" w:pos="2506"/>
              </w:tabs>
              <w:spacing w:after="0"/>
              <w:jc w:val="center"/>
              <w:rPr>
                <w:rFonts w:ascii="Times New Roman" w:eastAsia="Times New Roman" w:hAnsi="Times New Roman"/>
                <w:sz w:val="24"/>
                <w:szCs w:val="24"/>
                <w:lang w:eastAsia="ru-RU"/>
              </w:rPr>
            </w:pPr>
          </w:p>
        </w:tc>
        <w:tc>
          <w:tcPr>
            <w:tcW w:w="979"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tabs>
                <w:tab w:val="left" w:pos="2506"/>
              </w:tabs>
              <w:autoSpaceDE w:val="0"/>
              <w:autoSpaceDN w:val="0"/>
              <w:adjustRightInd w:val="0"/>
              <w:spacing w:after="0"/>
              <w:jc w:val="center"/>
              <w:rPr>
                <w:rFonts w:ascii="Times New Roman" w:eastAsia="Times New Roman" w:hAnsi="Times New Roman"/>
                <w:sz w:val="24"/>
                <w:szCs w:val="24"/>
                <w:lang w:eastAsia="ru-RU"/>
              </w:rPr>
            </w:pPr>
            <w:r w:rsidRPr="0041125C">
              <w:rPr>
                <w:rFonts w:ascii="Times New Roman" w:eastAsia="Times New Roman" w:hAnsi="Times New Roman"/>
                <w:sz w:val="24"/>
                <w:szCs w:val="24"/>
                <w:lang w:eastAsia="ru-RU"/>
              </w:rPr>
              <w:t>2 944 396,3</w:t>
            </w:r>
          </w:p>
        </w:tc>
        <w:tc>
          <w:tcPr>
            <w:tcW w:w="742"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tabs>
                <w:tab w:val="left" w:pos="2506"/>
              </w:tabs>
              <w:autoSpaceDE w:val="0"/>
              <w:autoSpaceDN w:val="0"/>
              <w:adjustRightInd w:val="0"/>
              <w:spacing w:after="0"/>
              <w:jc w:val="center"/>
              <w:rPr>
                <w:rFonts w:ascii="Times New Roman" w:eastAsia="Times New Roman" w:hAnsi="Times New Roman"/>
                <w:sz w:val="24"/>
                <w:szCs w:val="24"/>
                <w:lang w:eastAsia="ru-RU"/>
              </w:rPr>
            </w:pPr>
            <w:r w:rsidRPr="0041125C">
              <w:rPr>
                <w:rFonts w:ascii="Times New Roman" w:eastAsia="Times New Roman" w:hAnsi="Times New Roman"/>
                <w:sz w:val="24"/>
                <w:szCs w:val="24"/>
                <w:lang w:eastAsia="ru-RU"/>
              </w:rPr>
              <w:t>650 516,3</w:t>
            </w:r>
          </w:p>
        </w:tc>
        <w:tc>
          <w:tcPr>
            <w:tcW w:w="603"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tabs>
                <w:tab w:val="left" w:pos="2506"/>
              </w:tabs>
              <w:autoSpaceDE w:val="0"/>
              <w:autoSpaceDN w:val="0"/>
              <w:adjustRightInd w:val="0"/>
              <w:spacing w:after="0"/>
              <w:jc w:val="center"/>
              <w:rPr>
                <w:rFonts w:ascii="Times New Roman" w:eastAsia="Times New Roman" w:hAnsi="Times New Roman"/>
                <w:sz w:val="24"/>
                <w:szCs w:val="24"/>
                <w:lang w:eastAsia="ru-RU"/>
              </w:rPr>
            </w:pPr>
            <w:r w:rsidRPr="0041125C">
              <w:rPr>
                <w:rFonts w:ascii="Times New Roman" w:eastAsia="Times New Roman" w:hAnsi="Times New Roman"/>
                <w:sz w:val="24"/>
                <w:szCs w:val="24"/>
                <w:lang w:eastAsia="ru-RU"/>
              </w:rPr>
              <w:t>627 313,8</w:t>
            </w:r>
          </w:p>
        </w:tc>
        <w:tc>
          <w:tcPr>
            <w:tcW w:w="530"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tabs>
                <w:tab w:val="left" w:pos="2506"/>
              </w:tabs>
              <w:autoSpaceDE w:val="0"/>
              <w:autoSpaceDN w:val="0"/>
              <w:adjustRightInd w:val="0"/>
              <w:spacing w:after="0"/>
              <w:jc w:val="center"/>
              <w:rPr>
                <w:rFonts w:ascii="Times New Roman" w:eastAsia="Times New Roman" w:hAnsi="Times New Roman"/>
                <w:sz w:val="24"/>
                <w:szCs w:val="24"/>
                <w:lang w:eastAsia="ru-RU"/>
              </w:rPr>
            </w:pPr>
            <w:r w:rsidRPr="0041125C">
              <w:rPr>
                <w:rFonts w:ascii="Times New Roman" w:eastAsia="Times New Roman" w:hAnsi="Times New Roman"/>
                <w:sz w:val="24"/>
                <w:szCs w:val="24"/>
                <w:lang w:eastAsia="ru-RU"/>
              </w:rPr>
              <w:t>616 085,6</w:t>
            </w:r>
          </w:p>
        </w:tc>
        <w:tc>
          <w:tcPr>
            <w:tcW w:w="58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tabs>
                <w:tab w:val="left" w:pos="2506"/>
              </w:tabs>
              <w:autoSpaceDE w:val="0"/>
              <w:autoSpaceDN w:val="0"/>
              <w:adjustRightInd w:val="0"/>
              <w:spacing w:after="0"/>
              <w:jc w:val="center"/>
              <w:rPr>
                <w:rFonts w:ascii="Times New Roman" w:eastAsia="Times New Roman" w:hAnsi="Times New Roman"/>
                <w:sz w:val="24"/>
                <w:szCs w:val="24"/>
                <w:lang w:eastAsia="ru-RU"/>
              </w:rPr>
            </w:pPr>
            <w:r w:rsidRPr="0041125C">
              <w:rPr>
                <w:rFonts w:ascii="Times New Roman" w:eastAsia="Times New Roman" w:hAnsi="Times New Roman"/>
                <w:sz w:val="24"/>
                <w:szCs w:val="24"/>
                <w:lang w:eastAsia="ru-RU"/>
              </w:rPr>
              <w:t>522 071,1</w:t>
            </w:r>
          </w:p>
        </w:tc>
        <w:tc>
          <w:tcPr>
            <w:tcW w:w="584"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tabs>
                <w:tab w:val="left" w:pos="2506"/>
              </w:tabs>
              <w:autoSpaceDE w:val="0"/>
              <w:autoSpaceDN w:val="0"/>
              <w:adjustRightInd w:val="0"/>
              <w:spacing w:after="0"/>
              <w:jc w:val="center"/>
              <w:rPr>
                <w:rFonts w:ascii="Times New Roman" w:eastAsia="Times New Roman" w:hAnsi="Times New Roman"/>
                <w:sz w:val="24"/>
                <w:szCs w:val="24"/>
                <w:lang w:eastAsia="ru-RU"/>
              </w:rPr>
            </w:pPr>
            <w:r w:rsidRPr="0041125C">
              <w:rPr>
                <w:rFonts w:ascii="Times New Roman" w:eastAsia="Times New Roman" w:hAnsi="Times New Roman"/>
                <w:sz w:val="24"/>
                <w:szCs w:val="24"/>
                <w:lang w:eastAsia="ru-RU"/>
              </w:rPr>
              <w:t>528 409,5</w:t>
            </w:r>
          </w:p>
        </w:tc>
      </w:tr>
      <w:tr w:rsidR="0041125C" w:rsidRPr="0041125C" w:rsidTr="002F2066">
        <w:tc>
          <w:tcPr>
            <w:tcW w:w="979"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tabs>
                <w:tab w:val="left" w:pos="2506"/>
              </w:tabs>
              <w:spacing w:after="0"/>
              <w:jc w:val="center"/>
              <w:rPr>
                <w:rFonts w:ascii="Times New Roman" w:eastAsia="Times New Roman" w:hAnsi="Times New Roman"/>
                <w:sz w:val="24"/>
                <w:szCs w:val="24"/>
                <w:lang w:eastAsia="ru-RU"/>
              </w:rPr>
            </w:pPr>
          </w:p>
        </w:tc>
        <w:tc>
          <w:tcPr>
            <w:tcW w:w="979"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tabs>
                <w:tab w:val="left" w:pos="2506"/>
              </w:tabs>
              <w:autoSpaceDE w:val="0"/>
              <w:autoSpaceDN w:val="0"/>
              <w:adjustRightInd w:val="0"/>
              <w:spacing w:after="0"/>
              <w:jc w:val="center"/>
              <w:rPr>
                <w:rFonts w:ascii="Times New Roman" w:eastAsia="Times New Roman" w:hAnsi="Times New Roman"/>
                <w:sz w:val="24"/>
                <w:szCs w:val="24"/>
                <w:lang w:eastAsia="ru-RU"/>
              </w:rPr>
            </w:pPr>
          </w:p>
        </w:tc>
        <w:tc>
          <w:tcPr>
            <w:tcW w:w="3043" w:type="pct"/>
            <w:gridSpan w:val="5"/>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tabs>
                <w:tab w:val="left" w:pos="2506"/>
              </w:tabs>
              <w:autoSpaceDE w:val="0"/>
              <w:autoSpaceDN w:val="0"/>
              <w:adjustRightInd w:val="0"/>
              <w:spacing w:after="0"/>
              <w:jc w:val="center"/>
              <w:rPr>
                <w:rFonts w:ascii="Times New Roman" w:eastAsia="Times New Roman" w:hAnsi="Times New Roman"/>
                <w:sz w:val="24"/>
                <w:szCs w:val="24"/>
                <w:lang w:eastAsia="ru-RU"/>
              </w:rPr>
            </w:pPr>
            <w:r w:rsidRPr="0041125C">
              <w:rPr>
                <w:rFonts w:ascii="Times New Roman" w:eastAsia="Times New Roman" w:hAnsi="Times New Roman"/>
                <w:sz w:val="24"/>
                <w:szCs w:val="24"/>
                <w:lang w:eastAsia="ru-RU"/>
              </w:rPr>
              <w:t>в том числе:</w:t>
            </w:r>
          </w:p>
        </w:tc>
      </w:tr>
      <w:tr w:rsidR="0041125C" w:rsidRPr="0041125C" w:rsidTr="002F2066">
        <w:tc>
          <w:tcPr>
            <w:tcW w:w="979"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tabs>
                <w:tab w:val="left" w:pos="2506"/>
              </w:tabs>
              <w:spacing w:after="0"/>
              <w:jc w:val="center"/>
              <w:rPr>
                <w:rFonts w:ascii="Times New Roman" w:eastAsia="Times New Roman" w:hAnsi="Times New Roman"/>
                <w:sz w:val="24"/>
                <w:szCs w:val="24"/>
                <w:lang w:eastAsia="ru-RU"/>
              </w:rPr>
            </w:pPr>
          </w:p>
        </w:tc>
        <w:tc>
          <w:tcPr>
            <w:tcW w:w="979"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tabs>
                <w:tab w:val="left" w:pos="2506"/>
              </w:tabs>
              <w:autoSpaceDE w:val="0"/>
              <w:autoSpaceDN w:val="0"/>
              <w:adjustRightInd w:val="0"/>
              <w:spacing w:after="0"/>
              <w:jc w:val="center"/>
              <w:rPr>
                <w:rFonts w:ascii="Times New Roman" w:eastAsia="Times New Roman" w:hAnsi="Times New Roman"/>
                <w:sz w:val="24"/>
                <w:szCs w:val="24"/>
                <w:lang w:eastAsia="ru-RU"/>
              </w:rPr>
            </w:pPr>
          </w:p>
        </w:tc>
        <w:tc>
          <w:tcPr>
            <w:tcW w:w="3043" w:type="pct"/>
            <w:gridSpan w:val="5"/>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tabs>
                <w:tab w:val="left" w:pos="2506"/>
              </w:tabs>
              <w:autoSpaceDE w:val="0"/>
              <w:autoSpaceDN w:val="0"/>
              <w:adjustRightInd w:val="0"/>
              <w:spacing w:after="0"/>
              <w:jc w:val="center"/>
              <w:rPr>
                <w:rFonts w:ascii="Times New Roman" w:eastAsia="Times New Roman" w:hAnsi="Times New Roman"/>
                <w:sz w:val="24"/>
                <w:szCs w:val="24"/>
                <w:lang w:eastAsia="ru-RU"/>
              </w:rPr>
            </w:pPr>
            <w:r w:rsidRPr="0041125C">
              <w:rPr>
                <w:rFonts w:ascii="Times New Roman" w:eastAsia="Times New Roman" w:hAnsi="Times New Roman"/>
                <w:sz w:val="24"/>
                <w:szCs w:val="24"/>
                <w:lang w:eastAsia="ru-RU"/>
              </w:rPr>
              <w:t>федеральный бюджет:</w:t>
            </w:r>
          </w:p>
        </w:tc>
      </w:tr>
      <w:tr w:rsidR="0041125C" w:rsidRPr="0041125C" w:rsidTr="002F2066">
        <w:tc>
          <w:tcPr>
            <w:tcW w:w="979"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tabs>
                <w:tab w:val="left" w:pos="2506"/>
              </w:tabs>
              <w:spacing w:after="0"/>
              <w:jc w:val="center"/>
              <w:rPr>
                <w:rFonts w:ascii="Times New Roman" w:eastAsia="Times New Roman" w:hAnsi="Times New Roman"/>
                <w:sz w:val="24"/>
                <w:szCs w:val="24"/>
                <w:lang w:eastAsia="ru-RU"/>
              </w:rPr>
            </w:pPr>
          </w:p>
        </w:tc>
        <w:tc>
          <w:tcPr>
            <w:tcW w:w="979"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tabs>
                <w:tab w:val="left" w:pos="2506"/>
              </w:tabs>
              <w:autoSpaceDE w:val="0"/>
              <w:autoSpaceDN w:val="0"/>
              <w:adjustRightInd w:val="0"/>
              <w:spacing w:after="0"/>
              <w:jc w:val="center"/>
              <w:rPr>
                <w:rFonts w:ascii="Times New Roman" w:eastAsia="Times New Roman" w:hAnsi="Times New Roman"/>
                <w:sz w:val="24"/>
                <w:szCs w:val="24"/>
                <w:lang w:eastAsia="ru-RU"/>
              </w:rPr>
            </w:pPr>
            <w:r w:rsidRPr="0041125C">
              <w:rPr>
                <w:rFonts w:ascii="Times New Roman" w:eastAsia="Times New Roman" w:hAnsi="Times New Roman"/>
                <w:sz w:val="24"/>
                <w:szCs w:val="24"/>
                <w:lang w:eastAsia="ru-RU"/>
              </w:rPr>
              <w:t>2915,0</w:t>
            </w:r>
          </w:p>
        </w:tc>
        <w:tc>
          <w:tcPr>
            <w:tcW w:w="742"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tabs>
                <w:tab w:val="left" w:pos="2506"/>
              </w:tabs>
              <w:autoSpaceDE w:val="0"/>
              <w:autoSpaceDN w:val="0"/>
              <w:adjustRightInd w:val="0"/>
              <w:spacing w:after="0"/>
              <w:jc w:val="center"/>
              <w:rPr>
                <w:rFonts w:ascii="Times New Roman" w:eastAsia="Times New Roman" w:hAnsi="Times New Roman"/>
                <w:sz w:val="24"/>
                <w:szCs w:val="24"/>
                <w:lang w:eastAsia="ru-RU"/>
              </w:rPr>
            </w:pPr>
            <w:r w:rsidRPr="0041125C">
              <w:rPr>
                <w:rFonts w:ascii="Times New Roman" w:eastAsia="Times New Roman" w:hAnsi="Times New Roman"/>
                <w:sz w:val="24"/>
                <w:szCs w:val="24"/>
                <w:lang w:eastAsia="ru-RU"/>
              </w:rPr>
              <w:t>756,0</w:t>
            </w:r>
          </w:p>
        </w:tc>
        <w:tc>
          <w:tcPr>
            <w:tcW w:w="603"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tabs>
                <w:tab w:val="left" w:pos="2506"/>
              </w:tabs>
              <w:autoSpaceDE w:val="0"/>
              <w:autoSpaceDN w:val="0"/>
              <w:adjustRightInd w:val="0"/>
              <w:spacing w:after="0"/>
              <w:jc w:val="center"/>
              <w:rPr>
                <w:rFonts w:ascii="Times New Roman" w:eastAsia="Times New Roman" w:hAnsi="Times New Roman"/>
                <w:sz w:val="24"/>
                <w:szCs w:val="24"/>
                <w:lang w:eastAsia="ru-RU"/>
              </w:rPr>
            </w:pPr>
            <w:r w:rsidRPr="0041125C">
              <w:rPr>
                <w:rFonts w:ascii="Times New Roman" w:eastAsia="Times New Roman" w:hAnsi="Times New Roman"/>
                <w:sz w:val="24"/>
                <w:szCs w:val="24"/>
                <w:lang w:eastAsia="ru-RU"/>
              </w:rPr>
              <w:t>1700,0</w:t>
            </w:r>
          </w:p>
        </w:tc>
        <w:tc>
          <w:tcPr>
            <w:tcW w:w="530"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tabs>
                <w:tab w:val="left" w:pos="2506"/>
              </w:tabs>
              <w:autoSpaceDE w:val="0"/>
              <w:autoSpaceDN w:val="0"/>
              <w:adjustRightInd w:val="0"/>
              <w:spacing w:after="0"/>
              <w:jc w:val="center"/>
              <w:rPr>
                <w:rFonts w:ascii="Times New Roman" w:eastAsia="Times New Roman" w:hAnsi="Times New Roman"/>
                <w:sz w:val="24"/>
                <w:szCs w:val="24"/>
                <w:lang w:eastAsia="ru-RU"/>
              </w:rPr>
            </w:pPr>
            <w:r w:rsidRPr="0041125C">
              <w:rPr>
                <w:rFonts w:ascii="Times New Roman" w:eastAsia="Times New Roman" w:hAnsi="Times New Roman"/>
                <w:sz w:val="24"/>
                <w:szCs w:val="24"/>
                <w:lang w:eastAsia="ru-RU"/>
              </w:rPr>
              <w:t>459,0</w:t>
            </w:r>
          </w:p>
        </w:tc>
        <w:tc>
          <w:tcPr>
            <w:tcW w:w="58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tabs>
                <w:tab w:val="left" w:pos="2506"/>
              </w:tabs>
              <w:autoSpaceDE w:val="0"/>
              <w:autoSpaceDN w:val="0"/>
              <w:adjustRightInd w:val="0"/>
              <w:spacing w:after="0"/>
              <w:jc w:val="center"/>
              <w:rPr>
                <w:rFonts w:ascii="Times New Roman" w:eastAsia="Times New Roman" w:hAnsi="Times New Roman"/>
                <w:sz w:val="24"/>
                <w:szCs w:val="24"/>
                <w:lang w:eastAsia="ru-RU"/>
              </w:rPr>
            </w:pPr>
          </w:p>
        </w:tc>
        <w:tc>
          <w:tcPr>
            <w:tcW w:w="584"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tabs>
                <w:tab w:val="left" w:pos="2506"/>
              </w:tabs>
              <w:autoSpaceDE w:val="0"/>
              <w:autoSpaceDN w:val="0"/>
              <w:adjustRightInd w:val="0"/>
              <w:spacing w:after="0"/>
              <w:jc w:val="center"/>
              <w:rPr>
                <w:rFonts w:ascii="Times New Roman" w:eastAsia="Times New Roman" w:hAnsi="Times New Roman"/>
                <w:sz w:val="24"/>
                <w:szCs w:val="24"/>
                <w:lang w:eastAsia="ru-RU"/>
              </w:rPr>
            </w:pPr>
          </w:p>
        </w:tc>
      </w:tr>
      <w:tr w:rsidR="0041125C" w:rsidRPr="0041125C" w:rsidTr="002F2066">
        <w:tc>
          <w:tcPr>
            <w:tcW w:w="979"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tabs>
                <w:tab w:val="left" w:pos="2506"/>
              </w:tabs>
              <w:spacing w:after="0"/>
              <w:jc w:val="center"/>
              <w:rPr>
                <w:rFonts w:ascii="Times New Roman" w:eastAsia="Times New Roman" w:hAnsi="Times New Roman"/>
                <w:sz w:val="24"/>
                <w:szCs w:val="24"/>
                <w:lang w:eastAsia="ru-RU"/>
              </w:rPr>
            </w:pPr>
          </w:p>
        </w:tc>
        <w:tc>
          <w:tcPr>
            <w:tcW w:w="979"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tabs>
                <w:tab w:val="left" w:pos="2506"/>
              </w:tabs>
              <w:autoSpaceDE w:val="0"/>
              <w:autoSpaceDN w:val="0"/>
              <w:adjustRightInd w:val="0"/>
              <w:spacing w:after="0"/>
              <w:jc w:val="center"/>
              <w:rPr>
                <w:rFonts w:ascii="Times New Roman" w:eastAsia="Times New Roman" w:hAnsi="Times New Roman"/>
                <w:sz w:val="24"/>
                <w:szCs w:val="24"/>
                <w:lang w:eastAsia="ru-RU"/>
              </w:rPr>
            </w:pPr>
          </w:p>
        </w:tc>
        <w:tc>
          <w:tcPr>
            <w:tcW w:w="3043" w:type="pct"/>
            <w:gridSpan w:val="5"/>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tabs>
                <w:tab w:val="left" w:pos="2506"/>
              </w:tabs>
              <w:autoSpaceDE w:val="0"/>
              <w:autoSpaceDN w:val="0"/>
              <w:adjustRightInd w:val="0"/>
              <w:spacing w:after="0"/>
              <w:jc w:val="center"/>
              <w:rPr>
                <w:rFonts w:ascii="Times New Roman" w:eastAsia="Times New Roman" w:hAnsi="Times New Roman"/>
                <w:sz w:val="24"/>
                <w:szCs w:val="24"/>
                <w:lang w:eastAsia="ru-RU"/>
              </w:rPr>
            </w:pPr>
            <w:r w:rsidRPr="0041125C">
              <w:rPr>
                <w:rFonts w:ascii="Times New Roman" w:eastAsia="Times New Roman" w:hAnsi="Times New Roman"/>
                <w:sz w:val="24"/>
                <w:szCs w:val="24"/>
                <w:lang w:eastAsia="ru-RU"/>
              </w:rPr>
              <w:t>республиканский бюджет Республики Коми:</w:t>
            </w:r>
          </w:p>
        </w:tc>
      </w:tr>
      <w:tr w:rsidR="0041125C" w:rsidRPr="0041125C" w:rsidTr="002F2066">
        <w:tc>
          <w:tcPr>
            <w:tcW w:w="979"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tabs>
                <w:tab w:val="left" w:pos="2506"/>
              </w:tabs>
              <w:spacing w:after="0"/>
              <w:jc w:val="center"/>
              <w:rPr>
                <w:rFonts w:ascii="Times New Roman" w:eastAsia="Times New Roman" w:hAnsi="Times New Roman"/>
                <w:sz w:val="24"/>
                <w:szCs w:val="24"/>
                <w:lang w:eastAsia="ru-RU"/>
              </w:rPr>
            </w:pPr>
          </w:p>
        </w:tc>
        <w:tc>
          <w:tcPr>
            <w:tcW w:w="979"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tabs>
                <w:tab w:val="left" w:pos="2506"/>
              </w:tabs>
              <w:autoSpaceDE w:val="0"/>
              <w:autoSpaceDN w:val="0"/>
              <w:adjustRightInd w:val="0"/>
              <w:spacing w:after="0"/>
              <w:jc w:val="center"/>
              <w:rPr>
                <w:rFonts w:ascii="Times New Roman" w:eastAsia="Times New Roman" w:hAnsi="Times New Roman"/>
                <w:sz w:val="24"/>
                <w:szCs w:val="24"/>
                <w:lang w:eastAsia="ru-RU"/>
              </w:rPr>
            </w:pPr>
            <w:r w:rsidRPr="0041125C">
              <w:rPr>
                <w:rFonts w:ascii="Times New Roman" w:eastAsia="Times New Roman" w:hAnsi="Times New Roman"/>
                <w:sz w:val="24"/>
                <w:szCs w:val="24"/>
                <w:lang w:eastAsia="ru-RU"/>
              </w:rPr>
              <w:t>2 308 062,9</w:t>
            </w:r>
          </w:p>
          <w:p w:rsidR="0041125C" w:rsidRPr="0041125C" w:rsidRDefault="0041125C" w:rsidP="002F2066">
            <w:pPr>
              <w:widowControl w:val="0"/>
              <w:tabs>
                <w:tab w:val="left" w:pos="2506"/>
              </w:tabs>
              <w:autoSpaceDE w:val="0"/>
              <w:autoSpaceDN w:val="0"/>
              <w:adjustRightInd w:val="0"/>
              <w:spacing w:after="0"/>
              <w:jc w:val="center"/>
              <w:rPr>
                <w:rFonts w:ascii="Times New Roman" w:eastAsia="Times New Roman" w:hAnsi="Times New Roman"/>
                <w:sz w:val="24"/>
                <w:szCs w:val="24"/>
                <w:lang w:eastAsia="ru-RU"/>
              </w:rPr>
            </w:pPr>
          </w:p>
        </w:tc>
        <w:tc>
          <w:tcPr>
            <w:tcW w:w="742"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tabs>
                <w:tab w:val="left" w:pos="2506"/>
              </w:tabs>
              <w:jc w:val="center"/>
              <w:rPr>
                <w:rFonts w:ascii="Times New Roman" w:hAnsi="Times New Roman"/>
                <w:sz w:val="24"/>
                <w:szCs w:val="24"/>
                <w:lang w:eastAsia="ar-SA"/>
              </w:rPr>
            </w:pPr>
            <w:r w:rsidRPr="0041125C">
              <w:rPr>
                <w:rFonts w:ascii="Times New Roman" w:hAnsi="Times New Roman"/>
                <w:sz w:val="24"/>
                <w:szCs w:val="24"/>
                <w:lang w:eastAsia="ar-SA"/>
              </w:rPr>
              <w:t>485 549,6</w:t>
            </w:r>
          </w:p>
        </w:tc>
        <w:tc>
          <w:tcPr>
            <w:tcW w:w="603"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tabs>
                <w:tab w:val="left" w:pos="2506"/>
              </w:tabs>
              <w:jc w:val="center"/>
              <w:rPr>
                <w:rFonts w:ascii="Times New Roman" w:hAnsi="Times New Roman"/>
                <w:sz w:val="24"/>
                <w:szCs w:val="24"/>
                <w:lang w:eastAsia="ar-SA"/>
              </w:rPr>
            </w:pPr>
            <w:r w:rsidRPr="0041125C">
              <w:rPr>
                <w:rFonts w:ascii="Times New Roman" w:hAnsi="Times New Roman"/>
                <w:sz w:val="24"/>
                <w:szCs w:val="24"/>
                <w:lang w:eastAsia="ar-SA"/>
              </w:rPr>
              <w:t>473 478,8</w:t>
            </w:r>
          </w:p>
        </w:tc>
        <w:tc>
          <w:tcPr>
            <w:tcW w:w="530"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tabs>
                <w:tab w:val="left" w:pos="2506"/>
              </w:tabs>
              <w:jc w:val="center"/>
              <w:rPr>
                <w:rFonts w:ascii="Times New Roman" w:hAnsi="Times New Roman"/>
                <w:sz w:val="24"/>
                <w:szCs w:val="24"/>
                <w:lang w:eastAsia="ar-SA"/>
              </w:rPr>
            </w:pPr>
            <w:r w:rsidRPr="0041125C">
              <w:rPr>
                <w:rFonts w:ascii="Times New Roman" w:hAnsi="Times New Roman"/>
                <w:sz w:val="24"/>
                <w:szCs w:val="24"/>
                <w:lang w:eastAsia="ar-SA"/>
              </w:rPr>
              <w:t xml:space="preserve">460 </w:t>
            </w:r>
            <w:r w:rsidRPr="0041125C">
              <w:rPr>
                <w:rFonts w:ascii="Times New Roman" w:hAnsi="Times New Roman"/>
                <w:sz w:val="24"/>
                <w:szCs w:val="24"/>
                <w:lang w:eastAsia="ar-SA"/>
              </w:rPr>
              <w:lastRenderedPageBreak/>
              <w:t>992,1</w:t>
            </w:r>
          </w:p>
        </w:tc>
        <w:tc>
          <w:tcPr>
            <w:tcW w:w="58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tabs>
                <w:tab w:val="left" w:pos="2506"/>
              </w:tabs>
              <w:jc w:val="center"/>
              <w:rPr>
                <w:rFonts w:ascii="Times New Roman" w:hAnsi="Times New Roman"/>
                <w:sz w:val="24"/>
                <w:szCs w:val="24"/>
                <w:lang w:eastAsia="ar-SA"/>
              </w:rPr>
            </w:pPr>
            <w:r w:rsidRPr="0041125C">
              <w:rPr>
                <w:rFonts w:ascii="Times New Roman" w:hAnsi="Times New Roman"/>
                <w:sz w:val="24"/>
                <w:szCs w:val="24"/>
                <w:lang w:eastAsia="ar-SA"/>
              </w:rPr>
              <w:lastRenderedPageBreak/>
              <w:t>443 670,3</w:t>
            </w:r>
          </w:p>
        </w:tc>
        <w:tc>
          <w:tcPr>
            <w:tcW w:w="584"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tabs>
                <w:tab w:val="left" w:pos="2506"/>
              </w:tabs>
              <w:jc w:val="center"/>
              <w:rPr>
                <w:rFonts w:ascii="Times New Roman" w:hAnsi="Times New Roman"/>
                <w:sz w:val="24"/>
                <w:szCs w:val="24"/>
                <w:lang w:eastAsia="ar-SA"/>
              </w:rPr>
            </w:pPr>
            <w:r w:rsidRPr="0041125C">
              <w:rPr>
                <w:rFonts w:ascii="Times New Roman" w:hAnsi="Times New Roman"/>
                <w:sz w:val="24"/>
                <w:szCs w:val="24"/>
                <w:lang w:eastAsia="ar-SA"/>
              </w:rPr>
              <w:t>444 372,1</w:t>
            </w:r>
          </w:p>
        </w:tc>
      </w:tr>
      <w:tr w:rsidR="0041125C" w:rsidRPr="0041125C" w:rsidTr="002F2066">
        <w:tc>
          <w:tcPr>
            <w:tcW w:w="979"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tabs>
                <w:tab w:val="left" w:pos="2506"/>
              </w:tabs>
              <w:spacing w:after="0"/>
              <w:jc w:val="center"/>
              <w:rPr>
                <w:rFonts w:ascii="Times New Roman" w:eastAsia="Times New Roman" w:hAnsi="Times New Roman"/>
                <w:sz w:val="24"/>
                <w:szCs w:val="24"/>
                <w:lang w:eastAsia="ru-RU"/>
              </w:rPr>
            </w:pPr>
          </w:p>
        </w:tc>
        <w:tc>
          <w:tcPr>
            <w:tcW w:w="979"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tabs>
                <w:tab w:val="left" w:pos="2506"/>
              </w:tabs>
              <w:autoSpaceDE w:val="0"/>
              <w:autoSpaceDN w:val="0"/>
              <w:adjustRightInd w:val="0"/>
              <w:spacing w:after="0"/>
              <w:jc w:val="center"/>
              <w:rPr>
                <w:rFonts w:ascii="Times New Roman" w:eastAsia="Times New Roman" w:hAnsi="Times New Roman"/>
                <w:sz w:val="24"/>
                <w:szCs w:val="24"/>
                <w:lang w:eastAsia="ru-RU"/>
              </w:rPr>
            </w:pPr>
          </w:p>
        </w:tc>
        <w:tc>
          <w:tcPr>
            <w:tcW w:w="3043" w:type="pct"/>
            <w:gridSpan w:val="5"/>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tabs>
                <w:tab w:val="left" w:pos="2506"/>
              </w:tabs>
              <w:autoSpaceDE w:val="0"/>
              <w:autoSpaceDN w:val="0"/>
              <w:adjustRightInd w:val="0"/>
              <w:spacing w:after="0"/>
              <w:jc w:val="center"/>
              <w:rPr>
                <w:rFonts w:ascii="Times New Roman" w:eastAsia="Times New Roman" w:hAnsi="Times New Roman"/>
                <w:sz w:val="24"/>
                <w:szCs w:val="24"/>
                <w:lang w:eastAsia="ru-RU"/>
              </w:rPr>
            </w:pPr>
            <w:r w:rsidRPr="0041125C">
              <w:rPr>
                <w:rFonts w:ascii="Times New Roman" w:eastAsia="Times New Roman" w:hAnsi="Times New Roman"/>
                <w:sz w:val="24"/>
                <w:szCs w:val="24"/>
                <w:lang w:eastAsia="ru-RU"/>
              </w:rPr>
              <w:t>бюджет муниципального образования  муниципального района «Ижемский»</w:t>
            </w:r>
          </w:p>
        </w:tc>
      </w:tr>
      <w:tr w:rsidR="0041125C" w:rsidRPr="0041125C" w:rsidTr="002F2066">
        <w:tc>
          <w:tcPr>
            <w:tcW w:w="979"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tabs>
                <w:tab w:val="left" w:pos="2506"/>
              </w:tabs>
              <w:spacing w:after="0"/>
              <w:jc w:val="center"/>
              <w:rPr>
                <w:rFonts w:ascii="Times New Roman" w:eastAsia="Times New Roman" w:hAnsi="Times New Roman"/>
                <w:sz w:val="24"/>
                <w:szCs w:val="24"/>
                <w:lang w:eastAsia="ru-RU"/>
              </w:rPr>
            </w:pPr>
          </w:p>
        </w:tc>
        <w:tc>
          <w:tcPr>
            <w:tcW w:w="979"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tabs>
                <w:tab w:val="left" w:pos="2506"/>
              </w:tabs>
              <w:autoSpaceDE w:val="0"/>
              <w:autoSpaceDN w:val="0"/>
              <w:adjustRightInd w:val="0"/>
              <w:spacing w:after="0"/>
              <w:jc w:val="center"/>
              <w:rPr>
                <w:rFonts w:ascii="Times New Roman" w:eastAsia="Times New Roman" w:hAnsi="Times New Roman"/>
                <w:sz w:val="24"/>
                <w:szCs w:val="24"/>
                <w:lang w:eastAsia="ru-RU"/>
              </w:rPr>
            </w:pPr>
            <w:r w:rsidRPr="0041125C">
              <w:rPr>
                <w:rFonts w:ascii="Times New Roman" w:eastAsia="Times New Roman" w:hAnsi="Times New Roman"/>
                <w:sz w:val="24"/>
                <w:szCs w:val="24"/>
                <w:lang w:eastAsia="ru-RU"/>
              </w:rPr>
              <w:t>633 324,4</w:t>
            </w:r>
          </w:p>
        </w:tc>
        <w:tc>
          <w:tcPr>
            <w:tcW w:w="742"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tabs>
                <w:tab w:val="left" w:pos="2506"/>
              </w:tabs>
              <w:jc w:val="center"/>
              <w:rPr>
                <w:rFonts w:ascii="Times New Roman" w:hAnsi="Times New Roman"/>
                <w:sz w:val="24"/>
                <w:szCs w:val="24"/>
                <w:lang w:eastAsia="ar-SA"/>
              </w:rPr>
            </w:pPr>
            <w:r w:rsidRPr="0041125C">
              <w:rPr>
                <w:rFonts w:ascii="Times New Roman" w:hAnsi="Times New Roman"/>
                <w:sz w:val="24"/>
                <w:szCs w:val="24"/>
                <w:lang w:eastAsia="ar-SA"/>
              </w:rPr>
              <w:t>164 210,7</w:t>
            </w:r>
          </w:p>
        </w:tc>
        <w:tc>
          <w:tcPr>
            <w:tcW w:w="603"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tabs>
                <w:tab w:val="left" w:pos="2506"/>
              </w:tabs>
              <w:jc w:val="center"/>
              <w:rPr>
                <w:rFonts w:ascii="Times New Roman" w:hAnsi="Times New Roman"/>
                <w:sz w:val="24"/>
                <w:szCs w:val="24"/>
                <w:lang w:eastAsia="ar-SA"/>
              </w:rPr>
            </w:pPr>
            <w:r w:rsidRPr="0041125C">
              <w:rPr>
                <w:rFonts w:ascii="Times New Roman" w:hAnsi="Times New Roman"/>
                <w:sz w:val="24"/>
                <w:szCs w:val="24"/>
                <w:lang w:eastAsia="ar-SA"/>
              </w:rPr>
              <w:t>152 135,0</w:t>
            </w:r>
          </w:p>
        </w:tc>
        <w:tc>
          <w:tcPr>
            <w:tcW w:w="530"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tabs>
                <w:tab w:val="left" w:pos="2506"/>
              </w:tabs>
              <w:jc w:val="center"/>
              <w:rPr>
                <w:rFonts w:ascii="Times New Roman" w:hAnsi="Times New Roman"/>
                <w:sz w:val="24"/>
                <w:szCs w:val="24"/>
                <w:lang w:eastAsia="ar-SA"/>
              </w:rPr>
            </w:pPr>
            <w:r w:rsidRPr="0041125C">
              <w:rPr>
                <w:rFonts w:ascii="Times New Roman" w:hAnsi="Times New Roman"/>
                <w:sz w:val="24"/>
                <w:szCs w:val="24"/>
                <w:lang w:eastAsia="ar-SA"/>
              </w:rPr>
              <w:t>154 540,5</w:t>
            </w:r>
          </w:p>
        </w:tc>
        <w:tc>
          <w:tcPr>
            <w:tcW w:w="58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tabs>
                <w:tab w:val="left" w:pos="2506"/>
              </w:tabs>
              <w:jc w:val="center"/>
              <w:rPr>
                <w:rFonts w:ascii="Times New Roman" w:hAnsi="Times New Roman"/>
                <w:sz w:val="24"/>
                <w:szCs w:val="24"/>
                <w:lang w:eastAsia="ar-SA"/>
              </w:rPr>
            </w:pPr>
            <w:r w:rsidRPr="0041125C">
              <w:rPr>
                <w:rFonts w:ascii="Times New Roman" w:hAnsi="Times New Roman"/>
                <w:sz w:val="24"/>
                <w:szCs w:val="24"/>
                <w:lang w:eastAsia="ar-SA"/>
              </w:rPr>
              <w:t>78 400,8</w:t>
            </w:r>
          </w:p>
        </w:tc>
        <w:tc>
          <w:tcPr>
            <w:tcW w:w="584"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tabs>
                <w:tab w:val="left" w:pos="2506"/>
              </w:tabs>
              <w:jc w:val="center"/>
              <w:rPr>
                <w:rFonts w:ascii="Times New Roman" w:hAnsi="Times New Roman"/>
                <w:sz w:val="24"/>
                <w:szCs w:val="24"/>
                <w:lang w:eastAsia="ar-SA"/>
              </w:rPr>
            </w:pPr>
            <w:r w:rsidRPr="0041125C">
              <w:rPr>
                <w:rFonts w:ascii="Times New Roman" w:hAnsi="Times New Roman"/>
                <w:sz w:val="24"/>
                <w:szCs w:val="24"/>
                <w:lang w:eastAsia="ar-SA"/>
              </w:rPr>
              <w:t>84 037,4</w:t>
            </w:r>
          </w:p>
        </w:tc>
      </w:tr>
      <w:tr w:rsidR="0041125C" w:rsidRPr="0041125C" w:rsidTr="002F2066">
        <w:tc>
          <w:tcPr>
            <w:tcW w:w="979"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tabs>
                <w:tab w:val="left" w:pos="2506"/>
              </w:tabs>
              <w:spacing w:after="0"/>
              <w:jc w:val="center"/>
              <w:rPr>
                <w:rFonts w:ascii="Times New Roman" w:eastAsia="Times New Roman" w:hAnsi="Times New Roman"/>
                <w:sz w:val="24"/>
                <w:szCs w:val="24"/>
                <w:lang w:eastAsia="ru-RU"/>
              </w:rPr>
            </w:pPr>
          </w:p>
        </w:tc>
        <w:tc>
          <w:tcPr>
            <w:tcW w:w="979"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tabs>
                <w:tab w:val="left" w:pos="2506"/>
              </w:tabs>
              <w:autoSpaceDE w:val="0"/>
              <w:autoSpaceDN w:val="0"/>
              <w:adjustRightInd w:val="0"/>
              <w:spacing w:after="0"/>
              <w:jc w:val="center"/>
              <w:rPr>
                <w:rFonts w:ascii="Times New Roman" w:eastAsia="Times New Roman" w:hAnsi="Times New Roman"/>
                <w:sz w:val="24"/>
                <w:szCs w:val="24"/>
                <w:lang w:eastAsia="ru-RU"/>
              </w:rPr>
            </w:pPr>
          </w:p>
        </w:tc>
        <w:tc>
          <w:tcPr>
            <w:tcW w:w="3043" w:type="pct"/>
            <w:gridSpan w:val="5"/>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tabs>
                <w:tab w:val="left" w:pos="2506"/>
              </w:tabs>
              <w:autoSpaceDE w:val="0"/>
              <w:autoSpaceDN w:val="0"/>
              <w:adjustRightInd w:val="0"/>
              <w:spacing w:after="0"/>
              <w:jc w:val="center"/>
              <w:rPr>
                <w:rFonts w:ascii="Times New Roman" w:eastAsia="Times New Roman" w:hAnsi="Times New Roman"/>
                <w:sz w:val="24"/>
                <w:szCs w:val="24"/>
                <w:lang w:eastAsia="ru-RU"/>
              </w:rPr>
            </w:pPr>
            <w:r w:rsidRPr="0041125C">
              <w:rPr>
                <w:rFonts w:ascii="Times New Roman" w:eastAsia="Times New Roman" w:hAnsi="Times New Roman"/>
                <w:sz w:val="24"/>
                <w:szCs w:val="24"/>
                <w:lang w:eastAsia="ru-RU"/>
              </w:rPr>
              <w:t>средства от приносящей доход деятельности:</w:t>
            </w:r>
          </w:p>
        </w:tc>
      </w:tr>
      <w:tr w:rsidR="0041125C" w:rsidRPr="0041125C" w:rsidTr="002F2066">
        <w:tc>
          <w:tcPr>
            <w:tcW w:w="979"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tabs>
                <w:tab w:val="left" w:pos="2506"/>
              </w:tabs>
              <w:spacing w:after="0"/>
              <w:jc w:val="center"/>
              <w:rPr>
                <w:rFonts w:ascii="Times New Roman" w:eastAsia="Times New Roman" w:hAnsi="Times New Roman"/>
                <w:sz w:val="24"/>
                <w:szCs w:val="24"/>
                <w:lang w:eastAsia="ru-RU"/>
              </w:rPr>
            </w:pPr>
          </w:p>
        </w:tc>
        <w:tc>
          <w:tcPr>
            <w:tcW w:w="979"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tabs>
                <w:tab w:val="left" w:pos="2506"/>
              </w:tabs>
              <w:autoSpaceDE w:val="0"/>
              <w:autoSpaceDN w:val="0"/>
              <w:adjustRightInd w:val="0"/>
              <w:spacing w:after="0"/>
              <w:jc w:val="center"/>
              <w:rPr>
                <w:rFonts w:ascii="Times New Roman" w:eastAsia="Times New Roman" w:hAnsi="Times New Roman"/>
                <w:sz w:val="24"/>
                <w:szCs w:val="24"/>
                <w:lang w:eastAsia="ru-RU"/>
              </w:rPr>
            </w:pPr>
            <w:r w:rsidRPr="0041125C">
              <w:rPr>
                <w:rFonts w:ascii="Times New Roman" w:eastAsia="Times New Roman" w:hAnsi="Times New Roman"/>
                <w:sz w:val="24"/>
                <w:szCs w:val="24"/>
                <w:lang w:eastAsia="ru-RU"/>
              </w:rPr>
              <w:t>94,0</w:t>
            </w:r>
          </w:p>
        </w:tc>
        <w:tc>
          <w:tcPr>
            <w:tcW w:w="742"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tabs>
                <w:tab w:val="left" w:pos="2506"/>
              </w:tabs>
              <w:autoSpaceDE w:val="0"/>
              <w:autoSpaceDN w:val="0"/>
              <w:adjustRightInd w:val="0"/>
              <w:spacing w:after="0"/>
              <w:jc w:val="center"/>
              <w:rPr>
                <w:rFonts w:ascii="Times New Roman" w:eastAsia="Times New Roman" w:hAnsi="Times New Roman"/>
                <w:sz w:val="24"/>
                <w:szCs w:val="24"/>
                <w:lang w:eastAsia="ru-RU"/>
              </w:rPr>
            </w:pPr>
            <w:r w:rsidRPr="0041125C">
              <w:rPr>
                <w:rFonts w:ascii="Times New Roman" w:eastAsia="Times New Roman" w:hAnsi="Times New Roman"/>
                <w:sz w:val="24"/>
                <w:szCs w:val="24"/>
                <w:lang w:eastAsia="ru-RU"/>
              </w:rPr>
              <w:t>-</w:t>
            </w:r>
          </w:p>
        </w:tc>
        <w:tc>
          <w:tcPr>
            <w:tcW w:w="603"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tabs>
                <w:tab w:val="left" w:pos="2506"/>
              </w:tabs>
              <w:autoSpaceDE w:val="0"/>
              <w:autoSpaceDN w:val="0"/>
              <w:adjustRightInd w:val="0"/>
              <w:spacing w:after="0"/>
              <w:jc w:val="center"/>
              <w:rPr>
                <w:rFonts w:ascii="Times New Roman" w:eastAsia="Times New Roman" w:hAnsi="Times New Roman"/>
                <w:sz w:val="24"/>
                <w:szCs w:val="24"/>
                <w:lang w:eastAsia="ru-RU"/>
              </w:rPr>
            </w:pPr>
            <w:r w:rsidRPr="0041125C">
              <w:rPr>
                <w:rFonts w:ascii="Times New Roman" w:eastAsia="Times New Roman" w:hAnsi="Times New Roman"/>
                <w:sz w:val="24"/>
                <w:szCs w:val="24"/>
                <w:lang w:eastAsia="ru-RU"/>
              </w:rPr>
              <w:t>-</w:t>
            </w:r>
          </w:p>
        </w:tc>
        <w:tc>
          <w:tcPr>
            <w:tcW w:w="530"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tabs>
                <w:tab w:val="left" w:pos="2506"/>
              </w:tabs>
              <w:autoSpaceDE w:val="0"/>
              <w:autoSpaceDN w:val="0"/>
              <w:adjustRightInd w:val="0"/>
              <w:spacing w:after="0"/>
              <w:jc w:val="center"/>
              <w:rPr>
                <w:rFonts w:ascii="Times New Roman" w:eastAsia="Times New Roman" w:hAnsi="Times New Roman"/>
                <w:sz w:val="24"/>
                <w:szCs w:val="24"/>
                <w:lang w:eastAsia="ru-RU"/>
              </w:rPr>
            </w:pPr>
            <w:r w:rsidRPr="0041125C">
              <w:rPr>
                <w:rFonts w:ascii="Times New Roman" w:eastAsia="Times New Roman" w:hAnsi="Times New Roman"/>
                <w:sz w:val="24"/>
                <w:szCs w:val="24"/>
                <w:lang w:eastAsia="ru-RU"/>
              </w:rPr>
              <w:t>94,0</w:t>
            </w:r>
          </w:p>
        </w:tc>
        <w:tc>
          <w:tcPr>
            <w:tcW w:w="58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tabs>
                <w:tab w:val="left" w:pos="2506"/>
              </w:tabs>
              <w:autoSpaceDE w:val="0"/>
              <w:autoSpaceDN w:val="0"/>
              <w:adjustRightInd w:val="0"/>
              <w:spacing w:after="0"/>
              <w:jc w:val="center"/>
              <w:rPr>
                <w:rFonts w:ascii="Times New Roman" w:eastAsia="Times New Roman" w:hAnsi="Times New Roman"/>
                <w:sz w:val="24"/>
                <w:szCs w:val="24"/>
                <w:lang w:eastAsia="ru-RU"/>
              </w:rPr>
            </w:pPr>
            <w:r w:rsidRPr="0041125C">
              <w:rPr>
                <w:rFonts w:ascii="Times New Roman" w:eastAsia="Times New Roman" w:hAnsi="Times New Roman"/>
                <w:sz w:val="24"/>
                <w:szCs w:val="24"/>
                <w:lang w:eastAsia="ru-RU"/>
              </w:rPr>
              <w:t>-</w:t>
            </w:r>
          </w:p>
        </w:tc>
        <w:tc>
          <w:tcPr>
            <w:tcW w:w="584"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tabs>
                <w:tab w:val="left" w:pos="2506"/>
              </w:tabs>
              <w:autoSpaceDE w:val="0"/>
              <w:autoSpaceDN w:val="0"/>
              <w:adjustRightInd w:val="0"/>
              <w:spacing w:after="0"/>
              <w:jc w:val="center"/>
              <w:rPr>
                <w:rFonts w:ascii="Times New Roman" w:eastAsia="Times New Roman" w:hAnsi="Times New Roman"/>
                <w:sz w:val="24"/>
                <w:szCs w:val="24"/>
                <w:lang w:eastAsia="ru-RU"/>
              </w:rPr>
            </w:pPr>
            <w:r w:rsidRPr="0041125C">
              <w:rPr>
                <w:rFonts w:ascii="Times New Roman" w:eastAsia="Times New Roman" w:hAnsi="Times New Roman"/>
                <w:sz w:val="24"/>
                <w:szCs w:val="24"/>
                <w:lang w:eastAsia="ru-RU"/>
              </w:rPr>
              <w:t>-</w:t>
            </w:r>
          </w:p>
        </w:tc>
      </w:tr>
      <w:tr w:rsidR="0041125C" w:rsidRPr="0041125C" w:rsidTr="002F2066">
        <w:tc>
          <w:tcPr>
            <w:tcW w:w="979"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tabs>
                <w:tab w:val="left" w:pos="2506"/>
              </w:tabs>
              <w:spacing w:after="0"/>
              <w:jc w:val="center"/>
              <w:rPr>
                <w:rFonts w:ascii="Times New Roman" w:eastAsia="Times New Roman" w:hAnsi="Times New Roman"/>
                <w:sz w:val="24"/>
                <w:szCs w:val="24"/>
                <w:lang w:eastAsia="ru-RU"/>
              </w:rPr>
            </w:pPr>
          </w:p>
        </w:tc>
        <w:tc>
          <w:tcPr>
            <w:tcW w:w="979"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tabs>
                <w:tab w:val="left" w:pos="2506"/>
              </w:tabs>
              <w:autoSpaceDE w:val="0"/>
              <w:autoSpaceDN w:val="0"/>
              <w:adjustRightInd w:val="0"/>
              <w:spacing w:after="0"/>
              <w:jc w:val="center"/>
              <w:rPr>
                <w:rFonts w:ascii="Times New Roman" w:eastAsia="Times New Roman" w:hAnsi="Times New Roman"/>
                <w:sz w:val="24"/>
                <w:szCs w:val="24"/>
                <w:lang w:eastAsia="ru-RU"/>
              </w:rPr>
            </w:pPr>
          </w:p>
        </w:tc>
        <w:tc>
          <w:tcPr>
            <w:tcW w:w="3043" w:type="pct"/>
            <w:gridSpan w:val="5"/>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tabs>
                <w:tab w:val="left" w:pos="2506"/>
              </w:tabs>
              <w:autoSpaceDE w:val="0"/>
              <w:autoSpaceDN w:val="0"/>
              <w:adjustRightInd w:val="0"/>
              <w:spacing w:after="0"/>
              <w:jc w:val="center"/>
              <w:rPr>
                <w:rFonts w:ascii="Times New Roman" w:eastAsia="Times New Roman" w:hAnsi="Times New Roman"/>
                <w:sz w:val="24"/>
                <w:szCs w:val="24"/>
                <w:lang w:eastAsia="ru-RU"/>
              </w:rPr>
            </w:pPr>
          </w:p>
        </w:tc>
      </w:tr>
    </w:tbl>
    <w:p w:rsidR="0041125C" w:rsidRPr="0041125C" w:rsidRDefault="0041125C" w:rsidP="0041125C">
      <w:pPr>
        <w:widowControl w:val="0"/>
        <w:tabs>
          <w:tab w:val="left" w:pos="2506"/>
        </w:tabs>
        <w:autoSpaceDE w:val="0"/>
        <w:autoSpaceDN w:val="0"/>
        <w:adjustRightInd w:val="0"/>
        <w:spacing w:after="0"/>
        <w:ind w:firstLine="540"/>
        <w:jc w:val="right"/>
        <w:rPr>
          <w:rFonts w:ascii="Times New Roman" w:eastAsia="Times New Roman" w:hAnsi="Times New Roman"/>
          <w:sz w:val="26"/>
          <w:szCs w:val="26"/>
          <w:lang w:eastAsia="ru-RU"/>
        </w:rPr>
      </w:pPr>
      <w:r w:rsidRPr="0041125C">
        <w:rPr>
          <w:rFonts w:ascii="Times New Roman" w:eastAsia="Times New Roman" w:hAnsi="Times New Roman"/>
          <w:sz w:val="26"/>
          <w:szCs w:val="26"/>
          <w:lang w:eastAsia="ru-RU"/>
        </w:rPr>
        <w:tab/>
      </w:r>
      <w:r w:rsidRPr="0041125C">
        <w:rPr>
          <w:rFonts w:ascii="Times New Roman" w:eastAsia="Times New Roman" w:hAnsi="Times New Roman"/>
          <w:sz w:val="26"/>
          <w:szCs w:val="26"/>
          <w:lang w:eastAsia="ru-RU"/>
        </w:rPr>
        <w:tab/>
      </w:r>
      <w:r w:rsidRPr="0041125C">
        <w:rPr>
          <w:rFonts w:ascii="Times New Roman" w:eastAsia="Times New Roman" w:hAnsi="Times New Roman"/>
          <w:sz w:val="26"/>
          <w:szCs w:val="26"/>
          <w:lang w:eastAsia="ru-RU"/>
        </w:rPr>
        <w:tab/>
      </w:r>
      <w:r w:rsidRPr="0041125C">
        <w:rPr>
          <w:rFonts w:ascii="Times New Roman" w:eastAsia="Times New Roman" w:hAnsi="Times New Roman"/>
          <w:sz w:val="26"/>
          <w:szCs w:val="26"/>
          <w:lang w:eastAsia="ru-RU"/>
        </w:rPr>
        <w:tab/>
      </w:r>
      <w:r w:rsidRPr="0041125C">
        <w:rPr>
          <w:rFonts w:ascii="Times New Roman" w:eastAsia="Times New Roman" w:hAnsi="Times New Roman"/>
          <w:sz w:val="26"/>
          <w:szCs w:val="26"/>
          <w:lang w:eastAsia="ru-RU"/>
        </w:rPr>
        <w:tab/>
      </w:r>
      <w:r w:rsidRPr="0041125C">
        <w:rPr>
          <w:rFonts w:ascii="Times New Roman" w:eastAsia="Times New Roman" w:hAnsi="Times New Roman"/>
          <w:sz w:val="26"/>
          <w:szCs w:val="26"/>
          <w:lang w:eastAsia="ru-RU"/>
        </w:rPr>
        <w:tab/>
      </w:r>
      <w:r w:rsidRPr="0041125C">
        <w:rPr>
          <w:rFonts w:ascii="Times New Roman" w:eastAsia="Times New Roman" w:hAnsi="Times New Roman"/>
          <w:sz w:val="26"/>
          <w:szCs w:val="26"/>
          <w:lang w:eastAsia="ru-RU"/>
        </w:rPr>
        <w:tab/>
      </w:r>
      <w:r w:rsidRPr="0041125C">
        <w:rPr>
          <w:rFonts w:ascii="Times New Roman" w:eastAsia="Times New Roman" w:hAnsi="Times New Roman"/>
          <w:sz w:val="26"/>
          <w:szCs w:val="26"/>
          <w:lang w:eastAsia="ru-RU"/>
        </w:rPr>
        <w:tab/>
      </w:r>
      <w:r w:rsidRPr="0041125C">
        <w:rPr>
          <w:rFonts w:ascii="Times New Roman" w:eastAsia="Times New Roman" w:hAnsi="Times New Roman"/>
          <w:sz w:val="26"/>
          <w:szCs w:val="26"/>
          <w:lang w:eastAsia="ru-RU"/>
        </w:rPr>
        <w:tab/>
      </w:r>
      <w:r w:rsidRPr="0041125C">
        <w:rPr>
          <w:rFonts w:ascii="Times New Roman" w:eastAsia="Times New Roman" w:hAnsi="Times New Roman"/>
          <w:sz w:val="26"/>
          <w:szCs w:val="26"/>
          <w:lang w:eastAsia="ru-RU"/>
        </w:rPr>
        <w:tab/>
      </w:r>
      <w:r w:rsidRPr="0041125C">
        <w:rPr>
          <w:rFonts w:ascii="Times New Roman" w:eastAsia="Times New Roman" w:hAnsi="Times New Roman"/>
          <w:sz w:val="26"/>
          <w:szCs w:val="26"/>
          <w:lang w:eastAsia="ru-RU"/>
        </w:rPr>
        <w:tab/>
      </w:r>
      <w:r w:rsidRPr="0041125C">
        <w:rPr>
          <w:rFonts w:ascii="Times New Roman" w:eastAsia="Times New Roman" w:hAnsi="Times New Roman"/>
          <w:sz w:val="26"/>
          <w:szCs w:val="26"/>
          <w:lang w:eastAsia="ru-RU"/>
        </w:rPr>
        <w:tab/>
        <w:t>»;</w:t>
      </w:r>
    </w:p>
    <w:p w:rsidR="0041125C" w:rsidRPr="0041125C" w:rsidRDefault="0041125C" w:rsidP="0041125C">
      <w:pPr>
        <w:widowControl w:val="0"/>
        <w:tabs>
          <w:tab w:val="left" w:pos="2506"/>
        </w:tabs>
        <w:autoSpaceDE w:val="0"/>
        <w:autoSpaceDN w:val="0"/>
        <w:adjustRightInd w:val="0"/>
        <w:spacing w:after="0"/>
        <w:ind w:left="142" w:hanging="142"/>
        <w:jc w:val="both"/>
        <w:rPr>
          <w:rFonts w:ascii="Times New Roman" w:eastAsia="Times New Roman" w:hAnsi="Times New Roman"/>
          <w:sz w:val="24"/>
          <w:szCs w:val="24"/>
          <w:lang w:eastAsia="ru-RU"/>
        </w:rPr>
      </w:pPr>
    </w:p>
    <w:p w:rsidR="0041125C" w:rsidRPr="0041125C" w:rsidRDefault="0041125C" w:rsidP="0041125C">
      <w:pPr>
        <w:widowControl w:val="0"/>
        <w:tabs>
          <w:tab w:val="left" w:pos="567"/>
          <w:tab w:val="left" w:pos="2506"/>
        </w:tabs>
        <w:autoSpaceDE w:val="0"/>
        <w:autoSpaceDN w:val="0"/>
        <w:adjustRightInd w:val="0"/>
        <w:spacing w:after="0"/>
        <w:jc w:val="both"/>
        <w:outlineLvl w:val="1"/>
        <w:rPr>
          <w:rFonts w:ascii="Times New Roman" w:eastAsia="Times New Roman" w:hAnsi="Times New Roman"/>
          <w:sz w:val="26"/>
          <w:szCs w:val="26"/>
          <w:lang w:eastAsia="ru-RU"/>
        </w:rPr>
      </w:pPr>
      <w:r w:rsidRPr="0041125C">
        <w:rPr>
          <w:rFonts w:ascii="Times New Roman" w:eastAsia="Times New Roman" w:hAnsi="Times New Roman"/>
          <w:sz w:val="26"/>
          <w:szCs w:val="26"/>
          <w:lang w:eastAsia="ru-RU"/>
        </w:rPr>
        <w:t xml:space="preserve">       2) раздел 8 «Ресурсное обеспечение муниципальной программы»  Программы изложить в следующей редакции: </w:t>
      </w:r>
    </w:p>
    <w:p w:rsidR="0041125C" w:rsidRPr="0041125C" w:rsidRDefault="0041125C" w:rsidP="0041125C">
      <w:pPr>
        <w:widowControl w:val="0"/>
        <w:tabs>
          <w:tab w:val="left" w:pos="2506"/>
        </w:tabs>
        <w:autoSpaceDE w:val="0"/>
        <w:autoSpaceDN w:val="0"/>
        <w:adjustRightInd w:val="0"/>
        <w:spacing w:after="0"/>
        <w:ind w:firstLine="540"/>
        <w:jc w:val="both"/>
        <w:rPr>
          <w:rFonts w:ascii="Times New Roman" w:eastAsia="Times New Roman" w:hAnsi="Times New Roman"/>
          <w:sz w:val="26"/>
          <w:szCs w:val="26"/>
          <w:lang w:eastAsia="ru-RU"/>
        </w:rPr>
      </w:pPr>
      <w:r w:rsidRPr="0041125C">
        <w:rPr>
          <w:rFonts w:ascii="Times New Roman" w:eastAsia="Times New Roman" w:hAnsi="Times New Roman"/>
          <w:sz w:val="26"/>
          <w:szCs w:val="26"/>
          <w:lang w:eastAsia="ru-RU"/>
        </w:rPr>
        <w:t>«Общий объем финансирования Программы на 2015 - 2019 годы предусматривается в размере    2</w:t>
      </w:r>
      <w:r w:rsidRPr="0041125C">
        <w:rPr>
          <w:rFonts w:ascii="Times New Roman" w:eastAsia="Times New Roman" w:hAnsi="Times New Roman"/>
          <w:sz w:val="24"/>
          <w:szCs w:val="24"/>
          <w:lang w:eastAsia="ru-RU"/>
        </w:rPr>
        <w:t xml:space="preserve"> 944 396,3 </w:t>
      </w:r>
      <w:r w:rsidRPr="0041125C">
        <w:rPr>
          <w:rFonts w:ascii="Times New Roman" w:eastAsia="Times New Roman" w:hAnsi="Times New Roman"/>
          <w:sz w:val="26"/>
          <w:szCs w:val="26"/>
          <w:lang w:eastAsia="ru-RU"/>
        </w:rPr>
        <w:t>тысяч рублей, в том числе:</w:t>
      </w:r>
    </w:p>
    <w:p w:rsidR="0041125C" w:rsidRPr="0041125C" w:rsidRDefault="0041125C" w:rsidP="0041125C">
      <w:pPr>
        <w:widowControl w:val="0"/>
        <w:tabs>
          <w:tab w:val="left" w:pos="2506"/>
        </w:tabs>
        <w:autoSpaceDE w:val="0"/>
        <w:autoSpaceDN w:val="0"/>
        <w:adjustRightInd w:val="0"/>
        <w:spacing w:after="0"/>
        <w:ind w:firstLine="540"/>
        <w:jc w:val="both"/>
        <w:rPr>
          <w:rFonts w:ascii="Times New Roman" w:eastAsia="Times New Roman" w:hAnsi="Times New Roman"/>
          <w:sz w:val="26"/>
          <w:szCs w:val="26"/>
          <w:lang w:eastAsia="ru-RU"/>
        </w:rPr>
      </w:pPr>
      <w:r w:rsidRPr="0041125C">
        <w:rPr>
          <w:rFonts w:ascii="Times New Roman" w:eastAsia="Times New Roman" w:hAnsi="Times New Roman"/>
          <w:sz w:val="26"/>
          <w:szCs w:val="26"/>
          <w:lang w:eastAsia="ru-RU"/>
        </w:rPr>
        <w:t>за счет средств бюджета муниципального образования  муниципального района «Ижемский» - 633 324,4</w:t>
      </w:r>
      <w:r w:rsidRPr="0041125C">
        <w:rPr>
          <w:rFonts w:ascii="Times New Roman" w:eastAsia="Times New Roman" w:hAnsi="Times New Roman"/>
          <w:sz w:val="24"/>
          <w:szCs w:val="24"/>
          <w:lang w:eastAsia="ru-RU"/>
        </w:rPr>
        <w:t xml:space="preserve"> </w:t>
      </w:r>
      <w:r w:rsidRPr="0041125C">
        <w:rPr>
          <w:rFonts w:ascii="Times New Roman" w:eastAsia="Times New Roman" w:hAnsi="Times New Roman"/>
          <w:sz w:val="26"/>
          <w:szCs w:val="26"/>
          <w:lang w:eastAsia="ru-RU"/>
        </w:rPr>
        <w:t>тыс. рублей;</w:t>
      </w:r>
    </w:p>
    <w:p w:rsidR="0041125C" w:rsidRPr="0041125C" w:rsidRDefault="0041125C" w:rsidP="0041125C">
      <w:pPr>
        <w:widowControl w:val="0"/>
        <w:tabs>
          <w:tab w:val="left" w:pos="2506"/>
        </w:tabs>
        <w:autoSpaceDE w:val="0"/>
        <w:autoSpaceDN w:val="0"/>
        <w:adjustRightInd w:val="0"/>
        <w:spacing w:after="0"/>
        <w:ind w:firstLine="540"/>
        <w:jc w:val="both"/>
        <w:rPr>
          <w:rFonts w:ascii="Times New Roman" w:eastAsia="Times New Roman" w:hAnsi="Times New Roman"/>
          <w:sz w:val="26"/>
          <w:szCs w:val="26"/>
          <w:lang w:eastAsia="ru-RU"/>
        </w:rPr>
      </w:pPr>
      <w:r w:rsidRPr="0041125C">
        <w:rPr>
          <w:rFonts w:ascii="Times New Roman" w:eastAsia="Times New Roman" w:hAnsi="Times New Roman"/>
          <w:sz w:val="26"/>
          <w:szCs w:val="26"/>
          <w:lang w:eastAsia="ru-RU"/>
        </w:rPr>
        <w:t xml:space="preserve">за счет средств республиканского бюджета Республики Коми  - </w:t>
      </w:r>
      <w:r w:rsidRPr="0041125C">
        <w:rPr>
          <w:rFonts w:ascii="Times New Roman" w:eastAsia="Times New Roman" w:hAnsi="Times New Roman"/>
          <w:sz w:val="24"/>
          <w:szCs w:val="24"/>
          <w:lang w:eastAsia="ru-RU"/>
        </w:rPr>
        <w:t xml:space="preserve">2 308 062,9 </w:t>
      </w:r>
      <w:r w:rsidRPr="0041125C">
        <w:rPr>
          <w:rFonts w:ascii="Times New Roman" w:eastAsia="Times New Roman" w:hAnsi="Times New Roman"/>
          <w:sz w:val="26"/>
          <w:szCs w:val="26"/>
          <w:lang w:eastAsia="ru-RU"/>
        </w:rPr>
        <w:t>тыс. рублей;</w:t>
      </w:r>
    </w:p>
    <w:p w:rsidR="0041125C" w:rsidRPr="0041125C" w:rsidRDefault="0041125C" w:rsidP="0041125C">
      <w:pPr>
        <w:widowControl w:val="0"/>
        <w:tabs>
          <w:tab w:val="left" w:pos="2506"/>
        </w:tabs>
        <w:autoSpaceDE w:val="0"/>
        <w:autoSpaceDN w:val="0"/>
        <w:adjustRightInd w:val="0"/>
        <w:spacing w:after="0"/>
        <w:ind w:firstLine="540"/>
        <w:jc w:val="both"/>
        <w:rPr>
          <w:rFonts w:ascii="Times New Roman" w:eastAsia="Times New Roman" w:hAnsi="Times New Roman"/>
          <w:sz w:val="26"/>
          <w:szCs w:val="26"/>
          <w:lang w:eastAsia="ru-RU"/>
        </w:rPr>
      </w:pPr>
      <w:r w:rsidRPr="0041125C">
        <w:rPr>
          <w:rFonts w:ascii="Times New Roman" w:eastAsia="Times New Roman" w:hAnsi="Times New Roman"/>
          <w:sz w:val="26"/>
          <w:szCs w:val="26"/>
          <w:lang w:eastAsia="ru-RU"/>
        </w:rPr>
        <w:t>за счет средств федерального бюджета – 2 915</w:t>
      </w:r>
      <w:r w:rsidRPr="0041125C">
        <w:rPr>
          <w:rFonts w:ascii="Times New Roman" w:eastAsia="Times New Roman" w:hAnsi="Times New Roman"/>
          <w:sz w:val="24"/>
          <w:szCs w:val="24"/>
          <w:lang w:eastAsia="ru-RU"/>
        </w:rPr>
        <w:t xml:space="preserve">,0 </w:t>
      </w:r>
      <w:r w:rsidRPr="0041125C">
        <w:rPr>
          <w:rFonts w:ascii="Times New Roman" w:eastAsia="Times New Roman" w:hAnsi="Times New Roman"/>
          <w:sz w:val="26"/>
          <w:szCs w:val="26"/>
          <w:lang w:eastAsia="ru-RU"/>
        </w:rPr>
        <w:t>тыс. рублей;</w:t>
      </w:r>
    </w:p>
    <w:p w:rsidR="0041125C" w:rsidRPr="0041125C" w:rsidRDefault="0041125C" w:rsidP="0041125C">
      <w:pPr>
        <w:widowControl w:val="0"/>
        <w:tabs>
          <w:tab w:val="left" w:pos="2506"/>
        </w:tabs>
        <w:autoSpaceDE w:val="0"/>
        <w:autoSpaceDN w:val="0"/>
        <w:adjustRightInd w:val="0"/>
        <w:spacing w:after="0"/>
        <w:ind w:firstLine="540"/>
        <w:jc w:val="both"/>
        <w:rPr>
          <w:rFonts w:ascii="Times New Roman" w:eastAsia="Times New Roman" w:hAnsi="Times New Roman"/>
          <w:sz w:val="26"/>
          <w:szCs w:val="26"/>
          <w:lang w:eastAsia="ru-RU"/>
        </w:rPr>
      </w:pPr>
      <w:r w:rsidRPr="0041125C">
        <w:rPr>
          <w:rFonts w:ascii="Times New Roman" w:eastAsia="Times New Roman" w:hAnsi="Times New Roman"/>
          <w:sz w:val="26"/>
          <w:szCs w:val="26"/>
          <w:lang w:eastAsia="ru-RU"/>
        </w:rPr>
        <w:t>за счет средств от приносящей доход деятельности – 94,0 тыс. рублей.</w:t>
      </w:r>
    </w:p>
    <w:p w:rsidR="0041125C" w:rsidRPr="0041125C" w:rsidRDefault="0041125C" w:rsidP="0041125C">
      <w:pPr>
        <w:widowControl w:val="0"/>
        <w:tabs>
          <w:tab w:val="left" w:pos="2506"/>
        </w:tabs>
        <w:autoSpaceDE w:val="0"/>
        <w:autoSpaceDN w:val="0"/>
        <w:adjustRightInd w:val="0"/>
        <w:spacing w:after="0"/>
        <w:ind w:firstLine="540"/>
        <w:jc w:val="both"/>
        <w:rPr>
          <w:rFonts w:ascii="Times New Roman" w:eastAsia="Times New Roman" w:hAnsi="Times New Roman"/>
          <w:sz w:val="26"/>
          <w:szCs w:val="26"/>
          <w:lang w:eastAsia="ru-RU"/>
        </w:rPr>
      </w:pPr>
      <w:r w:rsidRPr="0041125C">
        <w:rPr>
          <w:rFonts w:ascii="Times New Roman" w:eastAsia="Times New Roman" w:hAnsi="Times New Roman"/>
          <w:sz w:val="26"/>
          <w:szCs w:val="26"/>
          <w:lang w:eastAsia="ru-RU"/>
        </w:rPr>
        <w:t>Прогнозный объем финансирования Программы по годам составляет:</w:t>
      </w:r>
    </w:p>
    <w:p w:rsidR="0041125C" w:rsidRPr="0041125C" w:rsidRDefault="0041125C" w:rsidP="0041125C">
      <w:pPr>
        <w:widowControl w:val="0"/>
        <w:tabs>
          <w:tab w:val="left" w:pos="2506"/>
        </w:tabs>
        <w:autoSpaceDE w:val="0"/>
        <w:autoSpaceDN w:val="0"/>
        <w:adjustRightInd w:val="0"/>
        <w:spacing w:after="0"/>
        <w:ind w:firstLine="540"/>
        <w:jc w:val="both"/>
        <w:rPr>
          <w:rFonts w:ascii="Times New Roman" w:eastAsia="Times New Roman" w:hAnsi="Times New Roman"/>
          <w:sz w:val="26"/>
          <w:szCs w:val="26"/>
          <w:lang w:eastAsia="ru-RU"/>
        </w:rPr>
      </w:pPr>
      <w:r w:rsidRPr="0041125C">
        <w:rPr>
          <w:rFonts w:ascii="Times New Roman" w:eastAsia="Times New Roman" w:hAnsi="Times New Roman"/>
          <w:sz w:val="26"/>
          <w:szCs w:val="26"/>
          <w:lang w:eastAsia="ru-RU"/>
        </w:rPr>
        <w:t>за счет средств бюджета муниципального района «Ижемский»:</w:t>
      </w:r>
    </w:p>
    <w:p w:rsidR="0041125C" w:rsidRPr="0041125C" w:rsidRDefault="0041125C" w:rsidP="0041125C">
      <w:pPr>
        <w:widowControl w:val="0"/>
        <w:tabs>
          <w:tab w:val="left" w:pos="2506"/>
        </w:tabs>
        <w:autoSpaceDE w:val="0"/>
        <w:autoSpaceDN w:val="0"/>
        <w:adjustRightInd w:val="0"/>
        <w:spacing w:after="0"/>
        <w:ind w:firstLine="540"/>
        <w:jc w:val="both"/>
        <w:rPr>
          <w:rFonts w:ascii="Times New Roman" w:eastAsia="Times New Roman" w:hAnsi="Times New Roman"/>
          <w:sz w:val="26"/>
          <w:szCs w:val="26"/>
          <w:lang w:eastAsia="ru-RU"/>
        </w:rPr>
      </w:pPr>
      <w:r w:rsidRPr="0041125C">
        <w:rPr>
          <w:rFonts w:ascii="Times New Roman" w:eastAsia="Times New Roman" w:hAnsi="Times New Roman"/>
          <w:sz w:val="26"/>
          <w:szCs w:val="26"/>
          <w:lang w:eastAsia="ru-RU"/>
        </w:rPr>
        <w:t xml:space="preserve">2015 г. -   </w:t>
      </w:r>
      <w:r w:rsidRPr="0041125C">
        <w:rPr>
          <w:rFonts w:ascii="Times New Roman" w:eastAsia="Times New Roman" w:hAnsi="Times New Roman"/>
          <w:sz w:val="24"/>
          <w:szCs w:val="24"/>
          <w:lang w:eastAsia="ru-RU"/>
        </w:rPr>
        <w:t xml:space="preserve">164 210,7 </w:t>
      </w:r>
      <w:r w:rsidRPr="0041125C">
        <w:rPr>
          <w:rFonts w:ascii="Times New Roman" w:eastAsia="Times New Roman" w:hAnsi="Times New Roman"/>
          <w:sz w:val="26"/>
          <w:szCs w:val="26"/>
          <w:lang w:eastAsia="ru-RU"/>
        </w:rPr>
        <w:t>тыс. рублей;</w:t>
      </w:r>
    </w:p>
    <w:p w:rsidR="0041125C" w:rsidRPr="0041125C" w:rsidRDefault="0041125C" w:rsidP="0041125C">
      <w:pPr>
        <w:widowControl w:val="0"/>
        <w:tabs>
          <w:tab w:val="left" w:pos="2506"/>
        </w:tabs>
        <w:autoSpaceDE w:val="0"/>
        <w:autoSpaceDN w:val="0"/>
        <w:adjustRightInd w:val="0"/>
        <w:spacing w:after="0"/>
        <w:ind w:firstLine="540"/>
        <w:jc w:val="both"/>
        <w:rPr>
          <w:rFonts w:ascii="Times New Roman" w:eastAsia="Times New Roman" w:hAnsi="Times New Roman"/>
          <w:sz w:val="26"/>
          <w:szCs w:val="26"/>
          <w:lang w:eastAsia="ru-RU"/>
        </w:rPr>
      </w:pPr>
      <w:r w:rsidRPr="0041125C">
        <w:rPr>
          <w:rFonts w:ascii="Times New Roman" w:eastAsia="Times New Roman" w:hAnsi="Times New Roman"/>
          <w:sz w:val="26"/>
          <w:szCs w:val="26"/>
          <w:lang w:eastAsia="ru-RU"/>
        </w:rPr>
        <w:t>2016 г. -   152 135,0   тыс. рублей;</w:t>
      </w:r>
    </w:p>
    <w:p w:rsidR="0041125C" w:rsidRPr="0041125C" w:rsidRDefault="0041125C" w:rsidP="0041125C">
      <w:pPr>
        <w:widowControl w:val="0"/>
        <w:tabs>
          <w:tab w:val="left" w:pos="2506"/>
        </w:tabs>
        <w:autoSpaceDE w:val="0"/>
        <w:autoSpaceDN w:val="0"/>
        <w:adjustRightInd w:val="0"/>
        <w:spacing w:after="0"/>
        <w:ind w:firstLine="540"/>
        <w:jc w:val="both"/>
        <w:rPr>
          <w:rFonts w:ascii="Times New Roman" w:eastAsia="Times New Roman" w:hAnsi="Times New Roman"/>
          <w:sz w:val="26"/>
          <w:szCs w:val="26"/>
          <w:lang w:eastAsia="ru-RU"/>
        </w:rPr>
      </w:pPr>
      <w:r w:rsidRPr="0041125C">
        <w:rPr>
          <w:rFonts w:ascii="Times New Roman" w:eastAsia="Times New Roman" w:hAnsi="Times New Roman"/>
          <w:sz w:val="26"/>
          <w:szCs w:val="26"/>
          <w:lang w:eastAsia="ru-RU"/>
        </w:rPr>
        <w:t>2017 г. -   154 540,5  тыс. рублей;</w:t>
      </w:r>
    </w:p>
    <w:p w:rsidR="0041125C" w:rsidRPr="0041125C" w:rsidRDefault="0041125C" w:rsidP="0041125C">
      <w:pPr>
        <w:widowControl w:val="0"/>
        <w:tabs>
          <w:tab w:val="left" w:pos="2506"/>
        </w:tabs>
        <w:autoSpaceDE w:val="0"/>
        <w:autoSpaceDN w:val="0"/>
        <w:adjustRightInd w:val="0"/>
        <w:spacing w:after="0"/>
        <w:ind w:firstLine="540"/>
        <w:jc w:val="both"/>
        <w:rPr>
          <w:rFonts w:ascii="Times New Roman" w:eastAsia="Times New Roman" w:hAnsi="Times New Roman"/>
          <w:sz w:val="26"/>
          <w:szCs w:val="26"/>
          <w:lang w:eastAsia="ru-RU"/>
        </w:rPr>
      </w:pPr>
      <w:r w:rsidRPr="0041125C">
        <w:rPr>
          <w:rFonts w:ascii="Times New Roman" w:eastAsia="Times New Roman" w:hAnsi="Times New Roman"/>
          <w:sz w:val="26"/>
          <w:szCs w:val="26"/>
          <w:lang w:eastAsia="ru-RU"/>
        </w:rPr>
        <w:t>2018 г. – 78 400,8 тыс. рублей;</w:t>
      </w:r>
    </w:p>
    <w:p w:rsidR="0041125C" w:rsidRPr="0041125C" w:rsidRDefault="0041125C" w:rsidP="0041125C">
      <w:pPr>
        <w:widowControl w:val="0"/>
        <w:tabs>
          <w:tab w:val="left" w:pos="2506"/>
        </w:tabs>
        <w:autoSpaceDE w:val="0"/>
        <w:autoSpaceDN w:val="0"/>
        <w:adjustRightInd w:val="0"/>
        <w:spacing w:after="0"/>
        <w:ind w:firstLine="540"/>
        <w:jc w:val="both"/>
        <w:rPr>
          <w:rFonts w:ascii="Times New Roman" w:eastAsia="Times New Roman" w:hAnsi="Times New Roman"/>
          <w:sz w:val="26"/>
          <w:szCs w:val="26"/>
          <w:lang w:eastAsia="ru-RU"/>
        </w:rPr>
      </w:pPr>
      <w:r w:rsidRPr="0041125C">
        <w:rPr>
          <w:rFonts w:ascii="Times New Roman" w:eastAsia="Times New Roman" w:hAnsi="Times New Roman"/>
          <w:sz w:val="26"/>
          <w:szCs w:val="26"/>
          <w:lang w:eastAsia="ru-RU"/>
        </w:rPr>
        <w:t>2019 г. – 84 037,4 тыс. рублей.</w:t>
      </w:r>
    </w:p>
    <w:p w:rsidR="0041125C" w:rsidRPr="0041125C" w:rsidRDefault="0041125C" w:rsidP="0041125C">
      <w:pPr>
        <w:widowControl w:val="0"/>
        <w:tabs>
          <w:tab w:val="left" w:pos="2506"/>
        </w:tabs>
        <w:autoSpaceDE w:val="0"/>
        <w:autoSpaceDN w:val="0"/>
        <w:adjustRightInd w:val="0"/>
        <w:spacing w:after="0"/>
        <w:ind w:firstLine="540"/>
        <w:jc w:val="both"/>
        <w:rPr>
          <w:rFonts w:ascii="Times New Roman" w:eastAsia="Times New Roman" w:hAnsi="Times New Roman"/>
          <w:sz w:val="26"/>
          <w:szCs w:val="26"/>
          <w:lang w:eastAsia="ru-RU"/>
        </w:rPr>
      </w:pPr>
      <w:r w:rsidRPr="0041125C">
        <w:rPr>
          <w:rFonts w:ascii="Times New Roman" w:eastAsia="Times New Roman" w:hAnsi="Times New Roman"/>
          <w:sz w:val="26"/>
          <w:szCs w:val="26"/>
          <w:lang w:eastAsia="ru-RU"/>
        </w:rPr>
        <w:t>за счет средств республиканского бюджета Республики Коми:</w:t>
      </w:r>
    </w:p>
    <w:p w:rsidR="0041125C" w:rsidRPr="0041125C" w:rsidRDefault="0041125C" w:rsidP="0041125C">
      <w:pPr>
        <w:widowControl w:val="0"/>
        <w:tabs>
          <w:tab w:val="left" w:pos="2506"/>
        </w:tabs>
        <w:autoSpaceDE w:val="0"/>
        <w:autoSpaceDN w:val="0"/>
        <w:adjustRightInd w:val="0"/>
        <w:spacing w:after="0"/>
        <w:ind w:firstLine="540"/>
        <w:jc w:val="both"/>
        <w:rPr>
          <w:rFonts w:ascii="Times New Roman" w:eastAsia="Times New Roman" w:hAnsi="Times New Roman"/>
          <w:sz w:val="26"/>
          <w:szCs w:val="26"/>
          <w:lang w:eastAsia="ru-RU"/>
        </w:rPr>
      </w:pPr>
      <w:r w:rsidRPr="0041125C">
        <w:rPr>
          <w:rFonts w:ascii="Times New Roman" w:eastAsia="Times New Roman" w:hAnsi="Times New Roman"/>
          <w:sz w:val="26"/>
          <w:szCs w:val="26"/>
          <w:lang w:eastAsia="ru-RU"/>
        </w:rPr>
        <w:t>2015 г. -   485 549,6   тыс. рублей;</w:t>
      </w:r>
    </w:p>
    <w:p w:rsidR="0041125C" w:rsidRPr="0041125C" w:rsidRDefault="0041125C" w:rsidP="0041125C">
      <w:pPr>
        <w:widowControl w:val="0"/>
        <w:tabs>
          <w:tab w:val="left" w:pos="2506"/>
        </w:tabs>
        <w:autoSpaceDE w:val="0"/>
        <w:autoSpaceDN w:val="0"/>
        <w:adjustRightInd w:val="0"/>
        <w:spacing w:after="0"/>
        <w:ind w:firstLine="540"/>
        <w:jc w:val="both"/>
        <w:rPr>
          <w:rFonts w:ascii="Times New Roman" w:eastAsia="Times New Roman" w:hAnsi="Times New Roman"/>
          <w:sz w:val="26"/>
          <w:szCs w:val="26"/>
          <w:lang w:eastAsia="ru-RU"/>
        </w:rPr>
      </w:pPr>
      <w:r w:rsidRPr="0041125C">
        <w:rPr>
          <w:rFonts w:ascii="Times New Roman" w:eastAsia="Times New Roman" w:hAnsi="Times New Roman"/>
          <w:sz w:val="26"/>
          <w:szCs w:val="26"/>
          <w:lang w:eastAsia="ru-RU"/>
        </w:rPr>
        <w:t>2016 г. -   473 478,8   тыс. рублей;</w:t>
      </w:r>
    </w:p>
    <w:p w:rsidR="0041125C" w:rsidRPr="0041125C" w:rsidRDefault="0041125C" w:rsidP="0041125C">
      <w:pPr>
        <w:widowControl w:val="0"/>
        <w:tabs>
          <w:tab w:val="left" w:pos="2506"/>
        </w:tabs>
        <w:autoSpaceDE w:val="0"/>
        <w:autoSpaceDN w:val="0"/>
        <w:adjustRightInd w:val="0"/>
        <w:spacing w:after="0"/>
        <w:ind w:firstLine="540"/>
        <w:jc w:val="both"/>
        <w:rPr>
          <w:rFonts w:ascii="Times New Roman" w:eastAsia="Times New Roman" w:hAnsi="Times New Roman"/>
          <w:sz w:val="26"/>
          <w:szCs w:val="26"/>
          <w:lang w:eastAsia="ru-RU"/>
        </w:rPr>
      </w:pPr>
      <w:r w:rsidRPr="0041125C">
        <w:rPr>
          <w:rFonts w:ascii="Times New Roman" w:eastAsia="Times New Roman" w:hAnsi="Times New Roman"/>
          <w:sz w:val="26"/>
          <w:szCs w:val="26"/>
          <w:lang w:eastAsia="ru-RU"/>
        </w:rPr>
        <w:t>2017 г. -    460 992,1  тыс. рублей;</w:t>
      </w:r>
    </w:p>
    <w:p w:rsidR="0041125C" w:rsidRPr="0041125C" w:rsidRDefault="0041125C" w:rsidP="0041125C">
      <w:pPr>
        <w:widowControl w:val="0"/>
        <w:tabs>
          <w:tab w:val="left" w:pos="2506"/>
        </w:tabs>
        <w:autoSpaceDE w:val="0"/>
        <w:autoSpaceDN w:val="0"/>
        <w:adjustRightInd w:val="0"/>
        <w:spacing w:after="0"/>
        <w:ind w:firstLine="540"/>
        <w:jc w:val="both"/>
        <w:rPr>
          <w:rFonts w:ascii="Times New Roman" w:eastAsia="Times New Roman" w:hAnsi="Times New Roman"/>
          <w:sz w:val="26"/>
          <w:szCs w:val="26"/>
          <w:lang w:eastAsia="ru-RU"/>
        </w:rPr>
      </w:pPr>
      <w:r w:rsidRPr="0041125C">
        <w:rPr>
          <w:rFonts w:ascii="Times New Roman" w:eastAsia="Times New Roman" w:hAnsi="Times New Roman"/>
          <w:sz w:val="26"/>
          <w:szCs w:val="26"/>
          <w:lang w:eastAsia="ru-RU"/>
        </w:rPr>
        <w:t>2018 г. – 443 670,3 тыс. рублей;</w:t>
      </w:r>
    </w:p>
    <w:p w:rsidR="0041125C" w:rsidRPr="0041125C" w:rsidRDefault="0041125C" w:rsidP="0041125C">
      <w:pPr>
        <w:widowControl w:val="0"/>
        <w:tabs>
          <w:tab w:val="left" w:pos="2506"/>
        </w:tabs>
        <w:autoSpaceDE w:val="0"/>
        <w:autoSpaceDN w:val="0"/>
        <w:adjustRightInd w:val="0"/>
        <w:spacing w:after="0"/>
        <w:ind w:firstLine="540"/>
        <w:jc w:val="both"/>
        <w:rPr>
          <w:rFonts w:ascii="Times New Roman" w:eastAsia="Times New Roman" w:hAnsi="Times New Roman"/>
          <w:sz w:val="26"/>
          <w:szCs w:val="26"/>
          <w:lang w:eastAsia="ru-RU"/>
        </w:rPr>
      </w:pPr>
      <w:r w:rsidRPr="0041125C">
        <w:rPr>
          <w:rFonts w:ascii="Times New Roman" w:eastAsia="Times New Roman" w:hAnsi="Times New Roman"/>
          <w:sz w:val="26"/>
          <w:szCs w:val="26"/>
          <w:lang w:eastAsia="ru-RU"/>
        </w:rPr>
        <w:t>2019 г. – 444 372,1 тыс. рублей.</w:t>
      </w:r>
    </w:p>
    <w:p w:rsidR="0041125C" w:rsidRPr="0041125C" w:rsidRDefault="0041125C" w:rsidP="0041125C">
      <w:pPr>
        <w:widowControl w:val="0"/>
        <w:tabs>
          <w:tab w:val="left" w:pos="2506"/>
        </w:tabs>
        <w:autoSpaceDE w:val="0"/>
        <w:autoSpaceDN w:val="0"/>
        <w:adjustRightInd w:val="0"/>
        <w:spacing w:after="0"/>
        <w:ind w:firstLine="540"/>
        <w:jc w:val="both"/>
        <w:rPr>
          <w:rFonts w:ascii="Times New Roman" w:eastAsia="Times New Roman" w:hAnsi="Times New Roman"/>
          <w:sz w:val="26"/>
          <w:szCs w:val="26"/>
          <w:lang w:eastAsia="ru-RU"/>
        </w:rPr>
      </w:pPr>
      <w:r w:rsidRPr="0041125C">
        <w:rPr>
          <w:rFonts w:ascii="Times New Roman" w:eastAsia="Times New Roman" w:hAnsi="Times New Roman"/>
          <w:sz w:val="26"/>
          <w:szCs w:val="26"/>
          <w:lang w:eastAsia="ru-RU"/>
        </w:rPr>
        <w:t>за счет средств федерального бюджета:</w:t>
      </w:r>
    </w:p>
    <w:p w:rsidR="0041125C" w:rsidRPr="0041125C" w:rsidRDefault="0041125C" w:rsidP="0041125C">
      <w:pPr>
        <w:widowControl w:val="0"/>
        <w:tabs>
          <w:tab w:val="left" w:pos="2506"/>
        </w:tabs>
        <w:autoSpaceDE w:val="0"/>
        <w:autoSpaceDN w:val="0"/>
        <w:adjustRightInd w:val="0"/>
        <w:spacing w:after="0"/>
        <w:ind w:firstLine="540"/>
        <w:jc w:val="both"/>
        <w:rPr>
          <w:rFonts w:ascii="Times New Roman" w:eastAsia="Times New Roman" w:hAnsi="Times New Roman"/>
          <w:sz w:val="26"/>
          <w:szCs w:val="26"/>
          <w:lang w:eastAsia="ru-RU"/>
        </w:rPr>
      </w:pPr>
      <w:r w:rsidRPr="0041125C">
        <w:rPr>
          <w:rFonts w:ascii="Times New Roman" w:eastAsia="Times New Roman" w:hAnsi="Times New Roman"/>
          <w:sz w:val="26"/>
          <w:szCs w:val="26"/>
          <w:lang w:eastAsia="ru-RU"/>
        </w:rPr>
        <w:t>2015 г. -   756,0  тыс. рублей;</w:t>
      </w:r>
    </w:p>
    <w:p w:rsidR="0041125C" w:rsidRPr="0041125C" w:rsidRDefault="0041125C" w:rsidP="0041125C">
      <w:pPr>
        <w:widowControl w:val="0"/>
        <w:tabs>
          <w:tab w:val="left" w:pos="2506"/>
        </w:tabs>
        <w:autoSpaceDE w:val="0"/>
        <w:autoSpaceDN w:val="0"/>
        <w:adjustRightInd w:val="0"/>
        <w:spacing w:after="0"/>
        <w:ind w:firstLine="540"/>
        <w:jc w:val="both"/>
        <w:rPr>
          <w:rFonts w:ascii="Times New Roman" w:eastAsia="Times New Roman" w:hAnsi="Times New Roman"/>
          <w:sz w:val="26"/>
          <w:szCs w:val="26"/>
          <w:lang w:eastAsia="ru-RU"/>
        </w:rPr>
      </w:pPr>
      <w:r w:rsidRPr="0041125C">
        <w:rPr>
          <w:rFonts w:ascii="Times New Roman" w:eastAsia="Times New Roman" w:hAnsi="Times New Roman"/>
          <w:sz w:val="26"/>
          <w:szCs w:val="26"/>
          <w:lang w:eastAsia="ru-RU"/>
        </w:rPr>
        <w:t>2016 г. -   1700,0  тыс. рублей;</w:t>
      </w:r>
    </w:p>
    <w:p w:rsidR="0041125C" w:rsidRPr="0041125C" w:rsidRDefault="0041125C" w:rsidP="0041125C">
      <w:pPr>
        <w:widowControl w:val="0"/>
        <w:tabs>
          <w:tab w:val="left" w:pos="2506"/>
        </w:tabs>
        <w:autoSpaceDE w:val="0"/>
        <w:autoSpaceDN w:val="0"/>
        <w:adjustRightInd w:val="0"/>
        <w:spacing w:after="0"/>
        <w:ind w:firstLine="540"/>
        <w:jc w:val="both"/>
        <w:rPr>
          <w:rFonts w:ascii="Times New Roman" w:eastAsia="Times New Roman" w:hAnsi="Times New Roman"/>
          <w:sz w:val="26"/>
          <w:szCs w:val="26"/>
          <w:lang w:eastAsia="ru-RU"/>
        </w:rPr>
      </w:pPr>
      <w:r w:rsidRPr="0041125C">
        <w:rPr>
          <w:rFonts w:ascii="Times New Roman" w:eastAsia="Times New Roman" w:hAnsi="Times New Roman"/>
          <w:sz w:val="26"/>
          <w:szCs w:val="26"/>
          <w:lang w:eastAsia="ru-RU"/>
        </w:rPr>
        <w:t>2017 г. -   459,0  тыс. рублей;</w:t>
      </w:r>
    </w:p>
    <w:p w:rsidR="0041125C" w:rsidRPr="0041125C" w:rsidRDefault="0041125C" w:rsidP="0041125C">
      <w:pPr>
        <w:widowControl w:val="0"/>
        <w:tabs>
          <w:tab w:val="left" w:pos="2506"/>
        </w:tabs>
        <w:autoSpaceDE w:val="0"/>
        <w:autoSpaceDN w:val="0"/>
        <w:adjustRightInd w:val="0"/>
        <w:spacing w:after="0"/>
        <w:ind w:firstLine="540"/>
        <w:jc w:val="both"/>
        <w:rPr>
          <w:rFonts w:ascii="Times New Roman" w:eastAsia="Times New Roman" w:hAnsi="Times New Roman"/>
          <w:sz w:val="26"/>
          <w:szCs w:val="26"/>
          <w:lang w:eastAsia="ru-RU"/>
        </w:rPr>
      </w:pPr>
      <w:r w:rsidRPr="0041125C">
        <w:rPr>
          <w:rFonts w:ascii="Times New Roman" w:eastAsia="Times New Roman" w:hAnsi="Times New Roman"/>
          <w:sz w:val="26"/>
          <w:szCs w:val="26"/>
          <w:lang w:eastAsia="ru-RU"/>
        </w:rPr>
        <w:t>2018 г. – 0,0 тыс. рублей;</w:t>
      </w:r>
    </w:p>
    <w:p w:rsidR="0041125C" w:rsidRPr="0041125C" w:rsidRDefault="0041125C" w:rsidP="0041125C">
      <w:pPr>
        <w:widowControl w:val="0"/>
        <w:tabs>
          <w:tab w:val="left" w:pos="2506"/>
        </w:tabs>
        <w:autoSpaceDE w:val="0"/>
        <w:autoSpaceDN w:val="0"/>
        <w:adjustRightInd w:val="0"/>
        <w:spacing w:after="0"/>
        <w:ind w:firstLine="540"/>
        <w:jc w:val="both"/>
        <w:rPr>
          <w:rFonts w:ascii="Times New Roman" w:eastAsia="Times New Roman" w:hAnsi="Times New Roman"/>
          <w:sz w:val="26"/>
          <w:szCs w:val="26"/>
          <w:lang w:eastAsia="ru-RU"/>
        </w:rPr>
      </w:pPr>
      <w:r w:rsidRPr="0041125C">
        <w:rPr>
          <w:rFonts w:ascii="Times New Roman" w:eastAsia="Times New Roman" w:hAnsi="Times New Roman"/>
          <w:sz w:val="26"/>
          <w:szCs w:val="26"/>
          <w:lang w:eastAsia="ru-RU"/>
        </w:rPr>
        <w:t>2019 г. – 0,0 тыс. рублей.</w:t>
      </w:r>
    </w:p>
    <w:p w:rsidR="0041125C" w:rsidRPr="0041125C" w:rsidRDefault="0041125C" w:rsidP="0041125C">
      <w:pPr>
        <w:widowControl w:val="0"/>
        <w:tabs>
          <w:tab w:val="left" w:pos="2506"/>
        </w:tabs>
        <w:autoSpaceDE w:val="0"/>
        <w:autoSpaceDN w:val="0"/>
        <w:adjustRightInd w:val="0"/>
        <w:spacing w:after="0"/>
        <w:ind w:firstLine="540"/>
        <w:jc w:val="both"/>
        <w:rPr>
          <w:rFonts w:ascii="Times New Roman" w:eastAsia="Times New Roman" w:hAnsi="Times New Roman"/>
          <w:sz w:val="26"/>
          <w:szCs w:val="26"/>
          <w:lang w:eastAsia="ru-RU"/>
        </w:rPr>
      </w:pPr>
      <w:r w:rsidRPr="0041125C">
        <w:rPr>
          <w:rFonts w:ascii="Times New Roman" w:eastAsia="Times New Roman" w:hAnsi="Times New Roman"/>
          <w:sz w:val="26"/>
          <w:szCs w:val="26"/>
          <w:lang w:eastAsia="ru-RU"/>
        </w:rPr>
        <w:t>за счет средств от приносящей доход деятельности:</w:t>
      </w:r>
    </w:p>
    <w:p w:rsidR="0041125C" w:rsidRPr="0041125C" w:rsidRDefault="0041125C" w:rsidP="0041125C">
      <w:pPr>
        <w:widowControl w:val="0"/>
        <w:tabs>
          <w:tab w:val="left" w:pos="2506"/>
        </w:tabs>
        <w:autoSpaceDE w:val="0"/>
        <w:autoSpaceDN w:val="0"/>
        <w:adjustRightInd w:val="0"/>
        <w:spacing w:after="0"/>
        <w:ind w:firstLine="540"/>
        <w:jc w:val="both"/>
        <w:rPr>
          <w:rFonts w:ascii="Times New Roman" w:eastAsia="Times New Roman" w:hAnsi="Times New Roman"/>
          <w:sz w:val="26"/>
          <w:szCs w:val="26"/>
          <w:lang w:eastAsia="ru-RU"/>
        </w:rPr>
      </w:pPr>
      <w:r w:rsidRPr="0041125C">
        <w:rPr>
          <w:rFonts w:ascii="Times New Roman" w:eastAsia="Times New Roman" w:hAnsi="Times New Roman"/>
          <w:sz w:val="26"/>
          <w:szCs w:val="26"/>
          <w:lang w:eastAsia="ru-RU"/>
        </w:rPr>
        <w:t>2015 г. -   0,0  тыс. рублей;</w:t>
      </w:r>
    </w:p>
    <w:p w:rsidR="0041125C" w:rsidRPr="0041125C" w:rsidRDefault="0041125C" w:rsidP="0041125C">
      <w:pPr>
        <w:widowControl w:val="0"/>
        <w:tabs>
          <w:tab w:val="left" w:pos="2506"/>
        </w:tabs>
        <w:autoSpaceDE w:val="0"/>
        <w:autoSpaceDN w:val="0"/>
        <w:adjustRightInd w:val="0"/>
        <w:spacing w:after="0"/>
        <w:ind w:firstLine="540"/>
        <w:jc w:val="both"/>
        <w:rPr>
          <w:rFonts w:ascii="Times New Roman" w:eastAsia="Times New Roman" w:hAnsi="Times New Roman"/>
          <w:sz w:val="26"/>
          <w:szCs w:val="26"/>
          <w:lang w:eastAsia="ru-RU"/>
        </w:rPr>
      </w:pPr>
      <w:r w:rsidRPr="0041125C">
        <w:rPr>
          <w:rFonts w:ascii="Times New Roman" w:eastAsia="Times New Roman" w:hAnsi="Times New Roman"/>
          <w:sz w:val="26"/>
          <w:szCs w:val="26"/>
          <w:lang w:eastAsia="ru-RU"/>
        </w:rPr>
        <w:t>2016 г. -   0,0  тыс. рублей;</w:t>
      </w:r>
    </w:p>
    <w:p w:rsidR="0041125C" w:rsidRPr="0041125C" w:rsidRDefault="0041125C" w:rsidP="0041125C">
      <w:pPr>
        <w:widowControl w:val="0"/>
        <w:tabs>
          <w:tab w:val="left" w:pos="2506"/>
        </w:tabs>
        <w:autoSpaceDE w:val="0"/>
        <w:autoSpaceDN w:val="0"/>
        <w:adjustRightInd w:val="0"/>
        <w:spacing w:after="0"/>
        <w:ind w:firstLine="540"/>
        <w:jc w:val="both"/>
        <w:rPr>
          <w:rFonts w:ascii="Times New Roman" w:eastAsia="Times New Roman" w:hAnsi="Times New Roman"/>
          <w:sz w:val="26"/>
          <w:szCs w:val="26"/>
          <w:lang w:eastAsia="ru-RU"/>
        </w:rPr>
      </w:pPr>
      <w:r w:rsidRPr="0041125C">
        <w:rPr>
          <w:rFonts w:ascii="Times New Roman" w:eastAsia="Times New Roman" w:hAnsi="Times New Roman"/>
          <w:sz w:val="26"/>
          <w:szCs w:val="26"/>
          <w:lang w:eastAsia="ru-RU"/>
        </w:rPr>
        <w:lastRenderedPageBreak/>
        <w:t>2017 г. -   94,0  тыс. рублей;</w:t>
      </w:r>
    </w:p>
    <w:p w:rsidR="0041125C" w:rsidRPr="0041125C" w:rsidRDefault="0041125C" w:rsidP="0041125C">
      <w:pPr>
        <w:widowControl w:val="0"/>
        <w:tabs>
          <w:tab w:val="left" w:pos="2506"/>
        </w:tabs>
        <w:autoSpaceDE w:val="0"/>
        <w:autoSpaceDN w:val="0"/>
        <w:adjustRightInd w:val="0"/>
        <w:spacing w:after="0"/>
        <w:ind w:firstLine="540"/>
        <w:jc w:val="both"/>
        <w:rPr>
          <w:rFonts w:ascii="Times New Roman" w:eastAsia="Times New Roman" w:hAnsi="Times New Roman"/>
          <w:sz w:val="26"/>
          <w:szCs w:val="26"/>
          <w:lang w:eastAsia="ru-RU"/>
        </w:rPr>
      </w:pPr>
      <w:r w:rsidRPr="0041125C">
        <w:rPr>
          <w:rFonts w:ascii="Times New Roman" w:eastAsia="Times New Roman" w:hAnsi="Times New Roman"/>
          <w:sz w:val="26"/>
          <w:szCs w:val="26"/>
          <w:lang w:eastAsia="ru-RU"/>
        </w:rPr>
        <w:t>2018 г. – 0,0 тыс. рублей;</w:t>
      </w:r>
    </w:p>
    <w:p w:rsidR="0041125C" w:rsidRPr="0041125C" w:rsidRDefault="0041125C" w:rsidP="0041125C">
      <w:pPr>
        <w:widowControl w:val="0"/>
        <w:tabs>
          <w:tab w:val="left" w:pos="2506"/>
        </w:tabs>
        <w:autoSpaceDE w:val="0"/>
        <w:autoSpaceDN w:val="0"/>
        <w:adjustRightInd w:val="0"/>
        <w:spacing w:after="0"/>
        <w:ind w:firstLine="540"/>
        <w:jc w:val="both"/>
        <w:rPr>
          <w:rFonts w:ascii="Times New Roman" w:eastAsia="Times New Roman" w:hAnsi="Times New Roman"/>
          <w:sz w:val="26"/>
          <w:szCs w:val="26"/>
          <w:lang w:eastAsia="ru-RU"/>
        </w:rPr>
      </w:pPr>
      <w:r w:rsidRPr="0041125C">
        <w:rPr>
          <w:rFonts w:ascii="Times New Roman" w:eastAsia="Times New Roman" w:hAnsi="Times New Roman"/>
          <w:sz w:val="26"/>
          <w:szCs w:val="26"/>
          <w:lang w:eastAsia="ru-RU"/>
        </w:rPr>
        <w:t>2019 г. – 0,0 тыс. рублей».;</w:t>
      </w:r>
    </w:p>
    <w:p w:rsidR="0041125C" w:rsidRPr="0041125C" w:rsidRDefault="0041125C" w:rsidP="0041125C">
      <w:pPr>
        <w:widowControl w:val="0"/>
        <w:tabs>
          <w:tab w:val="left" w:pos="426"/>
        </w:tabs>
        <w:autoSpaceDE w:val="0"/>
        <w:autoSpaceDN w:val="0"/>
        <w:adjustRightInd w:val="0"/>
        <w:spacing w:after="0"/>
        <w:ind w:left="142" w:hanging="142"/>
        <w:jc w:val="both"/>
        <w:rPr>
          <w:rFonts w:ascii="Times New Roman" w:eastAsia="Times New Roman" w:hAnsi="Times New Roman"/>
          <w:bCs/>
          <w:sz w:val="26"/>
          <w:szCs w:val="26"/>
          <w:lang w:eastAsia="ru-RU"/>
        </w:rPr>
      </w:pPr>
      <w:r w:rsidRPr="0041125C">
        <w:rPr>
          <w:rFonts w:ascii="Times New Roman" w:eastAsia="Times New Roman" w:hAnsi="Times New Roman"/>
          <w:bCs/>
          <w:sz w:val="26"/>
          <w:szCs w:val="26"/>
          <w:lang w:eastAsia="ru-RU"/>
        </w:rPr>
        <w:t xml:space="preserve"> </w:t>
      </w:r>
      <w:r w:rsidRPr="0041125C">
        <w:rPr>
          <w:rFonts w:ascii="Times New Roman" w:eastAsia="Times New Roman" w:hAnsi="Times New Roman"/>
          <w:bCs/>
          <w:sz w:val="26"/>
          <w:szCs w:val="26"/>
          <w:lang w:eastAsia="ru-RU"/>
        </w:rPr>
        <w:tab/>
      </w:r>
      <w:r w:rsidRPr="0041125C">
        <w:rPr>
          <w:rFonts w:ascii="Times New Roman" w:eastAsia="Times New Roman" w:hAnsi="Times New Roman"/>
          <w:sz w:val="26"/>
          <w:szCs w:val="26"/>
          <w:lang w:eastAsia="ru-RU"/>
        </w:rPr>
        <w:t xml:space="preserve">     3)  таблицы 4, 5 и 6  П</w:t>
      </w:r>
      <w:r w:rsidRPr="0041125C">
        <w:rPr>
          <w:rFonts w:ascii="Times New Roman" w:eastAsia="Times New Roman" w:hAnsi="Times New Roman"/>
          <w:bCs/>
          <w:sz w:val="26"/>
          <w:szCs w:val="26"/>
          <w:lang w:eastAsia="ru-RU"/>
        </w:rPr>
        <w:t>рограммы изложить в редакции согласно приложению к настоящему постановлению.</w:t>
      </w:r>
    </w:p>
    <w:p w:rsidR="0041125C" w:rsidRPr="0041125C" w:rsidRDefault="0041125C" w:rsidP="0041125C">
      <w:pPr>
        <w:widowControl w:val="0"/>
        <w:autoSpaceDE w:val="0"/>
        <w:autoSpaceDN w:val="0"/>
        <w:adjustRightInd w:val="0"/>
        <w:spacing w:after="0"/>
        <w:jc w:val="both"/>
        <w:rPr>
          <w:rFonts w:ascii="Times New Roman" w:eastAsia="Times New Roman" w:hAnsi="Times New Roman"/>
          <w:sz w:val="26"/>
          <w:szCs w:val="26"/>
          <w:lang w:eastAsia="ru-RU"/>
        </w:rPr>
      </w:pPr>
      <w:r w:rsidRPr="0041125C">
        <w:rPr>
          <w:rFonts w:ascii="Times New Roman" w:eastAsia="Times New Roman" w:hAnsi="Times New Roman"/>
          <w:sz w:val="26"/>
          <w:szCs w:val="26"/>
          <w:lang w:eastAsia="ru-RU"/>
        </w:rPr>
        <w:t xml:space="preserve">       2. Контроль за исполнением настоящего постановления возложить на заместителя руководителя администрации муниципального района «Ижемский» Селиверстова Р.Е. </w:t>
      </w:r>
    </w:p>
    <w:p w:rsidR="0041125C" w:rsidRPr="0041125C" w:rsidRDefault="0041125C" w:rsidP="0041125C">
      <w:pPr>
        <w:widowControl w:val="0"/>
        <w:tabs>
          <w:tab w:val="left" w:pos="567"/>
        </w:tabs>
        <w:autoSpaceDE w:val="0"/>
        <w:autoSpaceDN w:val="0"/>
        <w:adjustRightInd w:val="0"/>
        <w:spacing w:after="0"/>
        <w:jc w:val="both"/>
        <w:rPr>
          <w:rFonts w:ascii="Times New Roman" w:eastAsia="Times New Roman" w:hAnsi="Times New Roman"/>
          <w:sz w:val="26"/>
          <w:szCs w:val="26"/>
          <w:lang w:eastAsia="ru-RU"/>
        </w:rPr>
      </w:pPr>
      <w:r w:rsidRPr="0041125C">
        <w:rPr>
          <w:rFonts w:ascii="Times New Roman" w:eastAsia="Times New Roman" w:hAnsi="Times New Roman"/>
          <w:sz w:val="26"/>
          <w:szCs w:val="26"/>
          <w:lang w:eastAsia="ru-RU"/>
        </w:rPr>
        <w:t xml:space="preserve">       3. Настоящее постановление вступает в силу со дня его официального опубликования.</w:t>
      </w:r>
    </w:p>
    <w:p w:rsidR="0041125C" w:rsidRPr="0041125C" w:rsidRDefault="0041125C" w:rsidP="0041125C">
      <w:pPr>
        <w:widowControl w:val="0"/>
        <w:autoSpaceDE w:val="0"/>
        <w:autoSpaceDN w:val="0"/>
        <w:adjustRightInd w:val="0"/>
        <w:spacing w:after="0" w:line="240" w:lineRule="auto"/>
        <w:rPr>
          <w:rFonts w:ascii="Times New Roman" w:eastAsia="Times New Roman" w:hAnsi="Times New Roman"/>
          <w:sz w:val="26"/>
          <w:szCs w:val="26"/>
          <w:lang w:eastAsia="ru-RU"/>
        </w:rPr>
      </w:pPr>
    </w:p>
    <w:p w:rsidR="0041125C" w:rsidRPr="0041125C" w:rsidRDefault="0041125C" w:rsidP="0041125C">
      <w:pPr>
        <w:widowControl w:val="0"/>
        <w:autoSpaceDE w:val="0"/>
        <w:autoSpaceDN w:val="0"/>
        <w:adjustRightInd w:val="0"/>
        <w:spacing w:after="0" w:line="240" w:lineRule="auto"/>
        <w:rPr>
          <w:rFonts w:ascii="Times New Roman" w:eastAsia="Times New Roman" w:hAnsi="Times New Roman"/>
          <w:sz w:val="26"/>
          <w:szCs w:val="26"/>
          <w:lang w:eastAsia="ru-RU"/>
        </w:rPr>
      </w:pPr>
    </w:p>
    <w:p w:rsidR="0041125C" w:rsidRPr="0041125C" w:rsidRDefault="0041125C" w:rsidP="0041125C">
      <w:pPr>
        <w:widowControl w:val="0"/>
        <w:autoSpaceDE w:val="0"/>
        <w:autoSpaceDN w:val="0"/>
        <w:adjustRightInd w:val="0"/>
        <w:spacing w:after="0" w:line="240" w:lineRule="auto"/>
        <w:rPr>
          <w:rFonts w:ascii="Times New Roman" w:eastAsia="Times New Roman" w:hAnsi="Times New Roman"/>
          <w:sz w:val="26"/>
          <w:szCs w:val="26"/>
          <w:lang w:eastAsia="ru-RU"/>
        </w:rPr>
      </w:pPr>
      <w:r w:rsidRPr="0041125C">
        <w:rPr>
          <w:rFonts w:ascii="Times New Roman" w:eastAsia="Times New Roman" w:hAnsi="Times New Roman"/>
          <w:sz w:val="26"/>
          <w:szCs w:val="26"/>
          <w:lang w:eastAsia="ru-RU"/>
        </w:rPr>
        <w:t>Руководитель администрации</w:t>
      </w:r>
    </w:p>
    <w:p w:rsidR="0041125C" w:rsidRPr="0041125C" w:rsidRDefault="0041125C" w:rsidP="0041125C">
      <w:pPr>
        <w:widowControl w:val="0"/>
        <w:autoSpaceDE w:val="0"/>
        <w:autoSpaceDN w:val="0"/>
        <w:adjustRightInd w:val="0"/>
        <w:spacing w:after="0" w:line="240" w:lineRule="auto"/>
        <w:rPr>
          <w:rFonts w:ascii="Times New Roman" w:eastAsia="Times New Roman" w:hAnsi="Times New Roman"/>
          <w:sz w:val="26"/>
          <w:szCs w:val="26"/>
          <w:lang w:eastAsia="ru-RU"/>
        </w:rPr>
      </w:pPr>
      <w:r w:rsidRPr="0041125C">
        <w:rPr>
          <w:rFonts w:ascii="Times New Roman" w:eastAsia="Times New Roman" w:hAnsi="Times New Roman"/>
          <w:sz w:val="26"/>
          <w:szCs w:val="26"/>
          <w:lang w:eastAsia="ru-RU"/>
        </w:rPr>
        <w:t>муниципального района «Ижемский»</w:t>
      </w:r>
      <w:r w:rsidRPr="0041125C">
        <w:rPr>
          <w:rFonts w:ascii="Times New Roman" w:eastAsia="Times New Roman" w:hAnsi="Times New Roman"/>
          <w:sz w:val="26"/>
          <w:szCs w:val="26"/>
          <w:lang w:eastAsia="ru-RU"/>
        </w:rPr>
        <w:tab/>
        <w:t xml:space="preserve">                     </w:t>
      </w:r>
      <w:r w:rsidRPr="0041125C">
        <w:rPr>
          <w:rFonts w:ascii="Times New Roman" w:eastAsia="Times New Roman" w:hAnsi="Times New Roman"/>
          <w:sz w:val="26"/>
          <w:szCs w:val="26"/>
          <w:lang w:eastAsia="ru-RU"/>
        </w:rPr>
        <w:tab/>
        <w:t xml:space="preserve">                     </w:t>
      </w:r>
      <w:r w:rsidRPr="0041125C">
        <w:rPr>
          <w:rFonts w:ascii="Times New Roman" w:eastAsia="Times New Roman" w:hAnsi="Times New Roman"/>
          <w:sz w:val="26"/>
          <w:szCs w:val="26"/>
          <w:lang w:eastAsia="ru-RU"/>
        </w:rPr>
        <w:tab/>
        <w:t>Л.И. Терентьева</w:t>
      </w:r>
    </w:p>
    <w:p w:rsidR="0041125C" w:rsidRPr="0041125C" w:rsidRDefault="0041125C" w:rsidP="0041125C">
      <w:pPr>
        <w:widowControl w:val="0"/>
        <w:autoSpaceDE w:val="0"/>
        <w:autoSpaceDN w:val="0"/>
        <w:adjustRightInd w:val="0"/>
        <w:spacing w:after="0" w:line="240" w:lineRule="auto"/>
        <w:rPr>
          <w:rFonts w:ascii="Times New Roman" w:eastAsia="Times New Roman" w:hAnsi="Times New Roman"/>
          <w:sz w:val="26"/>
          <w:szCs w:val="26"/>
          <w:lang w:eastAsia="ru-RU"/>
        </w:rPr>
      </w:pPr>
    </w:p>
    <w:p w:rsidR="0041125C" w:rsidRPr="0041125C" w:rsidRDefault="0041125C" w:rsidP="0041125C">
      <w:pPr>
        <w:widowControl w:val="0"/>
        <w:autoSpaceDE w:val="0"/>
        <w:autoSpaceDN w:val="0"/>
        <w:adjustRightInd w:val="0"/>
        <w:spacing w:after="0" w:line="240" w:lineRule="auto"/>
        <w:rPr>
          <w:rFonts w:ascii="Times New Roman" w:eastAsia="Times New Roman" w:hAnsi="Times New Roman"/>
          <w:sz w:val="26"/>
          <w:szCs w:val="26"/>
          <w:lang w:eastAsia="ru-RU"/>
        </w:rPr>
        <w:sectPr w:rsidR="0041125C" w:rsidRPr="0041125C" w:rsidSect="0041125C">
          <w:footerReference w:type="default" r:id="rId22"/>
          <w:pgSz w:w="11906" w:h="16838"/>
          <w:pgMar w:top="851" w:right="851" w:bottom="737" w:left="1701" w:header="0" w:footer="0" w:gutter="0"/>
          <w:cols w:space="720"/>
          <w:noEndnote/>
        </w:sectPr>
      </w:pPr>
    </w:p>
    <w:p w:rsidR="0041125C" w:rsidRPr="0041125C" w:rsidRDefault="0041125C" w:rsidP="0041125C">
      <w:pPr>
        <w:widowControl w:val="0"/>
        <w:autoSpaceDE w:val="0"/>
        <w:autoSpaceDN w:val="0"/>
        <w:adjustRightInd w:val="0"/>
        <w:spacing w:after="0" w:line="240" w:lineRule="auto"/>
        <w:jc w:val="right"/>
        <w:outlineLvl w:val="2"/>
        <w:rPr>
          <w:rFonts w:ascii="Times New Roman" w:eastAsia="Times New Roman" w:hAnsi="Times New Roman"/>
          <w:sz w:val="24"/>
          <w:szCs w:val="24"/>
          <w:lang w:eastAsia="ru-RU"/>
        </w:rPr>
      </w:pPr>
      <w:r w:rsidRPr="0041125C">
        <w:rPr>
          <w:rFonts w:ascii="Times New Roman" w:eastAsia="Times New Roman" w:hAnsi="Times New Roman"/>
          <w:sz w:val="24"/>
          <w:szCs w:val="24"/>
          <w:lang w:eastAsia="ru-RU"/>
        </w:rPr>
        <w:lastRenderedPageBreak/>
        <w:t>Приложение</w:t>
      </w:r>
    </w:p>
    <w:p w:rsidR="0041125C" w:rsidRPr="0041125C" w:rsidRDefault="0041125C" w:rsidP="0041125C">
      <w:pPr>
        <w:widowControl w:val="0"/>
        <w:autoSpaceDE w:val="0"/>
        <w:autoSpaceDN w:val="0"/>
        <w:adjustRightInd w:val="0"/>
        <w:spacing w:after="0" w:line="240" w:lineRule="auto"/>
        <w:jc w:val="right"/>
        <w:outlineLvl w:val="2"/>
        <w:rPr>
          <w:rFonts w:ascii="Times New Roman" w:eastAsia="Times New Roman" w:hAnsi="Times New Roman"/>
          <w:sz w:val="24"/>
          <w:szCs w:val="24"/>
          <w:lang w:eastAsia="ru-RU"/>
        </w:rPr>
      </w:pPr>
      <w:r w:rsidRPr="0041125C">
        <w:rPr>
          <w:rFonts w:ascii="Times New Roman" w:eastAsia="Times New Roman" w:hAnsi="Times New Roman"/>
          <w:sz w:val="24"/>
          <w:szCs w:val="24"/>
          <w:lang w:eastAsia="ru-RU"/>
        </w:rPr>
        <w:t>к постановлению администрации</w:t>
      </w:r>
    </w:p>
    <w:p w:rsidR="0041125C" w:rsidRPr="0041125C" w:rsidRDefault="0041125C" w:rsidP="0041125C">
      <w:pPr>
        <w:widowControl w:val="0"/>
        <w:autoSpaceDE w:val="0"/>
        <w:autoSpaceDN w:val="0"/>
        <w:adjustRightInd w:val="0"/>
        <w:spacing w:after="0" w:line="240" w:lineRule="auto"/>
        <w:jc w:val="right"/>
        <w:outlineLvl w:val="2"/>
        <w:rPr>
          <w:rFonts w:ascii="Times New Roman" w:eastAsia="Times New Roman" w:hAnsi="Times New Roman"/>
          <w:sz w:val="24"/>
          <w:szCs w:val="24"/>
          <w:lang w:eastAsia="ru-RU"/>
        </w:rPr>
      </w:pPr>
      <w:r w:rsidRPr="0041125C">
        <w:rPr>
          <w:rFonts w:ascii="Times New Roman" w:eastAsia="Times New Roman" w:hAnsi="Times New Roman"/>
          <w:sz w:val="24"/>
          <w:szCs w:val="24"/>
          <w:lang w:eastAsia="ru-RU"/>
        </w:rPr>
        <w:t xml:space="preserve"> муниципального района</w:t>
      </w:r>
    </w:p>
    <w:p w:rsidR="0041125C" w:rsidRPr="0041125C" w:rsidRDefault="0041125C" w:rsidP="0041125C">
      <w:pPr>
        <w:widowControl w:val="0"/>
        <w:autoSpaceDE w:val="0"/>
        <w:autoSpaceDN w:val="0"/>
        <w:adjustRightInd w:val="0"/>
        <w:spacing w:after="0" w:line="240" w:lineRule="auto"/>
        <w:jc w:val="right"/>
        <w:outlineLvl w:val="2"/>
        <w:rPr>
          <w:rFonts w:ascii="Times New Roman" w:eastAsia="Times New Roman" w:hAnsi="Times New Roman"/>
          <w:sz w:val="24"/>
          <w:szCs w:val="24"/>
          <w:lang w:eastAsia="ru-RU"/>
        </w:rPr>
      </w:pPr>
      <w:r w:rsidRPr="0041125C">
        <w:rPr>
          <w:rFonts w:ascii="Times New Roman" w:eastAsia="Times New Roman" w:hAnsi="Times New Roman"/>
          <w:sz w:val="24"/>
          <w:szCs w:val="24"/>
          <w:lang w:eastAsia="ru-RU"/>
        </w:rPr>
        <w:t>«Ижемский»</w:t>
      </w:r>
    </w:p>
    <w:p w:rsidR="0041125C" w:rsidRPr="0041125C" w:rsidRDefault="0041125C" w:rsidP="0041125C">
      <w:pPr>
        <w:widowControl w:val="0"/>
        <w:autoSpaceDE w:val="0"/>
        <w:autoSpaceDN w:val="0"/>
        <w:adjustRightInd w:val="0"/>
        <w:spacing w:after="0" w:line="240" w:lineRule="auto"/>
        <w:jc w:val="right"/>
        <w:outlineLvl w:val="2"/>
        <w:rPr>
          <w:rFonts w:ascii="Times New Roman" w:eastAsia="Times New Roman" w:hAnsi="Times New Roman"/>
          <w:sz w:val="26"/>
          <w:szCs w:val="26"/>
          <w:lang w:eastAsia="ru-RU"/>
        </w:rPr>
      </w:pPr>
      <w:r w:rsidRPr="0041125C">
        <w:rPr>
          <w:rFonts w:ascii="Times New Roman" w:eastAsia="Times New Roman" w:hAnsi="Times New Roman"/>
          <w:sz w:val="24"/>
          <w:szCs w:val="24"/>
          <w:lang w:eastAsia="ru-RU"/>
        </w:rPr>
        <w:t xml:space="preserve"> от 29.12.2017 № 1127</w:t>
      </w:r>
    </w:p>
    <w:p w:rsidR="0041125C" w:rsidRPr="0041125C" w:rsidRDefault="0041125C" w:rsidP="0041125C">
      <w:pPr>
        <w:widowControl w:val="0"/>
        <w:autoSpaceDE w:val="0"/>
        <w:autoSpaceDN w:val="0"/>
        <w:adjustRightInd w:val="0"/>
        <w:spacing w:after="0" w:line="240" w:lineRule="auto"/>
        <w:jc w:val="right"/>
        <w:outlineLvl w:val="2"/>
        <w:rPr>
          <w:rFonts w:ascii="Times New Roman" w:eastAsia="Times New Roman" w:hAnsi="Times New Roman"/>
          <w:sz w:val="26"/>
          <w:szCs w:val="26"/>
          <w:lang w:eastAsia="ru-RU"/>
        </w:rPr>
      </w:pPr>
    </w:p>
    <w:p w:rsidR="0041125C" w:rsidRPr="0041125C" w:rsidRDefault="0041125C" w:rsidP="0041125C">
      <w:pPr>
        <w:widowControl w:val="0"/>
        <w:autoSpaceDE w:val="0"/>
        <w:autoSpaceDN w:val="0"/>
        <w:adjustRightInd w:val="0"/>
        <w:spacing w:after="0" w:line="240" w:lineRule="auto"/>
        <w:jc w:val="right"/>
        <w:outlineLvl w:val="2"/>
        <w:rPr>
          <w:rFonts w:ascii="Times New Roman" w:eastAsia="Times New Roman" w:hAnsi="Times New Roman"/>
          <w:sz w:val="26"/>
          <w:szCs w:val="26"/>
          <w:lang w:eastAsia="ru-RU"/>
        </w:rPr>
      </w:pPr>
      <w:r w:rsidRPr="0041125C">
        <w:rPr>
          <w:rFonts w:ascii="Times New Roman" w:eastAsia="Times New Roman" w:hAnsi="Times New Roman"/>
          <w:sz w:val="26"/>
          <w:szCs w:val="26"/>
          <w:lang w:eastAsia="ru-RU"/>
        </w:rPr>
        <w:t>«Таблица 4</w:t>
      </w:r>
    </w:p>
    <w:p w:rsidR="0041125C" w:rsidRPr="0041125C" w:rsidRDefault="0041125C" w:rsidP="0041125C">
      <w:pPr>
        <w:widowControl w:val="0"/>
        <w:autoSpaceDE w:val="0"/>
        <w:autoSpaceDN w:val="0"/>
        <w:adjustRightInd w:val="0"/>
        <w:spacing w:after="0" w:line="240" w:lineRule="auto"/>
        <w:rPr>
          <w:rFonts w:ascii="Times New Roman" w:eastAsia="Times New Roman" w:hAnsi="Times New Roman"/>
          <w:sz w:val="26"/>
          <w:szCs w:val="26"/>
          <w:lang w:eastAsia="ru-RU"/>
        </w:rPr>
      </w:pPr>
    </w:p>
    <w:p w:rsidR="0041125C" w:rsidRPr="0041125C" w:rsidRDefault="0041125C" w:rsidP="0041125C">
      <w:pPr>
        <w:widowControl w:val="0"/>
        <w:autoSpaceDE w:val="0"/>
        <w:autoSpaceDN w:val="0"/>
        <w:adjustRightInd w:val="0"/>
        <w:spacing w:after="0" w:line="240" w:lineRule="auto"/>
        <w:jc w:val="center"/>
        <w:rPr>
          <w:rFonts w:ascii="Times New Roman" w:eastAsia="Times New Roman" w:hAnsi="Times New Roman"/>
          <w:sz w:val="26"/>
          <w:szCs w:val="26"/>
          <w:lang w:eastAsia="ru-RU"/>
        </w:rPr>
      </w:pPr>
      <w:bookmarkStart w:id="20" w:name="Par4284"/>
      <w:bookmarkEnd w:id="20"/>
      <w:r w:rsidRPr="0041125C">
        <w:rPr>
          <w:rFonts w:ascii="Times New Roman" w:eastAsia="Times New Roman" w:hAnsi="Times New Roman"/>
          <w:sz w:val="26"/>
          <w:szCs w:val="26"/>
          <w:lang w:eastAsia="ru-RU"/>
        </w:rPr>
        <w:t>Прогноз</w:t>
      </w:r>
    </w:p>
    <w:p w:rsidR="0041125C" w:rsidRPr="0041125C" w:rsidRDefault="0041125C" w:rsidP="0041125C">
      <w:pPr>
        <w:widowControl w:val="0"/>
        <w:autoSpaceDE w:val="0"/>
        <w:autoSpaceDN w:val="0"/>
        <w:adjustRightInd w:val="0"/>
        <w:spacing w:after="0" w:line="240" w:lineRule="auto"/>
        <w:jc w:val="center"/>
        <w:rPr>
          <w:rFonts w:ascii="Times New Roman" w:eastAsia="Times New Roman" w:hAnsi="Times New Roman"/>
          <w:sz w:val="26"/>
          <w:szCs w:val="26"/>
          <w:lang w:eastAsia="ru-RU"/>
        </w:rPr>
      </w:pPr>
      <w:r w:rsidRPr="0041125C">
        <w:rPr>
          <w:rFonts w:ascii="Times New Roman" w:eastAsia="Times New Roman" w:hAnsi="Times New Roman"/>
          <w:sz w:val="26"/>
          <w:szCs w:val="26"/>
          <w:lang w:eastAsia="ru-RU"/>
        </w:rPr>
        <w:t xml:space="preserve">сводных показателей муниципальных заданий на оказание муниципальных услуг (работ) </w:t>
      </w:r>
    </w:p>
    <w:p w:rsidR="0041125C" w:rsidRPr="0041125C" w:rsidRDefault="0041125C" w:rsidP="0041125C">
      <w:pPr>
        <w:widowControl w:val="0"/>
        <w:autoSpaceDE w:val="0"/>
        <w:autoSpaceDN w:val="0"/>
        <w:adjustRightInd w:val="0"/>
        <w:spacing w:after="0" w:line="240" w:lineRule="auto"/>
        <w:jc w:val="center"/>
        <w:rPr>
          <w:rFonts w:ascii="Times New Roman" w:eastAsia="Times New Roman" w:hAnsi="Times New Roman"/>
          <w:sz w:val="26"/>
          <w:szCs w:val="26"/>
          <w:lang w:eastAsia="ru-RU"/>
        </w:rPr>
      </w:pPr>
      <w:r w:rsidRPr="0041125C">
        <w:rPr>
          <w:rFonts w:ascii="Times New Roman" w:eastAsia="Times New Roman" w:hAnsi="Times New Roman"/>
          <w:sz w:val="26"/>
          <w:szCs w:val="26"/>
          <w:lang w:eastAsia="ru-RU"/>
        </w:rPr>
        <w:t xml:space="preserve">муниципальными учреждениями муниципального района «Ижемский» </w:t>
      </w:r>
    </w:p>
    <w:p w:rsidR="0041125C" w:rsidRPr="0041125C" w:rsidRDefault="0041125C" w:rsidP="0041125C">
      <w:pPr>
        <w:widowControl w:val="0"/>
        <w:autoSpaceDE w:val="0"/>
        <w:autoSpaceDN w:val="0"/>
        <w:adjustRightInd w:val="0"/>
        <w:spacing w:after="0" w:line="240" w:lineRule="auto"/>
        <w:jc w:val="center"/>
        <w:rPr>
          <w:rFonts w:ascii="Times New Roman" w:eastAsia="Times New Roman" w:hAnsi="Times New Roman"/>
          <w:sz w:val="26"/>
          <w:szCs w:val="26"/>
          <w:lang w:eastAsia="ru-RU"/>
        </w:rPr>
      </w:pPr>
      <w:r w:rsidRPr="0041125C">
        <w:rPr>
          <w:rFonts w:ascii="Times New Roman" w:eastAsia="Times New Roman" w:hAnsi="Times New Roman"/>
          <w:sz w:val="26"/>
          <w:szCs w:val="26"/>
          <w:lang w:eastAsia="ru-RU"/>
        </w:rPr>
        <w:t>по муниципальной программе МО МР «Ижемский» «Развитие образования»</w:t>
      </w:r>
    </w:p>
    <w:tbl>
      <w:tblPr>
        <w:tblW w:w="5000" w:type="pct"/>
        <w:jc w:val="center"/>
        <w:tblCellMar>
          <w:left w:w="75" w:type="dxa"/>
          <w:right w:w="75" w:type="dxa"/>
        </w:tblCellMar>
        <w:tblLook w:val="04A0"/>
      </w:tblPr>
      <w:tblGrid>
        <w:gridCol w:w="2276"/>
        <w:gridCol w:w="1136"/>
        <w:gridCol w:w="590"/>
        <w:gridCol w:w="590"/>
        <w:gridCol w:w="590"/>
        <w:gridCol w:w="590"/>
        <w:gridCol w:w="590"/>
        <w:gridCol w:w="1030"/>
        <w:gridCol w:w="975"/>
        <w:gridCol w:w="975"/>
        <w:gridCol w:w="975"/>
        <w:gridCol w:w="845"/>
        <w:gridCol w:w="131"/>
        <w:gridCol w:w="630"/>
        <w:gridCol w:w="656"/>
        <w:gridCol w:w="657"/>
        <w:gridCol w:w="657"/>
        <w:gridCol w:w="657"/>
      </w:tblGrid>
      <w:tr w:rsidR="0041125C" w:rsidRPr="0041125C" w:rsidTr="002F2066">
        <w:trPr>
          <w:gridAfter w:val="5"/>
          <w:wAfter w:w="2636" w:type="pct"/>
          <w:jc w:val="center"/>
        </w:trPr>
        <w:tc>
          <w:tcPr>
            <w:tcW w:w="571" w:type="pct"/>
            <w:vMerge w:val="restar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Наименование подпрограммы, услуги (работы), показателя объема услуги</w:t>
            </w:r>
          </w:p>
        </w:tc>
        <w:tc>
          <w:tcPr>
            <w:tcW w:w="128" w:type="pct"/>
            <w:vMerge w:val="restar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Ед. измерения</w:t>
            </w:r>
          </w:p>
        </w:tc>
        <w:tc>
          <w:tcPr>
            <w:tcW w:w="709" w:type="pct"/>
            <w:gridSpan w:val="5"/>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Значение показателя объема услуги</w:t>
            </w:r>
          </w:p>
        </w:tc>
        <w:tc>
          <w:tcPr>
            <w:tcW w:w="956" w:type="pct"/>
            <w:gridSpan w:val="6"/>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Финансовое обеспечение на выполнение муниципального задания на оказание (выполнение) муниципальной услуги (работы), тыс. руб.</w:t>
            </w:r>
          </w:p>
        </w:tc>
      </w:tr>
      <w:tr w:rsidR="0041125C" w:rsidRPr="0041125C" w:rsidTr="002F2066">
        <w:trPr>
          <w:gridAfter w:val="5"/>
          <w:wAfter w:w="2636" w:type="pct"/>
          <w:jc w:val="center"/>
        </w:trPr>
        <w:tc>
          <w:tcPr>
            <w:tcW w:w="571"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spacing w:after="0" w:line="240" w:lineRule="auto"/>
              <w:jc w:val="center"/>
              <w:rPr>
                <w:rFonts w:ascii="Times New Roman" w:eastAsia="Times New Roman" w:hAnsi="Times New Roman"/>
                <w:lang w:eastAsia="ru-RU"/>
              </w:rPr>
            </w:pPr>
          </w:p>
        </w:tc>
        <w:tc>
          <w:tcPr>
            <w:tcW w:w="128"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spacing w:after="0" w:line="240" w:lineRule="auto"/>
              <w:jc w:val="center"/>
              <w:rPr>
                <w:rFonts w:ascii="Times New Roman" w:eastAsia="Times New Roman" w:hAnsi="Times New Roman"/>
                <w:lang w:eastAsia="ru-RU"/>
              </w:rPr>
            </w:pPr>
          </w:p>
        </w:tc>
        <w:tc>
          <w:tcPr>
            <w:tcW w:w="14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2015</w:t>
            </w:r>
          </w:p>
        </w:tc>
        <w:tc>
          <w:tcPr>
            <w:tcW w:w="149"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2016</w:t>
            </w:r>
          </w:p>
        </w:tc>
        <w:tc>
          <w:tcPr>
            <w:tcW w:w="149"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2017</w:t>
            </w:r>
          </w:p>
        </w:tc>
        <w:tc>
          <w:tcPr>
            <w:tcW w:w="145"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2018</w:t>
            </w:r>
          </w:p>
        </w:tc>
        <w:tc>
          <w:tcPr>
            <w:tcW w:w="120"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2019</w:t>
            </w:r>
          </w:p>
        </w:tc>
        <w:tc>
          <w:tcPr>
            <w:tcW w:w="200"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2015</w:t>
            </w:r>
          </w:p>
        </w:tc>
        <w:tc>
          <w:tcPr>
            <w:tcW w:w="178"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2016</w:t>
            </w:r>
          </w:p>
        </w:tc>
        <w:tc>
          <w:tcPr>
            <w:tcW w:w="20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2017</w:t>
            </w:r>
          </w:p>
        </w:tc>
        <w:tc>
          <w:tcPr>
            <w:tcW w:w="190"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2018</w:t>
            </w:r>
          </w:p>
        </w:tc>
        <w:tc>
          <w:tcPr>
            <w:tcW w:w="187" w:type="pct"/>
            <w:gridSpan w:val="2"/>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2019</w:t>
            </w:r>
          </w:p>
        </w:tc>
      </w:tr>
      <w:tr w:rsidR="0041125C" w:rsidRPr="0041125C" w:rsidTr="002F2066">
        <w:trPr>
          <w:gridAfter w:val="5"/>
          <w:wAfter w:w="2636" w:type="pct"/>
          <w:jc w:val="center"/>
        </w:trPr>
        <w:tc>
          <w:tcPr>
            <w:tcW w:w="57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1</w:t>
            </w:r>
          </w:p>
        </w:tc>
        <w:tc>
          <w:tcPr>
            <w:tcW w:w="128"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3</w:t>
            </w:r>
          </w:p>
        </w:tc>
        <w:tc>
          <w:tcPr>
            <w:tcW w:w="14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4</w:t>
            </w:r>
          </w:p>
        </w:tc>
        <w:tc>
          <w:tcPr>
            <w:tcW w:w="149"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5</w:t>
            </w:r>
          </w:p>
        </w:tc>
        <w:tc>
          <w:tcPr>
            <w:tcW w:w="149"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6</w:t>
            </w:r>
          </w:p>
        </w:tc>
        <w:tc>
          <w:tcPr>
            <w:tcW w:w="145"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7</w:t>
            </w:r>
          </w:p>
        </w:tc>
        <w:tc>
          <w:tcPr>
            <w:tcW w:w="120"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8</w:t>
            </w:r>
          </w:p>
        </w:tc>
        <w:tc>
          <w:tcPr>
            <w:tcW w:w="200"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9</w:t>
            </w:r>
          </w:p>
        </w:tc>
        <w:tc>
          <w:tcPr>
            <w:tcW w:w="178"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10</w:t>
            </w:r>
          </w:p>
        </w:tc>
        <w:tc>
          <w:tcPr>
            <w:tcW w:w="20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11</w:t>
            </w:r>
          </w:p>
        </w:tc>
        <w:tc>
          <w:tcPr>
            <w:tcW w:w="190"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12</w:t>
            </w:r>
          </w:p>
        </w:tc>
        <w:tc>
          <w:tcPr>
            <w:tcW w:w="187" w:type="pct"/>
            <w:gridSpan w:val="2"/>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13</w:t>
            </w:r>
          </w:p>
        </w:tc>
      </w:tr>
      <w:tr w:rsidR="0041125C" w:rsidRPr="0041125C" w:rsidTr="002F2066">
        <w:trPr>
          <w:gridAfter w:val="5"/>
          <w:wAfter w:w="2636" w:type="pct"/>
          <w:jc w:val="center"/>
        </w:trPr>
        <w:tc>
          <w:tcPr>
            <w:tcW w:w="2364" w:type="pct"/>
            <w:gridSpan w:val="13"/>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outlineLvl w:val="3"/>
              <w:rPr>
                <w:rFonts w:ascii="Times New Roman" w:eastAsia="Times New Roman" w:hAnsi="Times New Roman"/>
                <w:lang w:eastAsia="ru-RU"/>
              </w:rPr>
            </w:pPr>
            <w:bookmarkStart w:id="21" w:name="Par4307"/>
            <w:bookmarkEnd w:id="21"/>
          </w:p>
        </w:tc>
      </w:tr>
      <w:tr w:rsidR="0041125C" w:rsidRPr="0041125C" w:rsidTr="002F2066">
        <w:trPr>
          <w:gridAfter w:val="5"/>
          <w:wAfter w:w="2636" w:type="pct"/>
          <w:jc w:val="center"/>
        </w:trPr>
        <w:tc>
          <w:tcPr>
            <w:tcW w:w="57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cs="Arial"/>
                <w:lang w:eastAsia="ru-RU"/>
              </w:rPr>
              <w:t>Предоставление общедоступного и бесплатного дошкольного образования</w:t>
            </w:r>
          </w:p>
        </w:tc>
        <w:tc>
          <w:tcPr>
            <w:tcW w:w="128"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Тыс. руб.</w:t>
            </w:r>
          </w:p>
        </w:tc>
        <w:tc>
          <w:tcPr>
            <w:tcW w:w="14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x</w:t>
            </w:r>
          </w:p>
        </w:tc>
        <w:tc>
          <w:tcPr>
            <w:tcW w:w="149"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x</w:t>
            </w:r>
          </w:p>
        </w:tc>
        <w:tc>
          <w:tcPr>
            <w:tcW w:w="149"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x</w:t>
            </w:r>
          </w:p>
        </w:tc>
        <w:tc>
          <w:tcPr>
            <w:tcW w:w="145"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х</w:t>
            </w:r>
          </w:p>
        </w:tc>
        <w:tc>
          <w:tcPr>
            <w:tcW w:w="120"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х</w:t>
            </w:r>
          </w:p>
        </w:tc>
        <w:tc>
          <w:tcPr>
            <w:tcW w:w="200"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159 205,6</w:t>
            </w:r>
          </w:p>
        </w:tc>
        <w:tc>
          <w:tcPr>
            <w:tcW w:w="178"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155393,1</w:t>
            </w:r>
          </w:p>
        </w:tc>
        <w:tc>
          <w:tcPr>
            <w:tcW w:w="20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154087,2</w:t>
            </w:r>
          </w:p>
        </w:tc>
        <w:tc>
          <w:tcPr>
            <w:tcW w:w="190"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141668,4</w:t>
            </w:r>
          </w:p>
        </w:tc>
        <w:tc>
          <w:tcPr>
            <w:tcW w:w="187" w:type="pct"/>
            <w:gridSpan w:val="2"/>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141193,6</w:t>
            </w:r>
          </w:p>
        </w:tc>
      </w:tr>
      <w:tr w:rsidR="0041125C" w:rsidRPr="0041125C" w:rsidTr="002F2066">
        <w:trPr>
          <w:gridAfter w:val="5"/>
          <w:wAfter w:w="2636" w:type="pct"/>
          <w:jc w:val="center"/>
        </w:trPr>
        <w:tc>
          <w:tcPr>
            <w:tcW w:w="57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Количество воспитанников</w:t>
            </w:r>
          </w:p>
        </w:tc>
        <w:tc>
          <w:tcPr>
            <w:tcW w:w="128"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Чел.</w:t>
            </w:r>
          </w:p>
        </w:tc>
        <w:tc>
          <w:tcPr>
            <w:tcW w:w="14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1418</w:t>
            </w:r>
          </w:p>
        </w:tc>
        <w:tc>
          <w:tcPr>
            <w:tcW w:w="149"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1420</w:t>
            </w:r>
          </w:p>
        </w:tc>
        <w:tc>
          <w:tcPr>
            <w:tcW w:w="149"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1475</w:t>
            </w:r>
          </w:p>
        </w:tc>
        <w:tc>
          <w:tcPr>
            <w:tcW w:w="145"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1447</w:t>
            </w:r>
          </w:p>
        </w:tc>
        <w:tc>
          <w:tcPr>
            <w:tcW w:w="120"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1447</w:t>
            </w:r>
          </w:p>
        </w:tc>
        <w:tc>
          <w:tcPr>
            <w:tcW w:w="200"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x</w:t>
            </w:r>
          </w:p>
        </w:tc>
        <w:tc>
          <w:tcPr>
            <w:tcW w:w="178"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x</w:t>
            </w:r>
          </w:p>
        </w:tc>
        <w:tc>
          <w:tcPr>
            <w:tcW w:w="20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x</w:t>
            </w:r>
          </w:p>
        </w:tc>
        <w:tc>
          <w:tcPr>
            <w:tcW w:w="190"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х</w:t>
            </w:r>
          </w:p>
        </w:tc>
        <w:tc>
          <w:tcPr>
            <w:tcW w:w="187" w:type="pct"/>
            <w:gridSpan w:val="2"/>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х</w:t>
            </w:r>
          </w:p>
        </w:tc>
      </w:tr>
      <w:tr w:rsidR="0041125C" w:rsidRPr="0041125C" w:rsidTr="002F2066">
        <w:trPr>
          <w:jc w:val="center"/>
        </w:trPr>
        <w:tc>
          <w:tcPr>
            <w:tcW w:w="2339" w:type="pct"/>
            <w:gridSpan w:val="12"/>
            <w:tcBorders>
              <w:top w:val="single" w:sz="4" w:space="0" w:color="auto"/>
              <w:left w:val="single" w:sz="4" w:space="0" w:color="auto"/>
              <w:bottom w:val="single" w:sz="4" w:space="0" w:color="auto"/>
            </w:tcBorders>
            <w:vAlign w:val="center"/>
          </w:tcPr>
          <w:p w:rsidR="0041125C" w:rsidRPr="0041125C" w:rsidRDefault="0041125C" w:rsidP="002F2066">
            <w:pPr>
              <w:spacing w:after="0" w:line="240" w:lineRule="auto"/>
              <w:jc w:val="center"/>
              <w:rPr>
                <w:rFonts w:ascii="Arial" w:eastAsia="Times New Roman" w:hAnsi="Arial"/>
                <w:lang w:eastAsia="ru-RU"/>
              </w:rPr>
            </w:pPr>
            <w:bookmarkStart w:id="22" w:name="Par4324"/>
            <w:bookmarkEnd w:id="22"/>
          </w:p>
        </w:tc>
        <w:tc>
          <w:tcPr>
            <w:tcW w:w="545" w:type="pct"/>
            <w:gridSpan w:val="2"/>
            <w:vAlign w:val="center"/>
          </w:tcPr>
          <w:p w:rsidR="0041125C" w:rsidRPr="0041125C" w:rsidRDefault="0041125C" w:rsidP="002F2066">
            <w:pPr>
              <w:spacing w:after="0" w:line="240" w:lineRule="auto"/>
              <w:jc w:val="center"/>
              <w:rPr>
                <w:rFonts w:ascii="Arial" w:eastAsia="Times New Roman" w:hAnsi="Arial"/>
                <w:lang w:eastAsia="ru-RU"/>
              </w:rPr>
            </w:pPr>
          </w:p>
        </w:tc>
        <w:tc>
          <w:tcPr>
            <w:tcW w:w="529" w:type="pct"/>
            <w:vAlign w:val="center"/>
          </w:tcPr>
          <w:p w:rsidR="0041125C" w:rsidRPr="0041125C" w:rsidRDefault="0041125C" w:rsidP="002F2066">
            <w:pPr>
              <w:spacing w:after="0" w:line="240" w:lineRule="auto"/>
              <w:jc w:val="center"/>
              <w:rPr>
                <w:rFonts w:ascii="Arial" w:eastAsia="Times New Roman" w:hAnsi="Arial"/>
                <w:sz w:val="20"/>
                <w:szCs w:val="20"/>
                <w:lang w:eastAsia="ru-RU"/>
              </w:rPr>
            </w:pPr>
          </w:p>
        </w:tc>
        <w:tc>
          <w:tcPr>
            <w:tcW w:w="529" w:type="pct"/>
            <w:vAlign w:val="center"/>
          </w:tcPr>
          <w:p w:rsidR="0041125C" w:rsidRPr="0041125C" w:rsidRDefault="0041125C" w:rsidP="002F2066">
            <w:pPr>
              <w:spacing w:after="0" w:line="240" w:lineRule="auto"/>
              <w:jc w:val="center"/>
              <w:rPr>
                <w:rFonts w:ascii="Arial" w:eastAsia="Times New Roman" w:hAnsi="Arial"/>
                <w:sz w:val="20"/>
                <w:szCs w:val="20"/>
                <w:lang w:eastAsia="ru-RU"/>
              </w:rPr>
            </w:pPr>
          </w:p>
        </w:tc>
        <w:tc>
          <w:tcPr>
            <w:tcW w:w="529" w:type="pct"/>
            <w:vAlign w:val="center"/>
          </w:tcPr>
          <w:p w:rsidR="0041125C" w:rsidRPr="0041125C" w:rsidRDefault="0041125C" w:rsidP="002F2066">
            <w:pPr>
              <w:spacing w:after="0" w:line="240" w:lineRule="auto"/>
              <w:jc w:val="center"/>
              <w:rPr>
                <w:rFonts w:ascii="Arial" w:eastAsia="Times New Roman" w:hAnsi="Arial"/>
                <w:sz w:val="20"/>
                <w:szCs w:val="20"/>
                <w:lang w:eastAsia="ru-RU"/>
              </w:rPr>
            </w:pPr>
          </w:p>
        </w:tc>
        <w:tc>
          <w:tcPr>
            <w:tcW w:w="529" w:type="pct"/>
            <w:vAlign w:val="center"/>
          </w:tcPr>
          <w:p w:rsidR="0041125C" w:rsidRPr="0041125C" w:rsidRDefault="0041125C" w:rsidP="002F2066">
            <w:pPr>
              <w:widowControl w:val="0"/>
              <w:autoSpaceDE w:val="0"/>
              <w:autoSpaceDN w:val="0"/>
              <w:adjustRightInd w:val="0"/>
              <w:spacing w:after="0" w:line="240" w:lineRule="auto"/>
              <w:jc w:val="center"/>
              <w:outlineLvl w:val="3"/>
              <w:rPr>
                <w:rFonts w:ascii="Times New Roman" w:eastAsia="Times New Roman" w:hAnsi="Times New Roman"/>
                <w:sz w:val="26"/>
                <w:szCs w:val="26"/>
                <w:lang w:eastAsia="ru-RU"/>
              </w:rPr>
            </w:pPr>
          </w:p>
        </w:tc>
      </w:tr>
      <w:tr w:rsidR="0041125C" w:rsidRPr="0041125C" w:rsidTr="002F2066">
        <w:trPr>
          <w:gridAfter w:val="5"/>
          <w:wAfter w:w="2636" w:type="pct"/>
          <w:jc w:val="center"/>
        </w:trPr>
        <w:tc>
          <w:tcPr>
            <w:tcW w:w="571"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spacing w:after="0" w:line="240" w:lineRule="auto"/>
              <w:contextualSpacing/>
              <w:jc w:val="center"/>
              <w:rPr>
                <w:rFonts w:ascii="Times New Roman" w:eastAsia="Times New Roman" w:hAnsi="Times New Roman" w:cs="Calibri"/>
                <w:lang w:eastAsia="ar-SA"/>
              </w:rPr>
            </w:pPr>
            <w:r w:rsidRPr="0041125C">
              <w:rPr>
                <w:rFonts w:ascii="Times New Roman" w:eastAsia="Times New Roman" w:hAnsi="Times New Roman" w:cs="Calibri"/>
                <w:lang w:eastAsia="ar-SA"/>
              </w:rPr>
              <w:t>Предоставление общедоступного и бесплатного среднего  общего образования по основным общеобразовательным программам.</w:t>
            </w:r>
          </w:p>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p>
        </w:tc>
        <w:tc>
          <w:tcPr>
            <w:tcW w:w="128"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Тыс. руб.</w:t>
            </w:r>
          </w:p>
        </w:tc>
        <w:tc>
          <w:tcPr>
            <w:tcW w:w="14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x</w:t>
            </w:r>
          </w:p>
        </w:tc>
        <w:tc>
          <w:tcPr>
            <w:tcW w:w="149"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x</w:t>
            </w:r>
          </w:p>
        </w:tc>
        <w:tc>
          <w:tcPr>
            <w:tcW w:w="149"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x</w:t>
            </w:r>
          </w:p>
        </w:tc>
        <w:tc>
          <w:tcPr>
            <w:tcW w:w="145"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х</w:t>
            </w:r>
          </w:p>
        </w:tc>
        <w:tc>
          <w:tcPr>
            <w:tcW w:w="120"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х</w:t>
            </w:r>
          </w:p>
        </w:tc>
        <w:tc>
          <w:tcPr>
            <w:tcW w:w="200"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374 171,9</w:t>
            </w:r>
          </w:p>
        </w:tc>
        <w:tc>
          <w:tcPr>
            <w:tcW w:w="178"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364949,6</w:t>
            </w:r>
          </w:p>
        </w:tc>
        <w:tc>
          <w:tcPr>
            <w:tcW w:w="20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361201,9</w:t>
            </w:r>
          </w:p>
        </w:tc>
        <w:tc>
          <w:tcPr>
            <w:tcW w:w="190"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322268,6</w:t>
            </w:r>
          </w:p>
        </w:tc>
        <w:tc>
          <w:tcPr>
            <w:tcW w:w="187" w:type="pct"/>
            <w:gridSpan w:val="2"/>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324021,5</w:t>
            </w:r>
          </w:p>
        </w:tc>
      </w:tr>
      <w:tr w:rsidR="0041125C" w:rsidRPr="0041125C" w:rsidTr="002F2066">
        <w:trPr>
          <w:gridAfter w:val="5"/>
          <w:wAfter w:w="2636" w:type="pct"/>
          <w:jc w:val="center"/>
        </w:trPr>
        <w:tc>
          <w:tcPr>
            <w:tcW w:w="57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Количество учащихся</w:t>
            </w:r>
          </w:p>
        </w:tc>
        <w:tc>
          <w:tcPr>
            <w:tcW w:w="128"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Чел.</w:t>
            </w:r>
          </w:p>
        </w:tc>
        <w:tc>
          <w:tcPr>
            <w:tcW w:w="14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tabs>
                <w:tab w:val="center" w:pos="407"/>
              </w:tabs>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2142</w:t>
            </w:r>
          </w:p>
        </w:tc>
        <w:tc>
          <w:tcPr>
            <w:tcW w:w="149"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2210</w:t>
            </w:r>
          </w:p>
        </w:tc>
        <w:tc>
          <w:tcPr>
            <w:tcW w:w="149"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2270</w:t>
            </w:r>
          </w:p>
        </w:tc>
        <w:tc>
          <w:tcPr>
            <w:tcW w:w="145"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2260</w:t>
            </w:r>
          </w:p>
        </w:tc>
        <w:tc>
          <w:tcPr>
            <w:tcW w:w="120"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2260</w:t>
            </w:r>
          </w:p>
        </w:tc>
        <w:tc>
          <w:tcPr>
            <w:tcW w:w="200"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x</w:t>
            </w:r>
          </w:p>
        </w:tc>
        <w:tc>
          <w:tcPr>
            <w:tcW w:w="178"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x</w:t>
            </w:r>
          </w:p>
        </w:tc>
        <w:tc>
          <w:tcPr>
            <w:tcW w:w="20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x</w:t>
            </w:r>
          </w:p>
        </w:tc>
        <w:tc>
          <w:tcPr>
            <w:tcW w:w="190"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p>
        </w:tc>
        <w:tc>
          <w:tcPr>
            <w:tcW w:w="187" w:type="pct"/>
            <w:gridSpan w:val="2"/>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х</w:t>
            </w:r>
          </w:p>
        </w:tc>
      </w:tr>
      <w:tr w:rsidR="0041125C" w:rsidRPr="0041125C" w:rsidTr="002F2066">
        <w:trPr>
          <w:jc w:val="center"/>
        </w:trPr>
        <w:tc>
          <w:tcPr>
            <w:tcW w:w="2339" w:type="pct"/>
            <w:gridSpan w:val="12"/>
            <w:tcBorders>
              <w:top w:val="single" w:sz="4" w:space="0" w:color="auto"/>
              <w:left w:val="single" w:sz="4" w:space="0" w:color="auto"/>
              <w:bottom w:val="single" w:sz="4" w:space="0" w:color="auto"/>
            </w:tcBorders>
            <w:vAlign w:val="center"/>
          </w:tcPr>
          <w:p w:rsidR="0041125C" w:rsidRPr="0041125C" w:rsidRDefault="0041125C" w:rsidP="002F2066">
            <w:pPr>
              <w:spacing w:after="0" w:line="240" w:lineRule="auto"/>
              <w:jc w:val="center"/>
              <w:rPr>
                <w:rFonts w:ascii="Arial" w:eastAsia="Times New Roman" w:hAnsi="Arial"/>
                <w:lang w:eastAsia="ru-RU"/>
              </w:rPr>
            </w:pPr>
            <w:bookmarkStart w:id="23" w:name="Par4357"/>
            <w:bookmarkEnd w:id="23"/>
          </w:p>
        </w:tc>
        <w:tc>
          <w:tcPr>
            <w:tcW w:w="545" w:type="pct"/>
            <w:gridSpan w:val="2"/>
            <w:vAlign w:val="center"/>
          </w:tcPr>
          <w:p w:rsidR="0041125C" w:rsidRPr="0041125C" w:rsidRDefault="0041125C" w:rsidP="002F2066">
            <w:pPr>
              <w:spacing w:after="0" w:line="240" w:lineRule="auto"/>
              <w:jc w:val="center"/>
              <w:rPr>
                <w:rFonts w:ascii="Arial" w:eastAsia="Times New Roman" w:hAnsi="Arial"/>
                <w:lang w:eastAsia="ru-RU"/>
              </w:rPr>
            </w:pPr>
          </w:p>
        </w:tc>
        <w:tc>
          <w:tcPr>
            <w:tcW w:w="529" w:type="pct"/>
            <w:vAlign w:val="center"/>
          </w:tcPr>
          <w:p w:rsidR="0041125C" w:rsidRPr="0041125C" w:rsidRDefault="0041125C" w:rsidP="002F2066">
            <w:pPr>
              <w:spacing w:after="0" w:line="240" w:lineRule="auto"/>
              <w:jc w:val="center"/>
              <w:rPr>
                <w:rFonts w:ascii="Arial" w:eastAsia="Times New Roman" w:hAnsi="Arial"/>
                <w:sz w:val="20"/>
                <w:szCs w:val="20"/>
                <w:lang w:eastAsia="ru-RU"/>
              </w:rPr>
            </w:pPr>
          </w:p>
        </w:tc>
        <w:tc>
          <w:tcPr>
            <w:tcW w:w="529" w:type="pct"/>
            <w:vAlign w:val="center"/>
          </w:tcPr>
          <w:p w:rsidR="0041125C" w:rsidRPr="0041125C" w:rsidRDefault="0041125C" w:rsidP="002F2066">
            <w:pPr>
              <w:spacing w:after="0" w:line="240" w:lineRule="auto"/>
              <w:jc w:val="center"/>
              <w:rPr>
                <w:rFonts w:ascii="Arial" w:eastAsia="Times New Roman" w:hAnsi="Arial"/>
                <w:sz w:val="20"/>
                <w:szCs w:val="20"/>
                <w:lang w:eastAsia="ru-RU"/>
              </w:rPr>
            </w:pPr>
          </w:p>
        </w:tc>
        <w:tc>
          <w:tcPr>
            <w:tcW w:w="529" w:type="pct"/>
            <w:vAlign w:val="center"/>
          </w:tcPr>
          <w:p w:rsidR="0041125C" w:rsidRPr="0041125C" w:rsidRDefault="0041125C" w:rsidP="002F2066">
            <w:pPr>
              <w:spacing w:after="0" w:line="240" w:lineRule="auto"/>
              <w:jc w:val="center"/>
              <w:rPr>
                <w:rFonts w:ascii="Arial" w:eastAsia="Times New Roman" w:hAnsi="Arial"/>
                <w:sz w:val="20"/>
                <w:szCs w:val="20"/>
                <w:lang w:eastAsia="ru-RU"/>
              </w:rPr>
            </w:pPr>
          </w:p>
        </w:tc>
        <w:tc>
          <w:tcPr>
            <w:tcW w:w="529" w:type="pct"/>
            <w:vAlign w:val="center"/>
          </w:tcPr>
          <w:p w:rsidR="0041125C" w:rsidRPr="0041125C" w:rsidRDefault="0041125C" w:rsidP="002F2066">
            <w:pPr>
              <w:widowControl w:val="0"/>
              <w:autoSpaceDE w:val="0"/>
              <w:autoSpaceDN w:val="0"/>
              <w:adjustRightInd w:val="0"/>
              <w:spacing w:after="0" w:line="240" w:lineRule="auto"/>
              <w:jc w:val="center"/>
              <w:outlineLvl w:val="3"/>
              <w:rPr>
                <w:rFonts w:ascii="Times New Roman" w:eastAsia="Times New Roman" w:hAnsi="Times New Roman"/>
                <w:sz w:val="26"/>
                <w:szCs w:val="26"/>
                <w:lang w:eastAsia="ru-RU"/>
              </w:rPr>
            </w:pPr>
          </w:p>
        </w:tc>
      </w:tr>
      <w:tr w:rsidR="0041125C" w:rsidRPr="0041125C" w:rsidTr="002F2066">
        <w:trPr>
          <w:gridAfter w:val="5"/>
          <w:wAfter w:w="2636" w:type="pct"/>
          <w:jc w:val="center"/>
        </w:trPr>
        <w:tc>
          <w:tcPr>
            <w:tcW w:w="57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cs="Arial"/>
                <w:lang w:eastAsia="ru-RU"/>
              </w:rPr>
              <w:t>Предоставление общедоступного и бесплатного дополнительного образования</w:t>
            </w:r>
          </w:p>
        </w:tc>
        <w:tc>
          <w:tcPr>
            <w:tcW w:w="128"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Тыс. руб.</w:t>
            </w:r>
          </w:p>
        </w:tc>
        <w:tc>
          <w:tcPr>
            <w:tcW w:w="14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x</w:t>
            </w:r>
          </w:p>
        </w:tc>
        <w:tc>
          <w:tcPr>
            <w:tcW w:w="149"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x</w:t>
            </w:r>
          </w:p>
        </w:tc>
        <w:tc>
          <w:tcPr>
            <w:tcW w:w="149"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x</w:t>
            </w:r>
          </w:p>
        </w:tc>
        <w:tc>
          <w:tcPr>
            <w:tcW w:w="145"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х</w:t>
            </w:r>
          </w:p>
        </w:tc>
        <w:tc>
          <w:tcPr>
            <w:tcW w:w="120"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х</w:t>
            </w:r>
          </w:p>
        </w:tc>
        <w:tc>
          <w:tcPr>
            <w:tcW w:w="200"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14 412,0</w:t>
            </w:r>
          </w:p>
        </w:tc>
        <w:tc>
          <w:tcPr>
            <w:tcW w:w="178"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15180,1</w:t>
            </w:r>
          </w:p>
        </w:tc>
        <w:tc>
          <w:tcPr>
            <w:tcW w:w="20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16926,8</w:t>
            </w:r>
          </w:p>
        </w:tc>
        <w:tc>
          <w:tcPr>
            <w:tcW w:w="190"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10302,5</w:t>
            </w:r>
          </w:p>
        </w:tc>
        <w:tc>
          <w:tcPr>
            <w:tcW w:w="187" w:type="pct"/>
            <w:gridSpan w:val="2"/>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10966,0</w:t>
            </w:r>
          </w:p>
        </w:tc>
      </w:tr>
      <w:tr w:rsidR="0041125C" w:rsidRPr="0041125C" w:rsidTr="002F2066">
        <w:trPr>
          <w:gridAfter w:val="5"/>
          <w:wAfter w:w="2636" w:type="pct"/>
          <w:jc w:val="center"/>
        </w:trPr>
        <w:tc>
          <w:tcPr>
            <w:tcW w:w="57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Количество учащихся</w:t>
            </w:r>
          </w:p>
        </w:tc>
        <w:tc>
          <w:tcPr>
            <w:tcW w:w="128"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Чел.</w:t>
            </w:r>
          </w:p>
        </w:tc>
        <w:tc>
          <w:tcPr>
            <w:tcW w:w="14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1053</w:t>
            </w:r>
          </w:p>
        </w:tc>
        <w:tc>
          <w:tcPr>
            <w:tcW w:w="149"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1568</w:t>
            </w:r>
          </w:p>
        </w:tc>
        <w:tc>
          <w:tcPr>
            <w:tcW w:w="149"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1570</w:t>
            </w:r>
          </w:p>
        </w:tc>
        <w:tc>
          <w:tcPr>
            <w:tcW w:w="145"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1570</w:t>
            </w:r>
          </w:p>
        </w:tc>
        <w:tc>
          <w:tcPr>
            <w:tcW w:w="120"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1570</w:t>
            </w:r>
          </w:p>
        </w:tc>
        <w:tc>
          <w:tcPr>
            <w:tcW w:w="200"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x</w:t>
            </w:r>
          </w:p>
        </w:tc>
        <w:tc>
          <w:tcPr>
            <w:tcW w:w="178"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x</w:t>
            </w:r>
          </w:p>
        </w:tc>
        <w:tc>
          <w:tcPr>
            <w:tcW w:w="20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x</w:t>
            </w:r>
          </w:p>
        </w:tc>
        <w:tc>
          <w:tcPr>
            <w:tcW w:w="190"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p>
        </w:tc>
        <w:tc>
          <w:tcPr>
            <w:tcW w:w="187" w:type="pct"/>
            <w:gridSpan w:val="2"/>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х</w:t>
            </w:r>
          </w:p>
        </w:tc>
      </w:tr>
    </w:tbl>
    <w:p w:rsidR="0041125C" w:rsidRPr="0041125C" w:rsidRDefault="0041125C" w:rsidP="0041125C">
      <w:pPr>
        <w:widowControl w:val="0"/>
        <w:autoSpaceDE w:val="0"/>
        <w:autoSpaceDN w:val="0"/>
        <w:adjustRightInd w:val="0"/>
        <w:spacing w:after="0" w:line="240" w:lineRule="auto"/>
        <w:jc w:val="right"/>
        <w:outlineLvl w:val="2"/>
        <w:rPr>
          <w:rFonts w:ascii="Times New Roman" w:eastAsia="Times New Roman" w:hAnsi="Times New Roman"/>
          <w:sz w:val="26"/>
          <w:szCs w:val="26"/>
          <w:lang w:eastAsia="ru-RU"/>
        </w:rPr>
      </w:pPr>
      <w:bookmarkStart w:id="24" w:name="Par4374"/>
      <w:bookmarkEnd w:id="24"/>
    </w:p>
    <w:p w:rsidR="0041125C" w:rsidRPr="0041125C" w:rsidRDefault="0041125C" w:rsidP="0041125C">
      <w:pPr>
        <w:widowControl w:val="0"/>
        <w:autoSpaceDE w:val="0"/>
        <w:autoSpaceDN w:val="0"/>
        <w:adjustRightInd w:val="0"/>
        <w:spacing w:after="0" w:line="240" w:lineRule="auto"/>
        <w:jc w:val="right"/>
        <w:outlineLvl w:val="2"/>
        <w:rPr>
          <w:rFonts w:ascii="Times New Roman" w:eastAsia="Times New Roman" w:hAnsi="Times New Roman"/>
          <w:sz w:val="26"/>
          <w:szCs w:val="26"/>
          <w:lang w:eastAsia="ru-RU"/>
        </w:rPr>
      </w:pPr>
    </w:p>
    <w:p w:rsidR="0041125C" w:rsidRPr="0041125C" w:rsidRDefault="0041125C" w:rsidP="0041125C">
      <w:pPr>
        <w:widowControl w:val="0"/>
        <w:autoSpaceDE w:val="0"/>
        <w:autoSpaceDN w:val="0"/>
        <w:adjustRightInd w:val="0"/>
        <w:spacing w:after="0" w:line="240" w:lineRule="auto"/>
        <w:jc w:val="right"/>
        <w:outlineLvl w:val="2"/>
        <w:rPr>
          <w:rFonts w:ascii="Times New Roman" w:eastAsia="Times New Roman" w:hAnsi="Times New Roman"/>
          <w:lang w:eastAsia="ru-RU"/>
        </w:rPr>
      </w:pPr>
      <w:r w:rsidRPr="0041125C">
        <w:rPr>
          <w:rFonts w:ascii="Times New Roman" w:eastAsia="Times New Roman" w:hAnsi="Times New Roman"/>
          <w:sz w:val="26"/>
          <w:szCs w:val="26"/>
          <w:lang w:eastAsia="ru-RU"/>
        </w:rPr>
        <w:t>Таблица 5</w:t>
      </w:r>
    </w:p>
    <w:p w:rsidR="0041125C" w:rsidRPr="0041125C" w:rsidRDefault="0041125C" w:rsidP="0041125C">
      <w:pPr>
        <w:widowControl w:val="0"/>
        <w:autoSpaceDE w:val="0"/>
        <w:autoSpaceDN w:val="0"/>
        <w:adjustRightInd w:val="0"/>
        <w:spacing w:after="0" w:line="240" w:lineRule="auto"/>
        <w:rPr>
          <w:rFonts w:ascii="Times New Roman" w:eastAsia="Times New Roman" w:hAnsi="Times New Roman"/>
          <w:lang w:eastAsia="ru-RU"/>
        </w:rPr>
      </w:pPr>
    </w:p>
    <w:p w:rsidR="0041125C" w:rsidRPr="0041125C" w:rsidRDefault="0041125C" w:rsidP="0041125C">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Ресурсное обеспечение</w:t>
      </w:r>
    </w:p>
    <w:p w:rsidR="0041125C" w:rsidRPr="0041125C" w:rsidRDefault="0041125C" w:rsidP="0041125C">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реализации муниципальной программы  муниципального образования муниципального района «Ижемский»</w:t>
      </w:r>
    </w:p>
    <w:p w:rsidR="0041125C" w:rsidRPr="0041125C" w:rsidRDefault="0041125C" w:rsidP="0041125C">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 xml:space="preserve">«Развитие образования» за счет средств бюджета муниципального района «Ижемский» </w:t>
      </w:r>
    </w:p>
    <w:p w:rsidR="0041125C" w:rsidRPr="0041125C" w:rsidRDefault="0041125C" w:rsidP="0041125C">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(с учетом средств республиканского бюджета Республики Коми и федерального бюджета)</w:t>
      </w:r>
    </w:p>
    <w:p w:rsidR="0041125C" w:rsidRPr="0041125C" w:rsidRDefault="0041125C" w:rsidP="0041125C">
      <w:pPr>
        <w:widowControl w:val="0"/>
        <w:autoSpaceDE w:val="0"/>
        <w:autoSpaceDN w:val="0"/>
        <w:adjustRightInd w:val="0"/>
        <w:spacing w:after="0" w:line="240" w:lineRule="auto"/>
        <w:jc w:val="center"/>
        <w:rPr>
          <w:rFonts w:ascii="Times New Roman" w:eastAsia="Times New Roman" w:hAnsi="Times New Roman"/>
          <w:lang w:eastAsia="ru-RU"/>
        </w:rPr>
      </w:pPr>
    </w:p>
    <w:tbl>
      <w:tblPr>
        <w:tblW w:w="14602" w:type="dxa"/>
        <w:tblInd w:w="-351" w:type="dxa"/>
        <w:tblLayout w:type="fixed"/>
        <w:tblCellMar>
          <w:left w:w="75" w:type="dxa"/>
          <w:right w:w="75" w:type="dxa"/>
        </w:tblCellMar>
        <w:tblLook w:val="04A0"/>
      </w:tblPr>
      <w:tblGrid>
        <w:gridCol w:w="1419"/>
        <w:gridCol w:w="2976"/>
        <w:gridCol w:w="2127"/>
        <w:gridCol w:w="1134"/>
        <w:gridCol w:w="1134"/>
        <w:gridCol w:w="1417"/>
        <w:gridCol w:w="1134"/>
        <w:gridCol w:w="1418"/>
        <w:gridCol w:w="1843"/>
      </w:tblGrid>
      <w:tr w:rsidR="0041125C" w:rsidRPr="0041125C" w:rsidTr="002F2066">
        <w:tc>
          <w:tcPr>
            <w:tcW w:w="1419" w:type="dxa"/>
            <w:vMerge w:val="restar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Статус</w:t>
            </w:r>
          </w:p>
        </w:tc>
        <w:tc>
          <w:tcPr>
            <w:tcW w:w="2976" w:type="dxa"/>
            <w:vMerge w:val="restar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Наименование муниципальной программы, подпрограммы, основного мероприятия</w:t>
            </w:r>
          </w:p>
        </w:tc>
        <w:tc>
          <w:tcPr>
            <w:tcW w:w="2127" w:type="dxa"/>
            <w:vMerge w:val="restar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Ответственный исполнитель, соисполнители</w:t>
            </w:r>
          </w:p>
        </w:tc>
        <w:tc>
          <w:tcPr>
            <w:tcW w:w="1134" w:type="dxa"/>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p>
        </w:tc>
        <w:tc>
          <w:tcPr>
            <w:tcW w:w="5812" w:type="dxa"/>
            <w:gridSpan w:val="4"/>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Расходы (тыс. руб.), годы:</w:t>
            </w:r>
          </w:p>
        </w:tc>
      </w:tr>
      <w:tr w:rsidR="0041125C" w:rsidRPr="0041125C" w:rsidTr="002F2066">
        <w:tc>
          <w:tcPr>
            <w:tcW w:w="1419" w:type="dxa"/>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lang w:eastAsia="ar-SA"/>
              </w:rPr>
            </w:pP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lang w:eastAsia="ar-SA"/>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lang w:eastAsia="ar-SA"/>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2015</w:t>
            </w:r>
          </w:p>
        </w:tc>
        <w:tc>
          <w:tcPr>
            <w:tcW w:w="1134"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2016</w:t>
            </w:r>
          </w:p>
        </w:tc>
        <w:tc>
          <w:tcPr>
            <w:tcW w:w="1417"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2017</w:t>
            </w:r>
          </w:p>
        </w:tc>
        <w:tc>
          <w:tcPr>
            <w:tcW w:w="1134" w:type="dxa"/>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2018</w:t>
            </w:r>
          </w:p>
        </w:tc>
        <w:tc>
          <w:tcPr>
            <w:tcW w:w="1418" w:type="dxa"/>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2019</w:t>
            </w:r>
          </w:p>
        </w:tc>
        <w:tc>
          <w:tcPr>
            <w:tcW w:w="1843"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Всего</w:t>
            </w:r>
          </w:p>
        </w:tc>
      </w:tr>
      <w:tr w:rsidR="0041125C" w:rsidRPr="0041125C" w:rsidTr="002F2066">
        <w:tc>
          <w:tcPr>
            <w:tcW w:w="1419"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1</w:t>
            </w:r>
          </w:p>
        </w:tc>
        <w:tc>
          <w:tcPr>
            <w:tcW w:w="2976"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2</w:t>
            </w:r>
          </w:p>
        </w:tc>
        <w:tc>
          <w:tcPr>
            <w:tcW w:w="2127"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3</w:t>
            </w:r>
          </w:p>
        </w:tc>
        <w:tc>
          <w:tcPr>
            <w:tcW w:w="1134"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4</w:t>
            </w:r>
          </w:p>
        </w:tc>
        <w:tc>
          <w:tcPr>
            <w:tcW w:w="1134"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5</w:t>
            </w:r>
          </w:p>
        </w:tc>
        <w:tc>
          <w:tcPr>
            <w:tcW w:w="1417"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6</w:t>
            </w:r>
          </w:p>
        </w:tc>
        <w:tc>
          <w:tcPr>
            <w:tcW w:w="1134" w:type="dxa"/>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7</w:t>
            </w:r>
          </w:p>
        </w:tc>
        <w:tc>
          <w:tcPr>
            <w:tcW w:w="1418" w:type="dxa"/>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8</w:t>
            </w:r>
          </w:p>
        </w:tc>
        <w:tc>
          <w:tcPr>
            <w:tcW w:w="1843"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9</w:t>
            </w:r>
          </w:p>
        </w:tc>
      </w:tr>
      <w:tr w:rsidR="0041125C" w:rsidRPr="0041125C" w:rsidTr="002F2066">
        <w:trPr>
          <w:trHeight w:val="629"/>
        </w:trPr>
        <w:tc>
          <w:tcPr>
            <w:tcW w:w="1419" w:type="dxa"/>
            <w:vMerge w:val="restar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outlineLvl w:val="3"/>
              <w:rPr>
                <w:rFonts w:ascii="Times New Roman" w:eastAsia="Times New Roman" w:hAnsi="Times New Roman"/>
                <w:lang w:eastAsia="ru-RU"/>
              </w:rPr>
            </w:pPr>
            <w:r w:rsidRPr="0041125C">
              <w:rPr>
                <w:rFonts w:ascii="Times New Roman" w:eastAsia="Times New Roman" w:hAnsi="Times New Roman"/>
                <w:lang w:eastAsia="ru-RU"/>
              </w:rPr>
              <w:t>Муниципальная программа</w:t>
            </w:r>
          </w:p>
          <w:p w:rsidR="0041125C" w:rsidRPr="0041125C" w:rsidRDefault="0041125C" w:rsidP="002F2066">
            <w:pPr>
              <w:widowControl w:val="0"/>
              <w:autoSpaceDE w:val="0"/>
              <w:autoSpaceDN w:val="0"/>
              <w:adjustRightInd w:val="0"/>
              <w:spacing w:after="0" w:line="240" w:lineRule="auto"/>
              <w:jc w:val="center"/>
              <w:outlineLvl w:val="3"/>
              <w:rPr>
                <w:rFonts w:ascii="Times New Roman" w:eastAsia="Times New Roman" w:hAnsi="Times New Roman"/>
                <w:lang w:eastAsia="ru-RU"/>
              </w:rPr>
            </w:pPr>
          </w:p>
          <w:p w:rsidR="0041125C" w:rsidRPr="0041125C" w:rsidRDefault="0041125C" w:rsidP="002F2066">
            <w:pPr>
              <w:widowControl w:val="0"/>
              <w:autoSpaceDE w:val="0"/>
              <w:autoSpaceDN w:val="0"/>
              <w:adjustRightInd w:val="0"/>
              <w:spacing w:after="0" w:line="240" w:lineRule="auto"/>
              <w:jc w:val="center"/>
              <w:outlineLvl w:val="3"/>
              <w:rPr>
                <w:rFonts w:ascii="Times New Roman" w:eastAsia="Times New Roman" w:hAnsi="Times New Roman"/>
                <w:lang w:eastAsia="ru-RU"/>
              </w:rPr>
            </w:pPr>
          </w:p>
        </w:tc>
        <w:tc>
          <w:tcPr>
            <w:tcW w:w="2976" w:type="dxa"/>
            <w:vMerge w:val="restar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Развитие образования</w:t>
            </w:r>
          </w:p>
        </w:tc>
        <w:tc>
          <w:tcPr>
            <w:tcW w:w="2127"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Всего</w:t>
            </w:r>
          </w:p>
        </w:tc>
        <w:tc>
          <w:tcPr>
            <w:tcW w:w="1134"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sz w:val="24"/>
                <w:szCs w:val="24"/>
                <w:lang w:eastAsia="ru-RU"/>
              </w:rPr>
              <w:t>650 516,3</w:t>
            </w:r>
          </w:p>
        </w:tc>
        <w:tc>
          <w:tcPr>
            <w:tcW w:w="1134"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627 313,8</w:t>
            </w:r>
          </w:p>
        </w:tc>
        <w:tc>
          <w:tcPr>
            <w:tcW w:w="1417"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616 085,6</w:t>
            </w:r>
          </w:p>
        </w:tc>
        <w:tc>
          <w:tcPr>
            <w:tcW w:w="1134" w:type="dxa"/>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41125C">
              <w:rPr>
                <w:rFonts w:ascii="Times New Roman" w:eastAsia="Times New Roman" w:hAnsi="Times New Roman"/>
                <w:sz w:val="24"/>
                <w:szCs w:val="24"/>
                <w:lang w:eastAsia="ru-RU"/>
              </w:rPr>
              <w:t>522 071,1</w:t>
            </w:r>
          </w:p>
        </w:tc>
        <w:tc>
          <w:tcPr>
            <w:tcW w:w="1418" w:type="dxa"/>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41125C">
              <w:rPr>
                <w:rFonts w:ascii="Times New Roman" w:eastAsia="Times New Roman" w:hAnsi="Times New Roman"/>
                <w:sz w:val="24"/>
                <w:szCs w:val="24"/>
                <w:lang w:eastAsia="ru-RU"/>
              </w:rPr>
              <w:t>528 409,5</w:t>
            </w:r>
          </w:p>
        </w:tc>
        <w:tc>
          <w:tcPr>
            <w:tcW w:w="1843"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41125C">
              <w:rPr>
                <w:rFonts w:ascii="Times New Roman" w:eastAsia="Times New Roman" w:hAnsi="Times New Roman"/>
                <w:sz w:val="24"/>
                <w:szCs w:val="24"/>
                <w:lang w:eastAsia="ru-RU"/>
              </w:rPr>
              <w:t>2 944 396,3</w:t>
            </w:r>
          </w:p>
        </w:tc>
      </w:tr>
      <w:tr w:rsidR="0041125C" w:rsidRPr="0041125C" w:rsidTr="002F2066">
        <w:tc>
          <w:tcPr>
            <w:tcW w:w="1419" w:type="dxa"/>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lang w:eastAsia="ar-SA"/>
              </w:rPr>
            </w:pP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lang w:eastAsia="ar-SA"/>
              </w:rPr>
            </w:pPr>
          </w:p>
        </w:tc>
        <w:tc>
          <w:tcPr>
            <w:tcW w:w="2127"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Управление образования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649 916,3</w:t>
            </w:r>
          </w:p>
        </w:tc>
        <w:tc>
          <w:tcPr>
            <w:tcW w:w="1134"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627 313,8</w:t>
            </w:r>
          </w:p>
        </w:tc>
        <w:tc>
          <w:tcPr>
            <w:tcW w:w="1417"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608 617,6</w:t>
            </w:r>
          </w:p>
        </w:tc>
        <w:tc>
          <w:tcPr>
            <w:tcW w:w="1134" w:type="dxa"/>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41125C">
              <w:rPr>
                <w:rFonts w:ascii="Times New Roman" w:eastAsia="Times New Roman" w:hAnsi="Times New Roman"/>
                <w:sz w:val="24"/>
                <w:szCs w:val="24"/>
                <w:lang w:eastAsia="ru-RU"/>
              </w:rPr>
              <w:t>522 071,1</w:t>
            </w:r>
          </w:p>
        </w:tc>
        <w:tc>
          <w:tcPr>
            <w:tcW w:w="1418" w:type="dxa"/>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41125C">
              <w:rPr>
                <w:rFonts w:ascii="Times New Roman" w:eastAsia="Times New Roman" w:hAnsi="Times New Roman"/>
                <w:sz w:val="24"/>
                <w:szCs w:val="24"/>
                <w:lang w:eastAsia="ru-RU"/>
              </w:rPr>
              <w:t>528 409,5</w:t>
            </w:r>
          </w:p>
        </w:tc>
        <w:tc>
          <w:tcPr>
            <w:tcW w:w="1843"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sz w:val="24"/>
                <w:szCs w:val="24"/>
                <w:lang w:eastAsia="ru-RU"/>
              </w:rPr>
              <w:t>2 936 328,3</w:t>
            </w:r>
          </w:p>
        </w:tc>
      </w:tr>
      <w:tr w:rsidR="0041125C" w:rsidRPr="0041125C" w:rsidTr="002F2066">
        <w:tc>
          <w:tcPr>
            <w:tcW w:w="1419" w:type="dxa"/>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lang w:eastAsia="ar-SA"/>
              </w:rPr>
            </w:pP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lang w:eastAsia="ar-SA"/>
              </w:rPr>
            </w:pPr>
          </w:p>
        </w:tc>
        <w:tc>
          <w:tcPr>
            <w:tcW w:w="2127"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Отдел строительства, архитектуры и градостроительства администрации муниципального района «Ижемский»</w:t>
            </w:r>
          </w:p>
        </w:tc>
        <w:tc>
          <w:tcPr>
            <w:tcW w:w="1134"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600,0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7 468,0</w:t>
            </w:r>
          </w:p>
        </w:tc>
        <w:tc>
          <w:tcPr>
            <w:tcW w:w="1134" w:type="dxa"/>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0,0</w:t>
            </w:r>
          </w:p>
        </w:tc>
        <w:tc>
          <w:tcPr>
            <w:tcW w:w="1418" w:type="dxa"/>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0,0</w:t>
            </w:r>
          </w:p>
        </w:tc>
        <w:tc>
          <w:tcPr>
            <w:tcW w:w="1843"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8 068,0</w:t>
            </w:r>
          </w:p>
        </w:tc>
      </w:tr>
      <w:tr w:rsidR="0041125C" w:rsidRPr="0041125C" w:rsidTr="002F2066">
        <w:tc>
          <w:tcPr>
            <w:tcW w:w="1419"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Основное мероприятие 1.1.</w:t>
            </w:r>
          </w:p>
        </w:tc>
        <w:tc>
          <w:tcPr>
            <w:tcW w:w="2976"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 xml:space="preserve">Реализация организациями, осуществляющими образовательную деятельность, дошкольных, основных и дополнительных </w:t>
            </w:r>
            <w:r w:rsidRPr="0041125C">
              <w:rPr>
                <w:rFonts w:ascii="Times New Roman" w:eastAsia="Times New Roman" w:hAnsi="Times New Roman"/>
                <w:lang w:eastAsia="ru-RU"/>
              </w:rPr>
              <w:lastRenderedPageBreak/>
              <w:t>общеобразовательных программ</w:t>
            </w:r>
          </w:p>
        </w:tc>
        <w:tc>
          <w:tcPr>
            <w:tcW w:w="2127"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lastRenderedPageBreak/>
              <w:t>Управление образования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549 302,0</w:t>
            </w:r>
          </w:p>
        </w:tc>
        <w:tc>
          <w:tcPr>
            <w:tcW w:w="1134"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535 522,8</w:t>
            </w:r>
          </w:p>
        </w:tc>
        <w:tc>
          <w:tcPr>
            <w:tcW w:w="1417"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532 215,9</w:t>
            </w:r>
          </w:p>
        </w:tc>
        <w:tc>
          <w:tcPr>
            <w:tcW w:w="1134" w:type="dxa"/>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474 239,5</w:t>
            </w:r>
          </w:p>
        </w:tc>
        <w:tc>
          <w:tcPr>
            <w:tcW w:w="1418" w:type="dxa"/>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476 181,1</w:t>
            </w:r>
          </w:p>
        </w:tc>
        <w:tc>
          <w:tcPr>
            <w:tcW w:w="1843"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2 567 461,3</w:t>
            </w:r>
          </w:p>
        </w:tc>
      </w:tr>
      <w:tr w:rsidR="0041125C" w:rsidRPr="0041125C" w:rsidTr="002F2066">
        <w:tc>
          <w:tcPr>
            <w:tcW w:w="1419"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lastRenderedPageBreak/>
              <w:t>Основное мероприятие 1.2</w:t>
            </w:r>
          </w:p>
        </w:tc>
        <w:tc>
          <w:tcPr>
            <w:tcW w:w="2976"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
        </w:tc>
        <w:tc>
          <w:tcPr>
            <w:tcW w:w="2127"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Управление образования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8 225,0</w:t>
            </w:r>
          </w:p>
        </w:tc>
        <w:tc>
          <w:tcPr>
            <w:tcW w:w="1134"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7 541,8</w:t>
            </w:r>
          </w:p>
        </w:tc>
        <w:tc>
          <w:tcPr>
            <w:tcW w:w="1417"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8 281,5</w:t>
            </w:r>
          </w:p>
        </w:tc>
        <w:tc>
          <w:tcPr>
            <w:tcW w:w="1134" w:type="dxa"/>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9 066,5</w:t>
            </w:r>
          </w:p>
        </w:tc>
        <w:tc>
          <w:tcPr>
            <w:tcW w:w="1418" w:type="dxa"/>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9 455,9</w:t>
            </w:r>
          </w:p>
        </w:tc>
        <w:tc>
          <w:tcPr>
            <w:tcW w:w="1843"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42 570,7</w:t>
            </w:r>
          </w:p>
        </w:tc>
      </w:tr>
      <w:tr w:rsidR="0041125C" w:rsidRPr="0041125C" w:rsidTr="002F2066">
        <w:trPr>
          <w:trHeight w:val="615"/>
        </w:trPr>
        <w:tc>
          <w:tcPr>
            <w:tcW w:w="1419" w:type="dxa"/>
            <w:vMerge w:val="restar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Основное мероприятие 1.3.</w:t>
            </w:r>
          </w:p>
        </w:tc>
        <w:tc>
          <w:tcPr>
            <w:tcW w:w="2976" w:type="dxa"/>
            <w:vMerge w:val="restar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Строительство и реконструкция объектов  в сфере образования</w:t>
            </w:r>
          </w:p>
        </w:tc>
        <w:tc>
          <w:tcPr>
            <w:tcW w:w="2127"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Всего</w:t>
            </w:r>
          </w:p>
        </w:tc>
        <w:tc>
          <w:tcPr>
            <w:tcW w:w="1134"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8 291,9</w:t>
            </w:r>
          </w:p>
        </w:tc>
        <w:tc>
          <w:tcPr>
            <w:tcW w:w="1134"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2857,5</w:t>
            </w:r>
          </w:p>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429,3</w:t>
            </w:r>
          </w:p>
        </w:tc>
        <w:tc>
          <w:tcPr>
            <w:tcW w:w="1134" w:type="dxa"/>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0,0</w:t>
            </w:r>
          </w:p>
        </w:tc>
        <w:tc>
          <w:tcPr>
            <w:tcW w:w="1418" w:type="dxa"/>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0,0</w:t>
            </w:r>
          </w:p>
        </w:tc>
        <w:tc>
          <w:tcPr>
            <w:tcW w:w="1843"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11 578,7</w:t>
            </w:r>
          </w:p>
        </w:tc>
      </w:tr>
      <w:tr w:rsidR="0041125C" w:rsidRPr="0041125C" w:rsidTr="002F2066">
        <w:tc>
          <w:tcPr>
            <w:tcW w:w="1419" w:type="dxa"/>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lang w:eastAsia="ar-SA"/>
              </w:rPr>
            </w:pP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lang w:eastAsia="ar-SA"/>
              </w:rPr>
            </w:pPr>
          </w:p>
        </w:tc>
        <w:tc>
          <w:tcPr>
            <w:tcW w:w="2127"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Управление  образования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7  691,9</w:t>
            </w:r>
          </w:p>
        </w:tc>
        <w:tc>
          <w:tcPr>
            <w:tcW w:w="1134"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2857,5</w:t>
            </w:r>
          </w:p>
        </w:tc>
        <w:tc>
          <w:tcPr>
            <w:tcW w:w="1417"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429,3</w:t>
            </w:r>
          </w:p>
        </w:tc>
        <w:tc>
          <w:tcPr>
            <w:tcW w:w="1134" w:type="dxa"/>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0,0</w:t>
            </w:r>
          </w:p>
        </w:tc>
        <w:tc>
          <w:tcPr>
            <w:tcW w:w="1418" w:type="dxa"/>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0,0</w:t>
            </w:r>
          </w:p>
        </w:tc>
        <w:tc>
          <w:tcPr>
            <w:tcW w:w="1843"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10 978,7</w:t>
            </w:r>
          </w:p>
        </w:tc>
      </w:tr>
      <w:tr w:rsidR="0041125C" w:rsidRPr="0041125C" w:rsidTr="002F2066">
        <w:tc>
          <w:tcPr>
            <w:tcW w:w="1419" w:type="dxa"/>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lang w:eastAsia="ar-SA"/>
              </w:rPr>
            </w:pP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lang w:eastAsia="ar-SA"/>
              </w:rPr>
            </w:pPr>
          </w:p>
        </w:tc>
        <w:tc>
          <w:tcPr>
            <w:tcW w:w="2127"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Отдел строительства, архитектуры и градостроительства администрации муниципального района «Ижемский»</w:t>
            </w:r>
          </w:p>
        </w:tc>
        <w:tc>
          <w:tcPr>
            <w:tcW w:w="1134"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600,0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0,0</w:t>
            </w:r>
          </w:p>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0,0</w:t>
            </w:r>
          </w:p>
        </w:tc>
        <w:tc>
          <w:tcPr>
            <w:tcW w:w="1418" w:type="dxa"/>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0,0</w:t>
            </w:r>
          </w:p>
        </w:tc>
        <w:tc>
          <w:tcPr>
            <w:tcW w:w="1843"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600,0</w:t>
            </w:r>
          </w:p>
        </w:tc>
      </w:tr>
      <w:tr w:rsidR="0041125C" w:rsidRPr="0041125C" w:rsidTr="002F2066">
        <w:tc>
          <w:tcPr>
            <w:tcW w:w="1419"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Основное мероприятие 1.4.</w:t>
            </w:r>
          </w:p>
        </w:tc>
        <w:tc>
          <w:tcPr>
            <w:tcW w:w="2976"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Создание безбарьерной среды и условий для инклюзивного обучения детей-инвалидов</w:t>
            </w:r>
          </w:p>
        </w:tc>
        <w:tc>
          <w:tcPr>
            <w:tcW w:w="2127"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Управление образования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1 214,0</w:t>
            </w:r>
          </w:p>
        </w:tc>
        <w:tc>
          <w:tcPr>
            <w:tcW w:w="1134"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442,0</w:t>
            </w:r>
          </w:p>
        </w:tc>
        <w:tc>
          <w:tcPr>
            <w:tcW w:w="1417"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0,0</w:t>
            </w:r>
          </w:p>
        </w:tc>
        <w:tc>
          <w:tcPr>
            <w:tcW w:w="1134" w:type="dxa"/>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0,0</w:t>
            </w:r>
          </w:p>
        </w:tc>
        <w:tc>
          <w:tcPr>
            <w:tcW w:w="1418" w:type="dxa"/>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0,0</w:t>
            </w:r>
          </w:p>
        </w:tc>
        <w:tc>
          <w:tcPr>
            <w:tcW w:w="1843"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1 656,0</w:t>
            </w:r>
          </w:p>
        </w:tc>
      </w:tr>
      <w:tr w:rsidR="0041125C" w:rsidRPr="0041125C" w:rsidTr="002F2066">
        <w:tc>
          <w:tcPr>
            <w:tcW w:w="1419"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Основное мероприятие 1.5.</w:t>
            </w:r>
          </w:p>
        </w:tc>
        <w:tc>
          <w:tcPr>
            <w:tcW w:w="2976"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Проведение противопожарных мероприятий</w:t>
            </w:r>
          </w:p>
        </w:tc>
        <w:tc>
          <w:tcPr>
            <w:tcW w:w="2127"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Управление образования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1 621,0</w:t>
            </w:r>
          </w:p>
        </w:tc>
        <w:tc>
          <w:tcPr>
            <w:tcW w:w="1134"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863,0</w:t>
            </w:r>
          </w:p>
        </w:tc>
        <w:tc>
          <w:tcPr>
            <w:tcW w:w="1417"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2 363,9</w:t>
            </w:r>
          </w:p>
        </w:tc>
        <w:tc>
          <w:tcPr>
            <w:tcW w:w="1134" w:type="dxa"/>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2000,0</w:t>
            </w:r>
          </w:p>
        </w:tc>
        <w:tc>
          <w:tcPr>
            <w:tcW w:w="1418" w:type="dxa"/>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0,0</w:t>
            </w:r>
          </w:p>
        </w:tc>
        <w:tc>
          <w:tcPr>
            <w:tcW w:w="1843"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6 847,9</w:t>
            </w:r>
          </w:p>
        </w:tc>
      </w:tr>
      <w:tr w:rsidR="0041125C" w:rsidRPr="0041125C" w:rsidTr="002F2066">
        <w:trPr>
          <w:trHeight w:val="385"/>
        </w:trPr>
        <w:tc>
          <w:tcPr>
            <w:tcW w:w="1419" w:type="dxa"/>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Основное мероприятие 1.6.</w:t>
            </w:r>
          </w:p>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p>
        </w:tc>
        <w:tc>
          <w:tcPr>
            <w:tcW w:w="2976"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Проведение мероприятий по энергосбережению и повышения энергетической эффективности</w:t>
            </w:r>
          </w:p>
        </w:tc>
        <w:tc>
          <w:tcPr>
            <w:tcW w:w="2127"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Управление образования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3 100,0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1300,0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448,0</w:t>
            </w:r>
          </w:p>
        </w:tc>
        <w:tc>
          <w:tcPr>
            <w:tcW w:w="1134" w:type="dxa"/>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0,0</w:t>
            </w:r>
          </w:p>
        </w:tc>
        <w:tc>
          <w:tcPr>
            <w:tcW w:w="1418" w:type="dxa"/>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jc w:val="center"/>
              <w:rPr>
                <w:rFonts w:cs="Calibri"/>
                <w:lang w:eastAsia="ar-SA"/>
              </w:rPr>
            </w:pPr>
            <w:r w:rsidRPr="0041125C">
              <w:rPr>
                <w:rFonts w:ascii="Times New Roman" w:hAnsi="Times New Roman"/>
                <w:lang w:eastAsia="ar-SA"/>
              </w:rPr>
              <w:t>0,0</w:t>
            </w:r>
          </w:p>
        </w:tc>
        <w:tc>
          <w:tcPr>
            <w:tcW w:w="1843"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4 848,0</w:t>
            </w:r>
          </w:p>
        </w:tc>
      </w:tr>
      <w:tr w:rsidR="0041125C" w:rsidRPr="0041125C" w:rsidTr="002F2066">
        <w:trPr>
          <w:trHeight w:val="670"/>
        </w:trPr>
        <w:tc>
          <w:tcPr>
            <w:tcW w:w="1419" w:type="dxa"/>
            <w:vMerge w:val="restart"/>
            <w:tcBorders>
              <w:top w:val="single" w:sz="4" w:space="0" w:color="auto"/>
              <w:left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p>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Основное мероприятие 1.7.</w:t>
            </w:r>
          </w:p>
        </w:tc>
        <w:tc>
          <w:tcPr>
            <w:tcW w:w="2976" w:type="dxa"/>
            <w:vMerge w:val="restart"/>
            <w:tcBorders>
              <w:top w:val="single" w:sz="4" w:space="0" w:color="auto"/>
              <w:left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Создание условий для функционирования муниципальных образовательных организаций</w:t>
            </w:r>
          </w:p>
        </w:tc>
        <w:tc>
          <w:tcPr>
            <w:tcW w:w="2127"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Всего</w:t>
            </w:r>
          </w:p>
        </w:tc>
        <w:tc>
          <w:tcPr>
            <w:tcW w:w="1134" w:type="dxa"/>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34 265,8</w:t>
            </w:r>
          </w:p>
        </w:tc>
        <w:tc>
          <w:tcPr>
            <w:tcW w:w="1134" w:type="dxa"/>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35873,4</w:t>
            </w:r>
          </w:p>
        </w:tc>
        <w:tc>
          <w:tcPr>
            <w:tcW w:w="1417" w:type="dxa"/>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27 046,4</w:t>
            </w:r>
          </w:p>
        </w:tc>
        <w:tc>
          <w:tcPr>
            <w:tcW w:w="1134" w:type="dxa"/>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0,0</w:t>
            </w:r>
          </w:p>
        </w:tc>
        <w:tc>
          <w:tcPr>
            <w:tcW w:w="1418" w:type="dxa"/>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jc w:val="center"/>
              <w:rPr>
                <w:rFonts w:cs="Calibri"/>
                <w:lang w:eastAsia="ar-SA"/>
              </w:rPr>
            </w:pPr>
            <w:r w:rsidRPr="0041125C">
              <w:rPr>
                <w:rFonts w:ascii="Times New Roman" w:hAnsi="Times New Roman"/>
                <w:lang w:eastAsia="ar-SA"/>
              </w:rPr>
              <w:t>0,0</w:t>
            </w:r>
          </w:p>
        </w:tc>
        <w:tc>
          <w:tcPr>
            <w:tcW w:w="1843" w:type="dxa"/>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97 185,6</w:t>
            </w:r>
          </w:p>
        </w:tc>
      </w:tr>
      <w:tr w:rsidR="0041125C" w:rsidRPr="0041125C" w:rsidTr="002F2066">
        <w:trPr>
          <w:trHeight w:val="670"/>
        </w:trPr>
        <w:tc>
          <w:tcPr>
            <w:tcW w:w="1419" w:type="dxa"/>
            <w:vMerge/>
            <w:tcBorders>
              <w:left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p>
        </w:tc>
        <w:tc>
          <w:tcPr>
            <w:tcW w:w="2976" w:type="dxa"/>
            <w:vMerge/>
            <w:tcBorders>
              <w:left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p>
        </w:tc>
        <w:tc>
          <w:tcPr>
            <w:tcW w:w="2127" w:type="dxa"/>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Управление  образования</w:t>
            </w:r>
          </w:p>
        </w:tc>
        <w:tc>
          <w:tcPr>
            <w:tcW w:w="1134" w:type="dxa"/>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34265,8</w:t>
            </w:r>
          </w:p>
        </w:tc>
        <w:tc>
          <w:tcPr>
            <w:tcW w:w="1134" w:type="dxa"/>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35873,4</w:t>
            </w:r>
          </w:p>
        </w:tc>
        <w:tc>
          <w:tcPr>
            <w:tcW w:w="1417" w:type="dxa"/>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19578,4</w:t>
            </w:r>
          </w:p>
        </w:tc>
        <w:tc>
          <w:tcPr>
            <w:tcW w:w="1134" w:type="dxa"/>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0,0</w:t>
            </w:r>
          </w:p>
        </w:tc>
        <w:tc>
          <w:tcPr>
            <w:tcW w:w="1418" w:type="dxa"/>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0,0</w:t>
            </w:r>
          </w:p>
        </w:tc>
        <w:tc>
          <w:tcPr>
            <w:tcW w:w="1843" w:type="dxa"/>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89 717,6</w:t>
            </w:r>
          </w:p>
        </w:tc>
      </w:tr>
      <w:tr w:rsidR="0041125C" w:rsidRPr="0041125C" w:rsidTr="002F2066">
        <w:trPr>
          <w:trHeight w:val="670"/>
        </w:trPr>
        <w:tc>
          <w:tcPr>
            <w:tcW w:w="1419" w:type="dxa"/>
            <w:vMerge/>
            <w:tcBorders>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p>
        </w:tc>
        <w:tc>
          <w:tcPr>
            <w:tcW w:w="2976" w:type="dxa"/>
            <w:vMerge/>
            <w:tcBorders>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p>
        </w:tc>
        <w:tc>
          <w:tcPr>
            <w:tcW w:w="2127" w:type="dxa"/>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Отдел строительства, архитектуры и градостроительства администрации муниципального района «Ижемский»</w:t>
            </w:r>
          </w:p>
        </w:tc>
        <w:tc>
          <w:tcPr>
            <w:tcW w:w="1134" w:type="dxa"/>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0,0</w:t>
            </w:r>
          </w:p>
        </w:tc>
        <w:tc>
          <w:tcPr>
            <w:tcW w:w="1134" w:type="dxa"/>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0,0</w:t>
            </w:r>
          </w:p>
        </w:tc>
        <w:tc>
          <w:tcPr>
            <w:tcW w:w="1417" w:type="dxa"/>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7468,0</w:t>
            </w:r>
          </w:p>
        </w:tc>
        <w:tc>
          <w:tcPr>
            <w:tcW w:w="1134" w:type="dxa"/>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0,0</w:t>
            </w:r>
          </w:p>
        </w:tc>
        <w:tc>
          <w:tcPr>
            <w:tcW w:w="1418" w:type="dxa"/>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0,0</w:t>
            </w:r>
          </w:p>
        </w:tc>
        <w:tc>
          <w:tcPr>
            <w:tcW w:w="1843" w:type="dxa"/>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7 468,0</w:t>
            </w:r>
          </w:p>
        </w:tc>
      </w:tr>
      <w:tr w:rsidR="0041125C" w:rsidRPr="0041125C" w:rsidTr="002F2066">
        <w:tc>
          <w:tcPr>
            <w:tcW w:w="1419" w:type="dxa"/>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p>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Основное мероприятие 1.8.</w:t>
            </w:r>
          </w:p>
        </w:tc>
        <w:tc>
          <w:tcPr>
            <w:tcW w:w="2976"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Организация питания обучающихся в муниципальных образовательных организациях, реализующих программу начального, основного и среднего образования</w:t>
            </w:r>
          </w:p>
        </w:tc>
        <w:tc>
          <w:tcPr>
            <w:tcW w:w="2127"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Управление образования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8 131,2</w:t>
            </w:r>
          </w:p>
        </w:tc>
        <w:tc>
          <w:tcPr>
            <w:tcW w:w="1134"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8 505,7</w:t>
            </w:r>
          </w:p>
        </w:tc>
        <w:tc>
          <w:tcPr>
            <w:tcW w:w="1417"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10716,8</w:t>
            </w:r>
          </w:p>
        </w:tc>
        <w:tc>
          <w:tcPr>
            <w:tcW w:w="1134" w:type="dxa"/>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8539,2</w:t>
            </w:r>
          </w:p>
        </w:tc>
        <w:tc>
          <w:tcPr>
            <w:tcW w:w="1418" w:type="dxa"/>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jc w:val="center"/>
              <w:rPr>
                <w:rFonts w:cs="Calibri"/>
                <w:lang w:eastAsia="ar-SA"/>
              </w:rPr>
            </w:pPr>
            <w:r w:rsidRPr="0041125C">
              <w:rPr>
                <w:rFonts w:ascii="Times New Roman" w:hAnsi="Times New Roman"/>
                <w:lang w:eastAsia="ar-SA"/>
              </w:rPr>
              <w:t>8851,6</w:t>
            </w:r>
          </w:p>
        </w:tc>
        <w:tc>
          <w:tcPr>
            <w:tcW w:w="1843"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44 744,5</w:t>
            </w:r>
          </w:p>
        </w:tc>
      </w:tr>
      <w:tr w:rsidR="0041125C" w:rsidRPr="0041125C" w:rsidTr="002F2066">
        <w:trPr>
          <w:trHeight w:val="1422"/>
        </w:trPr>
        <w:tc>
          <w:tcPr>
            <w:tcW w:w="1419" w:type="dxa"/>
            <w:tcBorders>
              <w:top w:val="single" w:sz="4" w:space="0" w:color="auto"/>
              <w:left w:val="single" w:sz="4" w:space="0" w:color="auto"/>
              <w:right w:val="single" w:sz="4" w:space="0" w:color="auto"/>
            </w:tcBorders>
            <w:vAlign w:val="center"/>
          </w:tcPr>
          <w:p w:rsidR="0041125C" w:rsidRPr="0041125C" w:rsidRDefault="0041125C" w:rsidP="002F2066">
            <w:pPr>
              <w:widowControl w:val="0"/>
              <w:spacing w:after="0" w:line="240" w:lineRule="auto"/>
              <w:jc w:val="center"/>
              <w:rPr>
                <w:rFonts w:ascii="Times New Roman" w:hAnsi="Times New Roman"/>
                <w:lang w:eastAsia="ar-SA"/>
              </w:rPr>
            </w:pPr>
            <w:r w:rsidRPr="0041125C">
              <w:rPr>
                <w:rFonts w:ascii="Times New Roman" w:hAnsi="Times New Roman"/>
                <w:lang w:eastAsia="ar-SA"/>
              </w:rPr>
              <w:t>Основное мероприятие</w:t>
            </w:r>
          </w:p>
          <w:p w:rsidR="0041125C" w:rsidRPr="0041125C" w:rsidRDefault="0041125C" w:rsidP="002F2066">
            <w:pPr>
              <w:widowControl w:val="0"/>
              <w:spacing w:after="0" w:line="240" w:lineRule="auto"/>
              <w:jc w:val="center"/>
              <w:rPr>
                <w:rFonts w:ascii="Times New Roman" w:hAnsi="Times New Roman"/>
                <w:lang w:eastAsia="ar-SA"/>
              </w:rPr>
            </w:pPr>
            <w:r w:rsidRPr="0041125C">
              <w:rPr>
                <w:rFonts w:ascii="Times New Roman" w:hAnsi="Times New Roman"/>
                <w:lang w:eastAsia="ar-SA"/>
              </w:rPr>
              <w:t>1.9</w:t>
            </w:r>
          </w:p>
        </w:tc>
        <w:tc>
          <w:tcPr>
            <w:tcW w:w="2976" w:type="dxa"/>
            <w:tcBorders>
              <w:top w:val="single" w:sz="4" w:space="0" w:color="auto"/>
              <w:left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Обеспечение роста уровня оплаты труда педагогических работников муниципальных организаций дополнительного образования</w:t>
            </w:r>
          </w:p>
        </w:tc>
        <w:tc>
          <w:tcPr>
            <w:tcW w:w="2127" w:type="dxa"/>
            <w:tcBorders>
              <w:top w:val="single" w:sz="4" w:space="0" w:color="auto"/>
              <w:left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Управление образования</w:t>
            </w:r>
          </w:p>
        </w:tc>
        <w:tc>
          <w:tcPr>
            <w:tcW w:w="1134" w:type="dxa"/>
            <w:tcBorders>
              <w:top w:val="single" w:sz="4" w:space="0" w:color="auto"/>
              <w:left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0,0</w:t>
            </w:r>
          </w:p>
        </w:tc>
        <w:tc>
          <w:tcPr>
            <w:tcW w:w="1134" w:type="dxa"/>
            <w:tcBorders>
              <w:top w:val="single" w:sz="4" w:space="0" w:color="auto"/>
              <w:left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0,0</w:t>
            </w:r>
          </w:p>
        </w:tc>
        <w:tc>
          <w:tcPr>
            <w:tcW w:w="1417" w:type="dxa"/>
            <w:tcBorders>
              <w:top w:val="single" w:sz="4" w:space="0" w:color="auto"/>
              <w:left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0,0</w:t>
            </w:r>
          </w:p>
        </w:tc>
        <w:tc>
          <w:tcPr>
            <w:tcW w:w="1134" w:type="dxa"/>
            <w:tcBorders>
              <w:top w:val="single" w:sz="4" w:space="0" w:color="auto"/>
              <w:left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0,0</w:t>
            </w:r>
          </w:p>
        </w:tc>
        <w:tc>
          <w:tcPr>
            <w:tcW w:w="1418" w:type="dxa"/>
            <w:tcBorders>
              <w:top w:val="single" w:sz="4" w:space="0" w:color="auto"/>
              <w:left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0,0</w:t>
            </w:r>
          </w:p>
        </w:tc>
        <w:tc>
          <w:tcPr>
            <w:tcW w:w="1843" w:type="dxa"/>
            <w:tcBorders>
              <w:top w:val="single" w:sz="4" w:space="0" w:color="auto"/>
              <w:left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0,0</w:t>
            </w:r>
          </w:p>
        </w:tc>
      </w:tr>
      <w:tr w:rsidR="0041125C" w:rsidRPr="0041125C" w:rsidTr="002F2066">
        <w:trPr>
          <w:trHeight w:val="1116"/>
        </w:trPr>
        <w:tc>
          <w:tcPr>
            <w:tcW w:w="1419"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hAnsi="Times New Roman"/>
                <w:lang w:eastAsia="ar-SA"/>
              </w:rPr>
            </w:pPr>
            <w:r w:rsidRPr="0041125C">
              <w:rPr>
                <w:rFonts w:ascii="Times New Roman" w:hAnsi="Times New Roman"/>
                <w:lang w:eastAsia="ar-SA"/>
              </w:rPr>
              <w:t>Основное мероприятие</w:t>
            </w:r>
          </w:p>
          <w:p w:rsidR="0041125C" w:rsidRPr="0041125C" w:rsidRDefault="0041125C" w:rsidP="002F2066">
            <w:pPr>
              <w:widowControl w:val="0"/>
              <w:spacing w:after="0" w:line="240" w:lineRule="auto"/>
              <w:jc w:val="center"/>
              <w:rPr>
                <w:rFonts w:ascii="Times New Roman" w:hAnsi="Times New Roman"/>
                <w:lang w:eastAsia="ar-SA"/>
              </w:rPr>
            </w:pPr>
            <w:r w:rsidRPr="0041125C">
              <w:rPr>
                <w:rFonts w:ascii="Times New Roman" w:hAnsi="Times New Roman"/>
                <w:lang w:eastAsia="ar-SA"/>
              </w:rPr>
              <w:t>2.1.</w:t>
            </w:r>
          </w:p>
        </w:tc>
        <w:tc>
          <w:tcPr>
            <w:tcW w:w="2976"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Развитие кадрового и инновационного потенциала педагогических работников муниципальных образовательных организаций</w:t>
            </w:r>
          </w:p>
        </w:tc>
        <w:tc>
          <w:tcPr>
            <w:tcW w:w="2127"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hAnsi="Times New Roman"/>
                <w:lang w:eastAsia="ar-SA"/>
              </w:rPr>
            </w:pPr>
            <w:r w:rsidRPr="0041125C">
              <w:rPr>
                <w:rFonts w:ascii="Times New Roman" w:hAnsi="Times New Roman"/>
                <w:lang w:eastAsia="ar-SA"/>
              </w:rPr>
              <w:t>Управление образования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39,0</w:t>
            </w:r>
          </w:p>
        </w:tc>
        <w:tc>
          <w:tcPr>
            <w:tcW w:w="1134"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36,5</w:t>
            </w:r>
          </w:p>
        </w:tc>
        <w:tc>
          <w:tcPr>
            <w:tcW w:w="1417"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28,2</w:t>
            </w:r>
          </w:p>
        </w:tc>
        <w:tc>
          <w:tcPr>
            <w:tcW w:w="1134" w:type="dxa"/>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0,0</w:t>
            </w:r>
          </w:p>
        </w:tc>
        <w:tc>
          <w:tcPr>
            <w:tcW w:w="1418" w:type="dxa"/>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jc w:val="center"/>
              <w:rPr>
                <w:rFonts w:cs="Calibri"/>
                <w:lang w:eastAsia="ar-SA"/>
              </w:rPr>
            </w:pPr>
            <w:r w:rsidRPr="0041125C">
              <w:rPr>
                <w:rFonts w:ascii="Times New Roman" w:hAnsi="Times New Roman"/>
                <w:lang w:eastAsia="ar-SA"/>
              </w:rPr>
              <w:t>0,0</w:t>
            </w:r>
          </w:p>
        </w:tc>
        <w:tc>
          <w:tcPr>
            <w:tcW w:w="1843"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103,7</w:t>
            </w:r>
          </w:p>
        </w:tc>
      </w:tr>
      <w:tr w:rsidR="0041125C" w:rsidRPr="0041125C" w:rsidTr="002F2066">
        <w:tc>
          <w:tcPr>
            <w:tcW w:w="1419"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cs="Calibri"/>
                <w:lang w:eastAsia="ar-SA"/>
              </w:rPr>
            </w:pPr>
            <w:r w:rsidRPr="0041125C">
              <w:rPr>
                <w:rFonts w:ascii="Times New Roman" w:hAnsi="Times New Roman"/>
                <w:lang w:eastAsia="ar-SA"/>
              </w:rPr>
              <w:t>Основное мероприятие 2.2.</w:t>
            </w:r>
          </w:p>
        </w:tc>
        <w:tc>
          <w:tcPr>
            <w:tcW w:w="2976"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Развитие системы поддержки талантливых детей и одаренных учащихся</w:t>
            </w:r>
          </w:p>
        </w:tc>
        <w:tc>
          <w:tcPr>
            <w:tcW w:w="2127"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cs="Calibri"/>
                <w:lang w:eastAsia="ar-SA"/>
              </w:rPr>
            </w:pPr>
            <w:r w:rsidRPr="0041125C">
              <w:rPr>
                <w:rFonts w:ascii="Times New Roman" w:hAnsi="Times New Roman"/>
                <w:lang w:eastAsia="ar-SA"/>
              </w:rPr>
              <w:t>Управление образования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935,6</w:t>
            </w:r>
          </w:p>
        </w:tc>
        <w:tc>
          <w:tcPr>
            <w:tcW w:w="1134"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565,7</w:t>
            </w:r>
          </w:p>
        </w:tc>
        <w:tc>
          <w:tcPr>
            <w:tcW w:w="1417"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523,0</w:t>
            </w:r>
          </w:p>
        </w:tc>
        <w:tc>
          <w:tcPr>
            <w:tcW w:w="1134" w:type="dxa"/>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0,0</w:t>
            </w:r>
          </w:p>
        </w:tc>
        <w:tc>
          <w:tcPr>
            <w:tcW w:w="1418" w:type="dxa"/>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jc w:val="center"/>
              <w:rPr>
                <w:rFonts w:cs="Calibri"/>
                <w:lang w:eastAsia="ar-SA"/>
              </w:rPr>
            </w:pPr>
            <w:r w:rsidRPr="0041125C">
              <w:rPr>
                <w:rFonts w:ascii="Times New Roman" w:hAnsi="Times New Roman"/>
                <w:lang w:eastAsia="ar-SA"/>
              </w:rPr>
              <w:t>0,0</w:t>
            </w:r>
          </w:p>
        </w:tc>
        <w:tc>
          <w:tcPr>
            <w:tcW w:w="1843"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2024,3</w:t>
            </w:r>
          </w:p>
        </w:tc>
      </w:tr>
      <w:tr w:rsidR="0041125C" w:rsidRPr="0041125C" w:rsidTr="002F2066">
        <w:tc>
          <w:tcPr>
            <w:tcW w:w="1419"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cs="Calibri"/>
                <w:lang w:eastAsia="ar-SA"/>
              </w:rPr>
            </w:pPr>
            <w:r w:rsidRPr="0041125C">
              <w:rPr>
                <w:rFonts w:ascii="Times New Roman" w:hAnsi="Times New Roman"/>
                <w:lang w:eastAsia="ar-SA"/>
              </w:rPr>
              <w:t>Основное мероприятие 2.3.</w:t>
            </w:r>
          </w:p>
        </w:tc>
        <w:tc>
          <w:tcPr>
            <w:tcW w:w="2976"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 xml:space="preserve">Реализация мер по профилактике детского дорожного травматизма, </w:t>
            </w:r>
            <w:r w:rsidRPr="0041125C">
              <w:rPr>
                <w:rFonts w:ascii="Times New Roman" w:eastAsia="Times New Roman" w:hAnsi="Times New Roman"/>
                <w:lang w:eastAsia="ru-RU"/>
              </w:rPr>
              <w:lastRenderedPageBreak/>
              <w:t>безнадзорности и правонарушений среди несовершеннолетних</w:t>
            </w:r>
          </w:p>
        </w:tc>
        <w:tc>
          <w:tcPr>
            <w:tcW w:w="2127"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cs="Calibri"/>
                <w:lang w:eastAsia="ar-SA"/>
              </w:rPr>
            </w:pPr>
            <w:r w:rsidRPr="0041125C">
              <w:rPr>
                <w:rFonts w:ascii="Times New Roman" w:hAnsi="Times New Roman"/>
                <w:lang w:eastAsia="ar-SA"/>
              </w:rPr>
              <w:lastRenderedPageBreak/>
              <w:t>Управление образования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4,5</w:t>
            </w:r>
          </w:p>
        </w:tc>
        <w:tc>
          <w:tcPr>
            <w:tcW w:w="1417"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00,0</w:t>
            </w:r>
          </w:p>
        </w:tc>
        <w:tc>
          <w:tcPr>
            <w:tcW w:w="1134" w:type="dxa"/>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0,0</w:t>
            </w:r>
          </w:p>
        </w:tc>
        <w:tc>
          <w:tcPr>
            <w:tcW w:w="1418" w:type="dxa"/>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jc w:val="center"/>
              <w:rPr>
                <w:rFonts w:cs="Calibri"/>
                <w:lang w:eastAsia="ar-SA"/>
              </w:rPr>
            </w:pPr>
            <w:r w:rsidRPr="0041125C">
              <w:rPr>
                <w:rFonts w:ascii="Times New Roman" w:hAnsi="Times New Roman"/>
                <w:lang w:eastAsia="ar-SA"/>
              </w:rPr>
              <w:t>0,0</w:t>
            </w:r>
          </w:p>
        </w:tc>
        <w:tc>
          <w:tcPr>
            <w:tcW w:w="1843"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4,5</w:t>
            </w:r>
          </w:p>
        </w:tc>
      </w:tr>
      <w:tr w:rsidR="0041125C" w:rsidRPr="0041125C" w:rsidTr="002F2066">
        <w:trPr>
          <w:trHeight w:val="495"/>
        </w:trPr>
        <w:tc>
          <w:tcPr>
            <w:tcW w:w="1419"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cs="Calibri"/>
                <w:lang w:eastAsia="ar-SA"/>
              </w:rPr>
            </w:pPr>
            <w:r w:rsidRPr="0041125C">
              <w:rPr>
                <w:rFonts w:ascii="Times New Roman" w:hAnsi="Times New Roman"/>
                <w:lang w:eastAsia="ar-SA"/>
              </w:rPr>
              <w:lastRenderedPageBreak/>
              <w:t>Основное мероприятие 2.4.</w:t>
            </w:r>
          </w:p>
        </w:tc>
        <w:tc>
          <w:tcPr>
            <w:tcW w:w="2976"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Развитие муниципальной системы оценки качества образования</w:t>
            </w:r>
          </w:p>
        </w:tc>
        <w:tc>
          <w:tcPr>
            <w:tcW w:w="2127"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cs="Calibri"/>
                <w:lang w:eastAsia="ar-SA"/>
              </w:rPr>
            </w:pPr>
            <w:r w:rsidRPr="0041125C">
              <w:rPr>
                <w:rFonts w:ascii="Times New Roman" w:hAnsi="Times New Roman"/>
                <w:lang w:eastAsia="ar-SA"/>
              </w:rPr>
              <w:t>Управление образования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40,7</w:t>
            </w:r>
          </w:p>
        </w:tc>
        <w:tc>
          <w:tcPr>
            <w:tcW w:w="1134"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60,0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40,7</w:t>
            </w:r>
          </w:p>
        </w:tc>
        <w:tc>
          <w:tcPr>
            <w:tcW w:w="1134" w:type="dxa"/>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0,0</w:t>
            </w:r>
          </w:p>
        </w:tc>
        <w:tc>
          <w:tcPr>
            <w:tcW w:w="1418" w:type="dxa"/>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jc w:val="center"/>
              <w:rPr>
                <w:rFonts w:cs="Calibri"/>
                <w:lang w:eastAsia="ar-SA"/>
              </w:rPr>
            </w:pPr>
            <w:r w:rsidRPr="0041125C">
              <w:rPr>
                <w:rFonts w:ascii="Times New Roman" w:hAnsi="Times New Roman"/>
                <w:lang w:eastAsia="ar-SA"/>
              </w:rPr>
              <w:t>0,0</w:t>
            </w:r>
          </w:p>
        </w:tc>
        <w:tc>
          <w:tcPr>
            <w:tcW w:w="1843"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141,4</w:t>
            </w:r>
          </w:p>
        </w:tc>
      </w:tr>
      <w:tr w:rsidR="0041125C" w:rsidRPr="0041125C" w:rsidTr="002F2066">
        <w:tc>
          <w:tcPr>
            <w:tcW w:w="1419"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cs="Calibri"/>
                <w:lang w:eastAsia="ar-SA"/>
              </w:rPr>
            </w:pPr>
            <w:r w:rsidRPr="0041125C">
              <w:rPr>
                <w:rFonts w:ascii="Times New Roman" w:hAnsi="Times New Roman"/>
                <w:lang w:eastAsia="ar-SA"/>
              </w:rPr>
              <w:t>Основное мероприятие 2.5.</w:t>
            </w:r>
          </w:p>
        </w:tc>
        <w:tc>
          <w:tcPr>
            <w:tcW w:w="2976"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Совершенствование деятельности муниципальных образовательных организаций по сохранению, укреплению здоровья обучающихся и воспитанников</w:t>
            </w:r>
          </w:p>
        </w:tc>
        <w:tc>
          <w:tcPr>
            <w:tcW w:w="2127"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cs="Calibri"/>
                <w:lang w:eastAsia="ar-SA"/>
              </w:rPr>
            </w:pPr>
            <w:r w:rsidRPr="0041125C">
              <w:rPr>
                <w:rFonts w:ascii="Times New Roman" w:hAnsi="Times New Roman"/>
                <w:lang w:eastAsia="ar-SA"/>
              </w:rPr>
              <w:t>Управление образования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33,0</w:t>
            </w:r>
          </w:p>
        </w:tc>
        <w:tc>
          <w:tcPr>
            <w:tcW w:w="1134"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10,0</w:t>
            </w:r>
          </w:p>
        </w:tc>
        <w:tc>
          <w:tcPr>
            <w:tcW w:w="1134" w:type="dxa"/>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0,0</w:t>
            </w:r>
          </w:p>
        </w:tc>
        <w:tc>
          <w:tcPr>
            <w:tcW w:w="1418" w:type="dxa"/>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jc w:val="center"/>
              <w:rPr>
                <w:rFonts w:cs="Calibri"/>
                <w:lang w:eastAsia="ar-SA"/>
              </w:rPr>
            </w:pPr>
            <w:r w:rsidRPr="0041125C">
              <w:rPr>
                <w:rFonts w:ascii="Times New Roman" w:hAnsi="Times New Roman"/>
                <w:lang w:eastAsia="ar-SA"/>
              </w:rPr>
              <w:t>0,0</w:t>
            </w:r>
          </w:p>
        </w:tc>
        <w:tc>
          <w:tcPr>
            <w:tcW w:w="1843"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43,0</w:t>
            </w:r>
          </w:p>
        </w:tc>
      </w:tr>
      <w:tr w:rsidR="0041125C" w:rsidRPr="0041125C" w:rsidTr="002F2066">
        <w:tc>
          <w:tcPr>
            <w:tcW w:w="1419"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cs="Calibri"/>
                <w:lang w:eastAsia="ar-SA"/>
              </w:rPr>
            </w:pPr>
            <w:r w:rsidRPr="0041125C">
              <w:rPr>
                <w:rFonts w:ascii="Times New Roman" w:hAnsi="Times New Roman"/>
                <w:lang w:eastAsia="ar-SA"/>
              </w:rPr>
              <w:t>Основное мероприятие 3.1.</w:t>
            </w:r>
          </w:p>
        </w:tc>
        <w:tc>
          <w:tcPr>
            <w:tcW w:w="2976"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Создание условий для вовлечения молодежи в социальную практику, гражданского образования и патриотического воспитания молодежи, содействие формированию правовых, культурных, и нравственных ценностей среди молодежи</w:t>
            </w:r>
          </w:p>
        </w:tc>
        <w:tc>
          <w:tcPr>
            <w:tcW w:w="2127"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cs="Calibri"/>
                <w:lang w:eastAsia="ar-SA"/>
              </w:rPr>
            </w:pPr>
            <w:r w:rsidRPr="0041125C">
              <w:rPr>
                <w:rFonts w:ascii="Times New Roman" w:hAnsi="Times New Roman"/>
                <w:lang w:eastAsia="ar-SA"/>
              </w:rPr>
              <w:t>Управление образования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31,0</w:t>
            </w:r>
          </w:p>
        </w:tc>
        <w:tc>
          <w:tcPr>
            <w:tcW w:w="1134"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21,8</w:t>
            </w:r>
          </w:p>
        </w:tc>
        <w:tc>
          <w:tcPr>
            <w:tcW w:w="1417"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9,4</w:t>
            </w:r>
          </w:p>
        </w:tc>
        <w:tc>
          <w:tcPr>
            <w:tcW w:w="1134" w:type="dxa"/>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0,0</w:t>
            </w:r>
          </w:p>
        </w:tc>
        <w:tc>
          <w:tcPr>
            <w:tcW w:w="1418" w:type="dxa"/>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jc w:val="center"/>
              <w:rPr>
                <w:rFonts w:cs="Calibri"/>
                <w:lang w:eastAsia="ar-SA"/>
              </w:rPr>
            </w:pPr>
            <w:r w:rsidRPr="0041125C">
              <w:rPr>
                <w:rFonts w:ascii="Times New Roman" w:hAnsi="Times New Roman"/>
                <w:lang w:eastAsia="ar-SA"/>
              </w:rPr>
              <w:t>0,0</w:t>
            </w:r>
          </w:p>
        </w:tc>
        <w:tc>
          <w:tcPr>
            <w:tcW w:w="1843"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62,2</w:t>
            </w:r>
          </w:p>
        </w:tc>
      </w:tr>
      <w:tr w:rsidR="0041125C" w:rsidRPr="0041125C" w:rsidTr="002F2066">
        <w:trPr>
          <w:trHeight w:val="564"/>
        </w:trPr>
        <w:tc>
          <w:tcPr>
            <w:tcW w:w="1419"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cs="Calibri"/>
                <w:lang w:eastAsia="ar-SA"/>
              </w:rPr>
            </w:pPr>
            <w:r w:rsidRPr="0041125C">
              <w:rPr>
                <w:rFonts w:ascii="Times New Roman" w:hAnsi="Times New Roman"/>
                <w:lang w:eastAsia="ar-SA"/>
              </w:rPr>
              <w:t>Основное мероприятие 3.2.</w:t>
            </w:r>
          </w:p>
        </w:tc>
        <w:tc>
          <w:tcPr>
            <w:tcW w:w="2976"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Поддержка талантливой молодежи</w:t>
            </w:r>
          </w:p>
        </w:tc>
        <w:tc>
          <w:tcPr>
            <w:tcW w:w="2127"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cs="Calibri"/>
                <w:lang w:eastAsia="ar-SA"/>
              </w:rPr>
            </w:pPr>
            <w:r w:rsidRPr="0041125C">
              <w:rPr>
                <w:rFonts w:ascii="Times New Roman" w:hAnsi="Times New Roman"/>
                <w:lang w:eastAsia="ar-SA"/>
              </w:rPr>
              <w:t>Управление образования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44,8</w:t>
            </w:r>
          </w:p>
        </w:tc>
        <w:tc>
          <w:tcPr>
            <w:tcW w:w="1134"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40,0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13,8</w:t>
            </w:r>
          </w:p>
        </w:tc>
        <w:tc>
          <w:tcPr>
            <w:tcW w:w="1134" w:type="dxa"/>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0,0</w:t>
            </w:r>
          </w:p>
        </w:tc>
        <w:tc>
          <w:tcPr>
            <w:tcW w:w="1418" w:type="dxa"/>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jc w:val="center"/>
              <w:rPr>
                <w:rFonts w:cs="Calibri"/>
                <w:lang w:eastAsia="ar-SA"/>
              </w:rPr>
            </w:pPr>
            <w:r w:rsidRPr="0041125C">
              <w:rPr>
                <w:rFonts w:ascii="Times New Roman" w:hAnsi="Times New Roman"/>
                <w:lang w:eastAsia="ar-SA"/>
              </w:rPr>
              <w:t>0,0</w:t>
            </w:r>
          </w:p>
        </w:tc>
        <w:tc>
          <w:tcPr>
            <w:tcW w:w="1843"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98,6</w:t>
            </w:r>
          </w:p>
        </w:tc>
      </w:tr>
      <w:tr w:rsidR="0041125C" w:rsidRPr="0041125C" w:rsidTr="002F2066">
        <w:tc>
          <w:tcPr>
            <w:tcW w:w="1419"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cs="Calibri"/>
                <w:lang w:eastAsia="ar-SA"/>
              </w:rPr>
            </w:pPr>
            <w:r w:rsidRPr="0041125C">
              <w:rPr>
                <w:rFonts w:ascii="Times New Roman" w:hAnsi="Times New Roman"/>
                <w:lang w:eastAsia="ar-SA"/>
              </w:rPr>
              <w:t>Основное мероприятие 3.3.</w:t>
            </w:r>
          </w:p>
        </w:tc>
        <w:tc>
          <w:tcPr>
            <w:tcW w:w="2976"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Мероприятия по профилактике безнадзорности и правонарушений среди несовершеннолетних</w:t>
            </w:r>
          </w:p>
        </w:tc>
        <w:tc>
          <w:tcPr>
            <w:tcW w:w="2127"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cs="Calibri"/>
                <w:lang w:eastAsia="ar-SA"/>
              </w:rPr>
            </w:pPr>
            <w:r w:rsidRPr="0041125C">
              <w:rPr>
                <w:rFonts w:ascii="Times New Roman" w:hAnsi="Times New Roman"/>
                <w:lang w:eastAsia="ar-SA"/>
              </w:rPr>
              <w:t>Управление образования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12,7</w:t>
            </w:r>
          </w:p>
        </w:tc>
        <w:tc>
          <w:tcPr>
            <w:tcW w:w="1134"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0,0</w:t>
            </w:r>
          </w:p>
        </w:tc>
        <w:tc>
          <w:tcPr>
            <w:tcW w:w="1134" w:type="dxa"/>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0,0</w:t>
            </w:r>
          </w:p>
        </w:tc>
        <w:tc>
          <w:tcPr>
            <w:tcW w:w="1418" w:type="dxa"/>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jc w:val="center"/>
              <w:rPr>
                <w:rFonts w:cs="Calibri"/>
                <w:lang w:eastAsia="ar-SA"/>
              </w:rPr>
            </w:pPr>
            <w:r w:rsidRPr="0041125C">
              <w:rPr>
                <w:rFonts w:ascii="Times New Roman" w:hAnsi="Times New Roman"/>
                <w:lang w:eastAsia="ar-SA"/>
              </w:rPr>
              <w:t>0,0</w:t>
            </w:r>
          </w:p>
        </w:tc>
        <w:tc>
          <w:tcPr>
            <w:tcW w:w="1843"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12,7</w:t>
            </w:r>
          </w:p>
        </w:tc>
      </w:tr>
      <w:tr w:rsidR="0041125C" w:rsidRPr="0041125C" w:rsidTr="002F2066">
        <w:tc>
          <w:tcPr>
            <w:tcW w:w="1419"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cs="Calibri"/>
                <w:lang w:eastAsia="ar-SA"/>
              </w:rPr>
            </w:pPr>
            <w:r w:rsidRPr="0041125C">
              <w:rPr>
                <w:rFonts w:ascii="Times New Roman" w:hAnsi="Times New Roman"/>
                <w:lang w:eastAsia="ar-SA"/>
              </w:rPr>
              <w:t>Основное мероприятие 3.4.</w:t>
            </w:r>
          </w:p>
        </w:tc>
        <w:tc>
          <w:tcPr>
            <w:tcW w:w="2976"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Обеспечение допризывной подготовки учащихся муниципальных образовательных организаций к военной службе</w:t>
            </w:r>
          </w:p>
        </w:tc>
        <w:tc>
          <w:tcPr>
            <w:tcW w:w="2127"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cs="Calibri"/>
                <w:lang w:eastAsia="ar-SA"/>
              </w:rPr>
            </w:pPr>
            <w:r w:rsidRPr="0041125C">
              <w:rPr>
                <w:rFonts w:ascii="Times New Roman" w:hAnsi="Times New Roman"/>
                <w:lang w:eastAsia="ar-SA"/>
              </w:rPr>
              <w:t>Управление образования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131,0</w:t>
            </w:r>
          </w:p>
        </w:tc>
        <w:tc>
          <w:tcPr>
            <w:tcW w:w="1134"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153,0</w:t>
            </w:r>
          </w:p>
        </w:tc>
        <w:tc>
          <w:tcPr>
            <w:tcW w:w="1417"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85,0</w:t>
            </w:r>
          </w:p>
        </w:tc>
        <w:tc>
          <w:tcPr>
            <w:tcW w:w="1134" w:type="dxa"/>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0,0</w:t>
            </w:r>
          </w:p>
        </w:tc>
        <w:tc>
          <w:tcPr>
            <w:tcW w:w="1418" w:type="dxa"/>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jc w:val="center"/>
              <w:rPr>
                <w:rFonts w:cs="Calibri"/>
                <w:lang w:eastAsia="ar-SA"/>
              </w:rPr>
            </w:pPr>
            <w:r w:rsidRPr="0041125C">
              <w:rPr>
                <w:rFonts w:ascii="Times New Roman" w:hAnsi="Times New Roman"/>
                <w:lang w:eastAsia="ar-SA"/>
              </w:rPr>
              <w:t>0,0</w:t>
            </w:r>
          </w:p>
        </w:tc>
        <w:tc>
          <w:tcPr>
            <w:tcW w:w="1843"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369,0</w:t>
            </w:r>
          </w:p>
        </w:tc>
      </w:tr>
      <w:tr w:rsidR="0041125C" w:rsidRPr="0041125C" w:rsidTr="002F2066">
        <w:trPr>
          <w:trHeight w:val="925"/>
        </w:trPr>
        <w:tc>
          <w:tcPr>
            <w:tcW w:w="1419"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lastRenderedPageBreak/>
              <w:t>Основное мероприятие 4.1.</w:t>
            </w:r>
          </w:p>
        </w:tc>
        <w:tc>
          <w:tcPr>
            <w:tcW w:w="2976"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Обеспечение оздоровления и отдыха детей Ижемского района</w:t>
            </w:r>
          </w:p>
        </w:tc>
        <w:tc>
          <w:tcPr>
            <w:tcW w:w="2127"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Управление образования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1469,8</w:t>
            </w:r>
          </w:p>
        </w:tc>
        <w:tc>
          <w:tcPr>
            <w:tcW w:w="1134"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1 446,8</w:t>
            </w:r>
          </w:p>
        </w:tc>
        <w:tc>
          <w:tcPr>
            <w:tcW w:w="1417"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1 473,6</w:t>
            </w:r>
          </w:p>
        </w:tc>
        <w:tc>
          <w:tcPr>
            <w:tcW w:w="1134" w:type="dxa"/>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1 485,2</w:t>
            </w:r>
          </w:p>
        </w:tc>
        <w:tc>
          <w:tcPr>
            <w:tcW w:w="1418" w:type="dxa"/>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jc w:val="center"/>
              <w:rPr>
                <w:rFonts w:cs="Calibri"/>
                <w:lang w:eastAsia="ar-SA"/>
              </w:rPr>
            </w:pPr>
            <w:r w:rsidRPr="0041125C">
              <w:rPr>
                <w:rFonts w:ascii="Times New Roman" w:hAnsi="Times New Roman"/>
                <w:lang w:eastAsia="ar-SA"/>
              </w:rPr>
              <w:t>1 485,2</w:t>
            </w:r>
          </w:p>
        </w:tc>
        <w:tc>
          <w:tcPr>
            <w:tcW w:w="1843"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7 360,6</w:t>
            </w:r>
          </w:p>
        </w:tc>
      </w:tr>
      <w:tr w:rsidR="0041125C" w:rsidRPr="0041125C" w:rsidTr="002F2066">
        <w:tc>
          <w:tcPr>
            <w:tcW w:w="1419"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cs="Calibri"/>
                <w:lang w:eastAsia="ar-SA"/>
              </w:rPr>
            </w:pPr>
            <w:r w:rsidRPr="0041125C">
              <w:rPr>
                <w:rFonts w:ascii="Times New Roman" w:hAnsi="Times New Roman"/>
                <w:lang w:eastAsia="ar-SA"/>
              </w:rPr>
              <w:t>Основное мероприятие 4.2.</w:t>
            </w:r>
          </w:p>
        </w:tc>
        <w:tc>
          <w:tcPr>
            <w:tcW w:w="2976"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Организация трудовых объединений в образовательных организациях совместно с предприятиями для несовершеннолетних подростков в возрасте от 14 до 18 лет</w:t>
            </w:r>
          </w:p>
        </w:tc>
        <w:tc>
          <w:tcPr>
            <w:tcW w:w="2127"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Управление образования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294,0</w:t>
            </w:r>
          </w:p>
        </w:tc>
        <w:tc>
          <w:tcPr>
            <w:tcW w:w="1134"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376,0</w:t>
            </w:r>
          </w:p>
        </w:tc>
        <w:tc>
          <w:tcPr>
            <w:tcW w:w="1417"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425,8</w:t>
            </w:r>
          </w:p>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350,0</w:t>
            </w:r>
          </w:p>
        </w:tc>
        <w:tc>
          <w:tcPr>
            <w:tcW w:w="1418" w:type="dxa"/>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jc w:val="center"/>
              <w:rPr>
                <w:rFonts w:cs="Calibri"/>
                <w:lang w:eastAsia="ar-SA"/>
              </w:rPr>
            </w:pPr>
            <w:r w:rsidRPr="0041125C">
              <w:rPr>
                <w:rFonts w:ascii="Times New Roman" w:hAnsi="Times New Roman"/>
                <w:lang w:eastAsia="ar-SA"/>
              </w:rPr>
              <w:t>350,0</w:t>
            </w:r>
          </w:p>
        </w:tc>
        <w:tc>
          <w:tcPr>
            <w:tcW w:w="1843"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1795,8</w:t>
            </w:r>
          </w:p>
        </w:tc>
      </w:tr>
      <w:tr w:rsidR="0041125C" w:rsidRPr="0041125C" w:rsidTr="002F2066">
        <w:trPr>
          <w:trHeight w:val="826"/>
        </w:trPr>
        <w:tc>
          <w:tcPr>
            <w:tcW w:w="1419"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cs="Calibri"/>
                <w:lang w:eastAsia="ar-SA"/>
              </w:rPr>
            </w:pPr>
            <w:r w:rsidRPr="0041125C">
              <w:rPr>
                <w:rFonts w:ascii="Times New Roman" w:hAnsi="Times New Roman"/>
                <w:lang w:eastAsia="ar-SA"/>
              </w:rPr>
              <w:t>Основное мероприятие 5.1.</w:t>
            </w:r>
          </w:p>
        </w:tc>
        <w:tc>
          <w:tcPr>
            <w:tcW w:w="2976"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Руководство и управление в сфере установленных функций органов местного самоуправления</w:t>
            </w:r>
          </w:p>
        </w:tc>
        <w:tc>
          <w:tcPr>
            <w:tcW w:w="2127"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Управление образования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33 333,8</w:t>
            </w:r>
          </w:p>
        </w:tc>
        <w:tc>
          <w:tcPr>
            <w:tcW w:w="1134"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31703,3</w:t>
            </w:r>
          </w:p>
        </w:tc>
        <w:tc>
          <w:tcPr>
            <w:tcW w:w="1417"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31974,3</w:t>
            </w:r>
          </w:p>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26390,7</w:t>
            </w:r>
          </w:p>
        </w:tc>
        <w:tc>
          <w:tcPr>
            <w:tcW w:w="1418" w:type="dxa"/>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jc w:val="center"/>
              <w:rPr>
                <w:rFonts w:cs="Calibri"/>
                <w:lang w:eastAsia="ar-SA"/>
              </w:rPr>
            </w:pPr>
            <w:r w:rsidRPr="0041125C">
              <w:rPr>
                <w:rFonts w:ascii="Times New Roman" w:hAnsi="Times New Roman"/>
                <w:lang w:eastAsia="ar-SA"/>
              </w:rPr>
              <w:t>32085,7</w:t>
            </w:r>
          </w:p>
        </w:tc>
        <w:tc>
          <w:tcPr>
            <w:tcW w:w="1843" w:type="dxa"/>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155 487,8</w:t>
            </w:r>
          </w:p>
        </w:tc>
      </w:tr>
    </w:tbl>
    <w:p w:rsidR="0041125C" w:rsidRPr="0041125C" w:rsidRDefault="0041125C" w:rsidP="0041125C">
      <w:pPr>
        <w:widowControl w:val="0"/>
        <w:autoSpaceDE w:val="0"/>
        <w:autoSpaceDN w:val="0"/>
        <w:adjustRightInd w:val="0"/>
        <w:spacing w:after="0" w:line="240" w:lineRule="auto"/>
        <w:jc w:val="right"/>
        <w:rPr>
          <w:rFonts w:ascii="Times New Roman" w:eastAsia="Times New Roman" w:hAnsi="Times New Roman"/>
          <w:lang w:eastAsia="ru-RU"/>
        </w:rPr>
      </w:pPr>
      <w:r w:rsidRPr="0041125C">
        <w:rPr>
          <w:rFonts w:ascii="Times New Roman" w:eastAsia="Times New Roman" w:hAnsi="Times New Roman"/>
          <w:lang w:eastAsia="ru-RU"/>
        </w:rPr>
        <w:tab/>
      </w:r>
      <w:r w:rsidRPr="0041125C">
        <w:rPr>
          <w:rFonts w:ascii="Times New Roman" w:eastAsia="Times New Roman" w:hAnsi="Times New Roman"/>
          <w:lang w:eastAsia="ru-RU"/>
        </w:rPr>
        <w:tab/>
      </w:r>
      <w:r w:rsidRPr="0041125C">
        <w:rPr>
          <w:rFonts w:ascii="Times New Roman" w:eastAsia="Times New Roman" w:hAnsi="Times New Roman"/>
          <w:lang w:eastAsia="ru-RU"/>
        </w:rPr>
        <w:tab/>
      </w:r>
      <w:r w:rsidRPr="0041125C">
        <w:rPr>
          <w:rFonts w:ascii="Times New Roman" w:eastAsia="Times New Roman" w:hAnsi="Times New Roman"/>
          <w:lang w:eastAsia="ru-RU"/>
        </w:rPr>
        <w:tab/>
      </w:r>
      <w:r w:rsidRPr="0041125C">
        <w:rPr>
          <w:rFonts w:ascii="Times New Roman" w:eastAsia="Times New Roman" w:hAnsi="Times New Roman"/>
          <w:lang w:eastAsia="ru-RU"/>
        </w:rPr>
        <w:tab/>
      </w:r>
      <w:r w:rsidRPr="0041125C">
        <w:rPr>
          <w:rFonts w:ascii="Times New Roman" w:eastAsia="Times New Roman" w:hAnsi="Times New Roman"/>
          <w:lang w:eastAsia="ru-RU"/>
        </w:rPr>
        <w:tab/>
      </w:r>
      <w:r w:rsidRPr="0041125C">
        <w:rPr>
          <w:rFonts w:ascii="Times New Roman" w:eastAsia="Times New Roman" w:hAnsi="Times New Roman"/>
          <w:lang w:eastAsia="ru-RU"/>
        </w:rPr>
        <w:tab/>
      </w:r>
      <w:r w:rsidRPr="0041125C">
        <w:rPr>
          <w:rFonts w:ascii="Times New Roman" w:eastAsia="Times New Roman" w:hAnsi="Times New Roman"/>
          <w:lang w:eastAsia="ru-RU"/>
        </w:rPr>
        <w:tab/>
      </w:r>
      <w:r w:rsidRPr="0041125C">
        <w:rPr>
          <w:rFonts w:ascii="Times New Roman" w:eastAsia="Times New Roman" w:hAnsi="Times New Roman"/>
          <w:lang w:eastAsia="ru-RU"/>
        </w:rPr>
        <w:tab/>
      </w:r>
      <w:r w:rsidRPr="0041125C">
        <w:rPr>
          <w:rFonts w:ascii="Times New Roman" w:eastAsia="Times New Roman" w:hAnsi="Times New Roman"/>
          <w:lang w:eastAsia="ru-RU"/>
        </w:rPr>
        <w:tab/>
      </w:r>
      <w:r w:rsidRPr="0041125C">
        <w:rPr>
          <w:rFonts w:ascii="Times New Roman" w:eastAsia="Times New Roman" w:hAnsi="Times New Roman"/>
          <w:lang w:eastAsia="ru-RU"/>
        </w:rPr>
        <w:tab/>
      </w:r>
      <w:r w:rsidRPr="0041125C">
        <w:rPr>
          <w:rFonts w:ascii="Times New Roman" w:eastAsia="Times New Roman" w:hAnsi="Times New Roman"/>
          <w:lang w:eastAsia="ru-RU"/>
        </w:rPr>
        <w:tab/>
      </w:r>
      <w:r w:rsidRPr="0041125C">
        <w:rPr>
          <w:rFonts w:ascii="Times New Roman" w:eastAsia="Times New Roman" w:hAnsi="Times New Roman"/>
          <w:lang w:eastAsia="ru-RU"/>
        </w:rPr>
        <w:tab/>
      </w:r>
      <w:r w:rsidRPr="0041125C">
        <w:rPr>
          <w:rFonts w:ascii="Times New Roman" w:eastAsia="Times New Roman" w:hAnsi="Times New Roman"/>
          <w:lang w:eastAsia="ru-RU"/>
        </w:rPr>
        <w:tab/>
      </w:r>
      <w:r w:rsidRPr="0041125C">
        <w:rPr>
          <w:rFonts w:ascii="Times New Roman" w:eastAsia="Times New Roman" w:hAnsi="Times New Roman"/>
          <w:lang w:eastAsia="ru-RU"/>
        </w:rPr>
        <w:tab/>
      </w:r>
      <w:r w:rsidRPr="0041125C">
        <w:rPr>
          <w:rFonts w:ascii="Times New Roman" w:eastAsia="Times New Roman" w:hAnsi="Times New Roman"/>
          <w:lang w:eastAsia="ru-RU"/>
        </w:rPr>
        <w:tab/>
      </w:r>
      <w:r w:rsidRPr="0041125C">
        <w:rPr>
          <w:rFonts w:ascii="Times New Roman" w:eastAsia="Times New Roman" w:hAnsi="Times New Roman"/>
          <w:lang w:eastAsia="ru-RU"/>
        </w:rPr>
        <w:tab/>
      </w:r>
      <w:r w:rsidRPr="0041125C">
        <w:rPr>
          <w:rFonts w:ascii="Times New Roman" w:eastAsia="Times New Roman" w:hAnsi="Times New Roman"/>
          <w:lang w:eastAsia="ru-RU"/>
        </w:rPr>
        <w:tab/>
      </w:r>
      <w:r w:rsidRPr="0041125C">
        <w:rPr>
          <w:rFonts w:ascii="Times New Roman" w:eastAsia="Times New Roman" w:hAnsi="Times New Roman"/>
          <w:lang w:eastAsia="ru-RU"/>
        </w:rPr>
        <w:tab/>
      </w:r>
      <w:r w:rsidRPr="0041125C">
        <w:rPr>
          <w:rFonts w:ascii="Times New Roman" w:eastAsia="Times New Roman" w:hAnsi="Times New Roman"/>
          <w:lang w:eastAsia="ru-RU"/>
        </w:rPr>
        <w:tab/>
      </w:r>
      <w:r w:rsidRPr="0041125C">
        <w:rPr>
          <w:rFonts w:ascii="Times New Roman" w:eastAsia="Times New Roman" w:hAnsi="Times New Roman"/>
          <w:lang w:eastAsia="ru-RU"/>
        </w:rPr>
        <w:tab/>
      </w:r>
      <w:r w:rsidRPr="0041125C">
        <w:rPr>
          <w:rFonts w:ascii="Times New Roman" w:eastAsia="Times New Roman" w:hAnsi="Times New Roman"/>
          <w:lang w:eastAsia="ru-RU"/>
        </w:rPr>
        <w:tab/>
      </w:r>
      <w:r w:rsidRPr="0041125C">
        <w:rPr>
          <w:rFonts w:ascii="Times New Roman" w:eastAsia="Times New Roman" w:hAnsi="Times New Roman"/>
          <w:lang w:eastAsia="ru-RU"/>
        </w:rPr>
        <w:tab/>
      </w:r>
      <w:r w:rsidRPr="0041125C">
        <w:rPr>
          <w:rFonts w:ascii="Times New Roman" w:eastAsia="Times New Roman" w:hAnsi="Times New Roman"/>
          <w:lang w:eastAsia="ru-RU"/>
        </w:rPr>
        <w:tab/>
      </w:r>
      <w:r w:rsidRPr="0041125C">
        <w:rPr>
          <w:rFonts w:ascii="Times New Roman" w:eastAsia="Times New Roman" w:hAnsi="Times New Roman"/>
          <w:lang w:eastAsia="ru-RU"/>
        </w:rPr>
        <w:tab/>
      </w:r>
      <w:r w:rsidRPr="0041125C">
        <w:rPr>
          <w:rFonts w:ascii="Times New Roman" w:eastAsia="Times New Roman" w:hAnsi="Times New Roman"/>
          <w:lang w:eastAsia="ru-RU"/>
        </w:rPr>
        <w:tab/>
      </w:r>
      <w:r w:rsidRPr="0041125C">
        <w:rPr>
          <w:rFonts w:ascii="Times New Roman" w:eastAsia="Times New Roman" w:hAnsi="Times New Roman"/>
          <w:lang w:eastAsia="ru-RU"/>
        </w:rPr>
        <w:tab/>
        <w:t xml:space="preserve">         </w:t>
      </w:r>
    </w:p>
    <w:p w:rsidR="0041125C" w:rsidRPr="0041125C" w:rsidRDefault="0041125C" w:rsidP="0041125C">
      <w:pPr>
        <w:widowControl w:val="0"/>
        <w:autoSpaceDE w:val="0"/>
        <w:autoSpaceDN w:val="0"/>
        <w:adjustRightInd w:val="0"/>
        <w:spacing w:after="0" w:line="240" w:lineRule="auto"/>
        <w:jc w:val="right"/>
        <w:rPr>
          <w:rFonts w:ascii="Times New Roman" w:eastAsia="Times New Roman" w:hAnsi="Times New Roman"/>
          <w:lang w:eastAsia="ru-RU"/>
        </w:rPr>
      </w:pPr>
    </w:p>
    <w:p w:rsidR="0041125C" w:rsidRPr="0041125C" w:rsidRDefault="0041125C" w:rsidP="0041125C">
      <w:pPr>
        <w:widowControl w:val="0"/>
        <w:autoSpaceDE w:val="0"/>
        <w:autoSpaceDN w:val="0"/>
        <w:adjustRightInd w:val="0"/>
        <w:spacing w:after="0" w:line="240" w:lineRule="auto"/>
        <w:jc w:val="right"/>
        <w:rPr>
          <w:rFonts w:ascii="Times New Roman" w:eastAsia="Times New Roman" w:hAnsi="Times New Roman"/>
          <w:lang w:eastAsia="ru-RU"/>
        </w:rPr>
      </w:pPr>
    </w:p>
    <w:p w:rsidR="0041125C" w:rsidRPr="0041125C" w:rsidRDefault="0041125C" w:rsidP="0041125C">
      <w:pPr>
        <w:widowControl w:val="0"/>
        <w:autoSpaceDE w:val="0"/>
        <w:autoSpaceDN w:val="0"/>
        <w:adjustRightInd w:val="0"/>
        <w:spacing w:after="0" w:line="240" w:lineRule="auto"/>
        <w:jc w:val="right"/>
        <w:rPr>
          <w:rFonts w:ascii="Times New Roman" w:eastAsia="Times New Roman" w:hAnsi="Times New Roman"/>
          <w:lang w:eastAsia="ru-RU"/>
        </w:rPr>
      </w:pPr>
    </w:p>
    <w:p w:rsidR="0041125C" w:rsidRPr="0041125C" w:rsidRDefault="0041125C" w:rsidP="0041125C">
      <w:pPr>
        <w:widowControl w:val="0"/>
        <w:autoSpaceDE w:val="0"/>
        <w:autoSpaceDN w:val="0"/>
        <w:adjustRightInd w:val="0"/>
        <w:spacing w:after="0" w:line="240" w:lineRule="auto"/>
        <w:jc w:val="right"/>
        <w:rPr>
          <w:rFonts w:ascii="Times New Roman" w:eastAsia="Times New Roman" w:hAnsi="Times New Roman"/>
          <w:lang w:eastAsia="ru-RU"/>
        </w:rPr>
      </w:pPr>
    </w:p>
    <w:p w:rsidR="0041125C" w:rsidRPr="0041125C" w:rsidRDefault="0041125C" w:rsidP="0041125C">
      <w:pPr>
        <w:widowControl w:val="0"/>
        <w:autoSpaceDE w:val="0"/>
        <w:autoSpaceDN w:val="0"/>
        <w:adjustRightInd w:val="0"/>
        <w:spacing w:after="0" w:line="240" w:lineRule="auto"/>
        <w:jc w:val="right"/>
        <w:rPr>
          <w:rFonts w:ascii="Times New Roman" w:eastAsia="Times New Roman" w:hAnsi="Times New Roman"/>
          <w:lang w:eastAsia="ru-RU"/>
        </w:rPr>
      </w:pPr>
    </w:p>
    <w:p w:rsidR="0041125C" w:rsidRPr="0041125C" w:rsidRDefault="0041125C" w:rsidP="0041125C">
      <w:pPr>
        <w:widowControl w:val="0"/>
        <w:autoSpaceDE w:val="0"/>
        <w:autoSpaceDN w:val="0"/>
        <w:adjustRightInd w:val="0"/>
        <w:spacing w:after="0" w:line="240" w:lineRule="auto"/>
        <w:jc w:val="right"/>
        <w:rPr>
          <w:rFonts w:ascii="Times New Roman" w:eastAsia="Times New Roman" w:hAnsi="Times New Roman"/>
          <w:lang w:eastAsia="ru-RU"/>
        </w:rPr>
      </w:pPr>
    </w:p>
    <w:p w:rsidR="0041125C" w:rsidRPr="0041125C" w:rsidRDefault="0041125C" w:rsidP="0041125C">
      <w:pPr>
        <w:widowControl w:val="0"/>
        <w:autoSpaceDE w:val="0"/>
        <w:autoSpaceDN w:val="0"/>
        <w:adjustRightInd w:val="0"/>
        <w:spacing w:after="0" w:line="240" w:lineRule="auto"/>
        <w:jc w:val="right"/>
        <w:rPr>
          <w:rFonts w:ascii="Times New Roman" w:eastAsia="Times New Roman" w:hAnsi="Times New Roman"/>
          <w:lang w:eastAsia="ru-RU"/>
        </w:rPr>
      </w:pPr>
    </w:p>
    <w:p w:rsidR="0041125C" w:rsidRPr="0041125C" w:rsidRDefault="0041125C" w:rsidP="0041125C">
      <w:pPr>
        <w:widowControl w:val="0"/>
        <w:autoSpaceDE w:val="0"/>
        <w:autoSpaceDN w:val="0"/>
        <w:adjustRightInd w:val="0"/>
        <w:spacing w:after="0" w:line="240" w:lineRule="auto"/>
        <w:jc w:val="right"/>
        <w:rPr>
          <w:rFonts w:ascii="Times New Roman" w:eastAsia="Times New Roman" w:hAnsi="Times New Roman"/>
          <w:lang w:eastAsia="ru-RU"/>
        </w:rPr>
      </w:pPr>
    </w:p>
    <w:p w:rsidR="0041125C" w:rsidRPr="0041125C" w:rsidRDefault="0041125C" w:rsidP="0041125C">
      <w:pPr>
        <w:widowControl w:val="0"/>
        <w:autoSpaceDE w:val="0"/>
        <w:autoSpaceDN w:val="0"/>
        <w:adjustRightInd w:val="0"/>
        <w:spacing w:after="0" w:line="240" w:lineRule="auto"/>
        <w:jc w:val="right"/>
        <w:rPr>
          <w:rFonts w:ascii="Times New Roman" w:eastAsia="Times New Roman" w:hAnsi="Times New Roman"/>
          <w:lang w:eastAsia="ru-RU"/>
        </w:rPr>
      </w:pPr>
    </w:p>
    <w:p w:rsidR="0041125C" w:rsidRPr="0041125C" w:rsidRDefault="0041125C" w:rsidP="0041125C">
      <w:pPr>
        <w:widowControl w:val="0"/>
        <w:autoSpaceDE w:val="0"/>
        <w:autoSpaceDN w:val="0"/>
        <w:adjustRightInd w:val="0"/>
        <w:spacing w:after="0" w:line="240" w:lineRule="auto"/>
        <w:jc w:val="right"/>
        <w:rPr>
          <w:rFonts w:ascii="Times New Roman" w:eastAsia="Times New Roman" w:hAnsi="Times New Roman"/>
          <w:lang w:eastAsia="ru-RU"/>
        </w:rPr>
      </w:pPr>
    </w:p>
    <w:p w:rsidR="0041125C" w:rsidRDefault="0041125C" w:rsidP="0041125C">
      <w:pPr>
        <w:widowControl w:val="0"/>
        <w:autoSpaceDE w:val="0"/>
        <w:autoSpaceDN w:val="0"/>
        <w:adjustRightInd w:val="0"/>
        <w:spacing w:after="0" w:line="240" w:lineRule="auto"/>
        <w:jc w:val="right"/>
        <w:rPr>
          <w:rFonts w:ascii="Times New Roman" w:eastAsia="Times New Roman" w:hAnsi="Times New Roman"/>
          <w:lang w:eastAsia="ru-RU"/>
        </w:rPr>
      </w:pPr>
    </w:p>
    <w:p w:rsidR="002F2066" w:rsidRDefault="002F2066" w:rsidP="0041125C">
      <w:pPr>
        <w:widowControl w:val="0"/>
        <w:autoSpaceDE w:val="0"/>
        <w:autoSpaceDN w:val="0"/>
        <w:adjustRightInd w:val="0"/>
        <w:spacing w:after="0" w:line="240" w:lineRule="auto"/>
        <w:jc w:val="right"/>
        <w:rPr>
          <w:rFonts w:ascii="Times New Roman" w:eastAsia="Times New Roman" w:hAnsi="Times New Roman"/>
          <w:lang w:eastAsia="ru-RU"/>
        </w:rPr>
      </w:pPr>
    </w:p>
    <w:p w:rsidR="002F2066" w:rsidRDefault="002F2066" w:rsidP="0041125C">
      <w:pPr>
        <w:widowControl w:val="0"/>
        <w:autoSpaceDE w:val="0"/>
        <w:autoSpaceDN w:val="0"/>
        <w:adjustRightInd w:val="0"/>
        <w:spacing w:after="0" w:line="240" w:lineRule="auto"/>
        <w:jc w:val="right"/>
        <w:rPr>
          <w:rFonts w:ascii="Times New Roman" w:eastAsia="Times New Roman" w:hAnsi="Times New Roman"/>
          <w:lang w:eastAsia="ru-RU"/>
        </w:rPr>
      </w:pPr>
    </w:p>
    <w:p w:rsidR="002F2066" w:rsidRDefault="002F2066" w:rsidP="0041125C">
      <w:pPr>
        <w:widowControl w:val="0"/>
        <w:autoSpaceDE w:val="0"/>
        <w:autoSpaceDN w:val="0"/>
        <w:adjustRightInd w:val="0"/>
        <w:spacing w:after="0" w:line="240" w:lineRule="auto"/>
        <w:jc w:val="right"/>
        <w:rPr>
          <w:rFonts w:ascii="Times New Roman" w:eastAsia="Times New Roman" w:hAnsi="Times New Roman"/>
          <w:lang w:eastAsia="ru-RU"/>
        </w:rPr>
      </w:pPr>
    </w:p>
    <w:p w:rsidR="002F2066" w:rsidRDefault="002F2066" w:rsidP="0041125C">
      <w:pPr>
        <w:widowControl w:val="0"/>
        <w:autoSpaceDE w:val="0"/>
        <w:autoSpaceDN w:val="0"/>
        <w:adjustRightInd w:val="0"/>
        <w:spacing w:after="0" w:line="240" w:lineRule="auto"/>
        <w:jc w:val="right"/>
        <w:rPr>
          <w:rFonts w:ascii="Times New Roman" w:eastAsia="Times New Roman" w:hAnsi="Times New Roman"/>
          <w:lang w:eastAsia="ru-RU"/>
        </w:rPr>
      </w:pPr>
    </w:p>
    <w:p w:rsidR="002F2066" w:rsidRDefault="002F2066" w:rsidP="0041125C">
      <w:pPr>
        <w:widowControl w:val="0"/>
        <w:autoSpaceDE w:val="0"/>
        <w:autoSpaceDN w:val="0"/>
        <w:adjustRightInd w:val="0"/>
        <w:spacing w:after="0" w:line="240" w:lineRule="auto"/>
        <w:jc w:val="right"/>
        <w:rPr>
          <w:rFonts w:ascii="Times New Roman" w:eastAsia="Times New Roman" w:hAnsi="Times New Roman"/>
          <w:lang w:eastAsia="ru-RU"/>
        </w:rPr>
      </w:pPr>
    </w:p>
    <w:p w:rsidR="002F2066" w:rsidRDefault="002F2066" w:rsidP="0041125C">
      <w:pPr>
        <w:widowControl w:val="0"/>
        <w:autoSpaceDE w:val="0"/>
        <w:autoSpaceDN w:val="0"/>
        <w:adjustRightInd w:val="0"/>
        <w:spacing w:after="0" w:line="240" w:lineRule="auto"/>
        <w:jc w:val="right"/>
        <w:rPr>
          <w:rFonts w:ascii="Times New Roman" w:eastAsia="Times New Roman" w:hAnsi="Times New Roman"/>
          <w:lang w:eastAsia="ru-RU"/>
        </w:rPr>
      </w:pPr>
    </w:p>
    <w:p w:rsidR="002F2066" w:rsidRDefault="002F2066" w:rsidP="0041125C">
      <w:pPr>
        <w:widowControl w:val="0"/>
        <w:autoSpaceDE w:val="0"/>
        <w:autoSpaceDN w:val="0"/>
        <w:adjustRightInd w:val="0"/>
        <w:spacing w:after="0" w:line="240" w:lineRule="auto"/>
        <w:jc w:val="right"/>
        <w:rPr>
          <w:rFonts w:ascii="Times New Roman" w:eastAsia="Times New Roman" w:hAnsi="Times New Roman"/>
          <w:lang w:eastAsia="ru-RU"/>
        </w:rPr>
      </w:pPr>
    </w:p>
    <w:p w:rsidR="002F2066" w:rsidRDefault="002F2066" w:rsidP="0041125C">
      <w:pPr>
        <w:widowControl w:val="0"/>
        <w:autoSpaceDE w:val="0"/>
        <w:autoSpaceDN w:val="0"/>
        <w:adjustRightInd w:val="0"/>
        <w:spacing w:after="0" w:line="240" w:lineRule="auto"/>
        <w:jc w:val="right"/>
        <w:rPr>
          <w:rFonts w:ascii="Times New Roman" w:eastAsia="Times New Roman" w:hAnsi="Times New Roman"/>
          <w:lang w:eastAsia="ru-RU"/>
        </w:rPr>
      </w:pPr>
    </w:p>
    <w:p w:rsidR="002F2066" w:rsidRPr="0041125C" w:rsidRDefault="002F2066" w:rsidP="0041125C">
      <w:pPr>
        <w:widowControl w:val="0"/>
        <w:autoSpaceDE w:val="0"/>
        <w:autoSpaceDN w:val="0"/>
        <w:adjustRightInd w:val="0"/>
        <w:spacing w:after="0" w:line="240" w:lineRule="auto"/>
        <w:jc w:val="right"/>
        <w:rPr>
          <w:rFonts w:ascii="Times New Roman" w:eastAsia="Times New Roman" w:hAnsi="Times New Roman"/>
          <w:lang w:eastAsia="ru-RU"/>
        </w:rPr>
      </w:pPr>
    </w:p>
    <w:p w:rsidR="0041125C" w:rsidRPr="0041125C" w:rsidRDefault="0041125C" w:rsidP="0041125C">
      <w:pPr>
        <w:widowControl w:val="0"/>
        <w:autoSpaceDE w:val="0"/>
        <w:autoSpaceDN w:val="0"/>
        <w:adjustRightInd w:val="0"/>
        <w:spacing w:after="0" w:line="240" w:lineRule="auto"/>
        <w:jc w:val="right"/>
        <w:rPr>
          <w:rFonts w:ascii="Times New Roman" w:eastAsia="Times New Roman" w:hAnsi="Times New Roman"/>
          <w:lang w:eastAsia="ru-RU"/>
        </w:rPr>
      </w:pPr>
    </w:p>
    <w:p w:rsidR="0041125C" w:rsidRPr="0041125C" w:rsidRDefault="0041125C" w:rsidP="0041125C">
      <w:pPr>
        <w:widowControl w:val="0"/>
        <w:autoSpaceDE w:val="0"/>
        <w:autoSpaceDN w:val="0"/>
        <w:adjustRightInd w:val="0"/>
        <w:spacing w:after="0" w:line="240" w:lineRule="auto"/>
        <w:jc w:val="right"/>
        <w:rPr>
          <w:rFonts w:ascii="Times New Roman" w:eastAsia="Times New Roman" w:hAnsi="Times New Roman"/>
          <w:lang w:eastAsia="ru-RU"/>
        </w:rPr>
      </w:pPr>
      <w:r w:rsidRPr="0041125C">
        <w:rPr>
          <w:rFonts w:ascii="Times New Roman" w:eastAsia="Times New Roman" w:hAnsi="Times New Roman"/>
          <w:lang w:eastAsia="ru-RU"/>
        </w:rPr>
        <w:lastRenderedPageBreak/>
        <w:t>Таблица 6</w:t>
      </w:r>
    </w:p>
    <w:p w:rsidR="0041125C" w:rsidRPr="0041125C" w:rsidRDefault="0041125C" w:rsidP="0041125C">
      <w:pPr>
        <w:widowControl w:val="0"/>
        <w:autoSpaceDE w:val="0"/>
        <w:autoSpaceDN w:val="0"/>
        <w:adjustRightInd w:val="0"/>
        <w:spacing w:after="0" w:line="240" w:lineRule="auto"/>
        <w:rPr>
          <w:rFonts w:ascii="Times New Roman" w:eastAsia="Times New Roman" w:hAnsi="Times New Roman"/>
          <w:lang w:eastAsia="ru-RU"/>
        </w:rPr>
      </w:pPr>
    </w:p>
    <w:p w:rsidR="0041125C" w:rsidRPr="0041125C" w:rsidRDefault="0041125C" w:rsidP="0041125C">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 xml:space="preserve">Ресурсное обеспечение и прогнозная (справочная) оценка расходов федерального бюджета, республиканского бюджета Республики Коми, бюджета муниципального района "Ижемский", бюджетов сельских поселений, бюджетов государственных внебюджетных фондов Республики Коми и юридических лиц на реализацию целей муниципальной программы муниципального района </w:t>
      </w:r>
    </w:p>
    <w:p w:rsidR="0041125C" w:rsidRPr="0041125C" w:rsidRDefault="0041125C" w:rsidP="0041125C">
      <w:pPr>
        <w:widowControl w:val="0"/>
        <w:autoSpaceDE w:val="0"/>
        <w:autoSpaceDN w:val="0"/>
        <w:adjustRightInd w:val="0"/>
        <w:spacing w:after="0" w:line="240" w:lineRule="auto"/>
        <w:jc w:val="center"/>
        <w:rPr>
          <w:rFonts w:ascii="Times New Roman" w:eastAsia="Times New Roman" w:hAnsi="Times New Roman"/>
          <w:lang w:eastAsia="ru-RU"/>
        </w:rPr>
      </w:pPr>
      <w:r w:rsidRPr="0041125C">
        <w:rPr>
          <w:rFonts w:ascii="Times New Roman" w:eastAsia="Times New Roman" w:hAnsi="Times New Roman"/>
          <w:lang w:eastAsia="ru-RU"/>
        </w:rPr>
        <w:t>«Ижемский» «Развитие образования»</w:t>
      </w:r>
    </w:p>
    <w:p w:rsidR="0041125C" w:rsidRPr="0041125C" w:rsidRDefault="0041125C" w:rsidP="0041125C">
      <w:pPr>
        <w:widowControl w:val="0"/>
        <w:autoSpaceDE w:val="0"/>
        <w:autoSpaceDN w:val="0"/>
        <w:adjustRightInd w:val="0"/>
        <w:spacing w:after="0" w:line="240" w:lineRule="auto"/>
        <w:jc w:val="center"/>
        <w:rPr>
          <w:rFonts w:ascii="Times New Roman" w:eastAsia="Times New Roman" w:hAnsi="Times New Roman"/>
          <w:lang w:eastAsia="ru-RU"/>
        </w:rPr>
      </w:pPr>
    </w:p>
    <w:p w:rsidR="0041125C" w:rsidRPr="0041125C" w:rsidRDefault="0041125C" w:rsidP="0041125C">
      <w:pPr>
        <w:widowControl w:val="0"/>
        <w:autoSpaceDE w:val="0"/>
        <w:autoSpaceDN w:val="0"/>
        <w:adjustRightInd w:val="0"/>
        <w:spacing w:after="0" w:line="240" w:lineRule="auto"/>
        <w:jc w:val="center"/>
        <w:rPr>
          <w:rFonts w:ascii="Times New Roman" w:eastAsia="Times New Roman" w:hAnsi="Times New Roman"/>
          <w:lang w:eastAsia="ru-RU"/>
        </w:rPr>
      </w:pPr>
    </w:p>
    <w:tbl>
      <w:tblPr>
        <w:tblW w:w="5000" w:type="pct"/>
        <w:tblCellMar>
          <w:left w:w="75" w:type="dxa"/>
          <w:right w:w="75" w:type="dxa"/>
        </w:tblCellMar>
        <w:tblLook w:val="04A0"/>
      </w:tblPr>
      <w:tblGrid>
        <w:gridCol w:w="1657"/>
        <w:gridCol w:w="2555"/>
        <w:gridCol w:w="3658"/>
        <w:gridCol w:w="1312"/>
        <w:gridCol w:w="1174"/>
        <w:gridCol w:w="1310"/>
        <w:gridCol w:w="1174"/>
        <w:gridCol w:w="1174"/>
        <w:gridCol w:w="536"/>
      </w:tblGrid>
      <w:tr w:rsidR="0041125C" w:rsidRPr="0041125C" w:rsidTr="002F2066">
        <w:trPr>
          <w:gridAfter w:val="1"/>
          <w:wAfter w:w="208" w:type="pct"/>
          <w:trHeight w:val="458"/>
        </w:trPr>
        <w:tc>
          <w:tcPr>
            <w:tcW w:w="379" w:type="pct"/>
            <w:vMerge w:val="restart"/>
            <w:tcBorders>
              <w:top w:val="single" w:sz="4" w:space="0" w:color="auto"/>
              <w:left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Статус</w:t>
            </w:r>
          </w:p>
        </w:tc>
        <w:tc>
          <w:tcPr>
            <w:tcW w:w="902" w:type="pct"/>
            <w:vMerge w:val="restart"/>
            <w:tcBorders>
              <w:top w:val="single" w:sz="4" w:space="0" w:color="auto"/>
              <w:left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Наименование муниципальной программы, подпрограммы, основного мероприятия</w:t>
            </w:r>
          </w:p>
        </w:tc>
        <w:tc>
          <w:tcPr>
            <w:tcW w:w="1281" w:type="pct"/>
            <w:vMerge w:val="restart"/>
            <w:tcBorders>
              <w:top w:val="single" w:sz="4" w:space="0" w:color="auto"/>
              <w:left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Источник финансирования</w:t>
            </w:r>
          </w:p>
        </w:tc>
        <w:tc>
          <w:tcPr>
            <w:tcW w:w="2230" w:type="pct"/>
            <w:gridSpan w:val="5"/>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Оценка расходов (тыс. руб.), годы</w:t>
            </w:r>
          </w:p>
        </w:tc>
      </w:tr>
      <w:tr w:rsidR="0041125C" w:rsidRPr="0041125C" w:rsidTr="002F2066">
        <w:trPr>
          <w:gridAfter w:val="1"/>
          <w:wAfter w:w="208" w:type="pct"/>
          <w:trHeight w:val="457"/>
        </w:trPr>
        <w:tc>
          <w:tcPr>
            <w:tcW w:w="379" w:type="pct"/>
            <w:vMerge/>
            <w:tcBorders>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902" w:type="pct"/>
            <w:vMerge/>
            <w:tcBorders>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1281" w:type="pct"/>
            <w:vMerge/>
            <w:tcBorders>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475"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2015</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2016</w:t>
            </w:r>
          </w:p>
        </w:tc>
        <w:tc>
          <w:tcPr>
            <w:tcW w:w="474"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2017</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2018</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2019</w:t>
            </w:r>
          </w:p>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r>
      <w:tr w:rsidR="0041125C" w:rsidRPr="0041125C" w:rsidTr="002F2066">
        <w:trPr>
          <w:gridAfter w:val="1"/>
          <w:wAfter w:w="208" w:type="pct"/>
        </w:trPr>
        <w:tc>
          <w:tcPr>
            <w:tcW w:w="379"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1</w:t>
            </w:r>
          </w:p>
        </w:tc>
        <w:tc>
          <w:tcPr>
            <w:tcW w:w="902"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2</w:t>
            </w: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3</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4</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5</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6</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7</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8</w:t>
            </w:r>
          </w:p>
        </w:tc>
      </w:tr>
      <w:tr w:rsidR="0041125C" w:rsidRPr="0041125C" w:rsidTr="002F2066">
        <w:trPr>
          <w:gridAfter w:val="1"/>
          <w:wAfter w:w="208" w:type="pct"/>
        </w:trPr>
        <w:tc>
          <w:tcPr>
            <w:tcW w:w="379" w:type="pct"/>
            <w:vMerge w:val="restar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outlineLvl w:val="3"/>
              <w:rPr>
                <w:rFonts w:ascii="Times New Roman" w:eastAsia="Times New Roman" w:hAnsi="Times New Roman"/>
                <w:b/>
                <w:sz w:val="20"/>
                <w:szCs w:val="20"/>
                <w:lang w:eastAsia="ru-RU"/>
              </w:rPr>
            </w:pPr>
            <w:r w:rsidRPr="0041125C">
              <w:rPr>
                <w:rFonts w:ascii="Times New Roman" w:eastAsia="Times New Roman" w:hAnsi="Times New Roman"/>
                <w:b/>
                <w:sz w:val="20"/>
                <w:szCs w:val="20"/>
                <w:lang w:eastAsia="ru-RU"/>
              </w:rPr>
              <w:t>Муниципальная программа</w:t>
            </w:r>
          </w:p>
        </w:tc>
        <w:tc>
          <w:tcPr>
            <w:tcW w:w="902" w:type="pct"/>
            <w:vMerge w:val="restar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41125C">
              <w:rPr>
                <w:rFonts w:ascii="Times New Roman" w:eastAsia="Times New Roman" w:hAnsi="Times New Roman"/>
                <w:b/>
                <w:sz w:val="20"/>
                <w:szCs w:val="20"/>
                <w:lang w:eastAsia="ru-RU"/>
              </w:rPr>
              <w:t>Развитие образования</w:t>
            </w: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41125C">
              <w:rPr>
                <w:rFonts w:ascii="Times New Roman" w:eastAsia="Times New Roman" w:hAnsi="Times New Roman"/>
                <w:b/>
                <w:sz w:val="20"/>
                <w:szCs w:val="20"/>
                <w:lang w:eastAsia="ru-RU"/>
              </w:rPr>
              <w:t>Всего, в том числе:</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41125C">
              <w:rPr>
                <w:rFonts w:ascii="Times New Roman" w:eastAsia="Times New Roman" w:hAnsi="Times New Roman"/>
                <w:b/>
                <w:sz w:val="20"/>
                <w:szCs w:val="20"/>
                <w:lang w:eastAsia="ru-RU"/>
              </w:rPr>
              <w:t>650 516,3</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41125C">
              <w:rPr>
                <w:rFonts w:ascii="Times New Roman" w:eastAsia="Times New Roman" w:hAnsi="Times New Roman"/>
                <w:b/>
                <w:sz w:val="20"/>
                <w:szCs w:val="20"/>
                <w:lang w:eastAsia="ru-RU"/>
              </w:rPr>
              <w:t>627 313,8</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41125C">
              <w:rPr>
                <w:rFonts w:ascii="Times New Roman" w:eastAsia="Times New Roman" w:hAnsi="Times New Roman"/>
                <w:b/>
                <w:sz w:val="20"/>
                <w:szCs w:val="20"/>
                <w:lang w:eastAsia="ru-RU"/>
              </w:rPr>
              <w:t>616 085,6</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41125C">
              <w:rPr>
                <w:rFonts w:ascii="Times New Roman" w:eastAsia="Times New Roman" w:hAnsi="Times New Roman"/>
                <w:b/>
                <w:sz w:val="20"/>
                <w:szCs w:val="20"/>
                <w:lang w:eastAsia="ru-RU"/>
              </w:rPr>
              <w:t>522 071,1</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41125C">
              <w:rPr>
                <w:rFonts w:ascii="Times New Roman" w:eastAsia="Times New Roman" w:hAnsi="Times New Roman"/>
                <w:b/>
                <w:sz w:val="20"/>
                <w:szCs w:val="20"/>
                <w:lang w:eastAsia="ru-RU"/>
              </w:rPr>
              <w:t>528 409,5</w:t>
            </w:r>
          </w:p>
        </w:tc>
      </w:tr>
      <w:tr w:rsidR="0041125C" w:rsidRPr="0041125C" w:rsidTr="002F2066">
        <w:trPr>
          <w:gridAfter w:val="1"/>
          <w:wAfter w:w="208" w:type="pct"/>
        </w:trPr>
        <w:tc>
          <w:tcPr>
            <w:tcW w:w="379"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b/>
                <w:sz w:val="20"/>
                <w:szCs w:val="20"/>
                <w:lang w:eastAsia="ar-SA"/>
              </w:rPr>
            </w:pPr>
          </w:p>
        </w:tc>
        <w:tc>
          <w:tcPr>
            <w:tcW w:w="902"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b/>
                <w:sz w:val="20"/>
                <w:szCs w:val="20"/>
                <w:lang w:eastAsia="ar-SA"/>
              </w:rPr>
            </w:pP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41125C">
              <w:rPr>
                <w:rFonts w:ascii="Times New Roman" w:eastAsia="Times New Roman" w:hAnsi="Times New Roman"/>
                <w:b/>
                <w:sz w:val="20"/>
                <w:szCs w:val="20"/>
                <w:lang w:eastAsia="ru-RU"/>
              </w:rPr>
              <w:t>федеральный бюджет</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41125C">
              <w:rPr>
                <w:rFonts w:ascii="Times New Roman" w:eastAsia="Times New Roman" w:hAnsi="Times New Roman"/>
                <w:b/>
                <w:sz w:val="20"/>
                <w:szCs w:val="20"/>
                <w:lang w:eastAsia="ru-RU"/>
              </w:rPr>
              <w:t>756,0</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41125C">
              <w:rPr>
                <w:rFonts w:ascii="Times New Roman" w:eastAsia="Times New Roman" w:hAnsi="Times New Roman"/>
                <w:b/>
                <w:sz w:val="20"/>
                <w:szCs w:val="20"/>
                <w:lang w:eastAsia="ru-RU"/>
              </w:rPr>
              <w:t>1 700,0</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41125C">
              <w:rPr>
                <w:rFonts w:ascii="Times New Roman" w:eastAsia="Times New Roman" w:hAnsi="Times New Roman"/>
                <w:b/>
                <w:sz w:val="20"/>
                <w:szCs w:val="20"/>
                <w:lang w:eastAsia="ru-RU"/>
              </w:rPr>
              <w:t>459,0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41125C">
              <w:rPr>
                <w:rFonts w:ascii="Times New Roman" w:eastAsia="Times New Roman" w:hAnsi="Times New Roman"/>
                <w:b/>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41125C">
              <w:rPr>
                <w:rFonts w:ascii="Times New Roman" w:eastAsia="Times New Roman" w:hAnsi="Times New Roman"/>
                <w:b/>
                <w:sz w:val="20"/>
                <w:szCs w:val="20"/>
                <w:lang w:eastAsia="ru-RU"/>
              </w:rPr>
              <w:t>0,0</w:t>
            </w:r>
          </w:p>
        </w:tc>
      </w:tr>
      <w:tr w:rsidR="0041125C" w:rsidRPr="0041125C" w:rsidTr="002F2066">
        <w:trPr>
          <w:gridAfter w:val="1"/>
          <w:wAfter w:w="208" w:type="pct"/>
        </w:trPr>
        <w:tc>
          <w:tcPr>
            <w:tcW w:w="379"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b/>
                <w:sz w:val="20"/>
                <w:szCs w:val="20"/>
                <w:lang w:eastAsia="ar-SA"/>
              </w:rPr>
            </w:pPr>
          </w:p>
        </w:tc>
        <w:tc>
          <w:tcPr>
            <w:tcW w:w="902"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b/>
                <w:sz w:val="20"/>
                <w:szCs w:val="20"/>
                <w:lang w:eastAsia="ar-SA"/>
              </w:rPr>
            </w:pP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41125C">
              <w:rPr>
                <w:rFonts w:ascii="Times New Roman" w:eastAsia="Times New Roman" w:hAnsi="Times New Roman"/>
                <w:b/>
                <w:sz w:val="20"/>
                <w:szCs w:val="20"/>
                <w:lang w:eastAsia="ru-RU"/>
              </w:rPr>
              <w:t>республиканский бюджет Республики Коми</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41125C">
              <w:rPr>
                <w:rFonts w:ascii="Times New Roman" w:eastAsia="Times New Roman" w:hAnsi="Times New Roman"/>
                <w:b/>
                <w:sz w:val="20"/>
                <w:szCs w:val="20"/>
                <w:lang w:eastAsia="ru-RU"/>
              </w:rPr>
              <w:t>485 549,6</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41125C">
              <w:rPr>
                <w:rFonts w:ascii="Times New Roman" w:eastAsia="Times New Roman" w:hAnsi="Times New Roman"/>
                <w:b/>
                <w:sz w:val="20"/>
                <w:szCs w:val="20"/>
                <w:lang w:eastAsia="ru-RU"/>
              </w:rPr>
              <w:t>473 478,8</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41125C">
              <w:rPr>
                <w:rFonts w:ascii="Times New Roman" w:eastAsia="Times New Roman" w:hAnsi="Times New Roman"/>
                <w:b/>
                <w:sz w:val="20"/>
                <w:szCs w:val="20"/>
                <w:lang w:eastAsia="ru-RU"/>
              </w:rPr>
              <w:t>460 992,1</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41125C">
              <w:rPr>
                <w:rFonts w:ascii="Times New Roman" w:eastAsia="Times New Roman" w:hAnsi="Times New Roman"/>
                <w:b/>
                <w:sz w:val="20"/>
                <w:szCs w:val="20"/>
                <w:lang w:eastAsia="ru-RU"/>
              </w:rPr>
              <w:t>443 670,3</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41125C">
              <w:rPr>
                <w:rFonts w:ascii="Times New Roman" w:eastAsia="Times New Roman" w:hAnsi="Times New Roman"/>
                <w:b/>
                <w:sz w:val="20"/>
                <w:szCs w:val="20"/>
                <w:lang w:eastAsia="ru-RU"/>
              </w:rPr>
              <w:t>444 372,1</w:t>
            </w:r>
          </w:p>
        </w:tc>
      </w:tr>
      <w:tr w:rsidR="0041125C" w:rsidRPr="0041125C" w:rsidTr="002F2066">
        <w:trPr>
          <w:gridAfter w:val="1"/>
          <w:wAfter w:w="208" w:type="pct"/>
        </w:trPr>
        <w:tc>
          <w:tcPr>
            <w:tcW w:w="379"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b/>
                <w:sz w:val="20"/>
                <w:szCs w:val="20"/>
                <w:lang w:eastAsia="ar-SA"/>
              </w:rPr>
            </w:pPr>
          </w:p>
        </w:tc>
        <w:tc>
          <w:tcPr>
            <w:tcW w:w="902"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b/>
                <w:sz w:val="20"/>
                <w:szCs w:val="20"/>
                <w:lang w:eastAsia="ar-SA"/>
              </w:rPr>
            </w:pP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41125C">
              <w:rPr>
                <w:rFonts w:ascii="Times New Roman" w:eastAsia="Times New Roman" w:hAnsi="Times New Roman"/>
                <w:b/>
                <w:sz w:val="20"/>
                <w:szCs w:val="20"/>
                <w:lang w:eastAsia="ru-RU"/>
              </w:rPr>
              <w:t>бюджет муниципального района «Ижемский»</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41125C">
              <w:rPr>
                <w:rFonts w:ascii="Times New Roman" w:eastAsia="Times New Roman" w:hAnsi="Times New Roman"/>
                <w:b/>
                <w:sz w:val="20"/>
                <w:szCs w:val="20"/>
                <w:lang w:eastAsia="ru-RU"/>
              </w:rPr>
              <w:t>164 210,7</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41125C">
              <w:rPr>
                <w:rFonts w:ascii="Times New Roman" w:eastAsia="Times New Roman" w:hAnsi="Times New Roman"/>
                <w:b/>
                <w:sz w:val="20"/>
                <w:szCs w:val="20"/>
                <w:lang w:eastAsia="ru-RU"/>
              </w:rPr>
              <w:t>152 135,0</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41125C">
              <w:rPr>
                <w:rFonts w:ascii="Times New Roman" w:eastAsia="Times New Roman" w:hAnsi="Times New Roman"/>
                <w:b/>
                <w:sz w:val="20"/>
                <w:szCs w:val="20"/>
                <w:lang w:eastAsia="ru-RU"/>
              </w:rPr>
              <w:t>154 540,5</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41125C">
              <w:rPr>
                <w:rFonts w:ascii="Times New Roman" w:eastAsia="Times New Roman" w:hAnsi="Times New Roman"/>
                <w:b/>
                <w:sz w:val="20"/>
                <w:szCs w:val="20"/>
                <w:lang w:eastAsia="ru-RU"/>
              </w:rPr>
              <w:t>78 400,8</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41125C">
              <w:rPr>
                <w:rFonts w:ascii="Times New Roman" w:eastAsia="Times New Roman" w:hAnsi="Times New Roman"/>
                <w:b/>
                <w:sz w:val="20"/>
                <w:szCs w:val="20"/>
                <w:lang w:eastAsia="ru-RU"/>
              </w:rPr>
              <w:t>84 037,4</w:t>
            </w:r>
          </w:p>
        </w:tc>
      </w:tr>
      <w:tr w:rsidR="0041125C" w:rsidRPr="0041125C" w:rsidTr="002F2066">
        <w:trPr>
          <w:gridAfter w:val="1"/>
          <w:wAfter w:w="208" w:type="pct"/>
        </w:trPr>
        <w:tc>
          <w:tcPr>
            <w:tcW w:w="379"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b/>
                <w:sz w:val="20"/>
                <w:szCs w:val="20"/>
                <w:lang w:eastAsia="ar-SA"/>
              </w:rPr>
            </w:pPr>
          </w:p>
        </w:tc>
        <w:tc>
          <w:tcPr>
            <w:tcW w:w="902"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b/>
                <w:sz w:val="20"/>
                <w:szCs w:val="20"/>
                <w:lang w:eastAsia="ar-SA"/>
              </w:rPr>
            </w:pP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41125C">
              <w:rPr>
                <w:rFonts w:ascii="Times New Roman" w:eastAsia="Times New Roman" w:hAnsi="Times New Roman"/>
                <w:b/>
                <w:sz w:val="20"/>
                <w:szCs w:val="20"/>
                <w:lang w:eastAsia="ru-RU"/>
              </w:rPr>
              <w:t>средства от приносящей доход деятельности</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41125C">
              <w:rPr>
                <w:rFonts w:ascii="Times New Roman" w:eastAsia="Times New Roman" w:hAnsi="Times New Roman"/>
                <w:b/>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41125C">
              <w:rPr>
                <w:rFonts w:ascii="Times New Roman" w:eastAsia="Times New Roman" w:hAnsi="Times New Roman"/>
                <w:b/>
                <w:sz w:val="20"/>
                <w:szCs w:val="20"/>
                <w:lang w:eastAsia="ru-RU"/>
              </w:rPr>
              <w:t>0,0</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41125C">
              <w:rPr>
                <w:rFonts w:ascii="Times New Roman" w:eastAsia="Times New Roman" w:hAnsi="Times New Roman"/>
                <w:b/>
                <w:sz w:val="20"/>
                <w:szCs w:val="20"/>
                <w:lang w:eastAsia="ru-RU"/>
              </w:rPr>
              <w:t>94,0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41125C">
              <w:rPr>
                <w:rFonts w:ascii="Times New Roman" w:eastAsia="Times New Roman" w:hAnsi="Times New Roman"/>
                <w:b/>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41125C">
              <w:rPr>
                <w:rFonts w:ascii="Times New Roman" w:eastAsia="Times New Roman" w:hAnsi="Times New Roman"/>
                <w:b/>
                <w:sz w:val="20"/>
                <w:szCs w:val="20"/>
                <w:lang w:eastAsia="ru-RU"/>
              </w:rPr>
              <w:t>0,0</w:t>
            </w:r>
          </w:p>
        </w:tc>
      </w:tr>
      <w:tr w:rsidR="0041125C" w:rsidRPr="0041125C" w:rsidTr="002F2066">
        <w:trPr>
          <w:gridAfter w:val="1"/>
          <w:wAfter w:w="208" w:type="pct"/>
        </w:trPr>
        <w:tc>
          <w:tcPr>
            <w:tcW w:w="379" w:type="pct"/>
            <w:vMerge w:val="restart"/>
            <w:tcBorders>
              <w:top w:val="single" w:sz="4" w:space="0" w:color="auto"/>
              <w:left w:val="single" w:sz="4" w:space="0" w:color="auto"/>
              <w:bottom w:val="single" w:sz="4" w:space="0" w:color="auto"/>
              <w:right w:val="single" w:sz="4" w:space="0" w:color="auto"/>
            </w:tcBorders>
            <w:vAlign w:val="center"/>
            <w:hideMark/>
          </w:tcPr>
          <w:p w:rsidR="0041125C" w:rsidRPr="0041125C" w:rsidRDefault="00DC2987"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hyperlink r:id="rId23" w:anchor="Par475" w:tooltip="Ссылка на текущий документ" w:history="1">
              <w:r w:rsidR="0041125C" w:rsidRPr="0041125C">
                <w:rPr>
                  <w:rFonts w:ascii="Times New Roman" w:eastAsia="Times New Roman" w:hAnsi="Times New Roman"/>
                  <w:sz w:val="20"/>
                  <w:szCs w:val="20"/>
                  <w:lang w:eastAsia="ru-RU"/>
                </w:rPr>
                <w:t>Основное</w:t>
              </w:r>
            </w:hyperlink>
            <w:r w:rsidR="0041125C" w:rsidRPr="0041125C">
              <w:rPr>
                <w:rFonts w:ascii="Times New Roman" w:eastAsia="Times New Roman" w:hAnsi="Times New Roman"/>
                <w:sz w:val="20"/>
                <w:szCs w:val="20"/>
                <w:lang w:eastAsia="ru-RU"/>
              </w:rPr>
              <w:t xml:space="preserve"> мероприятие 1.1.</w:t>
            </w:r>
          </w:p>
        </w:tc>
        <w:tc>
          <w:tcPr>
            <w:tcW w:w="902" w:type="pct"/>
            <w:vMerge w:val="restar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lang w:eastAsia="ru-RU"/>
              </w:rPr>
              <w:t>Реализация организациями, осуществляющими образовательную деятельность, дошкольных, основных и дополнительных общеобразовательных программ</w:t>
            </w: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Всего, в том числе:</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41125C">
              <w:rPr>
                <w:rFonts w:ascii="Times New Roman" w:eastAsia="Times New Roman" w:hAnsi="Times New Roman"/>
                <w:b/>
                <w:sz w:val="20"/>
                <w:szCs w:val="20"/>
                <w:lang w:eastAsia="ru-RU"/>
              </w:rPr>
              <w:t>549302,0</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41125C">
              <w:rPr>
                <w:rFonts w:ascii="Times New Roman" w:eastAsia="Times New Roman" w:hAnsi="Times New Roman"/>
                <w:b/>
                <w:sz w:val="20"/>
                <w:szCs w:val="20"/>
                <w:lang w:eastAsia="ru-RU"/>
              </w:rPr>
              <w:t>535 522,8</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41125C">
              <w:rPr>
                <w:rFonts w:ascii="Times New Roman" w:eastAsia="Times New Roman" w:hAnsi="Times New Roman"/>
                <w:b/>
                <w:sz w:val="20"/>
                <w:szCs w:val="20"/>
                <w:lang w:eastAsia="ru-RU"/>
              </w:rPr>
              <w:t>532 215,9</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41125C">
              <w:rPr>
                <w:rFonts w:ascii="Times New Roman" w:eastAsia="Times New Roman" w:hAnsi="Times New Roman"/>
                <w:b/>
                <w:sz w:val="20"/>
                <w:szCs w:val="20"/>
                <w:lang w:eastAsia="ru-RU"/>
              </w:rPr>
              <w:t>474 239,5</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41125C">
              <w:rPr>
                <w:rFonts w:ascii="Times New Roman" w:eastAsia="Times New Roman" w:hAnsi="Times New Roman"/>
                <w:b/>
                <w:sz w:val="20"/>
                <w:szCs w:val="20"/>
                <w:lang w:eastAsia="ru-RU"/>
              </w:rPr>
              <w:t>476 181,1</w:t>
            </w:r>
          </w:p>
        </w:tc>
      </w:tr>
      <w:tr w:rsidR="0041125C" w:rsidRPr="0041125C" w:rsidTr="002F2066">
        <w:trPr>
          <w:gridAfter w:val="1"/>
          <w:wAfter w:w="208" w:type="pct"/>
        </w:trPr>
        <w:tc>
          <w:tcPr>
            <w:tcW w:w="379"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902"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федеральный бюджет</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r>
      <w:tr w:rsidR="0041125C" w:rsidRPr="0041125C" w:rsidTr="002F2066">
        <w:trPr>
          <w:gridAfter w:val="1"/>
          <w:wAfter w:w="208" w:type="pct"/>
        </w:trPr>
        <w:tc>
          <w:tcPr>
            <w:tcW w:w="379"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902"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республиканский бюджет Республики Коми</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463199,9</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455 618,5</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437 164,4</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425 177,7</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425 177,7</w:t>
            </w:r>
          </w:p>
        </w:tc>
      </w:tr>
      <w:tr w:rsidR="0041125C" w:rsidRPr="0041125C" w:rsidTr="002F2066">
        <w:trPr>
          <w:gridAfter w:val="1"/>
          <w:wAfter w:w="208" w:type="pct"/>
        </w:trPr>
        <w:tc>
          <w:tcPr>
            <w:tcW w:w="379"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902"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бюджет муниципального района «Ижемский»</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86102,1</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79 904,3</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95051,5</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49 061,8</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51 003,4</w:t>
            </w:r>
          </w:p>
        </w:tc>
      </w:tr>
      <w:tr w:rsidR="0041125C" w:rsidRPr="0041125C" w:rsidTr="002F2066">
        <w:trPr>
          <w:gridAfter w:val="1"/>
          <w:wAfter w:w="208" w:type="pct"/>
        </w:trPr>
        <w:tc>
          <w:tcPr>
            <w:tcW w:w="379"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902"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средства от приносящей доход деятельности</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r>
      <w:tr w:rsidR="0041125C" w:rsidRPr="0041125C" w:rsidTr="002F2066">
        <w:trPr>
          <w:gridAfter w:val="1"/>
          <w:wAfter w:w="208" w:type="pct"/>
        </w:trPr>
        <w:tc>
          <w:tcPr>
            <w:tcW w:w="379" w:type="pct"/>
            <w:vMerge w:val="restar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Основное мероприятие 1.2.</w:t>
            </w:r>
          </w:p>
        </w:tc>
        <w:tc>
          <w:tcPr>
            <w:tcW w:w="902" w:type="pct"/>
            <w:vMerge w:val="restar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 xml:space="preserve">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w:t>
            </w:r>
            <w:r w:rsidRPr="0041125C">
              <w:rPr>
                <w:rFonts w:ascii="Times New Roman" w:eastAsia="Times New Roman" w:hAnsi="Times New Roman"/>
                <w:sz w:val="20"/>
                <w:szCs w:val="20"/>
                <w:lang w:eastAsia="ru-RU"/>
              </w:rPr>
              <w:lastRenderedPageBreak/>
              <w:t>территории Республики Коми, реализующих основную общеобразовательную программу дошкольного образования</w:t>
            </w: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lastRenderedPageBreak/>
              <w:t>Всего, в том числе:</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8 225,0</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7 541,8</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8 281,5</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9 066,5</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9 455,9</w:t>
            </w:r>
          </w:p>
        </w:tc>
      </w:tr>
      <w:tr w:rsidR="0041125C" w:rsidRPr="0041125C" w:rsidTr="002F2066">
        <w:trPr>
          <w:gridAfter w:val="1"/>
          <w:wAfter w:w="208" w:type="pct"/>
        </w:trPr>
        <w:tc>
          <w:tcPr>
            <w:tcW w:w="379"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902"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федеральный бюджет</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r>
      <w:tr w:rsidR="0041125C" w:rsidRPr="0041125C" w:rsidTr="002F2066">
        <w:trPr>
          <w:gridAfter w:val="1"/>
          <w:wAfter w:w="208" w:type="pct"/>
        </w:trPr>
        <w:tc>
          <w:tcPr>
            <w:tcW w:w="379"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902"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республиканский бюджет Республики Коми</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8 225,0</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7 541,8</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8 281,5</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9 066,5</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9 455,9</w:t>
            </w:r>
          </w:p>
        </w:tc>
      </w:tr>
      <w:tr w:rsidR="0041125C" w:rsidRPr="0041125C" w:rsidTr="002F2066">
        <w:trPr>
          <w:gridAfter w:val="1"/>
          <w:wAfter w:w="208" w:type="pct"/>
        </w:trPr>
        <w:tc>
          <w:tcPr>
            <w:tcW w:w="379"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902"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ind w:left="125"/>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бюджет муниципального района «Ижемский»</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r>
      <w:tr w:rsidR="0041125C" w:rsidRPr="0041125C" w:rsidTr="002F2066">
        <w:trPr>
          <w:gridAfter w:val="1"/>
          <w:wAfter w:w="208" w:type="pct"/>
        </w:trPr>
        <w:tc>
          <w:tcPr>
            <w:tcW w:w="379"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902"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ind w:left="125"/>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средства от приносящей доход деятельности</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r>
      <w:tr w:rsidR="0041125C" w:rsidRPr="0041125C" w:rsidTr="002F2066">
        <w:trPr>
          <w:gridAfter w:val="1"/>
          <w:wAfter w:w="208" w:type="pct"/>
        </w:trPr>
        <w:tc>
          <w:tcPr>
            <w:tcW w:w="379" w:type="pct"/>
            <w:vMerge w:val="restar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lastRenderedPageBreak/>
              <w:t>Основное мероприятие 1.3.</w:t>
            </w:r>
          </w:p>
        </w:tc>
        <w:tc>
          <w:tcPr>
            <w:tcW w:w="902" w:type="pct"/>
            <w:vMerge w:val="restar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Строительство и реконструкция объектов  в сфере образования</w:t>
            </w: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Всего, в том числе:</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8 291,9</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2857,5</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429,3</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r>
      <w:tr w:rsidR="0041125C" w:rsidRPr="0041125C" w:rsidTr="002F2066">
        <w:trPr>
          <w:gridAfter w:val="1"/>
          <w:wAfter w:w="208" w:type="pct"/>
        </w:trPr>
        <w:tc>
          <w:tcPr>
            <w:tcW w:w="379"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902"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федеральный бюджет</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r>
      <w:tr w:rsidR="0041125C" w:rsidRPr="0041125C" w:rsidTr="002F2066">
        <w:trPr>
          <w:gridAfter w:val="1"/>
          <w:wAfter w:w="208" w:type="pct"/>
        </w:trPr>
        <w:tc>
          <w:tcPr>
            <w:tcW w:w="379"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902"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республиканский бюджет Республики Коми</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1 074,6</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r>
      <w:tr w:rsidR="0041125C" w:rsidRPr="0041125C" w:rsidTr="002F2066">
        <w:trPr>
          <w:gridAfter w:val="1"/>
          <w:wAfter w:w="208" w:type="pct"/>
        </w:trPr>
        <w:tc>
          <w:tcPr>
            <w:tcW w:w="379"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902"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ind w:left="125"/>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бюджет муниципального района «Ижемский»</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7 217,3</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2857,5</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429,3</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r>
      <w:tr w:rsidR="0041125C" w:rsidRPr="0041125C" w:rsidTr="002F2066">
        <w:trPr>
          <w:gridAfter w:val="1"/>
          <w:wAfter w:w="208" w:type="pct"/>
        </w:trPr>
        <w:tc>
          <w:tcPr>
            <w:tcW w:w="379"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902"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ind w:left="125"/>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средства от приносящей доход деятельности</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r>
      <w:tr w:rsidR="0041125C" w:rsidRPr="0041125C" w:rsidTr="002F2066">
        <w:trPr>
          <w:gridAfter w:val="1"/>
          <w:wAfter w:w="208" w:type="pct"/>
          <w:trHeight w:val="177"/>
        </w:trPr>
        <w:tc>
          <w:tcPr>
            <w:tcW w:w="379" w:type="pct"/>
            <w:vMerge w:val="restar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Основное мероприятие 1.4.</w:t>
            </w:r>
          </w:p>
        </w:tc>
        <w:tc>
          <w:tcPr>
            <w:tcW w:w="902" w:type="pct"/>
            <w:vMerge w:val="restar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Создание безбарьерной среды и условий для инклюзивного обучения детей-инвалидов</w:t>
            </w: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Всего, в том числе:</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1 214,0</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442,0</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r>
      <w:tr w:rsidR="0041125C" w:rsidRPr="0041125C" w:rsidTr="002F2066">
        <w:trPr>
          <w:gridAfter w:val="1"/>
          <w:wAfter w:w="208" w:type="pct"/>
          <w:trHeight w:val="297"/>
        </w:trPr>
        <w:tc>
          <w:tcPr>
            <w:tcW w:w="379"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902"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tabs>
                <w:tab w:val="left" w:pos="2445"/>
              </w:tabs>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федеральный бюджет</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756,0</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r>
      <w:tr w:rsidR="0041125C" w:rsidRPr="0041125C" w:rsidTr="002F2066">
        <w:trPr>
          <w:gridAfter w:val="1"/>
          <w:wAfter w:w="208" w:type="pct"/>
          <w:trHeight w:val="314"/>
        </w:trPr>
        <w:tc>
          <w:tcPr>
            <w:tcW w:w="379"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902"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республиканский бюджет Республики Коми</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400,0</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r>
      <w:tr w:rsidR="0041125C" w:rsidRPr="0041125C" w:rsidTr="002F2066">
        <w:trPr>
          <w:gridAfter w:val="1"/>
          <w:wAfter w:w="208" w:type="pct"/>
          <w:trHeight w:val="312"/>
        </w:trPr>
        <w:tc>
          <w:tcPr>
            <w:tcW w:w="379"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902"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ind w:left="125"/>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бюджет муниципального района «Ижемский»</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58,0</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442,0</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r>
      <w:tr w:rsidR="0041125C" w:rsidRPr="0041125C" w:rsidTr="002F2066">
        <w:trPr>
          <w:gridAfter w:val="1"/>
          <w:wAfter w:w="208" w:type="pct"/>
          <w:trHeight w:val="312"/>
        </w:trPr>
        <w:tc>
          <w:tcPr>
            <w:tcW w:w="379"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902"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ind w:left="125"/>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средства от приносящей доход деятельности</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r>
      <w:tr w:rsidR="0041125C" w:rsidRPr="0041125C" w:rsidTr="002F2066">
        <w:trPr>
          <w:gridAfter w:val="1"/>
          <w:wAfter w:w="208" w:type="pct"/>
        </w:trPr>
        <w:tc>
          <w:tcPr>
            <w:tcW w:w="379" w:type="pct"/>
            <w:vMerge w:val="restar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Основное мероприятие 1.5.</w:t>
            </w:r>
          </w:p>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902" w:type="pct"/>
            <w:vMerge w:val="restar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Проведение противопожарных мероприятий</w:t>
            </w:r>
          </w:p>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Всего, в том числе:</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1 621,0</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863,0</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2 363,9</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2000,0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r>
      <w:tr w:rsidR="0041125C" w:rsidRPr="0041125C" w:rsidTr="002F2066">
        <w:tc>
          <w:tcPr>
            <w:tcW w:w="379"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902"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федеральный бюджет</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208" w:type="pct"/>
            <w:tcBorders>
              <w:lef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r>
      <w:tr w:rsidR="0041125C" w:rsidRPr="0041125C" w:rsidTr="002F2066">
        <w:tc>
          <w:tcPr>
            <w:tcW w:w="379"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902"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республиканский бюджет Республики Коми</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208" w:type="pct"/>
            <w:tcBorders>
              <w:lef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r>
      <w:tr w:rsidR="0041125C" w:rsidRPr="0041125C" w:rsidTr="002F2066">
        <w:trPr>
          <w:gridAfter w:val="1"/>
          <w:wAfter w:w="208" w:type="pct"/>
        </w:trPr>
        <w:tc>
          <w:tcPr>
            <w:tcW w:w="379"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902"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ind w:left="125"/>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бюджет муниципального района «Ижемский»</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1 621,0</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863,0</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2 363,9</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2000,0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r>
      <w:tr w:rsidR="0041125C" w:rsidRPr="0041125C" w:rsidTr="002F2066">
        <w:trPr>
          <w:gridAfter w:val="1"/>
          <w:wAfter w:w="208" w:type="pct"/>
          <w:trHeight w:val="237"/>
        </w:trPr>
        <w:tc>
          <w:tcPr>
            <w:tcW w:w="379"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902"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ind w:left="125"/>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средства от приносящей доход деятельности</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r>
      <w:tr w:rsidR="0041125C" w:rsidRPr="0041125C" w:rsidTr="002F2066">
        <w:trPr>
          <w:gridAfter w:val="1"/>
          <w:wAfter w:w="208" w:type="pct"/>
          <w:trHeight w:val="559"/>
        </w:trPr>
        <w:tc>
          <w:tcPr>
            <w:tcW w:w="379" w:type="pct"/>
            <w:vMerge w:val="restar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Основное мероприятие 1.6.</w:t>
            </w:r>
          </w:p>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902" w:type="pct"/>
            <w:vMerge w:val="restar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Проведение мероприятий по энергосбережению и повышению энергетической эффективности</w:t>
            </w:r>
          </w:p>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Всего, в том числе:</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3 100,0</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1 300,0</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448,0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r>
      <w:tr w:rsidR="0041125C" w:rsidRPr="0041125C" w:rsidTr="002F2066">
        <w:trPr>
          <w:gridAfter w:val="1"/>
          <w:wAfter w:w="208" w:type="pct"/>
          <w:trHeight w:val="77"/>
        </w:trPr>
        <w:tc>
          <w:tcPr>
            <w:tcW w:w="379"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902"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федеральный бюджет</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r>
      <w:tr w:rsidR="0041125C" w:rsidRPr="0041125C" w:rsidTr="002F2066">
        <w:trPr>
          <w:gridAfter w:val="1"/>
          <w:wAfter w:w="208" w:type="pct"/>
        </w:trPr>
        <w:tc>
          <w:tcPr>
            <w:tcW w:w="379"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902"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республиканский бюджет Республики Коми</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r>
      <w:tr w:rsidR="0041125C" w:rsidRPr="0041125C" w:rsidTr="002F2066">
        <w:trPr>
          <w:gridAfter w:val="1"/>
          <w:wAfter w:w="208" w:type="pct"/>
        </w:trPr>
        <w:tc>
          <w:tcPr>
            <w:tcW w:w="379"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902"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ind w:left="125"/>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бюджет муниципального района «Ижемский»</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3 100,0</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1 300,0</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448,0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r>
      <w:tr w:rsidR="0041125C" w:rsidRPr="0041125C" w:rsidTr="002F2066">
        <w:trPr>
          <w:gridAfter w:val="1"/>
          <w:wAfter w:w="208" w:type="pct"/>
          <w:trHeight w:val="205"/>
        </w:trPr>
        <w:tc>
          <w:tcPr>
            <w:tcW w:w="379"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902"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ind w:left="125"/>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средства от приносящей доход деятельности</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r>
      <w:tr w:rsidR="0041125C" w:rsidRPr="0041125C" w:rsidTr="002F2066">
        <w:trPr>
          <w:gridAfter w:val="1"/>
          <w:wAfter w:w="208" w:type="pct"/>
        </w:trPr>
        <w:tc>
          <w:tcPr>
            <w:tcW w:w="379" w:type="pct"/>
            <w:vMerge w:val="restar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outlineLvl w:val="3"/>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Основное мероприятие 1.7.</w:t>
            </w:r>
          </w:p>
        </w:tc>
        <w:tc>
          <w:tcPr>
            <w:tcW w:w="902" w:type="pct"/>
            <w:vMerge w:val="restar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 xml:space="preserve">Создание условий для функционирования </w:t>
            </w:r>
            <w:r w:rsidRPr="0041125C">
              <w:rPr>
                <w:rFonts w:ascii="Times New Roman" w:eastAsia="Times New Roman" w:hAnsi="Times New Roman"/>
                <w:sz w:val="20"/>
                <w:szCs w:val="20"/>
                <w:lang w:eastAsia="ru-RU"/>
              </w:rPr>
              <w:lastRenderedPageBreak/>
              <w:t>муниципальных образовательных организаций</w:t>
            </w: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lastRenderedPageBreak/>
              <w:t>Всего, в том числе:</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34 265,8</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35 873,4</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27046,4</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r>
      <w:tr w:rsidR="0041125C" w:rsidRPr="0041125C" w:rsidTr="002F2066">
        <w:trPr>
          <w:gridAfter w:val="1"/>
          <w:wAfter w:w="208" w:type="pct"/>
        </w:trPr>
        <w:tc>
          <w:tcPr>
            <w:tcW w:w="379"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902"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федеральный бюджет</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1 700,0</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459,0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r>
      <w:tr w:rsidR="0041125C" w:rsidRPr="0041125C" w:rsidTr="002F2066">
        <w:trPr>
          <w:gridAfter w:val="1"/>
          <w:wAfter w:w="208" w:type="pct"/>
        </w:trPr>
        <w:tc>
          <w:tcPr>
            <w:tcW w:w="379"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902"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республиканский бюджет Республики Коми</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3 600,0</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1 000,0</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4 081,2</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r>
      <w:tr w:rsidR="0041125C" w:rsidRPr="0041125C" w:rsidTr="002F2066">
        <w:trPr>
          <w:gridAfter w:val="1"/>
          <w:wAfter w:w="208" w:type="pct"/>
        </w:trPr>
        <w:tc>
          <w:tcPr>
            <w:tcW w:w="379"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902"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ind w:left="125"/>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бюджет муниципального района «Ижемский»</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30 665,8</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33 173,4</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22 506,2</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r>
      <w:tr w:rsidR="0041125C" w:rsidRPr="0041125C" w:rsidTr="002F2066">
        <w:trPr>
          <w:gridAfter w:val="1"/>
          <w:wAfter w:w="208" w:type="pct"/>
        </w:trPr>
        <w:tc>
          <w:tcPr>
            <w:tcW w:w="379"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902"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ind w:left="125"/>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средства от приносящей доход деятельности</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r>
      <w:tr w:rsidR="0041125C" w:rsidRPr="0041125C" w:rsidTr="002F2066">
        <w:trPr>
          <w:gridAfter w:val="1"/>
          <w:wAfter w:w="208" w:type="pct"/>
        </w:trPr>
        <w:tc>
          <w:tcPr>
            <w:tcW w:w="379" w:type="pct"/>
            <w:vMerge w:val="restar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Основное мероприятие 1.8.</w:t>
            </w:r>
          </w:p>
        </w:tc>
        <w:tc>
          <w:tcPr>
            <w:tcW w:w="902" w:type="pct"/>
            <w:vMerge w:val="restar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Организация питания обучающихся в муниципальных образовательных организациях, реализующих программу начального, основного и среднего образования</w:t>
            </w: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Всего, в том числе:</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8 131,2</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8 505,7</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10 716,8</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8 539,2</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8 851,6</w:t>
            </w:r>
          </w:p>
        </w:tc>
      </w:tr>
      <w:tr w:rsidR="0041125C" w:rsidRPr="0041125C" w:rsidTr="002F2066">
        <w:trPr>
          <w:gridAfter w:val="1"/>
          <w:wAfter w:w="208" w:type="pct"/>
        </w:trPr>
        <w:tc>
          <w:tcPr>
            <w:tcW w:w="379"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902"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федеральный бюджет</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r>
      <w:tr w:rsidR="0041125C" w:rsidRPr="0041125C" w:rsidTr="002F2066">
        <w:trPr>
          <w:gridAfter w:val="1"/>
          <w:wAfter w:w="208" w:type="pct"/>
        </w:trPr>
        <w:tc>
          <w:tcPr>
            <w:tcW w:w="379"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902"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республиканский бюджет Республики Коми</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8 131,2</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8 505,7</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10 609,6</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8 539,2</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8 851,6</w:t>
            </w:r>
          </w:p>
        </w:tc>
      </w:tr>
      <w:tr w:rsidR="0041125C" w:rsidRPr="0041125C" w:rsidTr="002F2066">
        <w:trPr>
          <w:gridAfter w:val="1"/>
          <w:wAfter w:w="208" w:type="pct"/>
        </w:trPr>
        <w:tc>
          <w:tcPr>
            <w:tcW w:w="379"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902"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ind w:left="125"/>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бюджет муниципального района «Ижемский»</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107,2</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r>
      <w:tr w:rsidR="0041125C" w:rsidRPr="0041125C" w:rsidTr="002F2066">
        <w:trPr>
          <w:gridAfter w:val="1"/>
          <w:wAfter w:w="208" w:type="pct"/>
        </w:trPr>
        <w:tc>
          <w:tcPr>
            <w:tcW w:w="379"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902"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ind w:left="125"/>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средства от приносящей доход деятельности</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r>
      <w:tr w:rsidR="0041125C" w:rsidRPr="0041125C" w:rsidTr="002F2066">
        <w:trPr>
          <w:gridAfter w:val="1"/>
          <w:wAfter w:w="208" w:type="pct"/>
          <w:trHeight w:val="303"/>
        </w:trPr>
        <w:tc>
          <w:tcPr>
            <w:tcW w:w="379" w:type="pct"/>
            <w:vMerge w:val="restart"/>
            <w:tcBorders>
              <w:top w:val="single" w:sz="4" w:space="0" w:color="auto"/>
              <w:left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Основное мероприятие 1.9</w:t>
            </w:r>
          </w:p>
        </w:tc>
        <w:tc>
          <w:tcPr>
            <w:tcW w:w="902" w:type="pct"/>
            <w:vMerge w:val="restart"/>
            <w:tcBorders>
              <w:top w:val="single" w:sz="4" w:space="0" w:color="auto"/>
              <w:left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Обеспечение роста уровня оплаты труда педагогических работников муниципальных организаций дополнительного образования</w:t>
            </w:r>
          </w:p>
        </w:tc>
        <w:tc>
          <w:tcPr>
            <w:tcW w:w="1281"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Всего, в том числе:</w:t>
            </w:r>
          </w:p>
        </w:tc>
        <w:tc>
          <w:tcPr>
            <w:tcW w:w="475"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jc w:val="center"/>
              <w:rPr>
                <w:rFonts w:ascii="Times New Roman" w:hAnsi="Times New Roman"/>
                <w:lang w:eastAsia="ar-SA"/>
              </w:rPr>
            </w:pPr>
            <w:r w:rsidRPr="0041125C">
              <w:rPr>
                <w:rFonts w:ascii="Times New Roman" w:hAnsi="Times New Roman"/>
                <w:lang w:eastAsia="ar-SA"/>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jc w:val="center"/>
              <w:rPr>
                <w:rFonts w:ascii="Times New Roman" w:hAnsi="Times New Roman"/>
                <w:lang w:eastAsia="ar-SA"/>
              </w:rPr>
            </w:pPr>
            <w:r w:rsidRPr="0041125C">
              <w:rPr>
                <w:rFonts w:ascii="Times New Roman" w:hAnsi="Times New Roman"/>
                <w:lang w:eastAsia="ar-SA"/>
              </w:rPr>
              <w:t>0,0</w:t>
            </w:r>
          </w:p>
        </w:tc>
        <w:tc>
          <w:tcPr>
            <w:tcW w:w="474"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jc w:val="center"/>
              <w:rPr>
                <w:rFonts w:ascii="Times New Roman" w:hAnsi="Times New Roman"/>
                <w:lang w:eastAsia="ar-SA"/>
              </w:rPr>
            </w:pPr>
            <w:r w:rsidRPr="0041125C">
              <w:rPr>
                <w:rFonts w:ascii="Times New Roman" w:hAnsi="Times New Roman"/>
                <w:lang w:eastAsia="ar-SA"/>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jc w:val="center"/>
              <w:rPr>
                <w:rFonts w:ascii="Times New Roman" w:hAnsi="Times New Roman"/>
                <w:lang w:eastAsia="ar-SA"/>
              </w:rPr>
            </w:pPr>
            <w:r w:rsidRPr="0041125C">
              <w:rPr>
                <w:rFonts w:ascii="Times New Roman" w:hAnsi="Times New Roman"/>
                <w:lang w:eastAsia="ar-SA"/>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jc w:val="center"/>
              <w:rPr>
                <w:rFonts w:ascii="Times New Roman" w:hAnsi="Times New Roman"/>
                <w:lang w:eastAsia="ar-SA"/>
              </w:rPr>
            </w:pPr>
            <w:r w:rsidRPr="0041125C">
              <w:rPr>
                <w:rFonts w:ascii="Times New Roman" w:hAnsi="Times New Roman"/>
                <w:lang w:eastAsia="ar-SA"/>
              </w:rPr>
              <w:t>0,0</w:t>
            </w:r>
          </w:p>
        </w:tc>
      </w:tr>
      <w:tr w:rsidR="0041125C" w:rsidRPr="0041125C" w:rsidTr="002F2066">
        <w:trPr>
          <w:gridAfter w:val="1"/>
          <w:wAfter w:w="208" w:type="pct"/>
          <w:trHeight w:val="303"/>
        </w:trPr>
        <w:tc>
          <w:tcPr>
            <w:tcW w:w="379" w:type="pct"/>
            <w:vMerge/>
            <w:tcBorders>
              <w:left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902" w:type="pct"/>
            <w:vMerge/>
            <w:tcBorders>
              <w:left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p>
        </w:tc>
        <w:tc>
          <w:tcPr>
            <w:tcW w:w="1281"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федеральный бюджет</w:t>
            </w:r>
          </w:p>
        </w:tc>
        <w:tc>
          <w:tcPr>
            <w:tcW w:w="475"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jc w:val="center"/>
              <w:rPr>
                <w:rFonts w:ascii="Times New Roman" w:hAnsi="Times New Roman"/>
                <w:lang w:eastAsia="ar-SA"/>
              </w:rPr>
            </w:pPr>
            <w:r w:rsidRPr="0041125C">
              <w:rPr>
                <w:rFonts w:ascii="Times New Roman" w:hAnsi="Times New Roman"/>
                <w:lang w:eastAsia="ar-SA"/>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jc w:val="center"/>
              <w:rPr>
                <w:rFonts w:ascii="Times New Roman" w:hAnsi="Times New Roman"/>
                <w:lang w:eastAsia="ar-SA"/>
              </w:rPr>
            </w:pPr>
            <w:r w:rsidRPr="0041125C">
              <w:rPr>
                <w:rFonts w:ascii="Times New Roman" w:hAnsi="Times New Roman"/>
                <w:lang w:eastAsia="ar-SA"/>
              </w:rPr>
              <w:t>0,0</w:t>
            </w:r>
          </w:p>
        </w:tc>
        <w:tc>
          <w:tcPr>
            <w:tcW w:w="474"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jc w:val="center"/>
              <w:rPr>
                <w:rFonts w:ascii="Times New Roman" w:hAnsi="Times New Roman"/>
                <w:lang w:eastAsia="ar-SA"/>
              </w:rPr>
            </w:pPr>
            <w:r w:rsidRPr="0041125C">
              <w:rPr>
                <w:rFonts w:ascii="Times New Roman" w:hAnsi="Times New Roman"/>
                <w:lang w:eastAsia="ar-SA"/>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jc w:val="center"/>
              <w:rPr>
                <w:rFonts w:ascii="Times New Roman" w:hAnsi="Times New Roman"/>
                <w:lang w:eastAsia="ar-SA"/>
              </w:rPr>
            </w:pPr>
            <w:r w:rsidRPr="0041125C">
              <w:rPr>
                <w:rFonts w:ascii="Times New Roman" w:hAnsi="Times New Roman"/>
                <w:lang w:eastAsia="ar-SA"/>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jc w:val="center"/>
              <w:rPr>
                <w:rFonts w:ascii="Times New Roman" w:hAnsi="Times New Roman"/>
                <w:lang w:eastAsia="ar-SA"/>
              </w:rPr>
            </w:pPr>
            <w:r w:rsidRPr="0041125C">
              <w:rPr>
                <w:rFonts w:ascii="Times New Roman" w:hAnsi="Times New Roman"/>
                <w:lang w:eastAsia="ar-SA"/>
              </w:rPr>
              <w:t>0,0</w:t>
            </w:r>
          </w:p>
        </w:tc>
      </w:tr>
      <w:tr w:rsidR="0041125C" w:rsidRPr="0041125C" w:rsidTr="002F2066">
        <w:trPr>
          <w:gridAfter w:val="1"/>
          <w:wAfter w:w="208" w:type="pct"/>
          <w:trHeight w:val="303"/>
        </w:trPr>
        <w:tc>
          <w:tcPr>
            <w:tcW w:w="379" w:type="pct"/>
            <w:vMerge/>
            <w:tcBorders>
              <w:left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902" w:type="pct"/>
            <w:vMerge/>
            <w:tcBorders>
              <w:left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p>
        </w:tc>
        <w:tc>
          <w:tcPr>
            <w:tcW w:w="1281"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республиканский бюджет Республики Коми</w:t>
            </w:r>
          </w:p>
        </w:tc>
        <w:tc>
          <w:tcPr>
            <w:tcW w:w="475"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jc w:val="center"/>
              <w:rPr>
                <w:rFonts w:ascii="Times New Roman" w:hAnsi="Times New Roman"/>
                <w:lang w:eastAsia="ar-SA"/>
              </w:rPr>
            </w:pPr>
            <w:r w:rsidRPr="0041125C">
              <w:rPr>
                <w:rFonts w:ascii="Times New Roman" w:hAnsi="Times New Roman"/>
                <w:lang w:eastAsia="ar-SA"/>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jc w:val="center"/>
              <w:rPr>
                <w:rFonts w:ascii="Times New Roman" w:hAnsi="Times New Roman"/>
                <w:lang w:eastAsia="ar-SA"/>
              </w:rPr>
            </w:pPr>
            <w:r w:rsidRPr="0041125C">
              <w:rPr>
                <w:rFonts w:ascii="Times New Roman" w:hAnsi="Times New Roman"/>
                <w:lang w:eastAsia="ar-SA"/>
              </w:rPr>
              <w:t>0,0</w:t>
            </w:r>
          </w:p>
        </w:tc>
        <w:tc>
          <w:tcPr>
            <w:tcW w:w="474"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jc w:val="center"/>
              <w:rPr>
                <w:rFonts w:ascii="Times New Roman" w:hAnsi="Times New Roman"/>
                <w:lang w:eastAsia="ar-SA"/>
              </w:rPr>
            </w:pPr>
            <w:r w:rsidRPr="0041125C">
              <w:rPr>
                <w:rFonts w:ascii="Times New Roman" w:hAnsi="Times New Roman"/>
                <w:lang w:eastAsia="ar-SA"/>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jc w:val="center"/>
              <w:rPr>
                <w:rFonts w:ascii="Times New Roman" w:hAnsi="Times New Roman"/>
                <w:lang w:eastAsia="ar-SA"/>
              </w:rPr>
            </w:pPr>
            <w:r w:rsidRPr="0041125C">
              <w:rPr>
                <w:rFonts w:ascii="Times New Roman" w:hAnsi="Times New Roman"/>
                <w:lang w:eastAsia="ar-SA"/>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jc w:val="center"/>
              <w:rPr>
                <w:rFonts w:ascii="Times New Roman" w:hAnsi="Times New Roman"/>
                <w:lang w:eastAsia="ar-SA"/>
              </w:rPr>
            </w:pPr>
            <w:r w:rsidRPr="0041125C">
              <w:rPr>
                <w:rFonts w:ascii="Times New Roman" w:hAnsi="Times New Roman"/>
                <w:lang w:eastAsia="ar-SA"/>
              </w:rPr>
              <w:t>0,0</w:t>
            </w:r>
          </w:p>
        </w:tc>
      </w:tr>
      <w:tr w:rsidR="0041125C" w:rsidRPr="0041125C" w:rsidTr="002F2066">
        <w:trPr>
          <w:gridAfter w:val="1"/>
          <w:wAfter w:w="208" w:type="pct"/>
          <w:trHeight w:val="303"/>
        </w:trPr>
        <w:tc>
          <w:tcPr>
            <w:tcW w:w="379" w:type="pct"/>
            <w:vMerge/>
            <w:tcBorders>
              <w:left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902" w:type="pct"/>
            <w:vMerge/>
            <w:tcBorders>
              <w:left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p>
        </w:tc>
        <w:tc>
          <w:tcPr>
            <w:tcW w:w="1281"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ind w:left="125"/>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бюджет муниципального района «Ижемский»</w:t>
            </w:r>
          </w:p>
        </w:tc>
        <w:tc>
          <w:tcPr>
            <w:tcW w:w="475"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jc w:val="center"/>
              <w:rPr>
                <w:rFonts w:ascii="Times New Roman" w:hAnsi="Times New Roman"/>
                <w:lang w:eastAsia="ar-SA"/>
              </w:rPr>
            </w:pPr>
            <w:r w:rsidRPr="0041125C">
              <w:rPr>
                <w:rFonts w:ascii="Times New Roman" w:hAnsi="Times New Roman"/>
                <w:lang w:eastAsia="ar-SA"/>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jc w:val="center"/>
              <w:rPr>
                <w:rFonts w:ascii="Times New Roman" w:hAnsi="Times New Roman"/>
                <w:lang w:eastAsia="ar-SA"/>
              </w:rPr>
            </w:pPr>
            <w:r w:rsidRPr="0041125C">
              <w:rPr>
                <w:rFonts w:ascii="Times New Roman" w:hAnsi="Times New Roman"/>
                <w:lang w:eastAsia="ar-SA"/>
              </w:rPr>
              <w:t>0,0</w:t>
            </w:r>
          </w:p>
        </w:tc>
        <w:tc>
          <w:tcPr>
            <w:tcW w:w="474"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jc w:val="center"/>
              <w:rPr>
                <w:rFonts w:ascii="Times New Roman" w:hAnsi="Times New Roman"/>
                <w:lang w:eastAsia="ar-SA"/>
              </w:rPr>
            </w:pPr>
            <w:r w:rsidRPr="0041125C">
              <w:rPr>
                <w:rFonts w:ascii="Times New Roman" w:hAnsi="Times New Roman"/>
                <w:lang w:eastAsia="ar-SA"/>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jc w:val="center"/>
              <w:rPr>
                <w:rFonts w:ascii="Times New Roman" w:hAnsi="Times New Roman"/>
                <w:lang w:eastAsia="ar-SA"/>
              </w:rPr>
            </w:pPr>
            <w:r w:rsidRPr="0041125C">
              <w:rPr>
                <w:rFonts w:ascii="Times New Roman" w:hAnsi="Times New Roman"/>
                <w:lang w:eastAsia="ar-SA"/>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jc w:val="center"/>
              <w:rPr>
                <w:rFonts w:ascii="Times New Roman" w:hAnsi="Times New Roman"/>
                <w:lang w:eastAsia="ar-SA"/>
              </w:rPr>
            </w:pPr>
            <w:r w:rsidRPr="0041125C">
              <w:rPr>
                <w:rFonts w:ascii="Times New Roman" w:hAnsi="Times New Roman"/>
                <w:lang w:eastAsia="ar-SA"/>
              </w:rPr>
              <w:t>0,0</w:t>
            </w:r>
          </w:p>
        </w:tc>
      </w:tr>
      <w:tr w:rsidR="0041125C" w:rsidRPr="0041125C" w:rsidTr="002F2066">
        <w:trPr>
          <w:gridAfter w:val="1"/>
          <w:wAfter w:w="208" w:type="pct"/>
          <w:trHeight w:val="303"/>
        </w:trPr>
        <w:tc>
          <w:tcPr>
            <w:tcW w:w="379" w:type="pct"/>
            <w:vMerge/>
            <w:tcBorders>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902" w:type="pct"/>
            <w:vMerge/>
            <w:tcBorders>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lang w:eastAsia="ru-RU"/>
              </w:rPr>
            </w:pPr>
          </w:p>
        </w:tc>
        <w:tc>
          <w:tcPr>
            <w:tcW w:w="1281"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ind w:left="125"/>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средства от приносящей доход деятельности</w:t>
            </w:r>
          </w:p>
        </w:tc>
        <w:tc>
          <w:tcPr>
            <w:tcW w:w="475"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jc w:val="center"/>
              <w:rPr>
                <w:rFonts w:ascii="Times New Roman" w:hAnsi="Times New Roman"/>
                <w:lang w:eastAsia="ar-SA"/>
              </w:rPr>
            </w:pPr>
            <w:r w:rsidRPr="0041125C">
              <w:rPr>
                <w:rFonts w:ascii="Times New Roman" w:hAnsi="Times New Roman"/>
                <w:lang w:eastAsia="ar-SA"/>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jc w:val="center"/>
              <w:rPr>
                <w:rFonts w:ascii="Times New Roman" w:hAnsi="Times New Roman"/>
                <w:lang w:eastAsia="ar-SA"/>
              </w:rPr>
            </w:pPr>
            <w:r w:rsidRPr="0041125C">
              <w:rPr>
                <w:rFonts w:ascii="Times New Roman" w:hAnsi="Times New Roman"/>
                <w:lang w:eastAsia="ar-SA"/>
              </w:rPr>
              <w:t>0,0</w:t>
            </w:r>
          </w:p>
        </w:tc>
        <w:tc>
          <w:tcPr>
            <w:tcW w:w="474"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jc w:val="center"/>
              <w:rPr>
                <w:rFonts w:ascii="Times New Roman" w:hAnsi="Times New Roman"/>
                <w:lang w:eastAsia="ar-SA"/>
              </w:rPr>
            </w:pPr>
            <w:r w:rsidRPr="0041125C">
              <w:rPr>
                <w:rFonts w:ascii="Times New Roman" w:hAnsi="Times New Roman"/>
                <w:lang w:eastAsia="ar-SA"/>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jc w:val="center"/>
              <w:rPr>
                <w:rFonts w:ascii="Times New Roman" w:hAnsi="Times New Roman"/>
                <w:lang w:eastAsia="ar-SA"/>
              </w:rPr>
            </w:pPr>
            <w:r w:rsidRPr="0041125C">
              <w:rPr>
                <w:rFonts w:ascii="Times New Roman" w:hAnsi="Times New Roman"/>
                <w:lang w:eastAsia="ar-SA"/>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jc w:val="center"/>
              <w:rPr>
                <w:rFonts w:ascii="Times New Roman" w:hAnsi="Times New Roman"/>
                <w:lang w:eastAsia="ar-SA"/>
              </w:rPr>
            </w:pPr>
            <w:r w:rsidRPr="0041125C">
              <w:rPr>
                <w:rFonts w:ascii="Times New Roman" w:hAnsi="Times New Roman"/>
                <w:lang w:eastAsia="ar-SA"/>
              </w:rPr>
              <w:t>0,0</w:t>
            </w:r>
          </w:p>
        </w:tc>
      </w:tr>
      <w:tr w:rsidR="0041125C" w:rsidRPr="0041125C" w:rsidTr="002F2066">
        <w:trPr>
          <w:gridAfter w:val="1"/>
          <w:wAfter w:w="208" w:type="pct"/>
        </w:trPr>
        <w:tc>
          <w:tcPr>
            <w:tcW w:w="379" w:type="pct"/>
            <w:vMerge w:val="restar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Основное мероприятие 2.1.</w:t>
            </w:r>
          </w:p>
        </w:tc>
        <w:tc>
          <w:tcPr>
            <w:tcW w:w="902" w:type="pct"/>
            <w:vMerge w:val="restar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Развитие кадрового и инновационного потенциала педагогических работников муниципальных образовательных организаций</w:t>
            </w: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Всего, в том числе:</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39,0</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35,6</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28,2</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r>
      <w:tr w:rsidR="0041125C" w:rsidRPr="0041125C" w:rsidTr="002F2066">
        <w:trPr>
          <w:gridAfter w:val="1"/>
          <w:wAfter w:w="208" w:type="pct"/>
        </w:trPr>
        <w:tc>
          <w:tcPr>
            <w:tcW w:w="379"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902"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федеральный бюджет</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r>
      <w:tr w:rsidR="0041125C" w:rsidRPr="0041125C" w:rsidTr="002F2066">
        <w:trPr>
          <w:gridAfter w:val="1"/>
          <w:wAfter w:w="208" w:type="pct"/>
        </w:trPr>
        <w:tc>
          <w:tcPr>
            <w:tcW w:w="379"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902"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республиканский бюджет Республики Коми</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r>
      <w:tr w:rsidR="0041125C" w:rsidRPr="0041125C" w:rsidTr="002F2066">
        <w:trPr>
          <w:gridAfter w:val="1"/>
          <w:wAfter w:w="208" w:type="pct"/>
        </w:trPr>
        <w:tc>
          <w:tcPr>
            <w:tcW w:w="379"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902"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ind w:left="125"/>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бюджет муниципального района «Ижемский»</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39,0</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35,6</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28,2</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r>
      <w:tr w:rsidR="0041125C" w:rsidRPr="0041125C" w:rsidTr="002F2066">
        <w:trPr>
          <w:gridAfter w:val="1"/>
          <w:wAfter w:w="208" w:type="pct"/>
        </w:trPr>
        <w:tc>
          <w:tcPr>
            <w:tcW w:w="379"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902"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ind w:left="125"/>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средства от приносящей доход деятельности</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r>
      <w:tr w:rsidR="0041125C" w:rsidRPr="0041125C" w:rsidTr="002F2066">
        <w:trPr>
          <w:gridAfter w:val="1"/>
          <w:wAfter w:w="208" w:type="pct"/>
        </w:trPr>
        <w:tc>
          <w:tcPr>
            <w:tcW w:w="379" w:type="pct"/>
            <w:vMerge w:val="restar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Основное мероприятие 2.2.</w:t>
            </w:r>
          </w:p>
        </w:tc>
        <w:tc>
          <w:tcPr>
            <w:tcW w:w="902" w:type="pct"/>
            <w:vMerge w:val="restar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Развитие системы поддержки талантливых детей и одаренных учащихся</w:t>
            </w: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Всего, в том числе:</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935,6</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565,7</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523,0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r>
      <w:tr w:rsidR="0041125C" w:rsidRPr="0041125C" w:rsidTr="002F2066">
        <w:trPr>
          <w:gridAfter w:val="1"/>
          <w:wAfter w:w="208" w:type="pct"/>
        </w:trPr>
        <w:tc>
          <w:tcPr>
            <w:tcW w:w="379"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902"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федеральный бюджет</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r>
      <w:tr w:rsidR="0041125C" w:rsidRPr="0041125C" w:rsidTr="002F2066">
        <w:trPr>
          <w:gridAfter w:val="1"/>
          <w:wAfter w:w="208" w:type="pct"/>
        </w:trPr>
        <w:tc>
          <w:tcPr>
            <w:tcW w:w="379"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902"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республиканский бюджет Республики Коми</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r>
      <w:tr w:rsidR="0041125C" w:rsidRPr="0041125C" w:rsidTr="002F2066">
        <w:trPr>
          <w:gridAfter w:val="1"/>
          <w:wAfter w:w="208" w:type="pct"/>
        </w:trPr>
        <w:tc>
          <w:tcPr>
            <w:tcW w:w="379"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902"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ind w:left="125"/>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бюджет муниципального района «Ижемский»</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935,6</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565,7</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523,0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r>
      <w:tr w:rsidR="0041125C" w:rsidRPr="0041125C" w:rsidTr="002F2066">
        <w:trPr>
          <w:gridAfter w:val="1"/>
          <w:wAfter w:w="208" w:type="pct"/>
        </w:trPr>
        <w:tc>
          <w:tcPr>
            <w:tcW w:w="379"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902"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ind w:left="125"/>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средства от приносящей доход деятельности</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r>
      <w:tr w:rsidR="0041125C" w:rsidRPr="0041125C" w:rsidTr="002F2066">
        <w:trPr>
          <w:gridAfter w:val="1"/>
          <w:wAfter w:w="208" w:type="pct"/>
        </w:trPr>
        <w:tc>
          <w:tcPr>
            <w:tcW w:w="379" w:type="pct"/>
            <w:vMerge w:val="restar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lastRenderedPageBreak/>
              <w:t>Основное мероприятие 2.3.</w:t>
            </w:r>
          </w:p>
        </w:tc>
        <w:tc>
          <w:tcPr>
            <w:tcW w:w="902" w:type="pct"/>
            <w:vMerge w:val="restar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Реализация мер по профилактике детского дорожного травматизма, безнадзорности и правонарушений среди несовершеннолетних</w:t>
            </w: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Всего, в том числе:</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4,5</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jc w:val="center"/>
              <w:rPr>
                <w:rFonts w:cs="Calibri"/>
                <w:sz w:val="20"/>
                <w:szCs w:val="20"/>
                <w:lang w:eastAsia="ar-SA"/>
              </w:rPr>
            </w:pPr>
            <w:r w:rsidRPr="0041125C">
              <w:rPr>
                <w:rFonts w:ascii="Times New Roman" w:hAnsi="Times New Roman"/>
                <w:sz w:val="20"/>
                <w:szCs w:val="20"/>
                <w:lang w:eastAsia="ar-SA"/>
              </w:rPr>
              <w:t>0,0</w:t>
            </w:r>
          </w:p>
        </w:tc>
      </w:tr>
      <w:tr w:rsidR="0041125C" w:rsidRPr="0041125C" w:rsidTr="002F2066">
        <w:trPr>
          <w:gridAfter w:val="1"/>
          <w:wAfter w:w="208" w:type="pct"/>
        </w:trPr>
        <w:tc>
          <w:tcPr>
            <w:tcW w:w="379"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902"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федеральный бюджет</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jc w:val="center"/>
              <w:rPr>
                <w:rFonts w:cs="Calibri"/>
                <w:sz w:val="20"/>
                <w:szCs w:val="20"/>
                <w:lang w:eastAsia="ar-SA"/>
              </w:rPr>
            </w:pPr>
            <w:r w:rsidRPr="0041125C">
              <w:rPr>
                <w:rFonts w:ascii="Times New Roman" w:hAnsi="Times New Roman"/>
                <w:sz w:val="20"/>
                <w:szCs w:val="20"/>
                <w:lang w:eastAsia="ar-SA"/>
              </w:rPr>
              <w:t>0,0</w:t>
            </w:r>
          </w:p>
        </w:tc>
      </w:tr>
      <w:tr w:rsidR="0041125C" w:rsidRPr="0041125C" w:rsidTr="002F2066">
        <w:trPr>
          <w:gridAfter w:val="1"/>
          <w:wAfter w:w="208" w:type="pct"/>
        </w:trPr>
        <w:tc>
          <w:tcPr>
            <w:tcW w:w="379"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902"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республиканский бюджет Республики Коми</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jc w:val="center"/>
              <w:rPr>
                <w:rFonts w:cs="Calibri"/>
                <w:sz w:val="20"/>
                <w:szCs w:val="20"/>
                <w:lang w:eastAsia="ar-SA"/>
              </w:rPr>
            </w:pPr>
            <w:r w:rsidRPr="0041125C">
              <w:rPr>
                <w:rFonts w:ascii="Times New Roman" w:hAnsi="Times New Roman"/>
                <w:sz w:val="20"/>
                <w:szCs w:val="20"/>
                <w:lang w:eastAsia="ar-SA"/>
              </w:rPr>
              <w:t>0,0</w:t>
            </w:r>
          </w:p>
        </w:tc>
      </w:tr>
      <w:tr w:rsidR="0041125C" w:rsidRPr="0041125C" w:rsidTr="002F2066">
        <w:trPr>
          <w:gridAfter w:val="1"/>
          <w:wAfter w:w="208" w:type="pct"/>
        </w:trPr>
        <w:tc>
          <w:tcPr>
            <w:tcW w:w="379"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902"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ind w:left="125"/>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бюджет муниципального района «Ижемский»</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4,5</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jc w:val="center"/>
              <w:rPr>
                <w:rFonts w:cs="Calibri"/>
                <w:sz w:val="20"/>
                <w:szCs w:val="20"/>
                <w:lang w:eastAsia="ar-SA"/>
              </w:rPr>
            </w:pPr>
            <w:r w:rsidRPr="0041125C">
              <w:rPr>
                <w:rFonts w:ascii="Times New Roman" w:hAnsi="Times New Roman"/>
                <w:sz w:val="20"/>
                <w:szCs w:val="20"/>
                <w:lang w:eastAsia="ar-SA"/>
              </w:rPr>
              <w:t>0,0</w:t>
            </w:r>
          </w:p>
        </w:tc>
      </w:tr>
      <w:tr w:rsidR="0041125C" w:rsidRPr="0041125C" w:rsidTr="002F2066">
        <w:trPr>
          <w:gridAfter w:val="1"/>
          <w:wAfter w:w="208" w:type="pct"/>
        </w:trPr>
        <w:tc>
          <w:tcPr>
            <w:tcW w:w="379"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902"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ind w:left="125"/>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средства от приносящей доход деятельности</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jc w:val="center"/>
              <w:rPr>
                <w:rFonts w:cs="Calibri"/>
                <w:sz w:val="20"/>
                <w:szCs w:val="20"/>
                <w:lang w:eastAsia="ar-SA"/>
              </w:rPr>
            </w:pPr>
            <w:r w:rsidRPr="0041125C">
              <w:rPr>
                <w:rFonts w:ascii="Times New Roman" w:hAnsi="Times New Roman"/>
                <w:sz w:val="20"/>
                <w:szCs w:val="20"/>
                <w:lang w:eastAsia="ar-SA"/>
              </w:rPr>
              <w:t>0,0</w:t>
            </w:r>
          </w:p>
        </w:tc>
      </w:tr>
      <w:tr w:rsidR="0041125C" w:rsidRPr="0041125C" w:rsidTr="002F2066">
        <w:trPr>
          <w:gridAfter w:val="1"/>
          <w:wAfter w:w="208" w:type="pct"/>
        </w:trPr>
        <w:tc>
          <w:tcPr>
            <w:tcW w:w="379" w:type="pct"/>
            <w:vMerge w:val="restar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outlineLvl w:val="3"/>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Основное мероприятие 2.4.</w:t>
            </w:r>
          </w:p>
        </w:tc>
        <w:tc>
          <w:tcPr>
            <w:tcW w:w="902" w:type="pct"/>
            <w:vMerge w:val="restar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Развитие муниципальной системы оценки качества образования</w:t>
            </w:r>
          </w:p>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Всего, в том числе:</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40,7</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60,0</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40,7</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jc w:val="center"/>
              <w:rPr>
                <w:rFonts w:cs="Calibri"/>
                <w:sz w:val="20"/>
                <w:szCs w:val="20"/>
                <w:lang w:eastAsia="ar-SA"/>
              </w:rPr>
            </w:pPr>
            <w:r w:rsidRPr="0041125C">
              <w:rPr>
                <w:rFonts w:ascii="Times New Roman" w:hAnsi="Times New Roman"/>
                <w:sz w:val="20"/>
                <w:szCs w:val="20"/>
                <w:lang w:eastAsia="ar-SA"/>
              </w:rPr>
              <w:t>0,0</w:t>
            </w:r>
          </w:p>
        </w:tc>
      </w:tr>
      <w:tr w:rsidR="0041125C" w:rsidRPr="0041125C" w:rsidTr="002F2066">
        <w:trPr>
          <w:gridAfter w:val="1"/>
          <w:wAfter w:w="208" w:type="pct"/>
        </w:trPr>
        <w:tc>
          <w:tcPr>
            <w:tcW w:w="379"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902"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федеральный бюджет</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jc w:val="center"/>
              <w:rPr>
                <w:rFonts w:cs="Calibri"/>
                <w:sz w:val="20"/>
                <w:szCs w:val="20"/>
                <w:lang w:eastAsia="ar-SA"/>
              </w:rPr>
            </w:pPr>
            <w:r w:rsidRPr="0041125C">
              <w:rPr>
                <w:rFonts w:ascii="Times New Roman" w:hAnsi="Times New Roman"/>
                <w:sz w:val="20"/>
                <w:szCs w:val="20"/>
                <w:lang w:eastAsia="ar-SA"/>
              </w:rPr>
              <w:t>0,0</w:t>
            </w:r>
          </w:p>
        </w:tc>
      </w:tr>
      <w:tr w:rsidR="0041125C" w:rsidRPr="0041125C" w:rsidTr="002F2066">
        <w:trPr>
          <w:gridAfter w:val="1"/>
          <w:wAfter w:w="208" w:type="pct"/>
        </w:trPr>
        <w:tc>
          <w:tcPr>
            <w:tcW w:w="379"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902"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республиканский бюджет Республики Коми</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jc w:val="center"/>
              <w:rPr>
                <w:rFonts w:cs="Calibri"/>
                <w:sz w:val="20"/>
                <w:szCs w:val="20"/>
                <w:lang w:eastAsia="ar-SA"/>
              </w:rPr>
            </w:pPr>
            <w:r w:rsidRPr="0041125C">
              <w:rPr>
                <w:rFonts w:ascii="Times New Roman" w:hAnsi="Times New Roman"/>
                <w:sz w:val="20"/>
                <w:szCs w:val="20"/>
                <w:lang w:eastAsia="ar-SA"/>
              </w:rPr>
              <w:t>0,0</w:t>
            </w:r>
          </w:p>
        </w:tc>
      </w:tr>
      <w:tr w:rsidR="0041125C" w:rsidRPr="0041125C" w:rsidTr="002F2066">
        <w:trPr>
          <w:gridAfter w:val="1"/>
          <w:wAfter w:w="208" w:type="pct"/>
        </w:trPr>
        <w:tc>
          <w:tcPr>
            <w:tcW w:w="379"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902"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ind w:left="125"/>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бюджет муниципального района «Ижемский»</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40,7</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60,0</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40,7</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jc w:val="center"/>
              <w:rPr>
                <w:rFonts w:cs="Calibri"/>
                <w:sz w:val="20"/>
                <w:szCs w:val="20"/>
                <w:lang w:eastAsia="ar-SA"/>
              </w:rPr>
            </w:pPr>
            <w:r w:rsidRPr="0041125C">
              <w:rPr>
                <w:rFonts w:ascii="Times New Roman" w:hAnsi="Times New Roman"/>
                <w:sz w:val="20"/>
                <w:szCs w:val="20"/>
                <w:lang w:eastAsia="ar-SA"/>
              </w:rPr>
              <w:t>0,0</w:t>
            </w:r>
          </w:p>
        </w:tc>
      </w:tr>
      <w:tr w:rsidR="0041125C" w:rsidRPr="0041125C" w:rsidTr="002F2066">
        <w:trPr>
          <w:gridAfter w:val="1"/>
          <w:wAfter w:w="208" w:type="pct"/>
        </w:trPr>
        <w:tc>
          <w:tcPr>
            <w:tcW w:w="379"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902"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ind w:left="125"/>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средства от приносящей доход деятельности</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jc w:val="center"/>
              <w:rPr>
                <w:rFonts w:cs="Calibri"/>
                <w:sz w:val="20"/>
                <w:szCs w:val="20"/>
                <w:lang w:eastAsia="ar-SA"/>
              </w:rPr>
            </w:pPr>
            <w:r w:rsidRPr="0041125C">
              <w:rPr>
                <w:rFonts w:ascii="Times New Roman" w:hAnsi="Times New Roman"/>
                <w:sz w:val="20"/>
                <w:szCs w:val="20"/>
                <w:lang w:eastAsia="ar-SA"/>
              </w:rPr>
              <w:t>0,0</w:t>
            </w:r>
          </w:p>
        </w:tc>
      </w:tr>
      <w:tr w:rsidR="0041125C" w:rsidRPr="0041125C" w:rsidTr="002F2066">
        <w:trPr>
          <w:gridAfter w:val="1"/>
          <w:wAfter w:w="208" w:type="pct"/>
          <w:trHeight w:val="252"/>
        </w:trPr>
        <w:tc>
          <w:tcPr>
            <w:tcW w:w="379" w:type="pct"/>
            <w:vMerge w:val="restar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outlineLvl w:val="3"/>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Основное мероприятие 2.5.</w:t>
            </w:r>
          </w:p>
        </w:tc>
        <w:tc>
          <w:tcPr>
            <w:tcW w:w="902" w:type="pct"/>
            <w:vMerge w:val="restar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Совершенствование деятельности муниципальных образовательных организаций по сохранению, укреплению здоровья обучающихся и воспитанников</w:t>
            </w: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Всего, в том числе:</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33,0</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00,0</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10,0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jc w:val="center"/>
              <w:rPr>
                <w:rFonts w:cs="Calibri"/>
                <w:sz w:val="20"/>
                <w:szCs w:val="20"/>
                <w:lang w:eastAsia="ar-SA"/>
              </w:rPr>
            </w:pPr>
            <w:r w:rsidRPr="0041125C">
              <w:rPr>
                <w:rFonts w:ascii="Times New Roman" w:hAnsi="Times New Roman"/>
                <w:sz w:val="20"/>
                <w:szCs w:val="20"/>
                <w:lang w:eastAsia="ar-SA"/>
              </w:rPr>
              <w:t>0,0</w:t>
            </w:r>
          </w:p>
        </w:tc>
      </w:tr>
      <w:tr w:rsidR="0041125C" w:rsidRPr="0041125C" w:rsidTr="002F2066">
        <w:trPr>
          <w:gridAfter w:val="1"/>
          <w:wAfter w:w="208" w:type="pct"/>
        </w:trPr>
        <w:tc>
          <w:tcPr>
            <w:tcW w:w="379"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902"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федеральный бюджет</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jc w:val="center"/>
              <w:rPr>
                <w:rFonts w:cs="Calibri"/>
                <w:sz w:val="20"/>
                <w:szCs w:val="20"/>
                <w:lang w:eastAsia="ar-SA"/>
              </w:rPr>
            </w:pPr>
            <w:r w:rsidRPr="0041125C">
              <w:rPr>
                <w:rFonts w:ascii="Times New Roman" w:hAnsi="Times New Roman"/>
                <w:sz w:val="20"/>
                <w:szCs w:val="20"/>
                <w:lang w:eastAsia="ar-SA"/>
              </w:rPr>
              <w:t>0,0</w:t>
            </w:r>
          </w:p>
        </w:tc>
      </w:tr>
      <w:tr w:rsidR="0041125C" w:rsidRPr="0041125C" w:rsidTr="002F2066">
        <w:trPr>
          <w:gridAfter w:val="1"/>
          <w:wAfter w:w="208" w:type="pct"/>
        </w:trPr>
        <w:tc>
          <w:tcPr>
            <w:tcW w:w="379"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902"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республиканский бюджет Республики Коми</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jc w:val="center"/>
              <w:rPr>
                <w:rFonts w:cs="Calibri"/>
                <w:sz w:val="20"/>
                <w:szCs w:val="20"/>
                <w:lang w:eastAsia="ar-SA"/>
              </w:rPr>
            </w:pPr>
            <w:r w:rsidRPr="0041125C">
              <w:rPr>
                <w:rFonts w:ascii="Times New Roman" w:hAnsi="Times New Roman"/>
                <w:sz w:val="20"/>
                <w:szCs w:val="20"/>
                <w:lang w:eastAsia="ar-SA"/>
              </w:rPr>
              <w:t>0,0</w:t>
            </w:r>
          </w:p>
        </w:tc>
      </w:tr>
      <w:tr w:rsidR="0041125C" w:rsidRPr="0041125C" w:rsidTr="002F2066">
        <w:trPr>
          <w:gridAfter w:val="1"/>
          <w:wAfter w:w="208" w:type="pct"/>
        </w:trPr>
        <w:tc>
          <w:tcPr>
            <w:tcW w:w="379"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902"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ind w:left="125"/>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бюджет муниципального района «Ижемский»</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33,0</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00,0</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10,0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jc w:val="center"/>
              <w:rPr>
                <w:rFonts w:cs="Calibri"/>
                <w:sz w:val="20"/>
                <w:szCs w:val="20"/>
                <w:lang w:eastAsia="ar-SA"/>
              </w:rPr>
            </w:pPr>
            <w:r w:rsidRPr="0041125C">
              <w:rPr>
                <w:rFonts w:ascii="Times New Roman" w:hAnsi="Times New Roman"/>
                <w:sz w:val="20"/>
                <w:szCs w:val="20"/>
                <w:lang w:eastAsia="ar-SA"/>
              </w:rPr>
              <w:t>0,0</w:t>
            </w:r>
          </w:p>
        </w:tc>
      </w:tr>
      <w:tr w:rsidR="0041125C" w:rsidRPr="0041125C" w:rsidTr="002F2066">
        <w:trPr>
          <w:gridAfter w:val="1"/>
          <w:wAfter w:w="208" w:type="pct"/>
        </w:trPr>
        <w:tc>
          <w:tcPr>
            <w:tcW w:w="379"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902"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ind w:left="125"/>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средства от приносящей доход деятельности</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jc w:val="center"/>
              <w:rPr>
                <w:rFonts w:cs="Calibri"/>
                <w:sz w:val="20"/>
                <w:szCs w:val="20"/>
                <w:lang w:eastAsia="ar-SA"/>
              </w:rPr>
            </w:pPr>
            <w:r w:rsidRPr="0041125C">
              <w:rPr>
                <w:rFonts w:ascii="Times New Roman" w:hAnsi="Times New Roman"/>
                <w:sz w:val="20"/>
                <w:szCs w:val="20"/>
                <w:lang w:eastAsia="ar-SA"/>
              </w:rPr>
              <w:t>0,0</w:t>
            </w:r>
          </w:p>
        </w:tc>
      </w:tr>
      <w:tr w:rsidR="0041125C" w:rsidRPr="0041125C" w:rsidTr="002F2066">
        <w:trPr>
          <w:gridAfter w:val="1"/>
          <w:wAfter w:w="208" w:type="pct"/>
        </w:trPr>
        <w:tc>
          <w:tcPr>
            <w:tcW w:w="379" w:type="pct"/>
            <w:vMerge w:val="restart"/>
            <w:tcBorders>
              <w:top w:val="single" w:sz="4" w:space="0" w:color="auto"/>
              <w:left w:val="single" w:sz="4" w:space="0" w:color="auto"/>
              <w:bottom w:val="single" w:sz="4" w:space="0" w:color="auto"/>
              <w:right w:val="single" w:sz="4" w:space="0" w:color="auto"/>
            </w:tcBorders>
            <w:vAlign w:val="center"/>
          </w:tcPr>
          <w:p w:rsidR="0041125C" w:rsidRPr="0041125C" w:rsidRDefault="00DC2987" w:rsidP="002F2066">
            <w:pPr>
              <w:widowControl w:val="0"/>
              <w:autoSpaceDE w:val="0"/>
              <w:autoSpaceDN w:val="0"/>
              <w:adjustRightInd w:val="0"/>
              <w:spacing w:after="0" w:line="240" w:lineRule="auto"/>
              <w:jc w:val="center"/>
              <w:outlineLvl w:val="3"/>
              <w:rPr>
                <w:rFonts w:ascii="Times New Roman" w:eastAsia="Times New Roman" w:hAnsi="Times New Roman"/>
                <w:sz w:val="20"/>
                <w:szCs w:val="20"/>
                <w:lang w:eastAsia="ru-RU"/>
              </w:rPr>
            </w:pPr>
            <w:hyperlink r:id="rId24" w:anchor="Par986" w:tooltip="Ссылка на текущий документ" w:history="1">
              <w:r w:rsidR="0041125C" w:rsidRPr="0041125C">
                <w:rPr>
                  <w:rFonts w:ascii="Times New Roman" w:eastAsia="Times New Roman" w:hAnsi="Times New Roman"/>
                  <w:sz w:val="20"/>
                  <w:szCs w:val="20"/>
                  <w:lang w:eastAsia="ru-RU"/>
                </w:rPr>
                <w:t>Основное</w:t>
              </w:r>
            </w:hyperlink>
            <w:r w:rsidR="0041125C" w:rsidRPr="0041125C">
              <w:rPr>
                <w:rFonts w:ascii="Times New Roman" w:eastAsia="Times New Roman" w:hAnsi="Times New Roman"/>
                <w:sz w:val="20"/>
                <w:szCs w:val="20"/>
                <w:lang w:eastAsia="ru-RU"/>
              </w:rPr>
              <w:t xml:space="preserve"> мероприятие 3.1.</w:t>
            </w:r>
          </w:p>
          <w:p w:rsidR="0041125C" w:rsidRPr="0041125C" w:rsidRDefault="0041125C" w:rsidP="002F2066">
            <w:pPr>
              <w:widowControl w:val="0"/>
              <w:autoSpaceDE w:val="0"/>
              <w:autoSpaceDN w:val="0"/>
              <w:adjustRightInd w:val="0"/>
              <w:spacing w:after="0" w:line="240" w:lineRule="auto"/>
              <w:jc w:val="center"/>
              <w:outlineLvl w:val="3"/>
              <w:rPr>
                <w:rFonts w:ascii="Times New Roman" w:eastAsia="Times New Roman" w:hAnsi="Times New Roman"/>
                <w:sz w:val="20"/>
                <w:szCs w:val="20"/>
                <w:lang w:eastAsia="ru-RU"/>
              </w:rPr>
            </w:pPr>
          </w:p>
        </w:tc>
        <w:tc>
          <w:tcPr>
            <w:tcW w:w="902" w:type="pct"/>
            <w:vMerge w:val="restar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Создание условий для вовлечения молодежи в социальную практику, гражданского образования и патриотического воспитания молодежи, содействие формированию правовых, культурных и нравственных ценностей среди молодежи</w:t>
            </w: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Всего, в том числе:</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31,0</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21,8</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9,4</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jc w:val="center"/>
              <w:rPr>
                <w:rFonts w:cs="Calibri"/>
                <w:sz w:val="20"/>
                <w:szCs w:val="20"/>
                <w:lang w:eastAsia="ar-SA"/>
              </w:rPr>
            </w:pPr>
            <w:r w:rsidRPr="0041125C">
              <w:rPr>
                <w:rFonts w:ascii="Times New Roman" w:hAnsi="Times New Roman"/>
                <w:sz w:val="20"/>
                <w:szCs w:val="20"/>
                <w:lang w:eastAsia="ar-SA"/>
              </w:rPr>
              <w:t>0,0</w:t>
            </w:r>
          </w:p>
        </w:tc>
      </w:tr>
      <w:tr w:rsidR="0041125C" w:rsidRPr="0041125C" w:rsidTr="002F2066">
        <w:trPr>
          <w:gridAfter w:val="1"/>
          <w:wAfter w:w="208" w:type="pct"/>
        </w:trPr>
        <w:tc>
          <w:tcPr>
            <w:tcW w:w="379"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902"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федеральный бюджет</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jc w:val="center"/>
              <w:rPr>
                <w:rFonts w:cs="Calibri"/>
                <w:sz w:val="20"/>
                <w:szCs w:val="20"/>
                <w:lang w:eastAsia="ar-SA"/>
              </w:rPr>
            </w:pPr>
            <w:r w:rsidRPr="0041125C">
              <w:rPr>
                <w:rFonts w:ascii="Times New Roman" w:hAnsi="Times New Roman"/>
                <w:sz w:val="20"/>
                <w:szCs w:val="20"/>
                <w:lang w:eastAsia="ar-SA"/>
              </w:rPr>
              <w:t>0,0</w:t>
            </w:r>
          </w:p>
        </w:tc>
      </w:tr>
      <w:tr w:rsidR="0041125C" w:rsidRPr="0041125C" w:rsidTr="002F2066">
        <w:trPr>
          <w:gridAfter w:val="1"/>
          <w:wAfter w:w="208" w:type="pct"/>
        </w:trPr>
        <w:tc>
          <w:tcPr>
            <w:tcW w:w="379"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902"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республиканский бюджет Республики Коми</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jc w:val="center"/>
              <w:rPr>
                <w:rFonts w:cs="Calibri"/>
                <w:sz w:val="20"/>
                <w:szCs w:val="20"/>
                <w:lang w:eastAsia="ar-SA"/>
              </w:rPr>
            </w:pPr>
            <w:r w:rsidRPr="0041125C">
              <w:rPr>
                <w:rFonts w:ascii="Times New Roman" w:hAnsi="Times New Roman"/>
                <w:sz w:val="20"/>
                <w:szCs w:val="20"/>
                <w:lang w:eastAsia="ar-SA"/>
              </w:rPr>
              <w:t>0,0</w:t>
            </w:r>
          </w:p>
        </w:tc>
      </w:tr>
      <w:tr w:rsidR="0041125C" w:rsidRPr="0041125C" w:rsidTr="002F2066">
        <w:trPr>
          <w:gridAfter w:val="1"/>
          <w:wAfter w:w="208" w:type="pct"/>
        </w:trPr>
        <w:tc>
          <w:tcPr>
            <w:tcW w:w="379"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902"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ind w:left="125"/>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бюджет муниципального района «Ижемский»</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31,0</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21,8</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9,4</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jc w:val="center"/>
              <w:rPr>
                <w:rFonts w:cs="Calibri"/>
                <w:sz w:val="20"/>
                <w:szCs w:val="20"/>
                <w:lang w:eastAsia="ar-SA"/>
              </w:rPr>
            </w:pPr>
            <w:r w:rsidRPr="0041125C">
              <w:rPr>
                <w:rFonts w:ascii="Times New Roman" w:hAnsi="Times New Roman"/>
                <w:sz w:val="20"/>
                <w:szCs w:val="20"/>
                <w:lang w:eastAsia="ar-SA"/>
              </w:rPr>
              <w:t>0,0</w:t>
            </w:r>
          </w:p>
        </w:tc>
      </w:tr>
      <w:tr w:rsidR="0041125C" w:rsidRPr="0041125C" w:rsidTr="002F2066">
        <w:trPr>
          <w:gridAfter w:val="1"/>
          <w:wAfter w:w="208" w:type="pct"/>
        </w:trPr>
        <w:tc>
          <w:tcPr>
            <w:tcW w:w="379"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902"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ind w:left="125"/>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средства от приносящей доход деятельности</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jc w:val="center"/>
              <w:rPr>
                <w:rFonts w:cs="Calibri"/>
                <w:sz w:val="20"/>
                <w:szCs w:val="20"/>
                <w:lang w:eastAsia="ar-SA"/>
              </w:rPr>
            </w:pPr>
            <w:r w:rsidRPr="0041125C">
              <w:rPr>
                <w:rFonts w:ascii="Times New Roman" w:hAnsi="Times New Roman"/>
                <w:sz w:val="20"/>
                <w:szCs w:val="20"/>
                <w:lang w:eastAsia="ar-SA"/>
              </w:rPr>
              <w:t>0,0</w:t>
            </w:r>
          </w:p>
        </w:tc>
      </w:tr>
      <w:tr w:rsidR="0041125C" w:rsidRPr="0041125C" w:rsidTr="002F2066">
        <w:trPr>
          <w:gridAfter w:val="1"/>
          <w:wAfter w:w="208" w:type="pct"/>
          <w:trHeight w:val="265"/>
        </w:trPr>
        <w:tc>
          <w:tcPr>
            <w:tcW w:w="379" w:type="pct"/>
            <w:vMerge w:val="restar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lastRenderedPageBreak/>
              <w:t>Основное мероприятие 3.2.</w:t>
            </w:r>
          </w:p>
        </w:tc>
        <w:tc>
          <w:tcPr>
            <w:tcW w:w="902" w:type="pct"/>
            <w:vMerge w:val="restar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Поддержка талантливой молодежи</w:t>
            </w: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Всего, в том числе:</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44,8</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40,0</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13,8</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jc w:val="center"/>
              <w:rPr>
                <w:rFonts w:cs="Calibri"/>
                <w:sz w:val="20"/>
                <w:szCs w:val="20"/>
                <w:lang w:eastAsia="ar-SA"/>
              </w:rPr>
            </w:pPr>
            <w:r w:rsidRPr="0041125C">
              <w:rPr>
                <w:rFonts w:ascii="Times New Roman" w:hAnsi="Times New Roman"/>
                <w:sz w:val="20"/>
                <w:szCs w:val="20"/>
                <w:lang w:eastAsia="ar-SA"/>
              </w:rPr>
              <w:t>0,0</w:t>
            </w:r>
          </w:p>
        </w:tc>
      </w:tr>
      <w:tr w:rsidR="0041125C" w:rsidRPr="0041125C" w:rsidTr="002F2066">
        <w:trPr>
          <w:gridAfter w:val="1"/>
          <w:wAfter w:w="208" w:type="pct"/>
        </w:trPr>
        <w:tc>
          <w:tcPr>
            <w:tcW w:w="379"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902"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федеральный бюджет</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jc w:val="center"/>
              <w:rPr>
                <w:rFonts w:cs="Calibri"/>
                <w:sz w:val="20"/>
                <w:szCs w:val="20"/>
                <w:lang w:eastAsia="ar-SA"/>
              </w:rPr>
            </w:pPr>
            <w:r w:rsidRPr="0041125C">
              <w:rPr>
                <w:rFonts w:ascii="Times New Roman" w:hAnsi="Times New Roman"/>
                <w:sz w:val="20"/>
                <w:szCs w:val="20"/>
                <w:lang w:eastAsia="ar-SA"/>
              </w:rPr>
              <w:t>0,0</w:t>
            </w:r>
          </w:p>
        </w:tc>
      </w:tr>
      <w:tr w:rsidR="0041125C" w:rsidRPr="0041125C" w:rsidTr="002F2066">
        <w:trPr>
          <w:gridAfter w:val="1"/>
          <w:wAfter w:w="208" w:type="pct"/>
        </w:trPr>
        <w:tc>
          <w:tcPr>
            <w:tcW w:w="379"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902"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республиканский бюджет Республики Коми</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jc w:val="center"/>
              <w:rPr>
                <w:rFonts w:cs="Calibri"/>
                <w:sz w:val="20"/>
                <w:szCs w:val="20"/>
                <w:lang w:eastAsia="ar-SA"/>
              </w:rPr>
            </w:pPr>
            <w:r w:rsidRPr="0041125C">
              <w:rPr>
                <w:rFonts w:ascii="Times New Roman" w:hAnsi="Times New Roman"/>
                <w:sz w:val="20"/>
                <w:szCs w:val="20"/>
                <w:lang w:eastAsia="ar-SA"/>
              </w:rPr>
              <w:t>0,0</w:t>
            </w:r>
          </w:p>
        </w:tc>
      </w:tr>
      <w:tr w:rsidR="0041125C" w:rsidRPr="0041125C" w:rsidTr="002F2066">
        <w:trPr>
          <w:gridAfter w:val="1"/>
          <w:wAfter w:w="208" w:type="pct"/>
        </w:trPr>
        <w:tc>
          <w:tcPr>
            <w:tcW w:w="379"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902"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ind w:left="125"/>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бюджет муниципального района «Ижемский»</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44,8</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40,0</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13,8</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jc w:val="center"/>
              <w:rPr>
                <w:rFonts w:cs="Calibri"/>
                <w:sz w:val="20"/>
                <w:szCs w:val="20"/>
                <w:lang w:eastAsia="ar-SA"/>
              </w:rPr>
            </w:pPr>
            <w:r w:rsidRPr="0041125C">
              <w:rPr>
                <w:rFonts w:ascii="Times New Roman" w:hAnsi="Times New Roman"/>
                <w:sz w:val="20"/>
                <w:szCs w:val="20"/>
                <w:lang w:eastAsia="ar-SA"/>
              </w:rPr>
              <w:t>0,0</w:t>
            </w:r>
          </w:p>
        </w:tc>
      </w:tr>
      <w:tr w:rsidR="0041125C" w:rsidRPr="0041125C" w:rsidTr="002F2066">
        <w:trPr>
          <w:gridAfter w:val="1"/>
          <w:wAfter w:w="208" w:type="pct"/>
        </w:trPr>
        <w:tc>
          <w:tcPr>
            <w:tcW w:w="379"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902"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ind w:left="125"/>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средства от приносящей доход деятельности</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jc w:val="center"/>
              <w:rPr>
                <w:rFonts w:cs="Calibri"/>
                <w:sz w:val="20"/>
                <w:szCs w:val="20"/>
                <w:lang w:eastAsia="ar-SA"/>
              </w:rPr>
            </w:pPr>
            <w:r w:rsidRPr="0041125C">
              <w:rPr>
                <w:rFonts w:ascii="Times New Roman" w:hAnsi="Times New Roman"/>
                <w:sz w:val="20"/>
                <w:szCs w:val="20"/>
                <w:lang w:eastAsia="ar-SA"/>
              </w:rPr>
              <w:t>0,0</w:t>
            </w:r>
          </w:p>
        </w:tc>
      </w:tr>
      <w:tr w:rsidR="0041125C" w:rsidRPr="0041125C" w:rsidTr="002F2066">
        <w:trPr>
          <w:gridAfter w:val="1"/>
          <w:wAfter w:w="208" w:type="pct"/>
        </w:trPr>
        <w:tc>
          <w:tcPr>
            <w:tcW w:w="379" w:type="pct"/>
            <w:vMerge w:val="restar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Основное мероприятие 3.3.</w:t>
            </w:r>
          </w:p>
        </w:tc>
        <w:tc>
          <w:tcPr>
            <w:tcW w:w="902" w:type="pct"/>
            <w:vMerge w:val="restar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Мероприятия по профилактике безнадзорности и правонарушений среди несовершеннолетних</w:t>
            </w: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Всего, в том числе:</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12,7</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jc w:val="center"/>
              <w:rPr>
                <w:rFonts w:cs="Calibri"/>
                <w:sz w:val="20"/>
                <w:szCs w:val="20"/>
                <w:lang w:eastAsia="ar-SA"/>
              </w:rPr>
            </w:pPr>
            <w:r w:rsidRPr="0041125C">
              <w:rPr>
                <w:rFonts w:ascii="Times New Roman" w:hAnsi="Times New Roman"/>
                <w:sz w:val="20"/>
                <w:szCs w:val="20"/>
                <w:lang w:eastAsia="ar-SA"/>
              </w:rPr>
              <w:t>0,0</w:t>
            </w:r>
          </w:p>
        </w:tc>
      </w:tr>
      <w:tr w:rsidR="0041125C" w:rsidRPr="0041125C" w:rsidTr="002F2066">
        <w:trPr>
          <w:gridAfter w:val="1"/>
          <w:wAfter w:w="208" w:type="pct"/>
        </w:trPr>
        <w:tc>
          <w:tcPr>
            <w:tcW w:w="379"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902"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федеральный бюджет</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jc w:val="center"/>
              <w:rPr>
                <w:rFonts w:cs="Calibri"/>
                <w:sz w:val="20"/>
                <w:szCs w:val="20"/>
                <w:lang w:eastAsia="ar-SA"/>
              </w:rPr>
            </w:pPr>
            <w:r w:rsidRPr="0041125C">
              <w:rPr>
                <w:rFonts w:ascii="Times New Roman" w:hAnsi="Times New Roman"/>
                <w:sz w:val="20"/>
                <w:szCs w:val="20"/>
                <w:lang w:eastAsia="ar-SA"/>
              </w:rPr>
              <w:t>0,0</w:t>
            </w:r>
          </w:p>
        </w:tc>
      </w:tr>
      <w:tr w:rsidR="0041125C" w:rsidRPr="0041125C" w:rsidTr="002F2066">
        <w:trPr>
          <w:gridAfter w:val="1"/>
          <w:wAfter w:w="208" w:type="pct"/>
        </w:trPr>
        <w:tc>
          <w:tcPr>
            <w:tcW w:w="379"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902"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республиканский бюджет Республики Коми</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jc w:val="center"/>
              <w:rPr>
                <w:rFonts w:cs="Calibri"/>
                <w:sz w:val="20"/>
                <w:szCs w:val="20"/>
                <w:lang w:eastAsia="ar-SA"/>
              </w:rPr>
            </w:pPr>
            <w:r w:rsidRPr="0041125C">
              <w:rPr>
                <w:rFonts w:ascii="Times New Roman" w:hAnsi="Times New Roman"/>
                <w:sz w:val="20"/>
                <w:szCs w:val="20"/>
                <w:lang w:eastAsia="ar-SA"/>
              </w:rPr>
              <w:t>0,0</w:t>
            </w:r>
          </w:p>
        </w:tc>
      </w:tr>
      <w:tr w:rsidR="0041125C" w:rsidRPr="0041125C" w:rsidTr="002F2066">
        <w:trPr>
          <w:gridAfter w:val="1"/>
          <w:wAfter w:w="208" w:type="pct"/>
        </w:trPr>
        <w:tc>
          <w:tcPr>
            <w:tcW w:w="379"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902"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ind w:left="125"/>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бюджет муниципального района «Ижемский»</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12,7</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jc w:val="center"/>
              <w:rPr>
                <w:rFonts w:cs="Calibri"/>
                <w:sz w:val="20"/>
                <w:szCs w:val="20"/>
                <w:lang w:eastAsia="ar-SA"/>
              </w:rPr>
            </w:pPr>
            <w:r w:rsidRPr="0041125C">
              <w:rPr>
                <w:rFonts w:ascii="Times New Roman" w:hAnsi="Times New Roman"/>
                <w:sz w:val="20"/>
                <w:szCs w:val="20"/>
                <w:lang w:eastAsia="ar-SA"/>
              </w:rPr>
              <w:t>0,0</w:t>
            </w:r>
          </w:p>
        </w:tc>
      </w:tr>
      <w:tr w:rsidR="0041125C" w:rsidRPr="0041125C" w:rsidTr="002F2066">
        <w:trPr>
          <w:gridAfter w:val="1"/>
          <w:wAfter w:w="208" w:type="pct"/>
        </w:trPr>
        <w:tc>
          <w:tcPr>
            <w:tcW w:w="379"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902"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ind w:left="125"/>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средства от приносящей доход деятельности</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jc w:val="center"/>
              <w:rPr>
                <w:rFonts w:cs="Calibri"/>
                <w:sz w:val="20"/>
                <w:szCs w:val="20"/>
                <w:lang w:eastAsia="ar-SA"/>
              </w:rPr>
            </w:pPr>
            <w:r w:rsidRPr="0041125C">
              <w:rPr>
                <w:rFonts w:ascii="Times New Roman" w:hAnsi="Times New Roman"/>
                <w:sz w:val="20"/>
                <w:szCs w:val="20"/>
                <w:lang w:eastAsia="ar-SA"/>
              </w:rPr>
              <w:t>0,0</w:t>
            </w:r>
          </w:p>
        </w:tc>
      </w:tr>
      <w:tr w:rsidR="0041125C" w:rsidRPr="0041125C" w:rsidTr="002F2066">
        <w:trPr>
          <w:gridAfter w:val="1"/>
          <w:wAfter w:w="208" w:type="pct"/>
          <w:trHeight w:val="419"/>
        </w:trPr>
        <w:tc>
          <w:tcPr>
            <w:tcW w:w="379" w:type="pct"/>
            <w:vMerge w:val="restar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outlineLvl w:val="3"/>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Основное мероприятие 3.4.</w:t>
            </w:r>
          </w:p>
        </w:tc>
        <w:tc>
          <w:tcPr>
            <w:tcW w:w="902" w:type="pct"/>
            <w:vMerge w:val="restar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Обеспечение допризывной подготовки учащихся муниципальных образовательных организаций  к военной службе</w:t>
            </w: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Всего, в том числе:</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131,0</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153,0</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85,0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jc w:val="center"/>
              <w:rPr>
                <w:rFonts w:cs="Calibri"/>
                <w:sz w:val="20"/>
                <w:szCs w:val="20"/>
                <w:lang w:eastAsia="ar-SA"/>
              </w:rPr>
            </w:pPr>
            <w:r w:rsidRPr="0041125C">
              <w:rPr>
                <w:rFonts w:ascii="Times New Roman" w:hAnsi="Times New Roman"/>
                <w:sz w:val="20"/>
                <w:szCs w:val="20"/>
                <w:lang w:eastAsia="ar-SA"/>
              </w:rPr>
              <w:t>0,0</w:t>
            </w:r>
          </w:p>
        </w:tc>
      </w:tr>
      <w:tr w:rsidR="0041125C" w:rsidRPr="0041125C" w:rsidTr="002F2066">
        <w:trPr>
          <w:gridAfter w:val="1"/>
          <w:wAfter w:w="208" w:type="pct"/>
        </w:trPr>
        <w:tc>
          <w:tcPr>
            <w:tcW w:w="379"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902"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федеральный бюджет</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jc w:val="center"/>
              <w:rPr>
                <w:rFonts w:cs="Calibri"/>
                <w:sz w:val="20"/>
                <w:szCs w:val="20"/>
                <w:lang w:eastAsia="ar-SA"/>
              </w:rPr>
            </w:pPr>
            <w:r w:rsidRPr="0041125C">
              <w:rPr>
                <w:rFonts w:ascii="Times New Roman" w:hAnsi="Times New Roman"/>
                <w:sz w:val="20"/>
                <w:szCs w:val="20"/>
                <w:lang w:eastAsia="ar-SA"/>
              </w:rPr>
              <w:t>0,0</w:t>
            </w:r>
          </w:p>
        </w:tc>
      </w:tr>
      <w:tr w:rsidR="0041125C" w:rsidRPr="0041125C" w:rsidTr="002F2066">
        <w:trPr>
          <w:gridAfter w:val="1"/>
          <w:wAfter w:w="208" w:type="pct"/>
        </w:trPr>
        <w:tc>
          <w:tcPr>
            <w:tcW w:w="379"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902"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республиканский бюджет Республики Коми</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jc w:val="center"/>
              <w:rPr>
                <w:rFonts w:cs="Calibri"/>
                <w:sz w:val="20"/>
                <w:szCs w:val="20"/>
                <w:lang w:eastAsia="ar-SA"/>
              </w:rPr>
            </w:pPr>
            <w:r w:rsidRPr="0041125C">
              <w:rPr>
                <w:rFonts w:ascii="Times New Roman" w:hAnsi="Times New Roman"/>
                <w:sz w:val="20"/>
                <w:szCs w:val="20"/>
                <w:lang w:eastAsia="ar-SA"/>
              </w:rPr>
              <w:t>0,0</w:t>
            </w:r>
          </w:p>
        </w:tc>
      </w:tr>
      <w:tr w:rsidR="0041125C" w:rsidRPr="0041125C" w:rsidTr="002F2066">
        <w:trPr>
          <w:gridAfter w:val="1"/>
          <w:wAfter w:w="208" w:type="pct"/>
        </w:trPr>
        <w:tc>
          <w:tcPr>
            <w:tcW w:w="379"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902"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ind w:left="125"/>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бюджет муниципального района «Ижемский»</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131,0</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153,0</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85,0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jc w:val="center"/>
              <w:rPr>
                <w:rFonts w:cs="Calibri"/>
                <w:sz w:val="20"/>
                <w:szCs w:val="20"/>
                <w:lang w:eastAsia="ar-SA"/>
              </w:rPr>
            </w:pPr>
            <w:r w:rsidRPr="0041125C">
              <w:rPr>
                <w:rFonts w:ascii="Times New Roman" w:hAnsi="Times New Roman"/>
                <w:sz w:val="20"/>
                <w:szCs w:val="20"/>
                <w:lang w:eastAsia="ar-SA"/>
              </w:rPr>
              <w:t>0,0</w:t>
            </w:r>
          </w:p>
        </w:tc>
      </w:tr>
      <w:tr w:rsidR="0041125C" w:rsidRPr="0041125C" w:rsidTr="002F2066">
        <w:trPr>
          <w:gridAfter w:val="1"/>
          <w:wAfter w:w="208" w:type="pct"/>
        </w:trPr>
        <w:tc>
          <w:tcPr>
            <w:tcW w:w="379"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902"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ind w:left="125"/>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средства от приносящей доход деятельности</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jc w:val="center"/>
              <w:rPr>
                <w:rFonts w:cs="Calibri"/>
                <w:sz w:val="20"/>
                <w:szCs w:val="20"/>
                <w:lang w:eastAsia="ar-SA"/>
              </w:rPr>
            </w:pPr>
            <w:r w:rsidRPr="0041125C">
              <w:rPr>
                <w:rFonts w:ascii="Times New Roman" w:hAnsi="Times New Roman"/>
                <w:sz w:val="20"/>
                <w:szCs w:val="20"/>
                <w:lang w:eastAsia="ar-SA"/>
              </w:rPr>
              <w:t>0,0</w:t>
            </w:r>
          </w:p>
        </w:tc>
      </w:tr>
      <w:tr w:rsidR="0041125C" w:rsidRPr="0041125C" w:rsidTr="002F2066">
        <w:trPr>
          <w:gridAfter w:val="1"/>
          <w:wAfter w:w="208" w:type="pct"/>
        </w:trPr>
        <w:tc>
          <w:tcPr>
            <w:tcW w:w="379" w:type="pct"/>
            <w:vMerge w:val="restar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Основное мероприятие 4.1.</w:t>
            </w:r>
          </w:p>
        </w:tc>
        <w:tc>
          <w:tcPr>
            <w:tcW w:w="902" w:type="pct"/>
            <w:vMerge w:val="restar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Обеспечение оздоровления и отдыха детей Ижемского района</w:t>
            </w: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Всего, в том числе:</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1 469,8</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1446,8</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1473,6</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1485,2</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jc w:val="center"/>
              <w:rPr>
                <w:rFonts w:cs="Calibri"/>
                <w:sz w:val="20"/>
                <w:szCs w:val="20"/>
                <w:lang w:eastAsia="ar-SA"/>
              </w:rPr>
            </w:pPr>
            <w:r w:rsidRPr="0041125C">
              <w:rPr>
                <w:rFonts w:ascii="Times New Roman" w:hAnsi="Times New Roman"/>
                <w:sz w:val="20"/>
                <w:szCs w:val="20"/>
                <w:lang w:eastAsia="ar-SA"/>
              </w:rPr>
              <w:t>1485,2</w:t>
            </w:r>
          </w:p>
        </w:tc>
      </w:tr>
      <w:tr w:rsidR="0041125C" w:rsidRPr="0041125C" w:rsidTr="002F2066">
        <w:trPr>
          <w:gridAfter w:val="1"/>
          <w:wAfter w:w="208" w:type="pct"/>
        </w:trPr>
        <w:tc>
          <w:tcPr>
            <w:tcW w:w="379"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902"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федеральный бюджет</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jc w:val="center"/>
              <w:rPr>
                <w:rFonts w:cs="Calibri"/>
                <w:sz w:val="20"/>
                <w:szCs w:val="20"/>
                <w:lang w:eastAsia="ar-SA"/>
              </w:rPr>
            </w:pPr>
            <w:r w:rsidRPr="0041125C">
              <w:rPr>
                <w:rFonts w:ascii="Times New Roman" w:hAnsi="Times New Roman"/>
                <w:sz w:val="20"/>
                <w:szCs w:val="20"/>
                <w:lang w:eastAsia="ar-SA"/>
              </w:rPr>
              <w:t>0,0</w:t>
            </w:r>
          </w:p>
        </w:tc>
      </w:tr>
      <w:tr w:rsidR="0041125C" w:rsidRPr="0041125C" w:rsidTr="002F2066">
        <w:trPr>
          <w:gridAfter w:val="1"/>
          <w:wAfter w:w="208" w:type="pct"/>
        </w:trPr>
        <w:tc>
          <w:tcPr>
            <w:tcW w:w="379"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902"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республиканский бюджет Республики Коми</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918,9</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812,80</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855,4</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886,9</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jc w:val="center"/>
              <w:rPr>
                <w:rFonts w:cs="Calibri"/>
                <w:sz w:val="20"/>
                <w:szCs w:val="20"/>
                <w:lang w:eastAsia="ar-SA"/>
              </w:rPr>
            </w:pPr>
            <w:r w:rsidRPr="0041125C">
              <w:rPr>
                <w:rFonts w:ascii="Times New Roman" w:hAnsi="Times New Roman"/>
                <w:sz w:val="20"/>
                <w:szCs w:val="20"/>
                <w:lang w:eastAsia="ar-SA"/>
              </w:rPr>
              <w:t>886,9</w:t>
            </w:r>
          </w:p>
        </w:tc>
      </w:tr>
      <w:tr w:rsidR="0041125C" w:rsidRPr="0041125C" w:rsidTr="002F2066">
        <w:trPr>
          <w:gridAfter w:val="1"/>
          <w:wAfter w:w="208" w:type="pct"/>
        </w:trPr>
        <w:tc>
          <w:tcPr>
            <w:tcW w:w="379"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902"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ind w:left="125"/>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бюджет муниципального района «Ижемский»</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550,9</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634,0</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524,2</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598,3</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jc w:val="center"/>
              <w:rPr>
                <w:rFonts w:cs="Calibri"/>
                <w:sz w:val="20"/>
                <w:szCs w:val="20"/>
                <w:lang w:eastAsia="ar-SA"/>
              </w:rPr>
            </w:pPr>
            <w:r w:rsidRPr="0041125C">
              <w:rPr>
                <w:rFonts w:ascii="Times New Roman" w:hAnsi="Times New Roman"/>
                <w:sz w:val="20"/>
                <w:szCs w:val="20"/>
                <w:lang w:eastAsia="ar-SA"/>
              </w:rPr>
              <w:t>598,3</w:t>
            </w:r>
          </w:p>
        </w:tc>
      </w:tr>
      <w:tr w:rsidR="0041125C" w:rsidRPr="0041125C" w:rsidTr="002F2066">
        <w:trPr>
          <w:gridAfter w:val="1"/>
          <w:wAfter w:w="208" w:type="pct"/>
        </w:trPr>
        <w:tc>
          <w:tcPr>
            <w:tcW w:w="379"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902"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ind w:left="125"/>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средства от приносящей доход деятельности</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94,0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jc w:val="center"/>
              <w:rPr>
                <w:rFonts w:cs="Calibri"/>
                <w:sz w:val="20"/>
                <w:szCs w:val="20"/>
                <w:lang w:eastAsia="ar-SA"/>
              </w:rPr>
            </w:pPr>
            <w:r w:rsidRPr="0041125C">
              <w:rPr>
                <w:rFonts w:ascii="Times New Roman" w:hAnsi="Times New Roman"/>
                <w:sz w:val="20"/>
                <w:szCs w:val="20"/>
                <w:lang w:eastAsia="ar-SA"/>
              </w:rPr>
              <w:t>0,0</w:t>
            </w:r>
          </w:p>
        </w:tc>
      </w:tr>
      <w:tr w:rsidR="0041125C" w:rsidRPr="0041125C" w:rsidTr="002F2066">
        <w:trPr>
          <w:gridAfter w:val="1"/>
          <w:wAfter w:w="208" w:type="pct"/>
          <w:trHeight w:val="275"/>
        </w:trPr>
        <w:tc>
          <w:tcPr>
            <w:tcW w:w="379" w:type="pct"/>
            <w:vMerge w:val="restar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outlineLvl w:val="3"/>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lastRenderedPageBreak/>
              <w:t>Основное мероприятие 4.2.</w:t>
            </w:r>
          </w:p>
        </w:tc>
        <w:tc>
          <w:tcPr>
            <w:tcW w:w="902" w:type="pct"/>
            <w:vMerge w:val="restar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Организация трудовых объединений в образовательных организациях и совместно с предприятиями для несовершеннолетних подростков в возрасте от 14 до 18 лет</w:t>
            </w: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Всего, в том числе:</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294,0</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376,0</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425,8</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350,0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jc w:val="center"/>
              <w:rPr>
                <w:rFonts w:cs="Calibri"/>
                <w:sz w:val="20"/>
                <w:szCs w:val="20"/>
                <w:lang w:eastAsia="ar-SA"/>
              </w:rPr>
            </w:pPr>
            <w:r w:rsidRPr="0041125C">
              <w:rPr>
                <w:rFonts w:ascii="Times New Roman" w:hAnsi="Times New Roman"/>
                <w:sz w:val="20"/>
                <w:szCs w:val="20"/>
                <w:lang w:eastAsia="ar-SA"/>
              </w:rPr>
              <w:t>350,0</w:t>
            </w:r>
          </w:p>
        </w:tc>
      </w:tr>
      <w:tr w:rsidR="0041125C" w:rsidRPr="0041125C" w:rsidTr="002F2066">
        <w:trPr>
          <w:gridAfter w:val="1"/>
          <w:wAfter w:w="208" w:type="pct"/>
        </w:trPr>
        <w:tc>
          <w:tcPr>
            <w:tcW w:w="379"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902"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федеральный бюджет</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jc w:val="center"/>
              <w:rPr>
                <w:rFonts w:cs="Calibri"/>
                <w:sz w:val="20"/>
                <w:szCs w:val="20"/>
                <w:lang w:eastAsia="ar-SA"/>
              </w:rPr>
            </w:pPr>
            <w:r w:rsidRPr="0041125C">
              <w:rPr>
                <w:rFonts w:ascii="Times New Roman" w:hAnsi="Times New Roman"/>
                <w:sz w:val="20"/>
                <w:szCs w:val="20"/>
                <w:lang w:eastAsia="ar-SA"/>
              </w:rPr>
              <w:t>0,0</w:t>
            </w:r>
          </w:p>
        </w:tc>
      </w:tr>
      <w:tr w:rsidR="0041125C" w:rsidRPr="0041125C" w:rsidTr="002F2066">
        <w:trPr>
          <w:gridAfter w:val="1"/>
          <w:wAfter w:w="208" w:type="pct"/>
          <w:trHeight w:val="311"/>
        </w:trPr>
        <w:tc>
          <w:tcPr>
            <w:tcW w:w="379"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902"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республиканский бюджет Республики Коми</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jc w:val="center"/>
              <w:rPr>
                <w:rFonts w:cs="Calibri"/>
                <w:sz w:val="20"/>
                <w:szCs w:val="20"/>
                <w:lang w:eastAsia="ar-SA"/>
              </w:rPr>
            </w:pPr>
            <w:r w:rsidRPr="0041125C">
              <w:rPr>
                <w:rFonts w:ascii="Times New Roman" w:hAnsi="Times New Roman"/>
                <w:sz w:val="20"/>
                <w:szCs w:val="20"/>
                <w:lang w:eastAsia="ar-SA"/>
              </w:rPr>
              <w:t>0,0</w:t>
            </w:r>
          </w:p>
        </w:tc>
      </w:tr>
      <w:tr w:rsidR="0041125C" w:rsidRPr="0041125C" w:rsidTr="002F2066">
        <w:trPr>
          <w:gridAfter w:val="1"/>
          <w:wAfter w:w="208" w:type="pct"/>
        </w:trPr>
        <w:tc>
          <w:tcPr>
            <w:tcW w:w="379"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902"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ind w:left="125"/>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бюджет муниципального района «Ижемский»</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294,0</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376,0</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425,8</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350,0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jc w:val="center"/>
              <w:rPr>
                <w:rFonts w:cs="Calibri"/>
                <w:sz w:val="20"/>
                <w:szCs w:val="20"/>
                <w:lang w:eastAsia="ar-SA"/>
              </w:rPr>
            </w:pPr>
            <w:r w:rsidRPr="0041125C">
              <w:rPr>
                <w:rFonts w:ascii="Times New Roman" w:hAnsi="Times New Roman"/>
                <w:sz w:val="20"/>
                <w:szCs w:val="20"/>
                <w:lang w:eastAsia="ar-SA"/>
              </w:rPr>
              <w:t>350,0</w:t>
            </w:r>
          </w:p>
        </w:tc>
      </w:tr>
      <w:tr w:rsidR="0041125C" w:rsidRPr="0041125C" w:rsidTr="002F2066">
        <w:trPr>
          <w:gridAfter w:val="1"/>
          <w:wAfter w:w="208" w:type="pct"/>
          <w:trHeight w:val="70"/>
        </w:trPr>
        <w:tc>
          <w:tcPr>
            <w:tcW w:w="379"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902"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ind w:left="125"/>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средства от приносящей доход деятельности</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jc w:val="center"/>
              <w:rPr>
                <w:rFonts w:cs="Calibri"/>
                <w:sz w:val="20"/>
                <w:szCs w:val="20"/>
                <w:lang w:eastAsia="ar-SA"/>
              </w:rPr>
            </w:pPr>
            <w:r w:rsidRPr="0041125C">
              <w:rPr>
                <w:rFonts w:ascii="Times New Roman" w:hAnsi="Times New Roman"/>
                <w:sz w:val="20"/>
                <w:szCs w:val="20"/>
                <w:lang w:eastAsia="ar-SA"/>
              </w:rPr>
              <w:t>0,0</w:t>
            </w:r>
          </w:p>
        </w:tc>
      </w:tr>
      <w:tr w:rsidR="0041125C" w:rsidRPr="0041125C" w:rsidTr="002F2066">
        <w:trPr>
          <w:gridAfter w:val="1"/>
          <w:wAfter w:w="208" w:type="pct"/>
        </w:trPr>
        <w:tc>
          <w:tcPr>
            <w:tcW w:w="379" w:type="pct"/>
            <w:vMerge w:val="restar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Основное мероприятие 5.1.</w:t>
            </w:r>
          </w:p>
        </w:tc>
        <w:tc>
          <w:tcPr>
            <w:tcW w:w="902" w:type="pct"/>
            <w:vMerge w:val="restar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Руководство и управление в сфере установленных функций органов местного самоуправления</w:t>
            </w: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Всего, в том числе:</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33 333,8</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31 703,3</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31 974,3</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26 390,7</w:t>
            </w:r>
          </w:p>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jc w:val="center"/>
              <w:rPr>
                <w:rFonts w:cs="Calibri"/>
                <w:sz w:val="20"/>
                <w:szCs w:val="20"/>
                <w:lang w:eastAsia="ar-SA"/>
              </w:rPr>
            </w:pPr>
            <w:r w:rsidRPr="0041125C">
              <w:rPr>
                <w:rFonts w:ascii="Times New Roman" w:hAnsi="Times New Roman"/>
                <w:sz w:val="20"/>
                <w:szCs w:val="20"/>
                <w:lang w:eastAsia="ar-SA"/>
              </w:rPr>
              <w:t>32 085,7</w:t>
            </w:r>
          </w:p>
        </w:tc>
      </w:tr>
      <w:tr w:rsidR="0041125C" w:rsidRPr="0041125C" w:rsidTr="002F2066">
        <w:trPr>
          <w:gridAfter w:val="1"/>
          <w:wAfter w:w="208" w:type="pct"/>
        </w:trPr>
        <w:tc>
          <w:tcPr>
            <w:tcW w:w="379"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902"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федеральный бюджет</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jc w:val="center"/>
              <w:rPr>
                <w:rFonts w:cs="Calibri"/>
                <w:sz w:val="20"/>
                <w:szCs w:val="20"/>
                <w:lang w:eastAsia="ar-SA"/>
              </w:rPr>
            </w:pPr>
            <w:r w:rsidRPr="0041125C">
              <w:rPr>
                <w:rFonts w:ascii="Times New Roman" w:hAnsi="Times New Roman"/>
                <w:sz w:val="20"/>
                <w:szCs w:val="20"/>
                <w:lang w:eastAsia="ar-SA"/>
              </w:rPr>
              <w:t>0,0</w:t>
            </w:r>
          </w:p>
        </w:tc>
      </w:tr>
      <w:tr w:rsidR="0041125C" w:rsidRPr="0041125C" w:rsidTr="002F2066">
        <w:trPr>
          <w:gridAfter w:val="1"/>
          <w:wAfter w:w="208" w:type="pct"/>
        </w:trPr>
        <w:tc>
          <w:tcPr>
            <w:tcW w:w="379"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902"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республиканский бюджет Республики Коми</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jc w:val="center"/>
              <w:rPr>
                <w:rFonts w:cs="Calibri"/>
                <w:sz w:val="20"/>
                <w:szCs w:val="20"/>
                <w:lang w:eastAsia="ar-SA"/>
              </w:rPr>
            </w:pPr>
            <w:r w:rsidRPr="0041125C">
              <w:rPr>
                <w:rFonts w:ascii="Times New Roman" w:hAnsi="Times New Roman"/>
                <w:sz w:val="20"/>
                <w:szCs w:val="20"/>
                <w:lang w:eastAsia="ar-SA"/>
              </w:rPr>
              <w:t>0,0</w:t>
            </w:r>
          </w:p>
        </w:tc>
      </w:tr>
      <w:tr w:rsidR="0041125C" w:rsidRPr="0041125C" w:rsidTr="002F2066">
        <w:trPr>
          <w:gridAfter w:val="1"/>
          <w:wAfter w:w="208" w:type="pct"/>
        </w:trPr>
        <w:tc>
          <w:tcPr>
            <w:tcW w:w="379"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902"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ind w:left="125"/>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бюджет муниципального района «Ижемский»</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33 333,8</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31 703,3</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31 974,3</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26 390,7</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jc w:val="center"/>
              <w:rPr>
                <w:rFonts w:cs="Calibri"/>
                <w:sz w:val="20"/>
                <w:szCs w:val="20"/>
                <w:lang w:eastAsia="ar-SA"/>
              </w:rPr>
            </w:pPr>
            <w:r w:rsidRPr="0041125C">
              <w:rPr>
                <w:rFonts w:ascii="Times New Roman" w:hAnsi="Times New Roman"/>
                <w:sz w:val="20"/>
                <w:szCs w:val="20"/>
                <w:lang w:eastAsia="ar-SA"/>
              </w:rPr>
              <w:t>32 085,7</w:t>
            </w:r>
          </w:p>
        </w:tc>
      </w:tr>
      <w:tr w:rsidR="0041125C" w:rsidRPr="0041125C" w:rsidTr="002F2066">
        <w:trPr>
          <w:gridAfter w:val="1"/>
          <w:wAfter w:w="208" w:type="pct"/>
        </w:trPr>
        <w:tc>
          <w:tcPr>
            <w:tcW w:w="379"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902" w:type="pct"/>
            <w:vMerge/>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spacing w:after="0" w:line="240" w:lineRule="auto"/>
              <w:jc w:val="center"/>
              <w:rPr>
                <w:rFonts w:ascii="Times New Roman" w:eastAsia="Times New Roman" w:hAnsi="Times New Roman"/>
                <w:sz w:val="20"/>
                <w:szCs w:val="20"/>
                <w:lang w:eastAsia="ar-SA"/>
              </w:rPr>
            </w:pPr>
          </w:p>
        </w:tc>
        <w:tc>
          <w:tcPr>
            <w:tcW w:w="1281"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ind w:left="125"/>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средства от приносящей доход деятельности</w:t>
            </w:r>
          </w:p>
        </w:tc>
        <w:tc>
          <w:tcPr>
            <w:tcW w:w="475"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74" w:type="pct"/>
            <w:tcBorders>
              <w:top w:val="single" w:sz="4" w:space="0" w:color="auto"/>
              <w:left w:val="single" w:sz="4" w:space="0" w:color="auto"/>
              <w:bottom w:val="single" w:sz="4" w:space="0" w:color="auto"/>
              <w:right w:val="single" w:sz="4" w:space="0" w:color="auto"/>
            </w:tcBorders>
            <w:vAlign w:val="center"/>
            <w:hideMark/>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42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2F2066">
            <w:pPr>
              <w:widowControl w:val="0"/>
              <w:jc w:val="center"/>
              <w:rPr>
                <w:rFonts w:cs="Calibri"/>
                <w:sz w:val="20"/>
                <w:szCs w:val="20"/>
                <w:lang w:eastAsia="ar-SA"/>
              </w:rPr>
            </w:pPr>
            <w:r w:rsidRPr="0041125C">
              <w:rPr>
                <w:rFonts w:ascii="Times New Roman" w:hAnsi="Times New Roman"/>
                <w:sz w:val="20"/>
                <w:szCs w:val="20"/>
                <w:lang w:eastAsia="ar-SA"/>
              </w:rPr>
              <w:t>0,0</w:t>
            </w:r>
          </w:p>
        </w:tc>
      </w:tr>
    </w:tbl>
    <w:p w:rsidR="0041125C" w:rsidRPr="0041125C" w:rsidRDefault="0041125C" w:rsidP="0041125C">
      <w:pPr>
        <w:widowControl w:val="0"/>
        <w:spacing w:after="0" w:line="240" w:lineRule="auto"/>
        <w:ind w:left="12744" w:firstLine="708"/>
        <w:rPr>
          <w:rFonts w:ascii="Times New Roman" w:eastAsia="Times New Roman" w:hAnsi="Times New Roman"/>
          <w:lang w:eastAsia="ar-SA"/>
        </w:rPr>
        <w:sectPr w:rsidR="0041125C" w:rsidRPr="0041125C" w:rsidSect="0041125C">
          <w:pgSz w:w="16838" w:h="11906" w:orient="landscape"/>
          <w:pgMar w:top="1418" w:right="737" w:bottom="624" w:left="1701" w:header="0" w:footer="0" w:gutter="0"/>
          <w:cols w:space="720"/>
        </w:sectPr>
      </w:pPr>
      <w:r w:rsidRPr="0041125C">
        <w:rPr>
          <w:rFonts w:ascii="Times New Roman" w:eastAsia="Times New Roman" w:hAnsi="Times New Roman"/>
          <w:lang w:eastAsia="ar-SA"/>
        </w:rPr>
        <w:t>».</w:t>
      </w:r>
    </w:p>
    <w:tbl>
      <w:tblPr>
        <w:tblW w:w="9858" w:type="dxa"/>
        <w:tblInd w:w="-34" w:type="dxa"/>
        <w:tblLayout w:type="fixed"/>
        <w:tblLook w:val="00A0"/>
      </w:tblPr>
      <w:tblGrid>
        <w:gridCol w:w="3828"/>
        <w:gridCol w:w="2250"/>
        <w:gridCol w:w="3780"/>
      </w:tblGrid>
      <w:tr w:rsidR="0041125C" w:rsidRPr="0041125C" w:rsidTr="0041125C">
        <w:trPr>
          <w:cantSplit/>
        </w:trPr>
        <w:tc>
          <w:tcPr>
            <w:tcW w:w="3828" w:type="dxa"/>
          </w:tcPr>
          <w:p w:rsidR="0041125C" w:rsidRPr="0041125C" w:rsidRDefault="0041125C" w:rsidP="0041125C">
            <w:pPr>
              <w:spacing w:after="0" w:line="240" w:lineRule="auto"/>
              <w:jc w:val="center"/>
              <w:rPr>
                <w:rFonts w:ascii="Times New Roman" w:hAnsi="Times New Roman"/>
                <w:b/>
                <w:bCs/>
                <w:sz w:val="26"/>
                <w:szCs w:val="26"/>
              </w:rPr>
            </w:pPr>
          </w:p>
          <w:p w:rsidR="0041125C" w:rsidRPr="0041125C" w:rsidRDefault="0041125C" w:rsidP="0041125C">
            <w:pPr>
              <w:spacing w:after="0" w:line="240" w:lineRule="auto"/>
              <w:jc w:val="center"/>
              <w:rPr>
                <w:rFonts w:ascii="Times New Roman" w:hAnsi="Times New Roman"/>
                <w:b/>
                <w:bCs/>
                <w:sz w:val="26"/>
                <w:szCs w:val="26"/>
              </w:rPr>
            </w:pPr>
            <w:r w:rsidRPr="0041125C">
              <w:rPr>
                <w:rFonts w:ascii="Times New Roman" w:hAnsi="Times New Roman"/>
                <w:b/>
                <w:bCs/>
                <w:sz w:val="26"/>
                <w:szCs w:val="26"/>
              </w:rPr>
              <w:t>«Изьва»</w:t>
            </w:r>
          </w:p>
          <w:p w:rsidR="0041125C" w:rsidRPr="0041125C" w:rsidRDefault="0041125C" w:rsidP="0041125C">
            <w:pPr>
              <w:spacing w:after="0" w:line="240" w:lineRule="auto"/>
              <w:jc w:val="center"/>
              <w:rPr>
                <w:rFonts w:ascii="Times New Roman" w:hAnsi="Times New Roman"/>
                <w:b/>
                <w:bCs/>
                <w:sz w:val="26"/>
                <w:szCs w:val="26"/>
              </w:rPr>
            </w:pPr>
            <w:r w:rsidRPr="0041125C">
              <w:rPr>
                <w:rFonts w:ascii="Times New Roman" w:hAnsi="Times New Roman"/>
                <w:b/>
                <w:bCs/>
                <w:sz w:val="26"/>
                <w:szCs w:val="26"/>
              </w:rPr>
              <w:t>муниципальнöй районса</w:t>
            </w:r>
          </w:p>
          <w:p w:rsidR="0041125C" w:rsidRPr="0041125C" w:rsidRDefault="0041125C" w:rsidP="0041125C">
            <w:pPr>
              <w:spacing w:after="0" w:line="240" w:lineRule="auto"/>
              <w:jc w:val="center"/>
              <w:rPr>
                <w:rFonts w:ascii="Times New Roman" w:hAnsi="Times New Roman"/>
                <w:b/>
                <w:bCs/>
                <w:sz w:val="26"/>
                <w:szCs w:val="26"/>
              </w:rPr>
            </w:pPr>
            <w:r w:rsidRPr="0041125C">
              <w:rPr>
                <w:rFonts w:ascii="Times New Roman" w:hAnsi="Times New Roman"/>
                <w:b/>
                <w:bCs/>
                <w:sz w:val="26"/>
                <w:szCs w:val="26"/>
              </w:rPr>
              <w:t>администрация</w:t>
            </w:r>
          </w:p>
          <w:p w:rsidR="0041125C" w:rsidRPr="0041125C" w:rsidRDefault="0041125C" w:rsidP="0041125C">
            <w:pPr>
              <w:spacing w:after="0" w:line="240" w:lineRule="auto"/>
              <w:jc w:val="center"/>
              <w:rPr>
                <w:rFonts w:ascii="Times New Roman" w:hAnsi="Times New Roman"/>
                <w:sz w:val="26"/>
                <w:szCs w:val="26"/>
              </w:rPr>
            </w:pPr>
          </w:p>
        </w:tc>
        <w:tc>
          <w:tcPr>
            <w:tcW w:w="2250" w:type="dxa"/>
          </w:tcPr>
          <w:p w:rsidR="0041125C" w:rsidRPr="0041125C" w:rsidRDefault="0041125C" w:rsidP="0041125C">
            <w:pPr>
              <w:spacing w:after="0" w:line="240" w:lineRule="auto"/>
              <w:jc w:val="center"/>
              <w:rPr>
                <w:rFonts w:ascii="Times New Roman" w:hAnsi="Times New Roman"/>
                <w:b/>
                <w:bCs/>
                <w:sz w:val="26"/>
                <w:szCs w:val="26"/>
              </w:rPr>
            </w:pPr>
            <w:r w:rsidRPr="0041125C">
              <w:rPr>
                <w:rFonts w:ascii="Times New Roman" w:hAnsi="Times New Roman"/>
                <w:b/>
                <w:noProof/>
                <w:sz w:val="26"/>
                <w:szCs w:val="26"/>
                <w:lang w:eastAsia="ru-RU"/>
              </w:rPr>
              <w:drawing>
                <wp:inline distT="0" distB="0" distL="0" distR="0">
                  <wp:extent cx="712470" cy="871855"/>
                  <wp:effectExtent l="19050" t="0" r="0" b="0"/>
                  <wp:docPr id="27"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25" cstate="print"/>
                          <a:srcRect/>
                          <a:stretch>
                            <a:fillRect/>
                          </a:stretch>
                        </pic:blipFill>
                        <pic:spPr bwMode="auto">
                          <a:xfrm>
                            <a:off x="0" y="0"/>
                            <a:ext cx="712470" cy="871855"/>
                          </a:xfrm>
                          <a:prstGeom prst="rect">
                            <a:avLst/>
                          </a:prstGeom>
                          <a:noFill/>
                          <a:ln w="9525">
                            <a:noFill/>
                            <a:miter lim="800000"/>
                            <a:headEnd/>
                            <a:tailEnd/>
                          </a:ln>
                        </pic:spPr>
                      </pic:pic>
                    </a:graphicData>
                  </a:graphic>
                </wp:inline>
              </w:drawing>
            </w:r>
          </w:p>
        </w:tc>
        <w:tc>
          <w:tcPr>
            <w:tcW w:w="3780" w:type="dxa"/>
          </w:tcPr>
          <w:p w:rsidR="0041125C" w:rsidRPr="0041125C" w:rsidRDefault="0041125C" w:rsidP="0041125C">
            <w:pPr>
              <w:spacing w:after="0" w:line="240" w:lineRule="auto"/>
              <w:jc w:val="center"/>
              <w:rPr>
                <w:rFonts w:ascii="Times New Roman" w:hAnsi="Times New Roman"/>
                <w:b/>
                <w:bCs/>
                <w:sz w:val="26"/>
                <w:szCs w:val="26"/>
              </w:rPr>
            </w:pPr>
          </w:p>
          <w:p w:rsidR="0041125C" w:rsidRPr="0041125C" w:rsidRDefault="0041125C" w:rsidP="0041125C">
            <w:pPr>
              <w:spacing w:after="0" w:line="240" w:lineRule="auto"/>
              <w:jc w:val="center"/>
              <w:rPr>
                <w:rFonts w:ascii="Times New Roman" w:hAnsi="Times New Roman"/>
                <w:b/>
                <w:bCs/>
                <w:sz w:val="26"/>
                <w:szCs w:val="26"/>
              </w:rPr>
            </w:pPr>
            <w:r w:rsidRPr="0041125C">
              <w:rPr>
                <w:rFonts w:ascii="Times New Roman" w:hAnsi="Times New Roman"/>
                <w:b/>
                <w:bCs/>
                <w:sz w:val="26"/>
                <w:szCs w:val="26"/>
              </w:rPr>
              <w:t>Администрация</w:t>
            </w:r>
          </w:p>
          <w:p w:rsidR="0041125C" w:rsidRPr="0041125C" w:rsidRDefault="0041125C" w:rsidP="0041125C">
            <w:pPr>
              <w:spacing w:after="0" w:line="240" w:lineRule="auto"/>
              <w:jc w:val="center"/>
              <w:rPr>
                <w:rFonts w:ascii="Times New Roman" w:hAnsi="Times New Roman"/>
                <w:b/>
                <w:bCs/>
                <w:sz w:val="26"/>
                <w:szCs w:val="26"/>
              </w:rPr>
            </w:pPr>
            <w:r w:rsidRPr="0041125C">
              <w:rPr>
                <w:rFonts w:ascii="Times New Roman" w:hAnsi="Times New Roman"/>
                <w:b/>
                <w:bCs/>
                <w:sz w:val="26"/>
                <w:szCs w:val="26"/>
              </w:rPr>
              <w:t>муниципального района</w:t>
            </w:r>
          </w:p>
          <w:p w:rsidR="0041125C" w:rsidRPr="0041125C" w:rsidRDefault="0041125C" w:rsidP="0041125C">
            <w:pPr>
              <w:spacing w:after="0" w:line="240" w:lineRule="auto"/>
              <w:jc w:val="center"/>
              <w:rPr>
                <w:rFonts w:ascii="Times New Roman" w:hAnsi="Times New Roman"/>
                <w:b/>
                <w:bCs/>
                <w:sz w:val="26"/>
                <w:szCs w:val="26"/>
              </w:rPr>
            </w:pPr>
            <w:r w:rsidRPr="0041125C">
              <w:rPr>
                <w:rFonts w:ascii="Times New Roman" w:hAnsi="Times New Roman"/>
                <w:b/>
                <w:bCs/>
                <w:sz w:val="26"/>
                <w:szCs w:val="26"/>
              </w:rPr>
              <w:t>«Ижемский»</w:t>
            </w:r>
          </w:p>
        </w:tc>
      </w:tr>
    </w:tbl>
    <w:p w:rsidR="0041125C" w:rsidRPr="0041125C" w:rsidRDefault="0041125C" w:rsidP="0041125C">
      <w:pPr>
        <w:keepNext/>
        <w:spacing w:after="0" w:line="240" w:lineRule="auto"/>
        <w:jc w:val="center"/>
        <w:outlineLvl w:val="0"/>
        <w:rPr>
          <w:rFonts w:ascii="Times New Roman" w:hAnsi="Times New Roman"/>
          <w:sz w:val="26"/>
          <w:szCs w:val="26"/>
        </w:rPr>
      </w:pPr>
    </w:p>
    <w:p w:rsidR="0041125C" w:rsidRPr="0041125C" w:rsidRDefault="0041125C" w:rsidP="0041125C">
      <w:pPr>
        <w:keepNext/>
        <w:spacing w:after="0" w:line="240" w:lineRule="auto"/>
        <w:jc w:val="center"/>
        <w:outlineLvl w:val="0"/>
        <w:rPr>
          <w:rFonts w:ascii="Times New Roman" w:hAnsi="Times New Roman"/>
          <w:b/>
          <w:bCs/>
          <w:sz w:val="26"/>
          <w:szCs w:val="26"/>
        </w:rPr>
      </w:pPr>
      <w:r w:rsidRPr="0041125C">
        <w:rPr>
          <w:rFonts w:ascii="Times New Roman" w:hAnsi="Times New Roman"/>
          <w:sz w:val="26"/>
          <w:szCs w:val="26"/>
        </w:rPr>
        <w:t xml:space="preserve"> </w:t>
      </w:r>
      <w:r w:rsidRPr="0041125C">
        <w:rPr>
          <w:rFonts w:ascii="Times New Roman" w:hAnsi="Times New Roman"/>
          <w:b/>
          <w:bCs/>
          <w:sz w:val="26"/>
          <w:szCs w:val="26"/>
        </w:rPr>
        <w:t>Ш У Ö М</w:t>
      </w:r>
    </w:p>
    <w:p w:rsidR="0041125C" w:rsidRPr="0041125C" w:rsidRDefault="0041125C" w:rsidP="0041125C">
      <w:pPr>
        <w:spacing w:after="0" w:line="240" w:lineRule="auto"/>
        <w:jc w:val="center"/>
        <w:rPr>
          <w:rFonts w:ascii="Times New Roman" w:hAnsi="Times New Roman"/>
          <w:b/>
          <w:bCs/>
          <w:i/>
          <w:sz w:val="26"/>
          <w:szCs w:val="26"/>
          <w:u w:val="single"/>
        </w:rPr>
      </w:pPr>
    </w:p>
    <w:p w:rsidR="0041125C" w:rsidRPr="0041125C" w:rsidRDefault="0041125C" w:rsidP="0041125C">
      <w:pPr>
        <w:spacing w:after="0" w:line="240" w:lineRule="auto"/>
        <w:jc w:val="center"/>
        <w:rPr>
          <w:rFonts w:ascii="Times New Roman" w:hAnsi="Times New Roman"/>
          <w:b/>
          <w:bCs/>
          <w:sz w:val="26"/>
          <w:szCs w:val="26"/>
        </w:rPr>
      </w:pPr>
      <w:r w:rsidRPr="0041125C">
        <w:rPr>
          <w:rFonts w:ascii="Times New Roman" w:hAnsi="Times New Roman"/>
          <w:b/>
          <w:bCs/>
          <w:sz w:val="26"/>
          <w:szCs w:val="26"/>
        </w:rPr>
        <w:t xml:space="preserve">П О С Т А Н О В Л Е Н И Е </w:t>
      </w:r>
    </w:p>
    <w:p w:rsidR="0041125C" w:rsidRPr="0041125C" w:rsidRDefault="0041125C" w:rsidP="0041125C">
      <w:pPr>
        <w:spacing w:after="0" w:line="240" w:lineRule="auto"/>
        <w:jc w:val="center"/>
        <w:rPr>
          <w:rFonts w:ascii="Times New Roman" w:hAnsi="Times New Roman"/>
          <w:b/>
          <w:bCs/>
          <w:sz w:val="26"/>
          <w:szCs w:val="26"/>
        </w:rPr>
      </w:pPr>
    </w:p>
    <w:p w:rsidR="0041125C" w:rsidRPr="0041125C" w:rsidRDefault="0041125C" w:rsidP="0041125C">
      <w:pPr>
        <w:spacing w:after="0" w:line="240" w:lineRule="auto"/>
        <w:rPr>
          <w:rFonts w:ascii="Times New Roman" w:hAnsi="Times New Roman"/>
          <w:sz w:val="26"/>
          <w:szCs w:val="26"/>
        </w:rPr>
      </w:pPr>
    </w:p>
    <w:p w:rsidR="0041125C" w:rsidRPr="0041125C" w:rsidRDefault="0041125C" w:rsidP="0041125C">
      <w:pPr>
        <w:spacing w:after="0" w:line="240" w:lineRule="auto"/>
        <w:rPr>
          <w:rFonts w:ascii="Times New Roman" w:hAnsi="Times New Roman"/>
          <w:sz w:val="26"/>
          <w:szCs w:val="26"/>
        </w:rPr>
      </w:pPr>
      <w:r w:rsidRPr="0041125C">
        <w:rPr>
          <w:rFonts w:ascii="Times New Roman" w:hAnsi="Times New Roman"/>
          <w:sz w:val="26"/>
          <w:szCs w:val="26"/>
        </w:rPr>
        <w:t>от 29 декабря 2017 года                                                                                          № 1128</w:t>
      </w:r>
    </w:p>
    <w:p w:rsidR="0041125C" w:rsidRPr="0041125C" w:rsidRDefault="0041125C" w:rsidP="0041125C">
      <w:pPr>
        <w:spacing w:after="0" w:line="240" w:lineRule="auto"/>
        <w:rPr>
          <w:rFonts w:ascii="Times New Roman" w:hAnsi="Times New Roman"/>
        </w:rPr>
      </w:pPr>
      <w:r w:rsidRPr="0041125C">
        <w:rPr>
          <w:rFonts w:ascii="Times New Roman" w:hAnsi="Times New Roman"/>
        </w:rPr>
        <w:t>Республика Коми, Ижемский район, с. Ижма</w:t>
      </w:r>
      <w:r w:rsidRPr="0041125C">
        <w:rPr>
          <w:rFonts w:ascii="Times New Roman" w:hAnsi="Times New Roman"/>
        </w:rPr>
        <w:tab/>
      </w:r>
      <w:r w:rsidRPr="0041125C">
        <w:rPr>
          <w:rFonts w:ascii="Times New Roman" w:hAnsi="Times New Roman"/>
        </w:rPr>
        <w:tab/>
      </w:r>
      <w:r w:rsidRPr="0041125C">
        <w:rPr>
          <w:rFonts w:ascii="Times New Roman" w:hAnsi="Times New Roman"/>
        </w:rPr>
        <w:tab/>
      </w:r>
      <w:r w:rsidRPr="0041125C">
        <w:rPr>
          <w:rFonts w:ascii="Times New Roman" w:hAnsi="Times New Roman"/>
        </w:rPr>
        <w:tab/>
      </w:r>
      <w:r w:rsidRPr="0041125C">
        <w:rPr>
          <w:rFonts w:ascii="Times New Roman" w:hAnsi="Times New Roman"/>
        </w:rPr>
        <w:tab/>
        <w:t xml:space="preserve">                  </w:t>
      </w:r>
    </w:p>
    <w:p w:rsidR="0041125C" w:rsidRPr="0041125C" w:rsidRDefault="0041125C" w:rsidP="0041125C">
      <w:pPr>
        <w:widowControl w:val="0"/>
        <w:autoSpaceDE w:val="0"/>
        <w:autoSpaceDN w:val="0"/>
        <w:adjustRightInd w:val="0"/>
        <w:spacing w:after="0" w:line="240" w:lineRule="auto"/>
        <w:jc w:val="center"/>
        <w:rPr>
          <w:rFonts w:ascii="Times New Roman" w:eastAsia="MS Mincho" w:hAnsi="Times New Roman"/>
          <w:b/>
          <w:bCs/>
          <w:sz w:val="26"/>
          <w:szCs w:val="26"/>
          <w:lang w:eastAsia="ja-JP"/>
        </w:rPr>
      </w:pPr>
    </w:p>
    <w:p w:rsidR="0041125C" w:rsidRPr="0041125C" w:rsidRDefault="0041125C" w:rsidP="0041125C">
      <w:pPr>
        <w:widowControl w:val="0"/>
        <w:autoSpaceDE w:val="0"/>
        <w:autoSpaceDN w:val="0"/>
        <w:adjustRightInd w:val="0"/>
        <w:spacing w:after="0" w:line="240" w:lineRule="auto"/>
        <w:jc w:val="center"/>
        <w:rPr>
          <w:rFonts w:ascii="Times New Roman" w:eastAsia="MS Mincho" w:hAnsi="Times New Roman"/>
          <w:bCs/>
          <w:sz w:val="26"/>
          <w:szCs w:val="26"/>
          <w:lang w:eastAsia="ja-JP"/>
        </w:rPr>
      </w:pPr>
      <w:r w:rsidRPr="0041125C">
        <w:rPr>
          <w:rFonts w:ascii="Times New Roman" w:eastAsia="MS Mincho" w:hAnsi="Times New Roman"/>
          <w:bCs/>
          <w:sz w:val="26"/>
          <w:szCs w:val="26"/>
          <w:lang w:eastAsia="ja-JP"/>
        </w:rPr>
        <w:t xml:space="preserve">О внесении изменений в постановление администрации муниципального </w:t>
      </w:r>
    </w:p>
    <w:p w:rsidR="0041125C" w:rsidRPr="0041125C" w:rsidRDefault="0041125C" w:rsidP="0041125C">
      <w:pPr>
        <w:widowControl w:val="0"/>
        <w:autoSpaceDE w:val="0"/>
        <w:autoSpaceDN w:val="0"/>
        <w:adjustRightInd w:val="0"/>
        <w:spacing w:after="0" w:line="240" w:lineRule="auto"/>
        <w:jc w:val="center"/>
        <w:rPr>
          <w:rFonts w:ascii="Times New Roman" w:eastAsia="MS Mincho" w:hAnsi="Times New Roman"/>
          <w:bCs/>
          <w:sz w:val="26"/>
          <w:szCs w:val="26"/>
          <w:lang w:eastAsia="ja-JP"/>
        </w:rPr>
      </w:pPr>
      <w:r w:rsidRPr="0041125C">
        <w:rPr>
          <w:rFonts w:ascii="Times New Roman" w:eastAsia="MS Mincho" w:hAnsi="Times New Roman"/>
          <w:bCs/>
          <w:sz w:val="26"/>
          <w:szCs w:val="26"/>
          <w:lang w:eastAsia="ja-JP"/>
        </w:rPr>
        <w:t xml:space="preserve">района «Ижемский» от 30.12.2014 № 1261 «Об утверждении </w:t>
      </w:r>
    </w:p>
    <w:p w:rsidR="0041125C" w:rsidRPr="0041125C" w:rsidRDefault="0041125C" w:rsidP="0041125C">
      <w:pPr>
        <w:widowControl w:val="0"/>
        <w:autoSpaceDE w:val="0"/>
        <w:autoSpaceDN w:val="0"/>
        <w:adjustRightInd w:val="0"/>
        <w:spacing w:after="0" w:line="240" w:lineRule="auto"/>
        <w:jc w:val="center"/>
        <w:rPr>
          <w:rFonts w:ascii="Times New Roman" w:eastAsia="MS Mincho" w:hAnsi="Times New Roman"/>
          <w:bCs/>
          <w:sz w:val="26"/>
          <w:szCs w:val="26"/>
          <w:lang w:eastAsia="ja-JP"/>
        </w:rPr>
      </w:pPr>
      <w:r w:rsidRPr="0041125C">
        <w:rPr>
          <w:rFonts w:ascii="Times New Roman" w:eastAsia="MS Mincho" w:hAnsi="Times New Roman"/>
          <w:bCs/>
          <w:sz w:val="26"/>
          <w:szCs w:val="26"/>
          <w:lang w:eastAsia="ja-JP"/>
        </w:rPr>
        <w:t xml:space="preserve">муниципальной программы муниципального  образования </w:t>
      </w:r>
    </w:p>
    <w:p w:rsidR="0041125C" w:rsidRPr="0041125C" w:rsidRDefault="0041125C" w:rsidP="0041125C">
      <w:pPr>
        <w:widowControl w:val="0"/>
        <w:autoSpaceDE w:val="0"/>
        <w:autoSpaceDN w:val="0"/>
        <w:adjustRightInd w:val="0"/>
        <w:spacing w:after="0" w:line="240" w:lineRule="auto"/>
        <w:jc w:val="center"/>
        <w:rPr>
          <w:rFonts w:ascii="Times New Roman" w:eastAsia="MS Mincho" w:hAnsi="Times New Roman"/>
          <w:sz w:val="26"/>
          <w:szCs w:val="26"/>
          <w:lang w:eastAsia="ja-JP"/>
        </w:rPr>
      </w:pPr>
      <w:r w:rsidRPr="0041125C">
        <w:rPr>
          <w:rFonts w:ascii="Times New Roman" w:eastAsia="MS Mincho" w:hAnsi="Times New Roman"/>
          <w:bCs/>
          <w:sz w:val="26"/>
          <w:szCs w:val="26"/>
          <w:lang w:eastAsia="ja-JP"/>
        </w:rPr>
        <w:t>муниципального района «Ижемский» «Развитие экономики»</w:t>
      </w:r>
    </w:p>
    <w:p w:rsidR="0041125C" w:rsidRPr="0041125C" w:rsidRDefault="0041125C" w:rsidP="0041125C">
      <w:pPr>
        <w:widowControl w:val="0"/>
        <w:autoSpaceDE w:val="0"/>
        <w:autoSpaceDN w:val="0"/>
        <w:adjustRightInd w:val="0"/>
        <w:spacing w:after="0" w:line="240" w:lineRule="auto"/>
        <w:ind w:firstLine="720"/>
        <w:rPr>
          <w:rFonts w:ascii="Times New Roman" w:eastAsia="MS Mincho" w:hAnsi="Times New Roman"/>
          <w:sz w:val="26"/>
          <w:szCs w:val="26"/>
          <w:lang w:eastAsia="ja-JP"/>
        </w:rPr>
      </w:pPr>
    </w:p>
    <w:p w:rsidR="0041125C" w:rsidRPr="0041125C" w:rsidRDefault="0041125C" w:rsidP="0041125C">
      <w:pPr>
        <w:spacing w:after="0" w:line="240" w:lineRule="auto"/>
        <w:ind w:firstLine="540"/>
        <w:jc w:val="both"/>
        <w:rPr>
          <w:rFonts w:ascii="Times New Roman" w:hAnsi="Times New Roman"/>
          <w:sz w:val="26"/>
          <w:szCs w:val="26"/>
        </w:rPr>
      </w:pPr>
      <w:r w:rsidRPr="0041125C">
        <w:rPr>
          <w:rFonts w:ascii="Times New Roman" w:hAnsi="Times New Roman"/>
          <w:sz w:val="26"/>
          <w:szCs w:val="26"/>
        </w:rPr>
        <w:t>В соответствии с постановлениями администрации муниципального района «Ижемский» от 31.01.2014 № 61 «О муниципальных программах муниципального образования муниципального района «Ижемский», от 08.04.2014 № 287                        «Об утверждении перечня муниципальных программ  муниципального района «Ижемский»</w:t>
      </w:r>
    </w:p>
    <w:p w:rsidR="0041125C" w:rsidRPr="0041125C" w:rsidRDefault="0041125C" w:rsidP="0041125C">
      <w:pPr>
        <w:spacing w:after="0" w:line="240" w:lineRule="auto"/>
        <w:jc w:val="center"/>
        <w:rPr>
          <w:rFonts w:ascii="Times New Roman" w:hAnsi="Times New Roman"/>
          <w:sz w:val="26"/>
          <w:szCs w:val="26"/>
        </w:rPr>
      </w:pPr>
    </w:p>
    <w:p w:rsidR="0041125C" w:rsidRPr="0041125C" w:rsidRDefault="0041125C" w:rsidP="0041125C">
      <w:pPr>
        <w:spacing w:after="0" w:line="240" w:lineRule="auto"/>
        <w:jc w:val="center"/>
        <w:rPr>
          <w:rFonts w:ascii="Times New Roman" w:hAnsi="Times New Roman"/>
          <w:sz w:val="26"/>
          <w:szCs w:val="26"/>
        </w:rPr>
      </w:pPr>
      <w:r w:rsidRPr="0041125C">
        <w:rPr>
          <w:rFonts w:ascii="Times New Roman" w:hAnsi="Times New Roman"/>
          <w:sz w:val="26"/>
          <w:szCs w:val="26"/>
        </w:rPr>
        <w:t>администрация муниципального района «Ижемский»</w:t>
      </w:r>
    </w:p>
    <w:p w:rsidR="0041125C" w:rsidRPr="0041125C" w:rsidRDefault="0041125C" w:rsidP="0041125C">
      <w:pPr>
        <w:spacing w:after="0" w:line="240" w:lineRule="auto"/>
        <w:jc w:val="center"/>
        <w:rPr>
          <w:rFonts w:ascii="Times New Roman" w:hAnsi="Times New Roman"/>
          <w:sz w:val="26"/>
          <w:szCs w:val="26"/>
        </w:rPr>
      </w:pPr>
    </w:p>
    <w:p w:rsidR="0041125C" w:rsidRPr="0041125C" w:rsidRDefault="0041125C" w:rsidP="0041125C">
      <w:pPr>
        <w:spacing w:after="0" w:line="240" w:lineRule="auto"/>
        <w:jc w:val="center"/>
        <w:rPr>
          <w:rFonts w:ascii="Times New Roman" w:hAnsi="Times New Roman"/>
          <w:sz w:val="26"/>
          <w:szCs w:val="26"/>
        </w:rPr>
      </w:pPr>
      <w:r w:rsidRPr="0041125C">
        <w:rPr>
          <w:rFonts w:ascii="Times New Roman" w:hAnsi="Times New Roman"/>
          <w:sz w:val="26"/>
          <w:szCs w:val="26"/>
        </w:rPr>
        <w:t>П О С Т А Н О В Л Я Е Т:</w:t>
      </w:r>
    </w:p>
    <w:p w:rsidR="0041125C" w:rsidRPr="0041125C" w:rsidRDefault="0041125C" w:rsidP="0041125C">
      <w:pPr>
        <w:spacing w:after="0" w:line="240" w:lineRule="auto"/>
        <w:jc w:val="center"/>
        <w:rPr>
          <w:rFonts w:ascii="Times New Roman" w:hAnsi="Times New Roman"/>
          <w:sz w:val="26"/>
          <w:szCs w:val="26"/>
        </w:rPr>
      </w:pPr>
    </w:p>
    <w:p w:rsidR="0041125C" w:rsidRPr="0041125C" w:rsidRDefault="0041125C" w:rsidP="006917E0">
      <w:pPr>
        <w:widowControl w:val="0"/>
        <w:numPr>
          <w:ilvl w:val="0"/>
          <w:numId w:val="8"/>
        </w:numPr>
        <w:tabs>
          <w:tab w:val="left" w:pos="993"/>
        </w:tabs>
        <w:autoSpaceDE w:val="0"/>
        <w:autoSpaceDN w:val="0"/>
        <w:adjustRightInd w:val="0"/>
        <w:spacing w:after="0" w:line="240" w:lineRule="auto"/>
        <w:ind w:left="0" w:firstLine="720"/>
        <w:jc w:val="both"/>
        <w:rPr>
          <w:rFonts w:ascii="Times New Roman" w:eastAsia="MS Mincho" w:hAnsi="Times New Roman"/>
          <w:sz w:val="26"/>
          <w:szCs w:val="26"/>
          <w:lang w:eastAsia="ja-JP"/>
        </w:rPr>
      </w:pPr>
      <w:r w:rsidRPr="0041125C">
        <w:rPr>
          <w:rFonts w:ascii="Times New Roman" w:eastAsia="MS Mincho" w:hAnsi="Times New Roman"/>
          <w:sz w:val="26"/>
          <w:szCs w:val="26"/>
          <w:lang w:eastAsia="ja-JP"/>
        </w:rPr>
        <w:t xml:space="preserve">Внести в приложение к постановлению </w:t>
      </w:r>
      <w:r w:rsidRPr="0041125C">
        <w:rPr>
          <w:rFonts w:ascii="Times New Roman" w:eastAsia="MS Mincho" w:hAnsi="Times New Roman"/>
          <w:bCs/>
          <w:sz w:val="26"/>
          <w:szCs w:val="26"/>
          <w:lang w:eastAsia="ja-JP"/>
        </w:rPr>
        <w:t>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 (далее - Программа) следующие изменения:</w:t>
      </w:r>
    </w:p>
    <w:p w:rsidR="0041125C" w:rsidRPr="0041125C" w:rsidRDefault="0041125C" w:rsidP="0041125C">
      <w:pPr>
        <w:tabs>
          <w:tab w:val="left" w:pos="142"/>
        </w:tabs>
        <w:autoSpaceDE w:val="0"/>
        <w:autoSpaceDN w:val="0"/>
        <w:adjustRightInd w:val="0"/>
        <w:spacing w:after="0" w:line="240" w:lineRule="auto"/>
        <w:ind w:firstLine="720"/>
        <w:contextualSpacing/>
        <w:jc w:val="both"/>
        <w:rPr>
          <w:rFonts w:ascii="Times New Roman" w:hAnsi="Times New Roman"/>
          <w:sz w:val="26"/>
          <w:szCs w:val="26"/>
          <w:lang w:eastAsia="ru-RU"/>
        </w:rPr>
      </w:pPr>
      <w:r w:rsidRPr="0041125C">
        <w:rPr>
          <w:rFonts w:ascii="Times New Roman" w:hAnsi="Times New Roman"/>
          <w:sz w:val="26"/>
          <w:szCs w:val="26"/>
        </w:rPr>
        <w:t>1) позицию «</w:t>
      </w:r>
      <w:r w:rsidRPr="0041125C">
        <w:rPr>
          <w:rFonts w:ascii="Times New Roman" w:hAnsi="Times New Roman"/>
          <w:sz w:val="26"/>
          <w:szCs w:val="26"/>
          <w:lang w:eastAsia="ru-RU"/>
        </w:rPr>
        <w:t xml:space="preserve">Объемы финансирования программы» </w:t>
      </w:r>
      <w:r w:rsidRPr="0041125C">
        <w:rPr>
          <w:rFonts w:ascii="Times New Roman" w:hAnsi="Times New Roman"/>
          <w:sz w:val="26"/>
          <w:szCs w:val="26"/>
        </w:rPr>
        <w:t xml:space="preserve">паспорта Программы </w:t>
      </w:r>
      <w:r w:rsidRPr="0041125C">
        <w:rPr>
          <w:rFonts w:ascii="Times New Roman" w:hAnsi="Times New Roman"/>
          <w:sz w:val="26"/>
          <w:szCs w:val="26"/>
          <w:lang w:eastAsia="ru-RU"/>
        </w:rPr>
        <w:t>изложить в следующей редакции:</w:t>
      </w:r>
    </w:p>
    <w:p w:rsidR="0041125C" w:rsidRPr="0041125C" w:rsidRDefault="0041125C" w:rsidP="0041125C">
      <w:pPr>
        <w:autoSpaceDE w:val="0"/>
        <w:autoSpaceDN w:val="0"/>
        <w:adjustRightInd w:val="0"/>
        <w:spacing w:after="0" w:line="240" w:lineRule="auto"/>
        <w:contextualSpacing/>
        <w:jc w:val="both"/>
        <w:rPr>
          <w:rFonts w:ascii="Times New Roman" w:hAnsi="Times New Roman"/>
          <w:sz w:val="26"/>
          <w:szCs w:val="26"/>
        </w:rPr>
      </w:pPr>
      <w:r w:rsidRPr="0041125C">
        <w:rPr>
          <w:rFonts w:ascii="Times New Roman" w:hAnsi="Times New Roman"/>
          <w:sz w:val="26"/>
          <w:szCs w:val="26"/>
          <w:lang w:eastAsia="ru-RU"/>
        </w:rPr>
        <w:t>«</w:t>
      </w:r>
      <w:r w:rsidRPr="0041125C">
        <w:rPr>
          <w:rFonts w:ascii="Times New Roman" w:hAnsi="Times New Roman"/>
          <w:sz w:val="26"/>
          <w:szCs w:val="26"/>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143"/>
        <w:gridCol w:w="5428"/>
      </w:tblGrid>
      <w:tr w:rsidR="0041125C" w:rsidRPr="0041125C" w:rsidTr="0041125C">
        <w:tc>
          <w:tcPr>
            <w:tcW w:w="4143" w:type="dxa"/>
          </w:tcPr>
          <w:p w:rsidR="0041125C" w:rsidRPr="0041125C" w:rsidRDefault="0041125C" w:rsidP="0041125C">
            <w:pPr>
              <w:autoSpaceDE w:val="0"/>
              <w:autoSpaceDN w:val="0"/>
              <w:adjustRightInd w:val="0"/>
              <w:spacing w:after="0" w:line="240" w:lineRule="auto"/>
              <w:jc w:val="both"/>
              <w:rPr>
                <w:rFonts w:ascii="Times New Roman" w:hAnsi="Times New Roman"/>
                <w:sz w:val="26"/>
                <w:szCs w:val="26"/>
                <w:lang w:eastAsia="ru-RU"/>
              </w:rPr>
            </w:pPr>
            <w:r w:rsidRPr="0041125C">
              <w:rPr>
                <w:rFonts w:ascii="Times New Roman" w:hAnsi="Times New Roman"/>
                <w:sz w:val="26"/>
                <w:szCs w:val="26"/>
                <w:lang w:eastAsia="ru-RU"/>
              </w:rPr>
              <w:t>Объемы финансирования</w:t>
            </w:r>
          </w:p>
          <w:p w:rsidR="0041125C" w:rsidRPr="0041125C" w:rsidRDefault="0041125C" w:rsidP="0041125C">
            <w:pPr>
              <w:autoSpaceDE w:val="0"/>
              <w:autoSpaceDN w:val="0"/>
              <w:adjustRightInd w:val="0"/>
              <w:spacing w:after="0" w:line="240" w:lineRule="auto"/>
              <w:jc w:val="both"/>
              <w:rPr>
                <w:rFonts w:ascii="Times New Roman" w:hAnsi="Times New Roman"/>
                <w:sz w:val="26"/>
                <w:szCs w:val="26"/>
                <w:lang w:eastAsia="ru-RU"/>
              </w:rPr>
            </w:pPr>
            <w:r w:rsidRPr="0041125C">
              <w:rPr>
                <w:rFonts w:ascii="Times New Roman" w:hAnsi="Times New Roman"/>
                <w:sz w:val="26"/>
                <w:szCs w:val="26"/>
                <w:lang w:eastAsia="ru-RU"/>
              </w:rPr>
              <w:t>программы</w:t>
            </w:r>
          </w:p>
        </w:tc>
        <w:tc>
          <w:tcPr>
            <w:tcW w:w="5428" w:type="dxa"/>
          </w:tcPr>
          <w:p w:rsidR="0041125C" w:rsidRPr="0041125C" w:rsidRDefault="0041125C" w:rsidP="0041125C">
            <w:pPr>
              <w:autoSpaceDE w:val="0"/>
              <w:autoSpaceDN w:val="0"/>
              <w:adjustRightInd w:val="0"/>
              <w:spacing w:after="0" w:line="240" w:lineRule="auto"/>
              <w:jc w:val="both"/>
              <w:rPr>
                <w:rFonts w:ascii="Times New Roman" w:hAnsi="Times New Roman"/>
                <w:sz w:val="26"/>
                <w:szCs w:val="26"/>
                <w:lang w:eastAsia="ru-RU"/>
              </w:rPr>
            </w:pPr>
            <w:r w:rsidRPr="0041125C">
              <w:rPr>
                <w:rFonts w:ascii="Times New Roman" w:hAnsi="Times New Roman"/>
                <w:sz w:val="26"/>
                <w:szCs w:val="26"/>
              </w:rPr>
              <w:t>Общий объем финансирования Программы на 2015-2019 гг. предусматривается в размере 12296,9</w:t>
            </w:r>
            <w:r w:rsidRPr="0041125C">
              <w:rPr>
                <w:rFonts w:ascii="Times New Roman" w:hAnsi="Times New Roman"/>
                <w:sz w:val="26"/>
                <w:szCs w:val="26"/>
                <w:lang w:eastAsia="ru-RU"/>
              </w:rPr>
              <w:t xml:space="preserve">  </w:t>
            </w:r>
            <w:r w:rsidRPr="0041125C">
              <w:rPr>
                <w:rFonts w:ascii="Times New Roman" w:hAnsi="Times New Roman"/>
                <w:sz w:val="26"/>
                <w:szCs w:val="26"/>
              </w:rPr>
              <w:t xml:space="preserve">тыс. рублей, </w:t>
            </w:r>
            <w:r w:rsidRPr="0041125C">
              <w:rPr>
                <w:rFonts w:ascii="Times New Roman" w:hAnsi="Times New Roman"/>
                <w:sz w:val="26"/>
                <w:szCs w:val="26"/>
                <w:lang w:eastAsia="ru-RU"/>
              </w:rPr>
              <w:t>в том числе по годам:</w:t>
            </w:r>
          </w:p>
          <w:p w:rsidR="0041125C" w:rsidRPr="0041125C" w:rsidRDefault="0041125C" w:rsidP="0041125C">
            <w:pPr>
              <w:autoSpaceDE w:val="0"/>
              <w:autoSpaceDN w:val="0"/>
              <w:adjustRightInd w:val="0"/>
              <w:spacing w:after="0" w:line="240" w:lineRule="auto"/>
              <w:jc w:val="both"/>
              <w:rPr>
                <w:rFonts w:ascii="Times New Roman" w:hAnsi="Times New Roman"/>
                <w:sz w:val="26"/>
                <w:szCs w:val="26"/>
                <w:lang w:eastAsia="ru-RU"/>
              </w:rPr>
            </w:pPr>
            <w:r w:rsidRPr="0041125C">
              <w:rPr>
                <w:rFonts w:ascii="Times New Roman" w:hAnsi="Times New Roman"/>
                <w:sz w:val="26"/>
                <w:szCs w:val="26"/>
                <w:lang w:eastAsia="ru-RU"/>
              </w:rPr>
              <w:t>2015 год – 7220,7 тыс. рублей;</w:t>
            </w:r>
          </w:p>
          <w:p w:rsidR="0041125C" w:rsidRPr="0041125C" w:rsidRDefault="0041125C" w:rsidP="0041125C">
            <w:pPr>
              <w:autoSpaceDE w:val="0"/>
              <w:autoSpaceDN w:val="0"/>
              <w:adjustRightInd w:val="0"/>
              <w:spacing w:after="0" w:line="240" w:lineRule="auto"/>
              <w:jc w:val="both"/>
              <w:rPr>
                <w:rFonts w:ascii="Times New Roman" w:hAnsi="Times New Roman"/>
                <w:sz w:val="26"/>
                <w:szCs w:val="26"/>
                <w:lang w:eastAsia="ru-RU"/>
              </w:rPr>
            </w:pPr>
            <w:r w:rsidRPr="0041125C">
              <w:rPr>
                <w:rFonts w:ascii="Times New Roman" w:hAnsi="Times New Roman"/>
                <w:sz w:val="26"/>
                <w:szCs w:val="26"/>
                <w:lang w:eastAsia="ru-RU"/>
              </w:rPr>
              <w:t>2016 год – 1613,7 тыс. рублей;</w:t>
            </w:r>
          </w:p>
          <w:p w:rsidR="0041125C" w:rsidRPr="0041125C" w:rsidRDefault="0041125C" w:rsidP="0041125C">
            <w:pPr>
              <w:autoSpaceDE w:val="0"/>
              <w:autoSpaceDN w:val="0"/>
              <w:adjustRightInd w:val="0"/>
              <w:spacing w:after="0" w:line="240" w:lineRule="auto"/>
              <w:jc w:val="both"/>
              <w:rPr>
                <w:rFonts w:ascii="Times New Roman" w:hAnsi="Times New Roman"/>
                <w:sz w:val="26"/>
                <w:szCs w:val="26"/>
                <w:lang w:eastAsia="ru-RU"/>
              </w:rPr>
            </w:pPr>
            <w:r w:rsidRPr="0041125C">
              <w:rPr>
                <w:rFonts w:ascii="Times New Roman" w:hAnsi="Times New Roman"/>
                <w:sz w:val="26"/>
                <w:szCs w:val="26"/>
                <w:lang w:eastAsia="ru-RU"/>
              </w:rPr>
              <w:t>2017 год – 2382,5 тыс. рублей;</w:t>
            </w:r>
          </w:p>
          <w:p w:rsidR="0041125C" w:rsidRPr="0041125C" w:rsidRDefault="0041125C" w:rsidP="0041125C">
            <w:pPr>
              <w:autoSpaceDE w:val="0"/>
              <w:autoSpaceDN w:val="0"/>
              <w:adjustRightInd w:val="0"/>
              <w:spacing w:after="0" w:line="240" w:lineRule="auto"/>
              <w:jc w:val="both"/>
              <w:rPr>
                <w:rFonts w:ascii="Times New Roman" w:hAnsi="Times New Roman"/>
                <w:sz w:val="26"/>
                <w:szCs w:val="26"/>
                <w:lang w:eastAsia="ru-RU"/>
              </w:rPr>
            </w:pPr>
            <w:r w:rsidRPr="0041125C">
              <w:rPr>
                <w:rFonts w:ascii="Times New Roman" w:hAnsi="Times New Roman"/>
                <w:sz w:val="26"/>
                <w:szCs w:val="26"/>
                <w:lang w:eastAsia="ru-RU"/>
              </w:rPr>
              <w:t>2018 год – 540,00 тыс. рублей;</w:t>
            </w:r>
          </w:p>
          <w:p w:rsidR="0041125C" w:rsidRPr="0041125C" w:rsidRDefault="0041125C" w:rsidP="0041125C">
            <w:pPr>
              <w:autoSpaceDE w:val="0"/>
              <w:autoSpaceDN w:val="0"/>
              <w:adjustRightInd w:val="0"/>
              <w:spacing w:after="0" w:line="240" w:lineRule="auto"/>
              <w:jc w:val="both"/>
              <w:rPr>
                <w:rFonts w:ascii="Times New Roman" w:hAnsi="Times New Roman"/>
                <w:sz w:val="26"/>
                <w:szCs w:val="26"/>
                <w:lang w:eastAsia="ru-RU"/>
              </w:rPr>
            </w:pPr>
            <w:r w:rsidRPr="0041125C">
              <w:rPr>
                <w:rFonts w:ascii="Times New Roman" w:hAnsi="Times New Roman"/>
                <w:sz w:val="26"/>
                <w:szCs w:val="26"/>
                <w:lang w:eastAsia="ru-RU"/>
              </w:rPr>
              <w:t>2019 год – 540,00 тыс. рублей</w:t>
            </w:r>
          </w:p>
          <w:p w:rsidR="0041125C" w:rsidRPr="0041125C" w:rsidRDefault="0041125C" w:rsidP="0041125C">
            <w:pPr>
              <w:autoSpaceDE w:val="0"/>
              <w:autoSpaceDN w:val="0"/>
              <w:adjustRightInd w:val="0"/>
              <w:spacing w:after="0" w:line="240" w:lineRule="auto"/>
              <w:jc w:val="both"/>
              <w:rPr>
                <w:rFonts w:ascii="Times New Roman" w:hAnsi="Times New Roman"/>
                <w:sz w:val="26"/>
                <w:szCs w:val="26"/>
                <w:lang w:eastAsia="ru-RU"/>
              </w:rPr>
            </w:pPr>
            <w:r w:rsidRPr="0041125C">
              <w:rPr>
                <w:rFonts w:ascii="Times New Roman" w:hAnsi="Times New Roman"/>
                <w:sz w:val="26"/>
                <w:szCs w:val="26"/>
                <w:lang w:eastAsia="ru-RU"/>
              </w:rPr>
              <w:t>из них:</w:t>
            </w:r>
          </w:p>
          <w:p w:rsidR="0041125C" w:rsidRPr="0041125C" w:rsidRDefault="0041125C" w:rsidP="0041125C">
            <w:pPr>
              <w:autoSpaceDE w:val="0"/>
              <w:autoSpaceDN w:val="0"/>
              <w:adjustRightInd w:val="0"/>
              <w:spacing w:after="0" w:line="240" w:lineRule="auto"/>
              <w:jc w:val="both"/>
              <w:rPr>
                <w:rFonts w:ascii="Times New Roman" w:hAnsi="Times New Roman"/>
                <w:sz w:val="26"/>
                <w:szCs w:val="26"/>
                <w:lang w:eastAsia="ru-RU"/>
              </w:rPr>
            </w:pPr>
            <w:r w:rsidRPr="0041125C">
              <w:rPr>
                <w:rFonts w:ascii="Times New Roman" w:hAnsi="Times New Roman"/>
                <w:sz w:val="26"/>
                <w:szCs w:val="26"/>
                <w:lang w:eastAsia="ru-RU"/>
              </w:rPr>
              <w:t xml:space="preserve">за счет средств бюджета муниципального образования муниципального района «Ижемский» 8720,8 тыс. рублей, в том числе по годам: </w:t>
            </w:r>
          </w:p>
          <w:p w:rsidR="0041125C" w:rsidRPr="0041125C" w:rsidRDefault="0041125C" w:rsidP="0041125C">
            <w:pPr>
              <w:autoSpaceDE w:val="0"/>
              <w:autoSpaceDN w:val="0"/>
              <w:adjustRightInd w:val="0"/>
              <w:spacing w:after="0" w:line="240" w:lineRule="auto"/>
              <w:jc w:val="both"/>
              <w:rPr>
                <w:rFonts w:ascii="Times New Roman" w:hAnsi="Times New Roman"/>
                <w:sz w:val="26"/>
                <w:szCs w:val="26"/>
                <w:lang w:eastAsia="ru-RU"/>
              </w:rPr>
            </w:pPr>
            <w:r w:rsidRPr="0041125C">
              <w:rPr>
                <w:rFonts w:ascii="Times New Roman" w:hAnsi="Times New Roman"/>
                <w:sz w:val="26"/>
                <w:szCs w:val="26"/>
                <w:lang w:eastAsia="ru-RU"/>
              </w:rPr>
              <w:lastRenderedPageBreak/>
              <w:t>2015 год – 4832,2 тыс. рублей;</w:t>
            </w:r>
          </w:p>
          <w:p w:rsidR="0041125C" w:rsidRPr="0041125C" w:rsidRDefault="0041125C" w:rsidP="0041125C">
            <w:pPr>
              <w:autoSpaceDE w:val="0"/>
              <w:autoSpaceDN w:val="0"/>
              <w:adjustRightInd w:val="0"/>
              <w:spacing w:after="0" w:line="240" w:lineRule="auto"/>
              <w:jc w:val="both"/>
              <w:rPr>
                <w:rFonts w:ascii="Times New Roman" w:hAnsi="Times New Roman"/>
                <w:sz w:val="26"/>
                <w:szCs w:val="26"/>
                <w:lang w:eastAsia="ru-RU"/>
              </w:rPr>
            </w:pPr>
            <w:r w:rsidRPr="0041125C">
              <w:rPr>
                <w:rFonts w:ascii="Times New Roman" w:hAnsi="Times New Roman"/>
                <w:sz w:val="26"/>
                <w:szCs w:val="26"/>
                <w:lang w:eastAsia="ru-RU"/>
              </w:rPr>
              <w:t>2016 год – 1249,3 тыс. рублей;</w:t>
            </w:r>
          </w:p>
          <w:p w:rsidR="0041125C" w:rsidRPr="0041125C" w:rsidRDefault="0041125C" w:rsidP="0041125C">
            <w:pPr>
              <w:autoSpaceDE w:val="0"/>
              <w:autoSpaceDN w:val="0"/>
              <w:adjustRightInd w:val="0"/>
              <w:spacing w:after="0" w:line="240" w:lineRule="auto"/>
              <w:jc w:val="both"/>
              <w:rPr>
                <w:rFonts w:ascii="Times New Roman" w:hAnsi="Times New Roman"/>
                <w:sz w:val="26"/>
                <w:szCs w:val="26"/>
                <w:lang w:eastAsia="ru-RU"/>
              </w:rPr>
            </w:pPr>
            <w:r w:rsidRPr="0041125C">
              <w:rPr>
                <w:rFonts w:ascii="Times New Roman" w:hAnsi="Times New Roman"/>
                <w:sz w:val="26"/>
                <w:szCs w:val="26"/>
                <w:lang w:eastAsia="ru-RU"/>
              </w:rPr>
              <w:t>2017 год – 1559,3 тыс. рублей;</w:t>
            </w:r>
          </w:p>
          <w:p w:rsidR="0041125C" w:rsidRPr="0041125C" w:rsidRDefault="0041125C" w:rsidP="0041125C">
            <w:pPr>
              <w:autoSpaceDE w:val="0"/>
              <w:autoSpaceDN w:val="0"/>
              <w:adjustRightInd w:val="0"/>
              <w:spacing w:after="0" w:line="240" w:lineRule="auto"/>
              <w:jc w:val="both"/>
              <w:rPr>
                <w:rFonts w:ascii="Times New Roman" w:hAnsi="Times New Roman"/>
                <w:sz w:val="26"/>
                <w:szCs w:val="26"/>
                <w:lang w:eastAsia="ru-RU"/>
              </w:rPr>
            </w:pPr>
            <w:r w:rsidRPr="0041125C">
              <w:rPr>
                <w:rFonts w:ascii="Times New Roman" w:hAnsi="Times New Roman"/>
                <w:sz w:val="26"/>
                <w:szCs w:val="26"/>
                <w:lang w:eastAsia="ru-RU"/>
              </w:rPr>
              <w:t>2018 год – 540,00 тыс. рублей;</w:t>
            </w:r>
          </w:p>
          <w:p w:rsidR="0041125C" w:rsidRPr="0041125C" w:rsidRDefault="0041125C" w:rsidP="0041125C">
            <w:pPr>
              <w:autoSpaceDE w:val="0"/>
              <w:autoSpaceDN w:val="0"/>
              <w:adjustRightInd w:val="0"/>
              <w:spacing w:after="0" w:line="240" w:lineRule="auto"/>
              <w:jc w:val="both"/>
              <w:rPr>
                <w:rFonts w:ascii="Times New Roman" w:hAnsi="Times New Roman"/>
                <w:sz w:val="26"/>
                <w:szCs w:val="26"/>
                <w:lang w:eastAsia="ru-RU"/>
              </w:rPr>
            </w:pPr>
            <w:r w:rsidRPr="0041125C">
              <w:rPr>
                <w:rFonts w:ascii="Times New Roman" w:hAnsi="Times New Roman"/>
                <w:sz w:val="26"/>
                <w:szCs w:val="26"/>
                <w:lang w:eastAsia="ru-RU"/>
              </w:rPr>
              <w:t xml:space="preserve">2019 год – 540,00 тыс. рублей </w:t>
            </w:r>
          </w:p>
          <w:p w:rsidR="0041125C" w:rsidRPr="0041125C" w:rsidRDefault="0041125C" w:rsidP="0041125C">
            <w:pPr>
              <w:autoSpaceDE w:val="0"/>
              <w:autoSpaceDN w:val="0"/>
              <w:adjustRightInd w:val="0"/>
              <w:spacing w:after="0" w:line="240" w:lineRule="auto"/>
              <w:jc w:val="both"/>
              <w:rPr>
                <w:rFonts w:ascii="Times New Roman" w:hAnsi="Times New Roman"/>
                <w:sz w:val="26"/>
                <w:szCs w:val="26"/>
                <w:lang w:eastAsia="ru-RU"/>
              </w:rPr>
            </w:pPr>
            <w:r w:rsidRPr="0041125C">
              <w:rPr>
                <w:rFonts w:ascii="Times New Roman" w:hAnsi="Times New Roman"/>
                <w:sz w:val="26"/>
                <w:szCs w:val="26"/>
                <w:lang w:eastAsia="ru-RU"/>
              </w:rPr>
              <w:t xml:space="preserve">за счет средств республиканского бюджета Республики Коми 2041,0 тыс. рублей, в том числе по годам: </w:t>
            </w:r>
          </w:p>
          <w:p w:rsidR="0041125C" w:rsidRPr="0041125C" w:rsidRDefault="0041125C" w:rsidP="0041125C">
            <w:pPr>
              <w:autoSpaceDE w:val="0"/>
              <w:autoSpaceDN w:val="0"/>
              <w:adjustRightInd w:val="0"/>
              <w:spacing w:after="0" w:line="240" w:lineRule="auto"/>
              <w:jc w:val="both"/>
              <w:rPr>
                <w:rFonts w:ascii="Times New Roman" w:hAnsi="Times New Roman"/>
                <w:sz w:val="26"/>
                <w:szCs w:val="26"/>
                <w:lang w:eastAsia="ru-RU"/>
              </w:rPr>
            </w:pPr>
            <w:r w:rsidRPr="0041125C">
              <w:rPr>
                <w:rFonts w:ascii="Times New Roman" w:hAnsi="Times New Roman"/>
                <w:sz w:val="26"/>
                <w:szCs w:val="26"/>
                <w:lang w:eastAsia="ru-RU"/>
              </w:rPr>
              <w:t>2015 год – 853,4 тыс. рублей;</w:t>
            </w:r>
          </w:p>
          <w:p w:rsidR="0041125C" w:rsidRPr="0041125C" w:rsidRDefault="0041125C" w:rsidP="0041125C">
            <w:pPr>
              <w:autoSpaceDE w:val="0"/>
              <w:autoSpaceDN w:val="0"/>
              <w:adjustRightInd w:val="0"/>
              <w:spacing w:after="0" w:line="240" w:lineRule="auto"/>
              <w:jc w:val="both"/>
              <w:rPr>
                <w:rFonts w:ascii="Times New Roman" w:hAnsi="Times New Roman"/>
                <w:sz w:val="26"/>
                <w:szCs w:val="26"/>
                <w:lang w:eastAsia="ru-RU"/>
              </w:rPr>
            </w:pPr>
            <w:r w:rsidRPr="0041125C">
              <w:rPr>
                <w:rFonts w:ascii="Times New Roman" w:hAnsi="Times New Roman"/>
                <w:sz w:val="26"/>
                <w:szCs w:val="26"/>
                <w:lang w:eastAsia="ru-RU"/>
              </w:rPr>
              <w:t>2016 год – 364,4 тыс. рублей;</w:t>
            </w:r>
          </w:p>
          <w:p w:rsidR="0041125C" w:rsidRPr="0041125C" w:rsidRDefault="0041125C" w:rsidP="0041125C">
            <w:pPr>
              <w:autoSpaceDE w:val="0"/>
              <w:autoSpaceDN w:val="0"/>
              <w:adjustRightInd w:val="0"/>
              <w:spacing w:after="0" w:line="240" w:lineRule="auto"/>
              <w:rPr>
                <w:rFonts w:ascii="Times New Roman" w:hAnsi="Times New Roman"/>
                <w:sz w:val="26"/>
                <w:szCs w:val="26"/>
                <w:lang w:eastAsia="ru-RU"/>
              </w:rPr>
            </w:pPr>
            <w:r w:rsidRPr="0041125C">
              <w:rPr>
                <w:rFonts w:ascii="Times New Roman" w:hAnsi="Times New Roman"/>
                <w:sz w:val="26"/>
                <w:szCs w:val="26"/>
                <w:lang w:eastAsia="ru-RU"/>
              </w:rPr>
              <w:t>2017 год – 823,2  тыс. рублей;</w:t>
            </w:r>
          </w:p>
          <w:p w:rsidR="0041125C" w:rsidRPr="0041125C" w:rsidRDefault="0041125C" w:rsidP="0041125C">
            <w:pPr>
              <w:autoSpaceDE w:val="0"/>
              <w:autoSpaceDN w:val="0"/>
              <w:adjustRightInd w:val="0"/>
              <w:spacing w:after="0" w:line="240" w:lineRule="auto"/>
              <w:rPr>
                <w:rFonts w:ascii="Times New Roman" w:hAnsi="Times New Roman"/>
                <w:sz w:val="26"/>
                <w:szCs w:val="26"/>
                <w:lang w:eastAsia="ru-RU"/>
              </w:rPr>
            </w:pPr>
            <w:r w:rsidRPr="0041125C">
              <w:rPr>
                <w:rFonts w:ascii="Times New Roman" w:hAnsi="Times New Roman"/>
                <w:sz w:val="26"/>
                <w:szCs w:val="26"/>
                <w:lang w:eastAsia="ru-RU"/>
              </w:rPr>
              <w:t xml:space="preserve">2018 год – 0,0 тыс. рублей; </w:t>
            </w:r>
          </w:p>
          <w:p w:rsidR="0041125C" w:rsidRPr="0041125C" w:rsidRDefault="0041125C" w:rsidP="0041125C">
            <w:pPr>
              <w:autoSpaceDE w:val="0"/>
              <w:autoSpaceDN w:val="0"/>
              <w:adjustRightInd w:val="0"/>
              <w:spacing w:after="0" w:line="240" w:lineRule="auto"/>
              <w:rPr>
                <w:rFonts w:ascii="Times New Roman" w:hAnsi="Times New Roman"/>
                <w:sz w:val="26"/>
                <w:szCs w:val="26"/>
                <w:lang w:eastAsia="ru-RU"/>
              </w:rPr>
            </w:pPr>
            <w:r w:rsidRPr="0041125C">
              <w:rPr>
                <w:rFonts w:ascii="Times New Roman" w:hAnsi="Times New Roman"/>
                <w:sz w:val="26"/>
                <w:szCs w:val="26"/>
                <w:lang w:eastAsia="ru-RU"/>
              </w:rPr>
              <w:t>2019 год – 0,0 тыс. рублей</w:t>
            </w:r>
          </w:p>
          <w:p w:rsidR="0041125C" w:rsidRPr="0041125C" w:rsidRDefault="0041125C" w:rsidP="0041125C">
            <w:pPr>
              <w:autoSpaceDE w:val="0"/>
              <w:autoSpaceDN w:val="0"/>
              <w:adjustRightInd w:val="0"/>
              <w:spacing w:after="0" w:line="240" w:lineRule="auto"/>
              <w:jc w:val="both"/>
              <w:rPr>
                <w:rFonts w:ascii="Times New Roman" w:hAnsi="Times New Roman"/>
                <w:sz w:val="26"/>
                <w:szCs w:val="26"/>
              </w:rPr>
            </w:pPr>
            <w:r w:rsidRPr="0041125C">
              <w:rPr>
                <w:rFonts w:ascii="Times New Roman" w:hAnsi="Times New Roman"/>
                <w:sz w:val="26"/>
                <w:szCs w:val="26"/>
              </w:rPr>
              <w:t>за счет средств федерального бюджета 1535,1 тыс. рублей, в том числе по годам:</w:t>
            </w:r>
          </w:p>
          <w:p w:rsidR="0041125C" w:rsidRPr="0041125C" w:rsidRDefault="0041125C" w:rsidP="0041125C">
            <w:pPr>
              <w:autoSpaceDE w:val="0"/>
              <w:autoSpaceDN w:val="0"/>
              <w:adjustRightInd w:val="0"/>
              <w:spacing w:after="0" w:line="240" w:lineRule="auto"/>
              <w:rPr>
                <w:rFonts w:ascii="Times New Roman" w:hAnsi="Times New Roman"/>
                <w:sz w:val="26"/>
                <w:szCs w:val="26"/>
              </w:rPr>
            </w:pPr>
            <w:r w:rsidRPr="0041125C">
              <w:rPr>
                <w:rFonts w:ascii="Times New Roman" w:hAnsi="Times New Roman"/>
                <w:sz w:val="26"/>
                <w:szCs w:val="26"/>
              </w:rPr>
              <w:t>2015 год – 1535,1 тыс. рублей;</w:t>
            </w:r>
          </w:p>
          <w:p w:rsidR="0041125C" w:rsidRPr="0041125C" w:rsidRDefault="0041125C" w:rsidP="0041125C">
            <w:pPr>
              <w:autoSpaceDE w:val="0"/>
              <w:autoSpaceDN w:val="0"/>
              <w:adjustRightInd w:val="0"/>
              <w:spacing w:after="0" w:line="240" w:lineRule="auto"/>
              <w:jc w:val="both"/>
              <w:rPr>
                <w:rFonts w:ascii="Times New Roman" w:hAnsi="Times New Roman"/>
                <w:sz w:val="26"/>
                <w:szCs w:val="26"/>
              </w:rPr>
            </w:pPr>
            <w:r w:rsidRPr="0041125C">
              <w:rPr>
                <w:rFonts w:ascii="Times New Roman" w:hAnsi="Times New Roman"/>
                <w:sz w:val="26"/>
                <w:szCs w:val="26"/>
              </w:rPr>
              <w:t>2016 год – 0,0 тыс. рублей;</w:t>
            </w:r>
          </w:p>
          <w:p w:rsidR="0041125C" w:rsidRPr="0041125C" w:rsidRDefault="0041125C" w:rsidP="0041125C">
            <w:pPr>
              <w:autoSpaceDE w:val="0"/>
              <w:autoSpaceDN w:val="0"/>
              <w:adjustRightInd w:val="0"/>
              <w:spacing w:after="0" w:line="240" w:lineRule="auto"/>
              <w:jc w:val="both"/>
              <w:rPr>
                <w:rFonts w:ascii="Times New Roman" w:hAnsi="Times New Roman"/>
                <w:sz w:val="26"/>
                <w:szCs w:val="26"/>
              </w:rPr>
            </w:pPr>
            <w:r w:rsidRPr="0041125C">
              <w:rPr>
                <w:rFonts w:ascii="Times New Roman" w:hAnsi="Times New Roman"/>
                <w:sz w:val="26"/>
                <w:szCs w:val="26"/>
              </w:rPr>
              <w:t>2017 год – 0,0 тыс. рублей;</w:t>
            </w:r>
          </w:p>
          <w:p w:rsidR="0041125C" w:rsidRPr="0041125C" w:rsidRDefault="0041125C" w:rsidP="0041125C">
            <w:pPr>
              <w:autoSpaceDE w:val="0"/>
              <w:autoSpaceDN w:val="0"/>
              <w:adjustRightInd w:val="0"/>
              <w:spacing w:after="0" w:line="240" w:lineRule="auto"/>
              <w:contextualSpacing/>
              <w:rPr>
                <w:rFonts w:ascii="Times New Roman" w:hAnsi="Times New Roman"/>
                <w:sz w:val="26"/>
                <w:szCs w:val="26"/>
              </w:rPr>
            </w:pPr>
            <w:r w:rsidRPr="0041125C">
              <w:rPr>
                <w:rFonts w:ascii="Times New Roman" w:hAnsi="Times New Roman"/>
                <w:sz w:val="26"/>
                <w:szCs w:val="26"/>
              </w:rPr>
              <w:t>2018 год  – 0,0 тыс. рублей;</w:t>
            </w:r>
          </w:p>
          <w:p w:rsidR="0041125C" w:rsidRPr="0041125C" w:rsidRDefault="0041125C" w:rsidP="0041125C">
            <w:pPr>
              <w:autoSpaceDE w:val="0"/>
              <w:autoSpaceDN w:val="0"/>
              <w:adjustRightInd w:val="0"/>
              <w:spacing w:after="0" w:line="240" w:lineRule="auto"/>
              <w:contextualSpacing/>
              <w:rPr>
                <w:rFonts w:ascii="Times New Roman" w:hAnsi="Times New Roman"/>
                <w:sz w:val="26"/>
                <w:szCs w:val="26"/>
                <w:lang w:eastAsia="ru-RU"/>
              </w:rPr>
            </w:pPr>
            <w:r w:rsidRPr="0041125C">
              <w:rPr>
                <w:rFonts w:ascii="Times New Roman" w:hAnsi="Times New Roman"/>
                <w:sz w:val="26"/>
                <w:szCs w:val="26"/>
                <w:lang w:eastAsia="ru-RU"/>
              </w:rPr>
              <w:t>2019 год - 0,0 тыс. рублей.</w:t>
            </w:r>
          </w:p>
        </w:tc>
      </w:tr>
    </w:tbl>
    <w:p w:rsidR="0041125C" w:rsidRPr="0041125C" w:rsidRDefault="0041125C" w:rsidP="0041125C">
      <w:pPr>
        <w:tabs>
          <w:tab w:val="left" w:pos="1134"/>
        </w:tabs>
        <w:autoSpaceDE w:val="0"/>
        <w:autoSpaceDN w:val="0"/>
        <w:adjustRightInd w:val="0"/>
        <w:spacing w:after="0" w:line="240" w:lineRule="auto"/>
        <w:ind w:left="708"/>
        <w:contextualSpacing/>
        <w:jc w:val="right"/>
        <w:rPr>
          <w:rFonts w:ascii="Times New Roman" w:hAnsi="Times New Roman"/>
          <w:sz w:val="26"/>
          <w:szCs w:val="26"/>
        </w:rPr>
      </w:pPr>
      <w:r w:rsidRPr="0041125C">
        <w:rPr>
          <w:rFonts w:ascii="Times New Roman" w:hAnsi="Times New Roman"/>
          <w:sz w:val="26"/>
          <w:szCs w:val="26"/>
        </w:rPr>
        <w:lastRenderedPageBreak/>
        <w:t>»;</w:t>
      </w:r>
    </w:p>
    <w:p w:rsidR="0041125C" w:rsidRPr="0041125C" w:rsidRDefault="0041125C" w:rsidP="0041125C">
      <w:pPr>
        <w:tabs>
          <w:tab w:val="left" w:pos="1134"/>
        </w:tabs>
        <w:autoSpaceDE w:val="0"/>
        <w:autoSpaceDN w:val="0"/>
        <w:adjustRightInd w:val="0"/>
        <w:spacing w:after="0" w:line="240" w:lineRule="auto"/>
        <w:ind w:firstLine="720"/>
        <w:contextualSpacing/>
        <w:jc w:val="both"/>
        <w:rPr>
          <w:rFonts w:ascii="Times New Roman" w:hAnsi="Times New Roman"/>
          <w:sz w:val="26"/>
          <w:szCs w:val="26"/>
        </w:rPr>
      </w:pPr>
      <w:r w:rsidRPr="0041125C">
        <w:rPr>
          <w:rFonts w:ascii="Times New Roman" w:hAnsi="Times New Roman"/>
          <w:sz w:val="26"/>
          <w:szCs w:val="26"/>
          <w:lang w:eastAsia="ru-RU"/>
        </w:rPr>
        <w:t xml:space="preserve">2) раздел </w:t>
      </w:r>
      <w:r w:rsidRPr="0041125C">
        <w:rPr>
          <w:rFonts w:ascii="Times New Roman" w:hAnsi="Times New Roman"/>
          <w:sz w:val="26"/>
          <w:szCs w:val="26"/>
        </w:rPr>
        <w:t>8 «Ресурсное обеспечение муниципальной программы» изложить в следующей редакции:</w:t>
      </w:r>
    </w:p>
    <w:p w:rsidR="0041125C" w:rsidRPr="0041125C" w:rsidRDefault="0041125C" w:rsidP="0041125C">
      <w:pPr>
        <w:autoSpaceDE w:val="0"/>
        <w:autoSpaceDN w:val="0"/>
        <w:adjustRightInd w:val="0"/>
        <w:spacing w:after="0" w:line="240" w:lineRule="auto"/>
        <w:ind w:firstLine="709"/>
        <w:jc w:val="both"/>
        <w:rPr>
          <w:rFonts w:ascii="Times New Roman" w:hAnsi="Times New Roman"/>
          <w:sz w:val="26"/>
          <w:szCs w:val="26"/>
          <w:lang w:eastAsia="ru-RU"/>
        </w:rPr>
      </w:pPr>
      <w:r w:rsidRPr="0041125C">
        <w:rPr>
          <w:rFonts w:ascii="Times New Roman" w:hAnsi="Times New Roman"/>
          <w:sz w:val="26"/>
          <w:szCs w:val="26"/>
        </w:rPr>
        <w:t>«1. Общий объем финансирования Программы на 2015-2019 гг. предусматривается в размере 12296,9</w:t>
      </w:r>
      <w:r w:rsidRPr="0041125C">
        <w:rPr>
          <w:rFonts w:ascii="Times New Roman" w:hAnsi="Times New Roman"/>
          <w:sz w:val="26"/>
          <w:szCs w:val="26"/>
          <w:lang w:eastAsia="ru-RU"/>
        </w:rPr>
        <w:t xml:space="preserve">  </w:t>
      </w:r>
      <w:r w:rsidRPr="0041125C">
        <w:rPr>
          <w:rFonts w:ascii="Times New Roman" w:hAnsi="Times New Roman"/>
          <w:sz w:val="26"/>
          <w:szCs w:val="26"/>
        </w:rPr>
        <w:t xml:space="preserve">тыс. рублей, </w:t>
      </w:r>
      <w:r w:rsidRPr="0041125C">
        <w:rPr>
          <w:rFonts w:ascii="Times New Roman" w:hAnsi="Times New Roman"/>
          <w:sz w:val="26"/>
          <w:szCs w:val="26"/>
          <w:lang w:eastAsia="ru-RU"/>
        </w:rPr>
        <w:t>в том числе по годам:</w:t>
      </w:r>
    </w:p>
    <w:p w:rsidR="0041125C" w:rsidRPr="0041125C" w:rsidRDefault="0041125C" w:rsidP="0041125C">
      <w:pPr>
        <w:autoSpaceDE w:val="0"/>
        <w:autoSpaceDN w:val="0"/>
        <w:adjustRightInd w:val="0"/>
        <w:spacing w:after="0" w:line="240" w:lineRule="auto"/>
        <w:ind w:firstLine="709"/>
        <w:jc w:val="both"/>
        <w:rPr>
          <w:rFonts w:ascii="Times New Roman" w:hAnsi="Times New Roman"/>
          <w:sz w:val="26"/>
          <w:szCs w:val="26"/>
          <w:lang w:eastAsia="ru-RU"/>
        </w:rPr>
      </w:pPr>
      <w:r w:rsidRPr="0041125C">
        <w:rPr>
          <w:rFonts w:ascii="Times New Roman" w:hAnsi="Times New Roman"/>
          <w:sz w:val="26"/>
          <w:szCs w:val="26"/>
          <w:lang w:eastAsia="ru-RU"/>
        </w:rPr>
        <w:t>2015 год – 7220,7 тыс. рублей;</w:t>
      </w:r>
    </w:p>
    <w:p w:rsidR="0041125C" w:rsidRPr="0041125C" w:rsidRDefault="0041125C" w:rsidP="0041125C">
      <w:pPr>
        <w:autoSpaceDE w:val="0"/>
        <w:autoSpaceDN w:val="0"/>
        <w:adjustRightInd w:val="0"/>
        <w:spacing w:after="0" w:line="240" w:lineRule="auto"/>
        <w:ind w:firstLine="709"/>
        <w:jc w:val="both"/>
        <w:rPr>
          <w:rFonts w:ascii="Times New Roman" w:hAnsi="Times New Roman"/>
          <w:sz w:val="26"/>
          <w:szCs w:val="26"/>
          <w:lang w:eastAsia="ru-RU"/>
        </w:rPr>
      </w:pPr>
      <w:r w:rsidRPr="0041125C">
        <w:rPr>
          <w:rFonts w:ascii="Times New Roman" w:hAnsi="Times New Roman"/>
          <w:sz w:val="26"/>
          <w:szCs w:val="26"/>
          <w:lang w:eastAsia="ru-RU"/>
        </w:rPr>
        <w:t>2016 год – 1613,7 тыс. рублей;</w:t>
      </w:r>
    </w:p>
    <w:p w:rsidR="0041125C" w:rsidRPr="0041125C" w:rsidRDefault="0041125C" w:rsidP="0041125C">
      <w:pPr>
        <w:autoSpaceDE w:val="0"/>
        <w:autoSpaceDN w:val="0"/>
        <w:adjustRightInd w:val="0"/>
        <w:spacing w:after="0" w:line="240" w:lineRule="auto"/>
        <w:ind w:firstLine="709"/>
        <w:jc w:val="both"/>
        <w:rPr>
          <w:rFonts w:ascii="Times New Roman" w:hAnsi="Times New Roman"/>
          <w:sz w:val="26"/>
          <w:szCs w:val="26"/>
          <w:lang w:eastAsia="ru-RU"/>
        </w:rPr>
      </w:pPr>
      <w:r w:rsidRPr="0041125C">
        <w:rPr>
          <w:rFonts w:ascii="Times New Roman" w:hAnsi="Times New Roman"/>
          <w:sz w:val="26"/>
          <w:szCs w:val="26"/>
          <w:lang w:eastAsia="ru-RU"/>
        </w:rPr>
        <w:t>2017 год – 2382,5 тыс. рублей;</w:t>
      </w:r>
    </w:p>
    <w:p w:rsidR="0041125C" w:rsidRPr="0041125C" w:rsidRDefault="0041125C" w:rsidP="0041125C">
      <w:pPr>
        <w:autoSpaceDE w:val="0"/>
        <w:autoSpaceDN w:val="0"/>
        <w:adjustRightInd w:val="0"/>
        <w:spacing w:after="0" w:line="240" w:lineRule="auto"/>
        <w:ind w:firstLine="709"/>
        <w:jc w:val="both"/>
        <w:rPr>
          <w:rFonts w:ascii="Times New Roman" w:hAnsi="Times New Roman"/>
          <w:sz w:val="26"/>
          <w:szCs w:val="26"/>
          <w:lang w:eastAsia="ru-RU"/>
        </w:rPr>
      </w:pPr>
      <w:r w:rsidRPr="0041125C">
        <w:rPr>
          <w:rFonts w:ascii="Times New Roman" w:hAnsi="Times New Roman"/>
          <w:sz w:val="26"/>
          <w:szCs w:val="26"/>
          <w:lang w:eastAsia="ru-RU"/>
        </w:rPr>
        <w:t>2018 год – 540,00 тыс. рублей;</w:t>
      </w:r>
    </w:p>
    <w:p w:rsidR="0041125C" w:rsidRPr="0041125C" w:rsidRDefault="0041125C" w:rsidP="0041125C">
      <w:pPr>
        <w:autoSpaceDE w:val="0"/>
        <w:autoSpaceDN w:val="0"/>
        <w:adjustRightInd w:val="0"/>
        <w:spacing w:after="0" w:line="240" w:lineRule="auto"/>
        <w:ind w:firstLine="709"/>
        <w:jc w:val="both"/>
        <w:rPr>
          <w:rFonts w:ascii="Times New Roman" w:hAnsi="Times New Roman"/>
          <w:sz w:val="26"/>
          <w:szCs w:val="26"/>
          <w:lang w:eastAsia="ru-RU"/>
        </w:rPr>
      </w:pPr>
      <w:r w:rsidRPr="0041125C">
        <w:rPr>
          <w:rFonts w:ascii="Times New Roman" w:hAnsi="Times New Roman"/>
          <w:sz w:val="26"/>
          <w:szCs w:val="26"/>
          <w:lang w:eastAsia="ru-RU"/>
        </w:rPr>
        <w:t>2019 год – 540,00 тыс. рублей</w:t>
      </w:r>
    </w:p>
    <w:p w:rsidR="0041125C" w:rsidRPr="0041125C" w:rsidRDefault="0041125C" w:rsidP="0041125C">
      <w:pPr>
        <w:autoSpaceDE w:val="0"/>
        <w:autoSpaceDN w:val="0"/>
        <w:adjustRightInd w:val="0"/>
        <w:spacing w:after="0" w:line="240" w:lineRule="auto"/>
        <w:ind w:firstLine="709"/>
        <w:jc w:val="both"/>
        <w:rPr>
          <w:rFonts w:ascii="Times New Roman" w:hAnsi="Times New Roman"/>
          <w:sz w:val="26"/>
          <w:szCs w:val="26"/>
          <w:lang w:eastAsia="ru-RU"/>
        </w:rPr>
      </w:pPr>
      <w:r w:rsidRPr="0041125C">
        <w:rPr>
          <w:rFonts w:ascii="Times New Roman" w:hAnsi="Times New Roman"/>
          <w:sz w:val="26"/>
          <w:szCs w:val="26"/>
          <w:lang w:eastAsia="ru-RU"/>
        </w:rPr>
        <w:t>из них:</w:t>
      </w:r>
    </w:p>
    <w:p w:rsidR="0041125C" w:rsidRPr="0041125C" w:rsidRDefault="0041125C" w:rsidP="0041125C">
      <w:pPr>
        <w:autoSpaceDE w:val="0"/>
        <w:autoSpaceDN w:val="0"/>
        <w:adjustRightInd w:val="0"/>
        <w:spacing w:after="0" w:line="240" w:lineRule="auto"/>
        <w:ind w:firstLine="709"/>
        <w:jc w:val="both"/>
        <w:rPr>
          <w:rFonts w:ascii="Times New Roman" w:hAnsi="Times New Roman"/>
          <w:sz w:val="26"/>
          <w:szCs w:val="26"/>
          <w:lang w:eastAsia="ru-RU"/>
        </w:rPr>
      </w:pPr>
      <w:r w:rsidRPr="0041125C">
        <w:rPr>
          <w:rFonts w:ascii="Times New Roman" w:hAnsi="Times New Roman"/>
          <w:sz w:val="26"/>
          <w:szCs w:val="26"/>
          <w:lang w:eastAsia="ru-RU"/>
        </w:rPr>
        <w:t xml:space="preserve">за счет средств бюджета муниципального образования муниципального района «Ижемский» 8720,8 тыс. рублей, в том числе по годам: </w:t>
      </w:r>
    </w:p>
    <w:p w:rsidR="0041125C" w:rsidRPr="0041125C" w:rsidRDefault="0041125C" w:rsidP="0041125C">
      <w:pPr>
        <w:autoSpaceDE w:val="0"/>
        <w:autoSpaceDN w:val="0"/>
        <w:adjustRightInd w:val="0"/>
        <w:spacing w:after="0" w:line="240" w:lineRule="auto"/>
        <w:ind w:firstLine="709"/>
        <w:jc w:val="both"/>
        <w:rPr>
          <w:rFonts w:ascii="Times New Roman" w:hAnsi="Times New Roman"/>
          <w:sz w:val="26"/>
          <w:szCs w:val="26"/>
          <w:lang w:eastAsia="ru-RU"/>
        </w:rPr>
      </w:pPr>
      <w:r w:rsidRPr="0041125C">
        <w:rPr>
          <w:rFonts w:ascii="Times New Roman" w:hAnsi="Times New Roman"/>
          <w:sz w:val="26"/>
          <w:szCs w:val="26"/>
          <w:lang w:eastAsia="ru-RU"/>
        </w:rPr>
        <w:t>2015 год – 4832,2 тыс. рублей;</w:t>
      </w:r>
    </w:p>
    <w:p w:rsidR="0041125C" w:rsidRPr="0041125C" w:rsidRDefault="0041125C" w:rsidP="0041125C">
      <w:pPr>
        <w:autoSpaceDE w:val="0"/>
        <w:autoSpaceDN w:val="0"/>
        <w:adjustRightInd w:val="0"/>
        <w:spacing w:after="0" w:line="240" w:lineRule="auto"/>
        <w:ind w:firstLine="709"/>
        <w:jc w:val="both"/>
        <w:rPr>
          <w:rFonts w:ascii="Times New Roman" w:hAnsi="Times New Roman"/>
          <w:sz w:val="26"/>
          <w:szCs w:val="26"/>
          <w:lang w:eastAsia="ru-RU"/>
        </w:rPr>
      </w:pPr>
      <w:r w:rsidRPr="0041125C">
        <w:rPr>
          <w:rFonts w:ascii="Times New Roman" w:hAnsi="Times New Roman"/>
          <w:sz w:val="26"/>
          <w:szCs w:val="26"/>
          <w:lang w:eastAsia="ru-RU"/>
        </w:rPr>
        <w:t>2016 год – 1249,3 тыс. рублей;</w:t>
      </w:r>
    </w:p>
    <w:p w:rsidR="0041125C" w:rsidRPr="0041125C" w:rsidRDefault="0041125C" w:rsidP="0041125C">
      <w:pPr>
        <w:autoSpaceDE w:val="0"/>
        <w:autoSpaceDN w:val="0"/>
        <w:adjustRightInd w:val="0"/>
        <w:spacing w:after="0" w:line="240" w:lineRule="auto"/>
        <w:ind w:firstLine="709"/>
        <w:jc w:val="both"/>
        <w:rPr>
          <w:rFonts w:ascii="Times New Roman" w:hAnsi="Times New Roman"/>
          <w:sz w:val="26"/>
          <w:szCs w:val="26"/>
          <w:lang w:eastAsia="ru-RU"/>
        </w:rPr>
      </w:pPr>
      <w:r w:rsidRPr="0041125C">
        <w:rPr>
          <w:rFonts w:ascii="Times New Roman" w:hAnsi="Times New Roman"/>
          <w:sz w:val="26"/>
          <w:szCs w:val="26"/>
          <w:lang w:eastAsia="ru-RU"/>
        </w:rPr>
        <w:t>2017 год – 1559,3 тыс. рублей;</w:t>
      </w:r>
    </w:p>
    <w:p w:rsidR="0041125C" w:rsidRPr="0041125C" w:rsidRDefault="0041125C" w:rsidP="0041125C">
      <w:pPr>
        <w:autoSpaceDE w:val="0"/>
        <w:autoSpaceDN w:val="0"/>
        <w:adjustRightInd w:val="0"/>
        <w:spacing w:after="0" w:line="240" w:lineRule="auto"/>
        <w:ind w:firstLine="709"/>
        <w:jc w:val="both"/>
        <w:rPr>
          <w:rFonts w:ascii="Times New Roman" w:hAnsi="Times New Roman"/>
          <w:sz w:val="26"/>
          <w:szCs w:val="26"/>
          <w:lang w:eastAsia="ru-RU"/>
        </w:rPr>
      </w:pPr>
      <w:r w:rsidRPr="0041125C">
        <w:rPr>
          <w:rFonts w:ascii="Times New Roman" w:hAnsi="Times New Roman"/>
          <w:sz w:val="26"/>
          <w:szCs w:val="26"/>
          <w:lang w:eastAsia="ru-RU"/>
        </w:rPr>
        <w:t>2018 год – 540,00 тыс. рублей;</w:t>
      </w:r>
    </w:p>
    <w:p w:rsidR="0041125C" w:rsidRPr="0041125C" w:rsidRDefault="0041125C" w:rsidP="0041125C">
      <w:pPr>
        <w:autoSpaceDE w:val="0"/>
        <w:autoSpaceDN w:val="0"/>
        <w:adjustRightInd w:val="0"/>
        <w:spacing w:after="0" w:line="240" w:lineRule="auto"/>
        <w:ind w:firstLine="709"/>
        <w:jc w:val="both"/>
        <w:rPr>
          <w:rFonts w:ascii="Times New Roman" w:hAnsi="Times New Roman"/>
          <w:sz w:val="26"/>
          <w:szCs w:val="26"/>
          <w:lang w:eastAsia="ru-RU"/>
        </w:rPr>
      </w:pPr>
      <w:r w:rsidRPr="0041125C">
        <w:rPr>
          <w:rFonts w:ascii="Times New Roman" w:hAnsi="Times New Roman"/>
          <w:sz w:val="26"/>
          <w:szCs w:val="26"/>
          <w:lang w:eastAsia="ru-RU"/>
        </w:rPr>
        <w:t xml:space="preserve">2019 год – 540,00 тыс. рублей </w:t>
      </w:r>
    </w:p>
    <w:p w:rsidR="0041125C" w:rsidRPr="0041125C" w:rsidRDefault="0041125C" w:rsidP="0041125C">
      <w:pPr>
        <w:autoSpaceDE w:val="0"/>
        <w:autoSpaceDN w:val="0"/>
        <w:adjustRightInd w:val="0"/>
        <w:spacing w:after="0" w:line="240" w:lineRule="auto"/>
        <w:ind w:firstLine="709"/>
        <w:jc w:val="both"/>
        <w:rPr>
          <w:rFonts w:ascii="Times New Roman" w:hAnsi="Times New Roman"/>
          <w:sz w:val="26"/>
          <w:szCs w:val="26"/>
          <w:lang w:eastAsia="ru-RU"/>
        </w:rPr>
      </w:pPr>
      <w:r w:rsidRPr="0041125C">
        <w:rPr>
          <w:rFonts w:ascii="Times New Roman" w:hAnsi="Times New Roman"/>
          <w:sz w:val="26"/>
          <w:szCs w:val="26"/>
          <w:lang w:eastAsia="ru-RU"/>
        </w:rPr>
        <w:t xml:space="preserve">за счет средств республиканского бюджета Республики Коми 2041,0 тыс. рублей, в том числе по годам: </w:t>
      </w:r>
    </w:p>
    <w:p w:rsidR="0041125C" w:rsidRPr="0041125C" w:rsidRDefault="0041125C" w:rsidP="0041125C">
      <w:pPr>
        <w:autoSpaceDE w:val="0"/>
        <w:autoSpaceDN w:val="0"/>
        <w:adjustRightInd w:val="0"/>
        <w:spacing w:after="0" w:line="240" w:lineRule="auto"/>
        <w:ind w:firstLine="709"/>
        <w:jc w:val="both"/>
        <w:rPr>
          <w:rFonts w:ascii="Times New Roman" w:hAnsi="Times New Roman"/>
          <w:sz w:val="26"/>
          <w:szCs w:val="26"/>
          <w:lang w:eastAsia="ru-RU"/>
        </w:rPr>
      </w:pPr>
      <w:r w:rsidRPr="0041125C">
        <w:rPr>
          <w:rFonts w:ascii="Times New Roman" w:hAnsi="Times New Roman"/>
          <w:sz w:val="26"/>
          <w:szCs w:val="26"/>
          <w:lang w:eastAsia="ru-RU"/>
        </w:rPr>
        <w:t>2015 год – 853,4 тыс. рублей;</w:t>
      </w:r>
    </w:p>
    <w:p w:rsidR="0041125C" w:rsidRPr="0041125C" w:rsidRDefault="0041125C" w:rsidP="0041125C">
      <w:pPr>
        <w:autoSpaceDE w:val="0"/>
        <w:autoSpaceDN w:val="0"/>
        <w:adjustRightInd w:val="0"/>
        <w:spacing w:after="0" w:line="240" w:lineRule="auto"/>
        <w:ind w:firstLine="709"/>
        <w:jc w:val="both"/>
        <w:rPr>
          <w:rFonts w:ascii="Times New Roman" w:hAnsi="Times New Roman"/>
          <w:sz w:val="26"/>
          <w:szCs w:val="26"/>
          <w:lang w:eastAsia="ru-RU"/>
        </w:rPr>
      </w:pPr>
      <w:r w:rsidRPr="0041125C">
        <w:rPr>
          <w:rFonts w:ascii="Times New Roman" w:hAnsi="Times New Roman"/>
          <w:sz w:val="26"/>
          <w:szCs w:val="26"/>
          <w:lang w:eastAsia="ru-RU"/>
        </w:rPr>
        <w:t>2016 год – 364,4 тыс. рублей;</w:t>
      </w:r>
    </w:p>
    <w:p w:rsidR="0041125C" w:rsidRPr="0041125C" w:rsidRDefault="0041125C" w:rsidP="0041125C">
      <w:pPr>
        <w:autoSpaceDE w:val="0"/>
        <w:autoSpaceDN w:val="0"/>
        <w:adjustRightInd w:val="0"/>
        <w:spacing w:after="0" w:line="240" w:lineRule="auto"/>
        <w:ind w:firstLine="709"/>
        <w:jc w:val="both"/>
        <w:rPr>
          <w:rFonts w:ascii="Times New Roman" w:hAnsi="Times New Roman"/>
          <w:sz w:val="26"/>
          <w:szCs w:val="26"/>
          <w:lang w:eastAsia="ru-RU"/>
        </w:rPr>
      </w:pPr>
      <w:r w:rsidRPr="0041125C">
        <w:rPr>
          <w:rFonts w:ascii="Times New Roman" w:hAnsi="Times New Roman"/>
          <w:sz w:val="26"/>
          <w:szCs w:val="26"/>
          <w:lang w:eastAsia="ru-RU"/>
        </w:rPr>
        <w:t>2017 год – 823,2  тыс. рублей;</w:t>
      </w:r>
    </w:p>
    <w:p w:rsidR="0041125C" w:rsidRPr="0041125C" w:rsidRDefault="0041125C" w:rsidP="0041125C">
      <w:pPr>
        <w:autoSpaceDE w:val="0"/>
        <w:autoSpaceDN w:val="0"/>
        <w:adjustRightInd w:val="0"/>
        <w:spacing w:after="0" w:line="240" w:lineRule="auto"/>
        <w:ind w:firstLine="709"/>
        <w:rPr>
          <w:rFonts w:ascii="Times New Roman" w:hAnsi="Times New Roman"/>
          <w:sz w:val="26"/>
          <w:szCs w:val="26"/>
          <w:lang w:eastAsia="ru-RU"/>
        </w:rPr>
      </w:pPr>
      <w:r w:rsidRPr="0041125C">
        <w:rPr>
          <w:rFonts w:ascii="Times New Roman" w:hAnsi="Times New Roman"/>
          <w:sz w:val="26"/>
          <w:szCs w:val="26"/>
          <w:lang w:eastAsia="ru-RU"/>
        </w:rPr>
        <w:t xml:space="preserve">2018 год – 0,0 тыс. рублей; </w:t>
      </w:r>
    </w:p>
    <w:p w:rsidR="0041125C" w:rsidRPr="0041125C" w:rsidRDefault="0041125C" w:rsidP="0041125C">
      <w:pPr>
        <w:autoSpaceDE w:val="0"/>
        <w:autoSpaceDN w:val="0"/>
        <w:adjustRightInd w:val="0"/>
        <w:spacing w:after="0" w:line="240" w:lineRule="auto"/>
        <w:ind w:firstLine="709"/>
        <w:rPr>
          <w:rFonts w:ascii="Times New Roman" w:hAnsi="Times New Roman"/>
          <w:sz w:val="26"/>
          <w:szCs w:val="26"/>
          <w:lang w:eastAsia="ru-RU"/>
        </w:rPr>
      </w:pPr>
      <w:r w:rsidRPr="0041125C">
        <w:rPr>
          <w:rFonts w:ascii="Times New Roman" w:hAnsi="Times New Roman"/>
          <w:sz w:val="26"/>
          <w:szCs w:val="26"/>
          <w:lang w:eastAsia="ru-RU"/>
        </w:rPr>
        <w:t>2019 год – 0,0 тыс. рублей</w:t>
      </w:r>
    </w:p>
    <w:p w:rsidR="0041125C" w:rsidRPr="0041125C" w:rsidRDefault="0041125C" w:rsidP="0041125C">
      <w:pPr>
        <w:autoSpaceDE w:val="0"/>
        <w:autoSpaceDN w:val="0"/>
        <w:adjustRightInd w:val="0"/>
        <w:spacing w:after="0" w:line="240" w:lineRule="auto"/>
        <w:ind w:firstLine="709"/>
        <w:jc w:val="both"/>
        <w:rPr>
          <w:rFonts w:ascii="Times New Roman" w:hAnsi="Times New Roman"/>
          <w:sz w:val="26"/>
          <w:szCs w:val="26"/>
        </w:rPr>
      </w:pPr>
      <w:r w:rsidRPr="0041125C">
        <w:rPr>
          <w:rFonts w:ascii="Times New Roman" w:hAnsi="Times New Roman"/>
          <w:sz w:val="26"/>
          <w:szCs w:val="26"/>
        </w:rPr>
        <w:t>за счет средств федерального бюджета 1535,1 тыс. рублей, в том числе по годам:</w:t>
      </w:r>
    </w:p>
    <w:p w:rsidR="0041125C" w:rsidRPr="0041125C" w:rsidRDefault="0041125C" w:rsidP="0041125C">
      <w:pPr>
        <w:autoSpaceDE w:val="0"/>
        <w:autoSpaceDN w:val="0"/>
        <w:adjustRightInd w:val="0"/>
        <w:spacing w:after="0" w:line="240" w:lineRule="auto"/>
        <w:ind w:firstLine="709"/>
        <w:rPr>
          <w:rFonts w:ascii="Times New Roman" w:hAnsi="Times New Roman"/>
          <w:sz w:val="26"/>
          <w:szCs w:val="26"/>
        </w:rPr>
      </w:pPr>
      <w:r w:rsidRPr="0041125C">
        <w:rPr>
          <w:rFonts w:ascii="Times New Roman" w:hAnsi="Times New Roman"/>
          <w:sz w:val="26"/>
          <w:szCs w:val="26"/>
        </w:rPr>
        <w:t>2015 год – 1535,1 тыс. рублей;</w:t>
      </w:r>
    </w:p>
    <w:p w:rsidR="0041125C" w:rsidRPr="0041125C" w:rsidRDefault="0041125C" w:rsidP="0041125C">
      <w:pPr>
        <w:autoSpaceDE w:val="0"/>
        <w:autoSpaceDN w:val="0"/>
        <w:adjustRightInd w:val="0"/>
        <w:spacing w:after="0" w:line="240" w:lineRule="auto"/>
        <w:ind w:firstLine="709"/>
        <w:jc w:val="both"/>
        <w:rPr>
          <w:rFonts w:ascii="Times New Roman" w:hAnsi="Times New Roman"/>
          <w:sz w:val="26"/>
          <w:szCs w:val="26"/>
        </w:rPr>
      </w:pPr>
      <w:r w:rsidRPr="0041125C">
        <w:rPr>
          <w:rFonts w:ascii="Times New Roman" w:hAnsi="Times New Roman"/>
          <w:sz w:val="26"/>
          <w:szCs w:val="26"/>
        </w:rPr>
        <w:lastRenderedPageBreak/>
        <w:t>2016 год – 0,0 тыс. рублей;</w:t>
      </w:r>
    </w:p>
    <w:p w:rsidR="0041125C" w:rsidRPr="0041125C" w:rsidRDefault="0041125C" w:rsidP="0041125C">
      <w:pPr>
        <w:autoSpaceDE w:val="0"/>
        <w:autoSpaceDN w:val="0"/>
        <w:adjustRightInd w:val="0"/>
        <w:spacing w:after="0" w:line="240" w:lineRule="auto"/>
        <w:ind w:firstLine="709"/>
        <w:jc w:val="both"/>
        <w:rPr>
          <w:rFonts w:ascii="Times New Roman" w:hAnsi="Times New Roman"/>
          <w:sz w:val="26"/>
          <w:szCs w:val="26"/>
        </w:rPr>
      </w:pPr>
      <w:r w:rsidRPr="0041125C">
        <w:rPr>
          <w:rFonts w:ascii="Times New Roman" w:hAnsi="Times New Roman"/>
          <w:sz w:val="26"/>
          <w:szCs w:val="26"/>
        </w:rPr>
        <w:t>2017 год – 0,0 тыс. рублей;</w:t>
      </w:r>
    </w:p>
    <w:p w:rsidR="0041125C" w:rsidRPr="0041125C" w:rsidRDefault="0041125C" w:rsidP="0041125C">
      <w:pPr>
        <w:autoSpaceDE w:val="0"/>
        <w:autoSpaceDN w:val="0"/>
        <w:adjustRightInd w:val="0"/>
        <w:spacing w:after="0" w:line="240" w:lineRule="auto"/>
        <w:ind w:firstLine="709"/>
        <w:rPr>
          <w:rFonts w:ascii="Times New Roman" w:hAnsi="Times New Roman"/>
          <w:sz w:val="26"/>
          <w:szCs w:val="26"/>
        </w:rPr>
      </w:pPr>
      <w:r w:rsidRPr="0041125C">
        <w:rPr>
          <w:rFonts w:ascii="Times New Roman" w:hAnsi="Times New Roman"/>
          <w:sz w:val="26"/>
          <w:szCs w:val="26"/>
        </w:rPr>
        <w:t>2018 год – 0,0 тыс. рублей;</w:t>
      </w:r>
    </w:p>
    <w:p w:rsidR="0041125C" w:rsidRPr="0041125C" w:rsidRDefault="0041125C" w:rsidP="006917E0">
      <w:pPr>
        <w:numPr>
          <w:ilvl w:val="0"/>
          <w:numId w:val="10"/>
        </w:numPr>
        <w:autoSpaceDE w:val="0"/>
        <w:autoSpaceDN w:val="0"/>
        <w:adjustRightInd w:val="0"/>
        <w:spacing w:after="0" w:line="240" w:lineRule="auto"/>
        <w:contextualSpacing/>
        <w:jc w:val="both"/>
        <w:rPr>
          <w:rFonts w:ascii="Times New Roman" w:hAnsi="Times New Roman"/>
          <w:sz w:val="26"/>
          <w:szCs w:val="26"/>
          <w:lang w:eastAsia="ru-RU"/>
        </w:rPr>
      </w:pPr>
      <w:r w:rsidRPr="0041125C">
        <w:rPr>
          <w:rFonts w:ascii="Times New Roman" w:hAnsi="Times New Roman"/>
          <w:sz w:val="26"/>
          <w:szCs w:val="26"/>
          <w:lang w:eastAsia="ru-RU"/>
        </w:rPr>
        <w:t>год - 0,0 тыс. рублей.</w:t>
      </w:r>
    </w:p>
    <w:p w:rsidR="0041125C" w:rsidRPr="0041125C" w:rsidRDefault="0041125C" w:rsidP="0041125C">
      <w:pPr>
        <w:autoSpaceDE w:val="0"/>
        <w:autoSpaceDN w:val="0"/>
        <w:adjustRightInd w:val="0"/>
        <w:spacing w:after="0" w:line="240" w:lineRule="auto"/>
        <w:ind w:firstLine="720"/>
        <w:contextualSpacing/>
        <w:jc w:val="both"/>
        <w:rPr>
          <w:rFonts w:ascii="Times New Roman" w:hAnsi="Times New Roman"/>
          <w:sz w:val="26"/>
          <w:szCs w:val="26"/>
        </w:rPr>
      </w:pPr>
      <w:r w:rsidRPr="0041125C">
        <w:rPr>
          <w:rFonts w:ascii="Times New Roman" w:hAnsi="Times New Roman"/>
          <w:sz w:val="26"/>
          <w:szCs w:val="26"/>
        </w:rPr>
        <w:t>2. Прогнозный объем финансирования подпрограммы 1 «Малое и среднее предпринимательство в Ижемском районе» на период 2015 - 2019 гг. составит 5328,5 тыс. рублей, в том числе:</w:t>
      </w:r>
    </w:p>
    <w:p w:rsidR="0041125C" w:rsidRPr="0041125C" w:rsidRDefault="0041125C" w:rsidP="0041125C">
      <w:pPr>
        <w:autoSpaceDE w:val="0"/>
        <w:autoSpaceDN w:val="0"/>
        <w:adjustRightInd w:val="0"/>
        <w:spacing w:after="0" w:line="240" w:lineRule="auto"/>
        <w:ind w:firstLine="720"/>
        <w:jc w:val="both"/>
        <w:rPr>
          <w:rFonts w:ascii="Times New Roman" w:hAnsi="Times New Roman"/>
          <w:sz w:val="26"/>
          <w:szCs w:val="26"/>
        </w:rPr>
      </w:pPr>
      <w:r w:rsidRPr="0041125C">
        <w:rPr>
          <w:rFonts w:ascii="Times New Roman" w:hAnsi="Times New Roman"/>
          <w:sz w:val="26"/>
          <w:szCs w:val="26"/>
        </w:rPr>
        <w:t>за счет средств бюджета муниципального образования муниципального района «Ижемский» 2265,8  тыс. рублей, в том числе по годам:</w:t>
      </w:r>
    </w:p>
    <w:p w:rsidR="0041125C" w:rsidRPr="0041125C" w:rsidRDefault="0041125C" w:rsidP="0041125C">
      <w:pPr>
        <w:autoSpaceDE w:val="0"/>
        <w:autoSpaceDN w:val="0"/>
        <w:adjustRightInd w:val="0"/>
        <w:spacing w:after="0" w:line="240" w:lineRule="auto"/>
        <w:ind w:left="708"/>
        <w:jc w:val="both"/>
        <w:rPr>
          <w:rFonts w:ascii="Times New Roman" w:hAnsi="Times New Roman"/>
          <w:sz w:val="26"/>
          <w:szCs w:val="26"/>
        </w:rPr>
      </w:pPr>
      <w:r w:rsidRPr="0041125C">
        <w:rPr>
          <w:rFonts w:ascii="Times New Roman" w:hAnsi="Times New Roman"/>
          <w:sz w:val="26"/>
          <w:szCs w:val="26"/>
        </w:rPr>
        <w:t>2015 год – 777,2  тыс. рублей;</w:t>
      </w:r>
    </w:p>
    <w:p w:rsidR="0041125C" w:rsidRPr="0041125C" w:rsidRDefault="0041125C" w:rsidP="0041125C">
      <w:pPr>
        <w:autoSpaceDE w:val="0"/>
        <w:autoSpaceDN w:val="0"/>
        <w:adjustRightInd w:val="0"/>
        <w:spacing w:after="0" w:line="240" w:lineRule="auto"/>
        <w:ind w:left="708"/>
        <w:jc w:val="both"/>
        <w:rPr>
          <w:rFonts w:ascii="Times New Roman" w:hAnsi="Times New Roman"/>
          <w:sz w:val="26"/>
          <w:szCs w:val="26"/>
        </w:rPr>
      </w:pPr>
      <w:r w:rsidRPr="0041125C">
        <w:rPr>
          <w:rFonts w:ascii="Times New Roman" w:hAnsi="Times New Roman"/>
          <w:sz w:val="26"/>
          <w:szCs w:val="26"/>
        </w:rPr>
        <w:t>2016 год – 219,3 тыс. рублей;</w:t>
      </w:r>
    </w:p>
    <w:p w:rsidR="0041125C" w:rsidRPr="0041125C" w:rsidRDefault="0041125C" w:rsidP="0041125C">
      <w:pPr>
        <w:autoSpaceDE w:val="0"/>
        <w:autoSpaceDN w:val="0"/>
        <w:adjustRightInd w:val="0"/>
        <w:spacing w:after="0" w:line="240" w:lineRule="auto"/>
        <w:ind w:left="708"/>
        <w:jc w:val="both"/>
        <w:rPr>
          <w:rFonts w:ascii="Times New Roman" w:hAnsi="Times New Roman"/>
          <w:sz w:val="26"/>
          <w:szCs w:val="26"/>
        </w:rPr>
      </w:pPr>
      <w:r w:rsidRPr="0041125C">
        <w:rPr>
          <w:rFonts w:ascii="Times New Roman" w:hAnsi="Times New Roman"/>
          <w:sz w:val="26"/>
          <w:szCs w:val="26"/>
        </w:rPr>
        <w:t>2017 год – 769,30 тыс. рублей;</w:t>
      </w:r>
    </w:p>
    <w:p w:rsidR="0041125C" w:rsidRPr="0041125C" w:rsidRDefault="0041125C" w:rsidP="0041125C">
      <w:pPr>
        <w:autoSpaceDE w:val="0"/>
        <w:autoSpaceDN w:val="0"/>
        <w:adjustRightInd w:val="0"/>
        <w:spacing w:after="0" w:line="240" w:lineRule="auto"/>
        <w:ind w:left="708"/>
        <w:jc w:val="both"/>
        <w:rPr>
          <w:rFonts w:ascii="Times New Roman" w:hAnsi="Times New Roman"/>
          <w:sz w:val="26"/>
          <w:szCs w:val="26"/>
        </w:rPr>
      </w:pPr>
      <w:r w:rsidRPr="0041125C">
        <w:rPr>
          <w:rFonts w:ascii="Times New Roman" w:hAnsi="Times New Roman"/>
          <w:sz w:val="26"/>
          <w:szCs w:val="26"/>
        </w:rPr>
        <w:t>2018 год – 250,0 тыс. рублей;</w:t>
      </w:r>
    </w:p>
    <w:p w:rsidR="0041125C" w:rsidRPr="0041125C" w:rsidRDefault="0041125C" w:rsidP="0041125C">
      <w:pPr>
        <w:autoSpaceDE w:val="0"/>
        <w:autoSpaceDN w:val="0"/>
        <w:adjustRightInd w:val="0"/>
        <w:spacing w:after="0" w:line="240" w:lineRule="auto"/>
        <w:ind w:left="708"/>
        <w:jc w:val="both"/>
        <w:rPr>
          <w:rFonts w:ascii="Times New Roman" w:hAnsi="Times New Roman"/>
          <w:sz w:val="26"/>
          <w:szCs w:val="26"/>
        </w:rPr>
      </w:pPr>
      <w:r w:rsidRPr="0041125C">
        <w:rPr>
          <w:rFonts w:ascii="Times New Roman" w:hAnsi="Times New Roman"/>
          <w:sz w:val="26"/>
          <w:szCs w:val="26"/>
        </w:rPr>
        <w:t>2019 год – 250,0 тыс. рублей;</w:t>
      </w:r>
    </w:p>
    <w:p w:rsidR="0041125C" w:rsidRPr="0041125C" w:rsidRDefault="0041125C" w:rsidP="0041125C">
      <w:pPr>
        <w:autoSpaceDE w:val="0"/>
        <w:autoSpaceDN w:val="0"/>
        <w:adjustRightInd w:val="0"/>
        <w:spacing w:after="0" w:line="240" w:lineRule="auto"/>
        <w:ind w:firstLine="708"/>
        <w:jc w:val="both"/>
        <w:rPr>
          <w:rFonts w:ascii="Times New Roman" w:hAnsi="Times New Roman"/>
          <w:sz w:val="26"/>
          <w:szCs w:val="26"/>
        </w:rPr>
      </w:pPr>
      <w:r w:rsidRPr="0041125C">
        <w:rPr>
          <w:rFonts w:ascii="Times New Roman" w:hAnsi="Times New Roman"/>
          <w:sz w:val="26"/>
          <w:szCs w:val="26"/>
        </w:rPr>
        <w:t>за счет средств республиканского бюджета Республики Коми 1527,6 тыс. рублей, в том числе по годам:</w:t>
      </w:r>
    </w:p>
    <w:p w:rsidR="0041125C" w:rsidRPr="0041125C" w:rsidRDefault="0041125C" w:rsidP="0041125C">
      <w:pPr>
        <w:autoSpaceDE w:val="0"/>
        <w:autoSpaceDN w:val="0"/>
        <w:adjustRightInd w:val="0"/>
        <w:spacing w:after="0" w:line="240" w:lineRule="auto"/>
        <w:ind w:left="708"/>
        <w:jc w:val="both"/>
        <w:rPr>
          <w:rFonts w:ascii="Times New Roman" w:hAnsi="Times New Roman"/>
          <w:sz w:val="26"/>
          <w:szCs w:val="26"/>
        </w:rPr>
      </w:pPr>
      <w:r w:rsidRPr="0041125C">
        <w:rPr>
          <w:rFonts w:ascii="Times New Roman" w:hAnsi="Times New Roman"/>
          <w:sz w:val="26"/>
          <w:szCs w:val="26"/>
        </w:rPr>
        <w:t>2015 год – 389,9 тыс. рублей;</w:t>
      </w:r>
    </w:p>
    <w:p w:rsidR="0041125C" w:rsidRPr="0041125C" w:rsidRDefault="0041125C" w:rsidP="0041125C">
      <w:pPr>
        <w:autoSpaceDE w:val="0"/>
        <w:autoSpaceDN w:val="0"/>
        <w:adjustRightInd w:val="0"/>
        <w:spacing w:after="0" w:line="240" w:lineRule="auto"/>
        <w:ind w:left="708"/>
        <w:jc w:val="both"/>
        <w:rPr>
          <w:rFonts w:ascii="Times New Roman" w:hAnsi="Times New Roman"/>
          <w:sz w:val="26"/>
          <w:szCs w:val="26"/>
        </w:rPr>
      </w:pPr>
      <w:r w:rsidRPr="0041125C">
        <w:rPr>
          <w:rFonts w:ascii="Times New Roman" w:hAnsi="Times New Roman"/>
          <w:sz w:val="26"/>
          <w:szCs w:val="26"/>
        </w:rPr>
        <w:t>2016 год – 355,5 тыс. рублей;</w:t>
      </w:r>
    </w:p>
    <w:p w:rsidR="0041125C" w:rsidRPr="0041125C" w:rsidRDefault="0041125C" w:rsidP="0041125C">
      <w:pPr>
        <w:autoSpaceDE w:val="0"/>
        <w:autoSpaceDN w:val="0"/>
        <w:adjustRightInd w:val="0"/>
        <w:spacing w:after="0" w:line="240" w:lineRule="auto"/>
        <w:ind w:left="708"/>
        <w:jc w:val="both"/>
        <w:rPr>
          <w:rFonts w:ascii="Times New Roman" w:hAnsi="Times New Roman"/>
          <w:sz w:val="26"/>
          <w:szCs w:val="26"/>
        </w:rPr>
      </w:pPr>
      <w:r w:rsidRPr="0041125C">
        <w:rPr>
          <w:rFonts w:ascii="Times New Roman" w:hAnsi="Times New Roman"/>
          <w:sz w:val="26"/>
          <w:szCs w:val="26"/>
        </w:rPr>
        <w:t>2017 год – 782,2 тыс. рублей;</w:t>
      </w:r>
    </w:p>
    <w:p w:rsidR="0041125C" w:rsidRPr="0041125C" w:rsidRDefault="0041125C" w:rsidP="0041125C">
      <w:pPr>
        <w:autoSpaceDE w:val="0"/>
        <w:autoSpaceDN w:val="0"/>
        <w:adjustRightInd w:val="0"/>
        <w:spacing w:after="0" w:line="240" w:lineRule="auto"/>
        <w:ind w:left="708"/>
        <w:jc w:val="both"/>
        <w:rPr>
          <w:rFonts w:ascii="Times New Roman" w:hAnsi="Times New Roman"/>
          <w:sz w:val="26"/>
          <w:szCs w:val="26"/>
        </w:rPr>
      </w:pPr>
      <w:r w:rsidRPr="0041125C">
        <w:rPr>
          <w:rFonts w:ascii="Times New Roman" w:hAnsi="Times New Roman"/>
          <w:sz w:val="26"/>
          <w:szCs w:val="26"/>
        </w:rPr>
        <w:t>2018 год – 0,0 тыс. рублей;</w:t>
      </w:r>
    </w:p>
    <w:p w:rsidR="0041125C" w:rsidRPr="0041125C" w:rsidRDefault="0041125C" w:rsidP="0041125C">
      <w:pPr>
        <w:autoSpaceDE w:val="0"/>
        <w:autoSpaceDN w:val="0"/>
        <w:adjustRightInd w:val="0"/>
        <w:spacing w:after="0" w:line="240" w:lineRule="auto"/>
        <w:ind w:left="708"/>
        <w:jc w:val="both"/>
        <w:rPr>
          <w:rFonts w:ascii="Times New Roman" w:hAnsi="Times New Roman"/>
          <w:sz w:val="26"/>
          <w:szCs w:val="26"/>
        </w:rPr>
      </w:pPr>
      <w:r w:rsidRPr="0041125C">
        <w:rPr>
          <w:rFonts w:ascii="Times New Roman" w:hAnsi="Times New Roman"/>
          <w:sz w:val="26"/>
          <w:szCs w:val="26"/>
        </w:rPr>
        <w:t>2019 год – 0,0 тыс. рублей;</w:t>
      </w:r>
    </w:p>
    <w:p w:rsidR="0041125C" w:rsidRPr="0041125C" w:rsidRDefault="0041125C" w:rsidP="0041125C">
      <w:pPr>
        <w:autoSpaceDE w:val="0"/>
        <w:autoSpaceDN w:val="0"/>
        <w:adjustRightInd w:val="0"/>
        <w:spacing w:after="0" w:line="240" w:lineRule="auto"/>
        <w:ind w:firstLine="708"/>
        <w:jc w:val="both"/>
        <w:rPr>
          <w:rFonts w:ascii="Times New Roman" w:hAnsi="Times New Roman"/>
          <w:sz w:val="26"/>
          <w:szCs w:val="26"/>
        </w:rPr>
      </w:pPr>
      <w:r w:rsidRPr="0041125C">
        <w:rPr>
          <w:rFonts w:ascii="Times New Roman" w:hAnsi="Times New Roman"/>
          <w:sz w:val="26"/>
          <w:szCs w:val="26"/>
        </w:rPr>
        <w:t>за счет средств федерального бюджета 1535,1 тыс. рублей, в том числе по годам:</w:t>
      </w:r>
    </w:p>
    <w:p w:rsidR="0041125C" w:rsidRPr="0041125C" w:rsidRDefault="0041125C" w:rsidP="0041125C">
      <w:pPr>
        <w:autoSpaceDE w:val="0"/>
        <w:autoSpaceDN w:val="0"/>
        <w:adjustRightInd w:val="0"/>
        <w:spacing w:after="0" w:line="240" w:lineRule="auto"/>
        <w:ind w:left="708"/>
        <w:jc w:val="both"/>
        <w:rPr>
          <w:rFonts w:ascii="Times New Roman" w:hAnsi="Times New Roman"/>
          <w:sz w:val="26"/>
          <w:szCs w:val="26"/>
        </w:rPr>
      </w:pPr>
      <w:r w:rsidRPr="0041125C">
        <w:rPr>
          <w:rFonts w:ascii="Times New Roman" w:hAnsi="Times New Roman"/>
          <w:sz w:val="26"/>
          <w:szCs w:val="26"/>
        </w:rPr>
        <w:t>2015 год – 1535,1 тыс. рублей;</w:t>
      </w:r>
    </w:p>
    <w:p w:rsidR="0041125C" w:rsidRPr="0041125C" w:rsidRDefault="0041125C" w:rsidP="0041125C">
      <w:pPr>
        <w:autoSpaceDE w:val="0"/>
        <w:autoSpaceDN w:val="0"/>
        <w:adjustRightInd w:val="0"/>
        <w:spacing w:after="0" w:line="240" w:lineRule="auto"/>
        <w:ind w:left="708"/>
        <w:jc w:val="both"/>
        <w:rPr>
          <w:rFonts w:ascii="Times New Roman" w:hAnsi="Times New Roman"/>
          <w:sz w:val="26"/>
          <w:szCs w:val="26"/>
        </w:rPr>
      </w:pPr>
      <w:r w:rsidRPr="0041125C">
        <w:rPr>
          <w:rFonts w:ascii="Times New Roman" w:hAnsi="Times New Roman"/>
          <w:sz w:val="26"/>
          <w:szCs w:val="26"/>
        </w:rPr>
        <w:t>2016 год – 0,0 тыс. рублей;</w:t>
      </w:r>
    </w:p>
    <w:p w:rsidR="0041125C" w:rsidRPr="0041125C" w:rsidRDefault="0041125C" w:rsidP="0041125C">
      <w:pPr>
        <w:autoSpaceDE w:val="0"/>
        <w:autoSpaceDN w:val="0"/>
        <w:adjustRightInd w:val="0"/>
        <w:spacing w:after="0" w:line="240" w:lineRule="auto"/>
        <w:ind w:left="708"/>
        <w:jc w:val="both"/>
        <w:rPr>
          <w:rFonts w:ascii="Times New Roman" w:hAnsi="Times New Roman"/>
          <w:sz w:val="26"/>
          <w:szCs w:val="26"/>
        </w:rPr>
      </w:pPr>
      <w:r w:rsidRPr="0041125C">
        <w:rPr>
          <w:rFonts w:ascii="Times New Roman" w:hAnsi="Times New Roman"/>
          <w:sz w:val="26"/>
          <w:szCs w:val="26"/>
        </w:rPr>
        <w:t>2017 год – 0,0 тыс. рублей;</w:t>
      </w:r>
    </w:p>
    <w:p w:rsidR="0041125C" w:rsidRPr="0041125C" w:rsidRDefault="0041125C" w:rsidP="0041125C">
      <w:pPr>
        <w:autoSpaceDE w:val="0"/>
        <w:autoSpaceDN w:val="0"/>
        <w:adjustRightInd w:val="0"/>
        <w:spacing w:after="0" w:line="240" w:lineRule="auto"/>
        <w:ind w:left="708"/>
        <w:jc w:val="both"/>
        <w:rPr>
          <w:rFonts w:ascii="Times New Roman" w:hAnsi="Times New Roman"/>
          <w:sz w:val="26"/>
          <w:szCs w:val="26"/>
        </w:rPr>
      </w:pPr>
      <w:r w:rsidRPr="0041125C">
        <w:rPr>
          <w:rFonts w:ascii="Times New Roman" w:hAnsi="Times New Roman"/>
          <w:sz w:val="26"/>
          <w:szCs w:val="26"/>
        </w:rPr>
        <w:t>2018 год – 0,0 тыс. рублей;</w:t>
      </w:r>
    </w:p>
    <w:p w:rsidR="0041125C" w:rsidRPr="0041125C" w:rsidRDefault="0041125C" w:rsidP="006917E0">
      <w:pPr>
        <w:numPr>
          <w:ilvl w:val="0"/>
          <w:numId w:val="11"/>
        </w:numPr>
        <w:autoSpaceDE w:val="0"/>
        <w:autoSpaceDN w:val="0"/>
        <w:adjustRightInd w:val="0"/>
        <w:spacing w:after="0" w:line="240" w:lineRule="auto"/>
        <w:contextualSpacing/>
        <w:jc w:val="both"/>
        <w:rPr>
          <w:rFonts w:ascii="Times New Roman" w:hAnsi="Times New Roman"/>
          <w:sz w:val="26"/>
          <w:szCs w:val="26"/>
        </w:rPr>
      </w:pPr>
      <w:r w:rsidRPr="0041125C">
        <w:rPr>
          <w:rFonts w:ascii="Times New Roman" w:hAnsi="Times New Roman"/>
          <w:sz w:val="26"/>
          <w:szCs w:val="26"/>
        </w:rPr>
        <w:t>год – 0,0 тыс. рублей.</w:t>
      </w:r>
    </w:p>
    <w:p w:rsidR="0041125C" w:rsidRPr="0041125C" w:rsidRDefault="0041125C" w:rsidP="006917E0">
      <w:pPr>
        <w:numPr>
          <w:ilvl w:val="0"/>
          <w:numId w:val="13"/>
        </w:numPr>
        <w:autoSpaceDE w:val="0"/>
        <w:autoSpaceDN w:val="0"/>
        <w:adjustRightInd w:val="0"/>
        <w:spacing w:after="0" w:line="240" w:lineRule="auto"/>
        <w:ind w:left="0" w:firstLine="567"/>
        <w:contextualSpacing/>
        <w:jc w:val="both"/>
        <w:rPr>
          <w:rFonts w:ascii="Times New Roman" w:hAnsi="Times New Roman"/>
          <w:sz w:val="26"/>
          <w:szCs w:val="26"/>
        </w:rPr>
      </w:pPr>
      <w:r w:rsidRPr="0041125C">
        <w:rPr>
          <w:rFonts w:ascii="Times New Roman" w:hAnsi="Times New Roman"/>
          <w:sz w:val="26"/>
          <w:szCs w:val="26"/>
        </w:rPr>
        <w:t>Прогнозный объем финансирования подпрограммы 2 «Развитие агропромышленного комплекса в Ижемском районе» на период 2015 - 2019 гг. составит 6663,5 тыс. рублей, в том числе:</w:t>
      </w:r>
    </w:p>
    <w:p w:rsidR="0041125C" w:rsidRPr="0041125C" w:rsidRDefault="0041125C" w:rsidP="0041125C">
      <w:pPr>
        <w:autoSpaceDE w:val="0"/>
        <w:autoSpaceDN w:val="0"/>
        <w:adjustRightInd w:val="0"/>
        <w:spacing w:after="0" w:line="240" w:lineRule="auto"/>
        <w:ind w:firstLine="708"/>
        <w:jc w:val="both"/>
        <w:rPr>
          <w:rFonts w:ascii="Times New Roman" w:hAnsi="Times New Roman"/>
          <w:sz w:val="26"/>
          <w:szCs w:val="26"/>
        </w:rPr>
      </w:pPr>
      <w:r w:rsidRPr="0041125C">
        <w:rPr>
          <w:rFonts w:ascii="Times New Roman" w:hAnsi="Times New Roman"/>
          <w:sz w:val="26"/>
          <w:szCs w:val="26"/>
        </w:rPr>
        <w:t>за счет средств бюджета муниципального образования муниципального района «Ижемский» 6200,0  тыс. рублей, в том числе по годам:</w:t>
      </w:r>
    </w:p>
    <w:p w:rsidR="0041125C" w:rsidRPr="0041125C" w:rsidRDefault="0041125C" w:rsidP="0041125C">
      <w:pPr>
        <w:autoSpaceDE w:val="0"/>
        <w:autoSpaceDN w:val="0"/>
        <w:adjustRightInd w:val="0"/>
        <w:spacing w:after="0" w:line="240" w:lineRule="auto"/>
        <w:ind w:left="708"/>
        <w:jc w:val="both"/>
        <w:rPr>
          <w:rFonts w:ascii="Times New Roman" w:hAnsi="Times New Roman"/>
          <w:sz w:val="26"/>
          <w:szCs w:val="26"/>
        </w:rPr>
      </w:pPr>
      <w:r w:rsidRPr="0041125C">
        <w:rPr>
          <w:rFonts w:ascii="Times New Roman" w:hAnsi="Times New Roman"/>
          <w:sz w:val="26"/>
          <w:szCs w:val="26"/>
        </w:rPr>
        <w:t>2015 год – 4000,0  тыс. рублей;</w:t>
      </w:r>
    </w:p>
    <w:p w:rsidR="0041125C" w:rsidRPr="0041125C" w:rsidRDefault="0041125C" w:rsidP="0041125C">
      <w:pPr>
        <w:autoSpaceDE w:val="0"/>
        <w:autoSpaceDN w:val="0"/>
        <w:adjustRightInd w:val="0"/>
        <w:spacing w:after="0" w:line="240" w:lineRule="auto"/>
        <w:ind w:left="708"/>
        <w:jc w:val="both"/>
        <w:rPr>
          <w:rFonts w:ascii="Times New Roman" w:hAnsi="Times New Roman"/>
          <w:sz w:val="26"/>
          <w:szCs w:val="26"/>
        </w:rPr>
      </w:pPr>
      <w:r w:rsidRPr="0041125C">
        <w:rPr>
          <w:rFonts w:ascii="Times New Roman" w:hAnsi="Times New Roman"/>
          <w:sz w:val="26"/>
          <w:szCs w:val="26"/>
        </w:rPr>
        <w:t>2016 год – 1000,0 тыс. рублей;</w:t>
      </w:r>
    </w:p>
    <w:p w:rsidR="0041125C" w:rsidRPr="0041125C" w:rsidRDefault="0041125C" w:rsidP="0041125C">
      <w:pPr>
        <w:autoSpaceDE w:val="0"/>
        <w:autoSpaceDN w:val="0"/>
        <w:adjustRightInd w:val="0"/>
        <w:spacing w:after="0" w:line="240" w:lineRule="auto"/>
        <w:ind w:left="708"/>
        <w:jc w:val="both"/>
        <w:rPr>
          <w:rFonts w:ascii="Times New Roman" w:hAnsi="Times New Roman"/>
          <w:sz w:val="26"/>
          <w:szCs w:val="26"/>
        </w:rPr>
      </w:pPr>
      <w:r w:rsidRPr="0041125C">
        <w:rPr>
          <w:rFonts w:ascii="Times New Roman" w:hAnsi="Times New Roman"/>
          <w:sz w:val="26"/>
          <w:szCs w:val="26"/>
        </w:rPr>
        <w:t>2017 год – 700,0 тыс. рублей;</w:t>
      </w:r>
    </w:p>
    <w:p w:rsidR="0041125C" w:rsidRPr="0041125C" w:rsidRDefault="0041125C" w:rsidP="0041125C">
      <w:pPr>
        <w:autoSpaceDE w:val="0"/>
        <w:autoSpaceDN w:val="0"/>
        <w:adjustRightInd w:val="0"/>
        <w:spacing w:after="0" w:line="240" w:lineRule="auto"/>
        <w:ind w:left="708"/>
        <w:jc w:val="both"/>
        <w:rPr>
          <w:rFonts w:ascii="Times New Roman" w:hAnsi="Times New Roman"/>
          <w:sz w:val="26"/>
          <w:szCs w:val="26"/>
        </w:rPr>
      </w:pPr>
      <w:r w:rsidRPr="0041125C">
        <w:rPr>
          <w:rFonts w:ascii="Times New Roman" w:hAnsi="Times New Roman"/>
          <w:sz w:val="26"/>
          <w:szCs w:val="26"/>
        </w:rPr>
        <w:t>2018 год – 250,0 тыс. рублей;</w:t>
      </w:r>
    </w:p>
    <w:p w:rsidR="0041125C" w:rsidRPr="0041125C" w:rsidRDefault="0041125C" w:rsidP="0041125C">
      <w:pPr>
        <w:autoSpaceDE w:val="0"/>
        <w:autoSpaceDN w:val="0"/>
        <w:adjustRightInd w:val="0"/>
        <w:spacing w:after="0" w:line="240" w:lineRule="auto"/>
        <w:ind w:left="708"/>
        <w:jc w:val="both"/>
        <w:rPr>
          <w:rFonts w:ascii="Times New Roman" w:hAnsi="Times New Roman"/>
          <w:sz w:val="26"/>
          <w:szCs w:val="26"/>
        </w:rPr>
      </w:pPr>
      <w:r w:rsidRPr="0041125C">
        <w:rPr>
          <w:rFonts w:ascii="Times New Roman" w:hAnsi="Times New Roman"/>
          <w:sz w:val="26"/>
          <w:szCs w:val="26"/>
        </w:rPr>
        <w:t>2019 год – 250,0 тыс. рублей;</w:t>
      </w:r>
    </w:p>
    <w:p w:rsidR="0041125C" w:rsidRPr="0041125C" w:rsidRDefault="0041125C" w:rsidP="0041125C">
      <w:pPr>
        <w:autoSpaceDE w:val="0"/>
        <w:autoSpaceDN w:val="0"/>
        <w:adjustRightInd w:val="0"/>
        <w:spacing w:after="0" w:line="240" w:lineRule="auto"/>
        <w:ind w:firstLine="708"/>
        <w:jc w:val="both"/>
        <w:rPr>
          <w:rFonts w:ascii="Times New Roman" w:hAnsi="Times New Roman"/>
          <w:sz w:val="26"/>
          <w:szCs w:val="26"/>
        </w:rPr>
      </w:pPr>
      <w:r w:rsidRPr="0041125C">
        <w:rPr>
          <w:rFonts w:ascii="Times New Roman" w:hAnsi="Times New Roman"/>
          <w:sz w:val="26"/>
          <w:szCs w:val="26"/>
        </w:rPr>
        <w:t>за счет средств республиканского бюджета Республики Коми 463,5 тыс. рублей, в том числе по годам:</w:t>
      </w:r>
    </w:p>
    <w:p w:rsidR="0041125C" w:rsidRPr="0041125C" w:rsidRDefault="0041125C" w:rsidP="0041125C">
      <w:pPr>
        <w:autoSpaceDE w:val="0"/>
        <w:autoSpaceDN w:val="0"/>
        <w:adjustRightInd w:val="0"/>
        <w:spacing w:after="0" w:line="240" w:lineRule="auto"/>
        <w:ind w:left="708"/>
        <w:jc w:val="both"/>
        <w:rPr>
          <w:rFonts w:ascii="Times New Roman" w:hAnsi="Times New Roman"/>
          <w:sz w:val="26"/>
          <w:szCs w:val="26"/>
        </w:rPr>
      </w:pPr>
      <w:r w:rsidRPr="0041125C">
        <w:rPr>
          <w:rFonts w:ascii="Times New Roman" w:hAnsi="Times New Roman"/>
          <w:sz w:val="26"/>
          <w:szCs w:val="26"/>
        </w:rPr>
        <w:t>2015 год – 463,5 тыс. рублей;</w:t>
      </w:r>
    </w:p>
    <w:p w:rsidR="0041125C" w:rsidRPr="0041125C" w:rsidRDefault="0041125C" w:rsidP="0041125C">
      <w:pPr>
        <w:autoSpaceDE w:val="0"/>
        <w:autoSpaceDN w:val="0"/>
        <w:adjustRightInd w:val="0"/>
        <w:spacing w:after="0" w:line="240" w:lineRule="auto"/>
        <w:ind w:left="708"/>
        <w:jc w:val="both"/>
        <w:rPr>
          <w:rFonts w:ascii="Times New Roman" w:hAnsi="Times New Roman"/>
          <w:sz w:val="26"/>
          <w:szCs w:val="26"/>
        </w:rPr>
      </w:pPr>
      <w:r w:rsidRPr="0041125C">
        <w:rPr>
          <w:rFonts w:ascii="Times New Roman" w:hAnsi="Times New Roman"/>
          <w:sz w:val="26"/>
          <w:szCs w:val="26"/>
        </w:rPr>
        <w:t>2016 год – 0,0 тыс. рублей;</w:t>
      </w:r>
    </w:p>
    <w:p w:rsidR="0041125C" w:rsidRPr="0041125C" w:rsidRDefault="0041125C" w:rsidP="0041125C">
      <w:pPr>
        <w:autoSpaceDE w:val="0"/>
        <w:autoSpaceDN w:val="0"/>
        <w:adjustRightInd w:val="0"/>
        <w:spacing w:after="0" w:line="240" w:lineRule="auto"/>
        <w:ind w:left="708"/>
        <w:jc w:val="both"/>
        <w:rPr>
          <w:rFonts w:ascii="Times New Roman" w:hAnsi="Times New Roman"/>
          <w:sz w:val="26"/>
          <w:szCs w:val="26"/>
        </w:rPr>
      </w:pPr>
      <w:r w:rsidRPr="0041125C">
        <w:rPr>
          <w:rFonts w:ascii="Times New Roman" w:hAnsi="Times New Roman"/>
          <w:sz w:val="26"/>
          <w:szCs w:val="26"/>
        </w:rPr>
        <w:t>2017 год – 0,0 тыс. рублей;</w:t>
      </w:r>
    </w:p>
    <w:p w:rsidR="0041125C" w:rsidRPr="0041125C" w:rsidRDefault="0041125C" w:rsidP="0041125C">
      <w:pPr>
        <w:autoSpaceDE w:val="0"/>
        <w:autoSpaceDN w:val="0"/>
        <w:adjustRightInd w:val="0"/>
        <w:spacing w:after="0" w:line="240" w:lineRule="auto"/>
        <w:ind w:left="708"/>
        <w:jc w:val="both"/>
        <w:rPr>
          <w:rFonts w:ascii="Times New Roman" w:hAnsi="Times New Roman"/>
          <w:sz w:val="26"/>
          <w:szCs w:val="26"/>
        </w:rPr>
      </w:pPr>
      <w:r w:rsidRPr="0041125C">
        <w:rPr>
          <w:rFonts w:ascii="Times New Roman" w:hAnsi="Times New Roman"/>
          <w:sz w:val="26"/>
          <w:szCs w:val="26"/>
        </w:rPr>
        <w:t>2018 год – 0,0 тыс. рублей;</w:t>
      </w:r>
    </w:p>
    <w:p w:rsidR="0041125C" w:rsidRPr="0041125C" w:rsidRDefault="0041125C" w:rsidP="006917E0">
      <w:pPr>
        <w:numPr>
          <w:ilvl w:val="0"/>
          <w:numId w:val="12"/>
        </w:numPr>
        <w:autoSpaceDE w:val="0"/>
        <w:autoSpaceDN w:val="0"/>
        <w:adjustRightInd w:val="0"/>
        <w:spacing w:after="0" w:line="240" w:lineRule="auto"/>
        <w:contextualSpacing/>
        <w:jc w:val="both"/>
        <w:rPr>
          <w:rFonts w:ascii="Times New Roman" w:hAnsi="Times New Roman"/>
          <w:sz w:val="26"/>
          <w:szCs w:val="26"/>
        </w:rPr>
      </w:pPr>
      <w:r w:rsidRPr="0041125C">
        <w:rPr>
          <w:rFonts w:ascii="Times New Roman" w:hAnsi="Times New Roman"/>
          <w:sz w:val="26"/>
          <w:szCs w:val="26"/>
        </w:rPr>
        <w:t>год – 0,0 тыс. рублей.</w:t>
      </w:r>
    </w:p>
    <w:p w:rsidR="0041125C" w:rsidRPr="0041125C" w:rsidRDefault="0041125C" w:rsidP="006917E0">
      <w:pPr>
        <w:numPr>
          <w:ilvl w:val="0"/>
          <w:numId w:val="16"/>
        </w:numPr>
        <w:autoSpaceDE w:val="0"/>
        <w:autoSpaceDN w:val="0"/>
        <w:adjustRightInd w:val="0"/>
        <w:spacing w:after="0" w:line="240" w:lineRule="auto"/>
        <w:ind w:left="0" w:firstLine="720"/>
        <w:contextualSpacing/>
        <w:jc w:val="both"/>
        <w:rPr>
          <w:rFonts w:ascii="Times New Roman" w:hAnsi="Times New Roman"/>
          <w:sz w:val="26"/>
          <w:szCs w:val="26"/>
        </w:rPr>
      </w:pPr>
      <w:r w:rsidRPr="0041125C">
        <w:rPr>
          <w:rFonts w:ascii="Times New Roman" w:hAnsi="Times New Roman"/>
          <w:sz w:val="26"/>
          <w:szCs w:val="26"/>
        </w:rPr>
        <w:t>Прогнозный объем финансирования подпрограммы 3 «Развитие внутреннего и въездного туризма на территории Ижемского района» на период 2015 - 2019 гг. составит 304,9 тыс. рублей, в том числе:</w:t>
      </w:r>
    </w:p>
    <w:p w:rsidR="0041125C" w:rsidRPr="0041125C" w:rsidRDefault="0041125C" w:rsidP="0041125C">
      <w:pPr>
        <w:autoSpaceDE w:val="0"/>
        <w:autoSpaceDN w:val="0"/>
        <w:adjustRightInd w:val="0"/>
        <w:spacing w:after="0" w:line="240" w:lineRule="auto"/>
        <w:ind w:firstLine="708"/>
        <w:jc w:val="both"/>
        <w:rPr>
          <w:rFonts w:ascii="Times New Roman" w:hAnsi="Times New Roman"/>
          <w:sz w:val="26"/>
          <w:szCs w:val="26"/>
        </w:rPr>
      </w:pPr>
      <w:r w:rsidRPr="0041125C">
        <w:rPr>
          <w:rFonts w:ascii="Times New Roman" w:hAnsi="Times New Roman"/>
          <w:sz w:val="26"/>
          <w:szCs w:val="26"/>
        </w:rPr>
        <w:lastRenderedPageBreak/>
        <w:t>за счет средств бюджета муниципального образования муниципального района «Ижемский» 255,0  тыс. рублей, в том числе по годам:</w:t>
      </w:r>
    </w:p>
    <w:p w:rsidR="0041125C" w:rsidRPr="0041125C" w:rsidRDefault="0041125C" w:rsidP="0041125C">
      <w:pPr>
        <w:autoSpaceDE w:val="0"/>
        <w:autoSpaceDN w:val="0"/>
        <w:adjustRightInd w:val="0"/>
        <w:spacing w:after="0" w:line="240" w:lineRule="auto"/>
        <w:ind w:left="708"/>
        <w:jc w:val="both"/>
        <w:rPr>
          <w:rFonts w:ascii="Times New Roman" w:hAnsi="Times New Roman"/>
          <w:sz w:val="26"/>
          <w:szCs w:val="26"/>
        </w:rPr>
      </w:pPr>
      <w:r w:rsidRPr="0041125C">
        <w:rPr>
          <w:rFonts w:ascii="Times New Roman" w:hAnsi="Times New Roman"/>
          <w:sz w:val="26"/>
          <w:szCs w:val="26"/>
        </w:rPr>
        <w:t>2015 год – 55,0  тыс. рублей;</w:t>
      </w:r>
    </w:p>
    <w:p w:rsidR="0041125C" w:rsidRPr="0041125C" w:rsidRDefault="0041125C" w:rsidP="0041125C">
      <w:pPr>
        <w:autoSpaceDE w:val="0"/>
        <w:autoSpaceDN w:val="0"/>
        <w:adjustRightInd w:val="0"/>
        <w:spacing w:after="0" w:line="240" w:lineRule="auto"/>
        <w:ind w:left="708"/>
        <w:jc w:val="both"/>
        <w:rPr>
          <w:rFonts w:ascii="Times New Roman" w:hAnsi="Times New Roman"/>
          <w:sz w:val="26"/>
          <w:szCs w:val="26"/>
        </w:rPr>
      </w:pPr>
      <w:r w:rsidRPr="0041125C">
        <w:rPr>
          <w:rFonts w:ascii="Times New Roman" w:hAnsi="Times New Roman"/>
          <w:sz w:val="26"/>
          <w:szCs w:val="26"/>
        </w:rPr>
        <w:t>2016 год – 30,0 тыс. рублей;</w:t>
      </w:r>
    </w:p>
    <w:p w:rsidR="0041125C" w:rsidRPr="0041125C" w:rsidRDefault="0041125C" w:rsidP="0041125C">
      <w:pPr>
        <w:autoSpaceDE w:val="0"/>
        <w:autoSpaceDN w:val="0"/>
        <w:adjustRightInd w:val="0"/>
        <w:spacing w:after="0" w:line="240" w:lineRule="auto"/>
        <w:ind w:left="708"/>
        <w:jc w:val="both"/>
        <w:rPr>
          <w:rFonts w:ascii="Times New Roman" w:hAnsi="Times New Roman"/>
          <w:sz w:val="26"/>
          <w:szCs w:val="26"/>
        </w:rPr>
      </w:pPr>
      <w:r w:rsidRPr="0041125C">
        <w:rPr>
          <w:rFonts w:ascii="Times New Roman" w:hAnsi="Times New Roman"/>
          <w:sz w:val="26"/>
          <w:szCs w:val="26"/>
        </w:rPr>
        <w:t>2017 год – 90,0 тыс. рублей;</w:t>
      </w:r>
    </w:p>
    <w:p w:rsidR="0041125C" w:rsidRPr="0041125C" w:rsidRDefault="0041125C" w:rsidP="0041125C">
      <w:pPr>
        <w:autoSpaceDE w:val="0"/>
        <w:autoSpaceDN w:val="0"/>
        <w:adjustRightInd w:val="0"/>
        <w:spacing w:after="0" w:line="240" w:lineRule="auto"/>
        <w:ind w:left="708"/>
        <w:jc w:val="both"/>
        <w:rPr>
          <w:rFonts w:ascii="Times New Roman" w:hAnsi="Times New Roman"/>
          <w:sz w:val="26"/>
          <w:szCs w:val="26"/>
        </w:rPr>
      </w:pPr>
      <w:r w:rsidRPr="0041125C">
        <w:rPr>
          <w:rFonts w:ascii="Times New Roman" w:hAnsi="Times New Roman"/>
          <w:sz w:val="26"/>
          <w:szCs w:val="26"/>
        </w:rPr>
        <w:t>2018 год – 40,0 тыс. рублей;</w:t>
      </w:r>
    </w:p>
    <w:p w:rsidR="0041125C" w:rsidRPr="0041125C" w:rsidRDefault="0041125C" w:rsidP="0041125C">
      <w:pPr>
        <w:autoSpaceDE w:val="0"/>
        <w:autoSpaceDN w:val="0"/>
        <w:adjustRightInd w:val="0"/>
        <w:spacing w:after="0" w:line="240" w:lineRule="auto"/>
        <w:ind w:firstLine="709"/>
        <w:jc w:val="both"/>
        <w:rPr>
          <w:rFonts w:ascii="Times New Roman" w:hAnsi="Times New Roman"/>
          <w:sz w:val="24"/>
          <w:szCs w:val="24"/>
        </w:rPr>
      </w:pPr>
      <w:r w:rsidRPr="0041125C">
        <w:rPr>
          <w:rFonts w:ascii="Times New Roman" w:hAnsi="Times New Roman"/>
          <w:sz w:val="26"/>
          <w:szCs w:val="26"/>
        </w:rPr>
        <w:t>2019 год – 40,0 тыс. рублей</w:t>
      </w:r>
      <w:r w:rsidRPr="0041125C">
        <w:rPr>
          <w:rFonts w:ascii="Times New Roman" w:hAnsi="Times New Roman"/>
          <w:sz w:val="24"/>
          <w:szCs w:val="24"/>
        </w:rPr>
        <w:t>;</w:t>
      </w:r>
    </w:p>
    <w:p w:rsidR="0041125C" w:rsidRPr="0041125C" w:rsidRDefault="0041125C" w:rsidP="0041125C">
      <w:pPr>
        <w:autoSpaceDE w:val="0"/>
        <w:autoSpaceDN w:val="0"/>
        <w:adjustRightInd w:val="0"/>
        <w:spacing w:after="0" w:line="240" w:lineRule="auto"/>
        <w:ind w:firstLine="709"/>
        <w:jc w:val="both"/>
        <w:rPr>
          <w:rFonts w:ascii="Times New Roman" w:hAnsi="Times New Roman"/>
          <w:sz w:val="26"/>
          <w:szCs w:val="26"/>
        </w:rPr>
      </w:pPr>
      <w:r w:rsidRPr="0041125C">
        <w:rPr>
          <w:rFonts w:ascii="Times New Roman" w:hAnsi="Times New Roman"/>
          <w:sz w:val="26"/>
          <w:szCs w:val="26"/>
        </w:rPr>
        <w:t>за счет средств республиканского бюджета Республики Коми 49,9 тыс. рублей, в том числе по годам:</w:t>
      </w:r>
    </w:p>
    <w:p w:rsidR="0041125C" w:rsidRPr="0041125C" w:rsidRDefault="0041125C" w:rsidP="0041125C">
      <w:pPr>
        <w:autoSpaceDE w:val="0"/>
        <w:autoSpaceDN w:val="0"/>
        <w:adjustRightInd w:val="0"/>
        <w:spacing w:after="0" w:line="240" w:lineRule="auto"/>
        <w:ind w:left="709"/>
        <w:jc w:val="both"/>
        <w:rPr>
          <w:rFonts w:ascii="Times New Roman" w:hAnsi="Times New Roman"/>
          <w:sz w:val="26"/>
          <w:szCs w:val="26"/>
        </w:rPr>
      </w:pPr>
      <w:r w:rsidRPr="0041125C">
        <w:rPr>
          <w:rFonts w:ascii="Times New Roman" w:hAnsi="Times New Roman"/>
          <w:sz w:val="26"/>
          <w:szCs w:val="26"/>
        </w:rPr>
        <w:t>2015 год – 0,0 тыс. рублей;</w:t>
      </w:r>
    </w:p>
    <w:p w:rsidR="0041125C" w:rsidRPr="0041125C" w:rsidRDefault="0041125C" w:rsidP="0041125C">
      <w:pPr>
        <w:autoSpaceDE w:val="0"/>
        <w:autoSpaceDN w:val="0"/>
        <w:adjustRightInd w:val="0"/>
        <w:spacing w:after="0" w:line="240" w:lineRule="auto"/>
        <w:ind w:left="709"/>
        <w:jc w:val="both"/>
        <w:rPr>
          <w:rFonts w:ascii="Times New Roman" w:hAnsi="Times New Roman"/>
          <w:sz w:val="26"/>
          <w:szCs w:val="26"/>
        </w:rPr>
      </w:pPr>
      <w:r w:rsidRPr="0041125C">
        <w:rPr>
          <w:rFonts w:ascii="Times New Roman" w:hAnsi="Times New Roman"/>
          <w:sz w:val="26"/>
          <w:szCs w:val="26"/>
        </w:rPr>
        <w:t>2016 год – 8,9 тыс. рублей;</w:t>
      </w:r>
    </w:p>
    <w:p w:rsidR="0041125C" w:rsidRPr="0041125C" w:rsidRDefault="0041125C" w:rsidP="0041125C">
      <w:pPr>
        <w:autoSpaceDE w:val="0"/>
        <w:autoSpaceDN w:val="0"/>
        <w:adjustRightInd w:val="0"/>
        <w:spacing w:after="0" w:line="240" w:lineRule="auto"/>
        <w:ind w:left="709"/>
        <w:jc w:val="both"/>
        <w:rPr>
          <w:rFonts w:ascii="Times New Roman" w:hAnsi="Times New Roman"/>
          <w:sz w:val="26"/>
          <w:szCs w:val="26"/>
        </w:rPr>
      </w:pPr>
      <w:r w:rsidRPr="0041125C">
        <w:rPr>
          <w:rFonts w:ascii="Times New Roman" w:hAnsi="Times New Roman"/>
          <w:sz w:val="26"/>
          <w:szCs w:val="26"/>
        </w:rPr>
        <w:t>2017 год – 41,0 тыс. рублей;</w:t>
      </w:r>
    </w:p>
    <w:p w:rsidR="0041125C" w:rsidRPr="0041125C" w:rsidRDefault="0041125C" w:rsidP="0041125C">
      <w:pPr>
        <w:autoSpaceDE w:val="0"/>
        <w:autoSpaceDN w:val="0"/>
        <w:adjustRightInd w:val="0"/>
        <w:spacing w:after="0" w:line="240" w:lineRule="auto"/>
        <w:ind w:firstLine="709"/>
        <w:contextualSpacing/>
        <w:jc w:val="both"/>
        <w:rPr>
          <w:rFonts w:ascii="Times New Roman" w:hAnsi="Times New Roman"/>
          <w:sz w:val="26"/>
          <w:szCs w:val="26"/>
        </w:rPr>
      </w:pPr>
      <w:r w:rsidRPr="0041125C">
        <w:rPr>
          <w:rFonts w:ascii="Times New Roman" w:hAnsi="Times New Roman"/>
          <w:sz w:val="26"/>
          <w:szCs w:val="26"/>
        </w:rPr>
        <w:t>2018 год – 0,0 тыс. рублей;</w:t>
      </w:r>
    </w:p>
    <w:p w:rsidR="0041125C" w:rsidRPr="0041125C" w:rsidRDefault="0041125C" w:rsidP="0041125C">
      <w:pPr>
        <w:autoSpaceDE w:val="0"/>
        <w:autoSpaceDN w:val="0"/>
        <w:adjustRightInd w:val="0"/>
        <w:spacing w:after="0" w:line="240" w:lineRule="auto"/>
        <w:ind w:firstLine="709"/>
        <w:jc w:val="both"/>
        <w:rPr>
          <w:rFonts w:ascii="Times New Roman" w:hAnsi="Times New Roman"/>
          <w:sz w:val="24"/>
          <w:szCs w:val="24"/>
        </w:rPr>
      </w:pPr>
      <w:r w:rsidRPr="0041125C">
        <w:rPr>
          <w:rFonts w:ascii="Times New Roman" w:hAnsi="Times New Roman"/>
          <w:sz w:val="26"/>
          <w:szCs w:val="26"/>
        </w:rPr>
        <w:t>2019 год – 0,0 тыс. рублей</w:t>
      </w:r>
    </w:p>
    <w:p w:rsidR="0041125C" w:rsidRPr="0041125C" w:rsidRDefault="0041125C" w:rsidP="0041125C">
      <w:pPr>
        <w:autoSpaceDE w:val="0"/>
        <w:autoSpaceDN w:val="0"/>
        <w:adjustRightInd w:val="0"/>
        <w:spacing w:after="0" w:line="240" w:lineRule="auto"/>
        <w:ind w:firstLine="709"/>
        <w:jc w:val="both"/>
        <w:rPr>
          <w:rFonts w:ascii="Times New Roman" w:hAnsi="Times New Roman"/>
          <w:sz w:val="26"/>
          <w:szCs w:val="26"/>
        </w:rPr>
      </w:pPr>
      <w:r w:rsidRPr="0041125C">
        <w:rPr>
          <w:rFonts w:ascii="Times New Roman" w:hAnsi="Times New Roman"/>
          <w:sz w:val="26"/>
          <w:szCs w:val="26"/>
        </w:rPr>
        <w:t xml:space="preserve">Ресурсное обеспечение Программы на 2015 - 2017 гг. по источникам финансирования представлено в </w:t>
      </w:r>
      <w:hyperlink w:anchor="Par3168" w:tooltip="Ссылка на текущий документ" w:history="1">
        <w:r w:rsidRPr="0041125C">
          <w:rPr>
            <w:rFonts w:ascii="Times New Roman" w:hAnsi="Times New Roman"/>
            <w:color w:val="000000"/>
            <w:sz w:val="26"/>
            <w:szCs w:val="26"/>
          </w:rPr>
          <w:t>таблицах</w:t>
        </w:r>
        <w:r w:rsidRPr="0041125C">
          <w:rPr>
            <w:rFonts w:ascii="Times New Roman" w:hAnsi="Times New Roman"/>
            <w:color w:val="0000FF"/>
            <w:sz w:val="26"/>
            <w:szCs w:val="26"/>
          </w:rPr>
          <w:t xml:space="preserve"> </w:t>
        </w:r>
      </w:hyperlink>
      <w:r w:rsidRPr="0041125C">
        <w:rPr>
          <w:sz w:val="26"/>
          <w:szCs w:val="26"/>
        </w:rPr>
        <w:t>4</w:t>
      </w:r>
      <w:r w:rsidRPr="0041125C">
        <w:rPr>
          <w:rFonts w:ascii="Times New Roman" w:hAnsi="Times New Roman"/>
          <w:sz w:val="26"/>
          <w:szCs w:val="26"/>
        </w:rPr>
        <w:t xml:space="preserve"> и 5 приложения  к Программе.»;</w:t>
      </w:r>
    </w:p>
    <w:p w:rsidR="0041125C" w:rsidRPr="0041125C" w:rsidRDefault="0041125C" w:rsidP="006917E0">
      <w:pPr>
        <w:numPr>
          <w:ilvl w:val="0"/>
          <w:numId w:val="14"/>
        </w:numPr>
        <w:tabs>
          <w:tab w:val="left" w:pos="0"/>
        </w:tabs>
        <w:autoSpaceDE w:val="0"/>
        <w:autoSpaceDN w:val="0"/>
        <w:adjustRightInd w:val="0"/>
        <w:spacing w:after="0" w:line="240" w:lineRule="auto"/>
        <w:ind w:left="0" w:firstLine="568"/>
        <w:contextualSpacing/>
        <w:jc w:val="both"/>
        <w:rPr>
          <w:rFonts w:ascii="Times New Roman" w:hAnsi="Times New Roman"/>
          <w:sz w:val="26"/>
          <w:szCs w:val="26"/>
          <w:lang w:eastAsia="ru-RU"/>
        </w:rPr>
      </w:pPr>
      <w:r w:rsidRPr="0041125C">
        <w:rPr>
          <w:rFonts w:ascii="Times New Roman" w:hAnsi="Times New Roman"/>
          <w:sz w:val="26"/>
          <w:szCs w:val="26"/>
        </w:rPr>
        <w:t>позицию «</w:t>
      </w:r>
      <w:r w:rsidRPr="0041125C">
        <w:rPr>
          <w:rFonts w:ascii="Times New Roman" w:hAnsi="Times New Roman"/>
          <w:sz w:val="26"/>
          <w:szCs w:val="26"/>
          <w:lang w:eastAsia="ru-RU"/>
        </w:rPr>
        <w:t xml:space="preserve">Объемы финансирования подпрограммы» паспорта подпрограммы 1 </w:t>
      </w:r>
      <w:r w:rsidRPr="0041125C">
        <w:rPr>
          <w:rFonts w:ascii="Times New Roman" w:hAnsi="Times New Roman"/>
          <w:sz w:val="26"/>
          <w:szCs w:val="26"/>
        </w:rPr>
        <w:t>«Малое и среднее предпринимательство в Ижемском районе»</w:t>
      </w:r>
      <w:r w:rsidRPr="0041125C">
        <w:rPr>
          <w:rFonts w:ascii="Times New Roman" w:hAnsi="Times New Roman"/>
          <w:sz w:val="26"/>
          <w:szCs w:val="26"/>
          <w:lang w:eastAsia="ru-RU"/>
        </w:rPr>
        <w:t xml:space="preserve"> изложить в следующей редакции:</w:t>
      </w:r>
    </w:p>
    <w:p w:rsidR="0041125C" w:rsidRPr="0041125C" w:rsidRDefault="0041125C" w:rsidP="0041125C">
      <w:pPr>
        <w:tabs>
          <w:tab w:val="left" w:pos="1134"/>
        </w:tabs>
        <w:autoSpaceDE w:val="0"/>
        <w:autoSpaceDN w:val="0"/>
        <w:adjustRightInd w:val="0"/>
        <w:spacing w:after="0" w:line="240" w:lineRule="auto"/>
        <w:contextualSpacing/>
        <w:jc w:val="both"/>
        <w:rPr>
          <w:rFonts w:ascii="Times New Roman" w:hAnsi="Times New Roman"/>
          <w:sz w:val="26"/>
          <w:szCs w:val="26"/>
          <w:lang w:eastAsia="ru-RU"/>
        </w:rPr>
      </w:pPr>
      <w:r w:rsidRPr="0041125C">
        <w:rPr>
          <w:rFonts w:ascii="Times New Roman" w:hAnsi="Times New Roman"/>
          <w:sz w:val="26"/>
          <w:szCs w:val="26"/>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98"/>
        <w:gridCol w:w="6273"/>
      </w:tblGrid>
      <w:tr w:rsidR="0041125C" w:rsidRPr="0041125C" w:rsidTr="0041125C">
        <w:tc>
          <w:tcPr>
            <w:tcW w:w="3298" w:type="dxa"/>
          </w:tcPr>
          <w:p w:rsidR="0041125C" w:rsidRPr="0041125C" w:rsidRDefault="0041125C" w:rsidP="0041125C">
            <w:pPr>
              <w:autoSpaceDE w:val="0"/>
              <w:autoSpaceDN w:val="0"/>
              <w:adjustRightInd w:val="0"/>
              <w:spacing w:after="0" w:line="240" w:lineRule="auto"/>
              <w:jc w:val="both"/>
              <w:rPr>
                <w:rFonts w:ascii="Times New Roman" w:hAnsi="Times New Roman"/>
                <w:sz w:val="26"/>
                <w:szCs w:val="26"/>
                <w:lang w:eastAsia="ru-RU"/>
              </w:rPr>
            </w:pPr>
            <w:r w:rsidRPr="0041125C">
              <w:rPr>
                <w:rFonts w:ascii="Times New Roman" w:hAnsi="Times New Roman"/>
                <w:sz w:val="26"/>
                <w:szCs w:val="26"/>
                <w:lang w:eastAsia="ru-RU"/>
              </w:rPr>
              <w:t>Объемы финансирования</w:t>
            </w:r>
          </w:p>
          <w:p w:rsidR="0041125C" w:rsidRPr="0041125C" w:rsidRDefault="0041125C" w:rsidP="0041125C">
            <w:pPr>
              <w:autoSpaceDE w:val="0"/>
              <w:autoSpaceDN w:val="0"/>
              <w:adjustRightInd w:val="0"/>
              <w:spacing w:after="0" w:line="240" w:lineRule="auto"/>
              <w:jc w:val="both"/>
              <w:rPr>
                <w:rFonts w:ascii="Times New Roman" w:hAnsi="Times New Roman"/>
                <w:sz w:val="26"/>
                <w:szCs w:val="26"/>
                <w:lang w:eastAsia="ru-RU"/>
              </w:rPr>
            </w:pPr>
            <w:r w:rsidRPr="0041125C">
              <w:rPr>
                <w:rFonts w:ascii="Times New Roman" w:hAnsi="Times New Roman"/>
                <w:sz w:val="26"/>
                <w:szCs w:val="26"/>
                <w:lang w:eastAsia="ru-RU"/>
              </w:rPr>
              <w:t>подпрограммы</w:t>
            </w:r>
          </w:p>
        </w:tc>
        <w:tc>
          <w:tcPr>
            <w:tcW w:w="6273" w:type="dxa"/>
          </w:tcPr>
          <w:p w:rsidR="0041125C" w:rsidRPr="0041125C" w:rsidRDefault="0041125C" w:rsidP="0041125C">
            <w:pPr>
              <w:tabs>
                <w:tab w:val="left" w:pos="388"/>
              </w:tabs>
              <w:autoSpaceDE w:val="0"/>
              <w:autoSpaceDN w:val="0"/>
              <w:adjustRightInd w:val="0"/>
              <w:spacing w:after="0" w:line="240" w:lineRule="auto"/>
              <w:ind w:right="424"/>
              <w:contextualSpacing/>
              <w:jc w:val="both"/>
              <w:rPr>
                <w:rFonts w:ascii="Times New Roman" w:hAnsi="Times New Roman"/>
                <w:sz w:val="26"/>
                <w:szCs w:val="26"/>
              </w:rPr>
            </w:pPr>
            <w:r w:rsidRPr="0041125C">
              <w:rPr>
                <w:rFonts w:ascii="Times New Roman" w:hAnsi="Times New Roman"/>
                <w:sz w:val="26"/>
                <w:szCs w:val="26"/>
              </w:rPr>
              <w:t>Общий объем финансирования подпрограммы на период 2015 - 2019 гг. составит 5328,5 тыс. рублей, в том числе:</w:t>
            </w:r>
          </w:p>
          <w:p w:rsidR="0041125C" w:rsidRPr="0041125C" w:rsidRDefault="0041125C" w:rsidP="0041125C">
            <w:pPr>
              <w:tabs>
                <w:tab w:val="left" w:pos="388"/>
              </w:tabs>
              <w:autoSpaceDE w:val="0"/>
              <w:autoSpaceDN w:val="0"/>
              <w:adjustRightInd w:val="0"/>
              <w:spacing w:after="0" w:line="240" w:lineRule="auto"/>
              <w:ind w:right="424"/>
              <w:jc w:val="both"/>
              <w:rPr>
                <w:rFonts w:ascii="Times New Roman" w:hAnsi="Times New Roman"/>
                <w:sz w:val="26"/>
                <w:szCs w:val="26"/>
              </w:rPr>
            </w:pPr>
            <w:r w:rsidRPr="0041125C">
              <w:rPr>
                <w:rFonts w:ascii="Times New Roman" w:hAnsi="Times New Roman"/>
                <w:sz w:val="26"/>
                <w:szCs w:val="26"/>
              </w:rPr>
              <w:t>за счет средств бюджета муниципального образования муниципального района «Ижемский» 2265,8  тыс. рублей, в том числе по годам:</w:t>
            </w:r>
          </w:p>
          <w:p w:rsidR="0041125C" w:rsidRPr="0041125C" w:rsidRDefault="0041125C" w:rsidP="0041125C">
            <w:pPr>
              <w:tabs>
                <w:tab w:val="left" w:pos="388"/>
              </w:tabs>
              <w:autoSpaceDE w:val="0"/>
              <w:autoSpaceDN w:val="0"/>
              <w:adjustRightInd w:val="0"/>
              <w:spacing w:after="0" w:line="240" w:lineRule="auto"/>
              <w:ind w:right="424"/>
              <w:jc w:val="both"/>
              <w:rPr>
                <w:rFonts w:ascii="Times New Roman" w:hAnsi="Times New Roman"/>
                <w:sz w:val="26"/>
                <w:szCs w:val="26"/>
              </w:rPr>
            </w:pPr>
            <w:r w:rsidRPr="0041125C">
              <w:rPr>
                <w:rFonts w:ascii="Times New Roman" w:hAnsi="Times New Roman"/>
                <w:sz w:val="26"/>
                <w:szCs w:val="26"/>
              </w:rPr>
              <w:t>2015 год – 777,2  тыс. рублей;</w:t>
            </w:r>
          </w:p>
          <w:p w:rsidR="0041125C" w:rsidRPr="0041125C" w:rsidRDefault="0041125C" w:rsidP="0041125C">
            <w:pPr>
              <w:tabs>
                <w:tab w:val="left" w:pos="388"/>
              </w:tabs>
              <w:autoSpaceDE w:val="0"/>
              <w:autoSpaceDN w:val="0"/>
              <w:adjustRightInd w:val="0"/>
              <w:spacing w:after="0" w:line="240" w:lineRule="auto"/>
              <w:ind w:right="424"/>
              <w:jc w:val="both"/>
              <w:rPr>
                <w:rFonts w:ascii="Times New Roman" w:hAnsi="Times New Roman"/>
                <w:sz w:val="26"/>
                <w:szCs w:val="26"/>
              </w:rPr>
            </w:pPr>
            <w:r w:rsidRPr="0041125C">
              <w:rPr>
                <w:rFonts w:ascii="Times New Roman" w:hAnsi="Times New Roman"/>
                <w:sz w:val="26"/>
                <w:szCs w:val="26"/>
              </w:rPr>
              <w:t>2016 год – 219,3 тыс. рублей;</w:t>
            </w:r>
          </w:p>
          <w:p w:rsidR="0041125C" w:rsidRPr="0041125C" w:rsidRDefault="0041125C" w:rsidP="0041125C">
            <w:pPr>
              <w:tabs>
                <w:tab w:val="left" w:pos="388"/>
              </w:tabs>
              <w:autoSpaceDE w:val="0"/>
              <w:autoSpaceDN w:val="0"/>
              <w:adjustRightInd w:val="0"/>
              <w:spacing w:after="0" w:line="240" w:lineRule="auto"/>
              <w:ind w:right="424"/>
              <w:jc w:val="both"/>
              <w:rPr>
                <w:rFonts w:ascii="Times New Roman" w:hAnsi="Times New Roman"/>
                <w:sz w:val="26"/>
                <w:szCs w:val="26"/>
              </w:rPr>
            </w:pPr>
            <w:r w:rsidRPr="0041125C">
              <w:rPr>
                <w:rFonts w:ascii="Times New Roman" w:hAnsi="Times New Roman"/>
                <w:sz w:val="26"/>
                <w:szCs w:val="26"/>
              </w:rPr>
              <w:t>2017 год – 769,30 тыс. рублей;</w:t>
            </w:r>
          </w:p>
          <w:p w:rsidR="0041125C" w:rsidRPr="0041125C" w:rsidRDefault="0041125C" w:rsidP="0041125C">
            <w:pPr>
              <w:tabs>
                <w:tab w:val="left" w:pos="388"/>
              </w:tabs>
              <w:autoSpaceDE w:val="0"/>
              <w:autoSpaceDN w:val="0"/>
              <w:adjustRightInd w:val="0"/>
              <w:spacing w:after="0" w:line="240" w:lineRule="auto"/>
              <w:ind w:right="424"/>
              <w:jc w:val="both"/>
              <w:rPr>
                <w:rFonts w:ascii="Times New Roman" w:hAnsi="Times New Roman"/>
                <w:sz w:val="26"/>
                <w:szCs w:val="26"/>
              </w:rPr>
            </w:pPr>
            <w:r w:rsidRPr="0041125C">
              <w:rPr>
                <w:rFonts w:ascii="Times New Roman" w:hAnsi="Times New Roman"/>
                <w:sz w:val="26"/>
                <w:szCs w:val="26"/>
              </w:rPr>
              <w:t>2018 год – 250,0 тыс. рублей;</w:t>
            </w:r>
          </w:p>
          <w:p w:rsidR="0041125C" w:rsidRPr="0041125C" w:rsidRDefault="0041125C" w:rsidP="0041125C">
            <w:pPr>
              <w:tabs>
                <w:tab w:val="left" w:pos="388"/>
              </w:tabs>
              <w:autoSpaceDE w:val="0"/>
              <w:autoSpaceDN w:val="0"/>
              <w:adjustRightInd w:val="0"/>
              <w:spacing w:after="0" w:line="240" w:lineRule="auto"/>
              <w:ind w:right="424"/>
              <w:jc w:val="both"/>
              <w:rPr>
                <w:rFonts w:ascii="Times New Roman" w:hAnsi="Times New Roman"/>
                <w:sz w:val="26"/>
                <w:szCs w:val="26"/>
              </w:rPr>
            </w:pPr>
            <w:r w:rsidRPr="0041125C">
              <w:rPr>
                <w:rFonts w:ascii="Times New Roman" w:hAnsi="Times New Roman"/>
                <w:sz w:val="26"/>
                <w:szCs w:val="26"/>
              </w:rPr>
              <w:t>2019 год – 250,0 тыс. рублей;</w:t>
            </w:r>
          </w:p>
          <w:p w:rsidR="0041125C" w:rsidRPr="0041125C" w:rsidRDefault="0041125C" w:rsidP="0041125C">
            <w:pPr>
              <w:tabs>
                <w:tab w:val="left" w:pos="388"/>
              </w:tabs>
              <w:autoSpaceDE w:val="0"/>
              <w:autoSpaceDN w:val="0"/>
              <w:adjustRightInd w:val="0"/>
              <w:spacing w:after="0" w:line="240" w:lineRule="auto"/>
              <w:ind w:right="424"/>
              <w:jc w:val="both"/>
              <w:rPr>
                <w:rFonts w:ascii="Times New Roman" w:hAnsi="Times New Roman"/>
                <w:sz w:val="26"/>
                <w:szCs w:val="26"/>
              </w:rPr>
            </w:pPr>
            <w:r w:rsidRPr="0041125C">
              <w:rPr>
                <w:rFonts w:ascii="Times New Roman" w:hAnsi="Times New Roman"/>
                <w:sz w:val="26"/>
                <w:szCs w:val="26"/>
              </w:rPr>
              <w:t>за счет средств республиканского бюджета Республики Коми 1527,6 тыс. рублей, в том числе по годам:</w:t>
            </w:r>
          </w:p>
          <w:p w:rsidR="0041125C" w:rsidRPr="0041125C" w:rsidRDefault="0041125C" w:rsidP="0041125C">
            <w:pPr>
              <w:tabs>
                <w:tab w:val="left" w:pos="388"/>
              </w:tabs>
              <w:autoSpaceDE w:val="0"/>
              <w:autoSpaceDN w:val="0"/>
              <w:adjustRightInd w:val="0"/>
              <w:spacing w:after="0" w:line="240" w:lineRule="auto"/>
              <w:ind w:right="424"/>
              <w:jc w:val="both"/>
              <w:rPr>
                <w:rFonts w:ascii="Times New Roman" w:hAnsi="Times New Roman"/>
                <w:sz w:val="26"/>
                <w:szCs w:val="26"/>
              </w:rPr>
            </w:pPr>
            <w:r w:rsidRPr="0041125C">
              <w:rPr>
                <w:rFonts w:ascii="Times New Roman" w:hAnsi="Times New Roman"/>
                <w:sz w:val="26"/>
                <w:szCs w:val="26"/>
              </w:rPr>
              <w:t>2015 год – 389,9 тыс. рублей;</w:t>
            </w:r>
          </w:p>
          <w:p w:rsidR="0041125C" w:rsidRPr="0041125C" w:rsidRDefault="0041125C" w:rsidP="0041125C">
            <w:pPr>
              <w:tabs>
                <w:tab w:val="left" w:pos="388"/>
              </w:tabs>
              <w:autoSpaceDE w:val="0"/>
              <w:autoSpaceDN w:val="0"/>
              <w:adjustRightInd w:val="0"/>
              <w:spacing w:after="0" w:line="240" w:lineRule="auto"/>
              <w:ind w:right="424"/>
              <w:jc w:val="both"/>
              <w:rPr>
                <w:rFonts w:ascii="Times New Roman" w:hAnsi="Times New Roman"/>
                <w:sz w:val="26"/>
                <w:szCs w:val="26"/>
              </w:rPr>
            </w:pPr>
            <w:r w:rsidRPr="0041125C">
              <w:rPr>
                <w:rFonts w:ascii="Times New Roman" w:hAnsi="Times New Roman"/>
                <w:sz w:val="26"/>
                <w:szCs w:val="26"/>
              </w:rPr>
              <w:t>2016 год – 355,5 тыс. рублей;</w:t>
            </w:r>
          </w:p>
          <w:p w:rsidR="0041125C" w:rsidRPr="0041125C" w:rsidRDefault="0041125C" w:rsidP="0041125C">
            <w:pPr>
              <w:tabs>
                <w:tab w:val="left" w:pos="388"/>
              </w:tabs>
              <w:autoSpaceDE w:val="0"/>
              <w:autoSpaceDN w:val="0"/>
              <w:adjustRightInd w:val="0"/>
              <w:spacing w:after="0" w:line="240" w:lineRule="auto"/>
              <w:ind w:right="424"/>
              <w:jc w:val="both"/>
              <w:rPr>
                <w:rFonts w:ascii="Times New Roman" w:hAnsi="Times New Roman"/>
                <w:sz w:val="26"/>
                <w:szCs w:val="26"/>
              </w:rPr>
            </w:pPr>
            <w:r w:rsidRPr="0041125C">
              <w:rPr>
                <w:rFonts w:ascii="Times New Roman" w:hAnsi="Times New Roman"/>
                <w:sz w:val="26"/>
                <w:szCs w:val="26"/>
              </w:rPr>
              <w:t>2017 год – 782,2 тыс. рублей;</w:t>
            </w:r>
          </w:p>
          <w:p w:rsidR="0041125C" w:rsidRPr="0041125C" w:rsidRDefault="0041125C" w:rsidP="0041125C">
            <w:pPr>
              <w:tabs>
                <w:tab w:val="left" w:pos="388"/>
              </w:tabs>
              <w:autoSpaceDE w:val="0"/>
              <w:autoSpaceDN w:val="0"/>
              <w:adjustRightInd w:val="0"/>
              <w:spacing w:after="0" w:line="240" w:lineRule="auto"/>
              <w:ind w:right="424"/>
              <w:jc w:val="both"/>
              <w:rPr>
                <w:rFonts w:ascii="Times New Roman" w:hAnsi="Times New Roman"/>
                <w:sz w:val="26"/>
                <w:szCs w:val="26"/>
              </w:rPr>
            </w:pPr>
            <w:r w:rsidRPr="0041125C">
              <w:rPr>
                <w:rFonts w:ascii="Times New Roman" w:hAnsi="Times New Roman"/>
                <w:sz w:val="26"/>
                <w:szCs w:val="26"/>
              </w:rPr>
              <w:t>2018 год – 0,0 тыс. рублей;</w:t>
            </w:r>
          </w:p>
          <w:p w:rsidR="0041125C" w:rsidRPr="0041125C" w:rsidRDefault="0041125C" w:rsidP="0041125C">
            <w:pPr>
              <w:tabs>
                <w:tab w:val="left" w:pos="388"/>
              </w:tabs>
              <w:autoSpaceDE w:val="0"/>
              <w:autoSpaceDN w:val="0"/>
              <w:adjustRightInd w:val="0"/>
              <w:spacing w:after="0" w:line="240" w:lineRule="auto"/>
              <w:ind w:right="424"/>
              <w:jc w:val="both"/>
              <w:rPr>
                <w:rFonts w:ascii="Times New Roman" w:hAnsi="Times New Roman"/>
                <w:sz w:val="26"/>
                <w:szCs w:val="26"/>
              </w:rPr>
            </w:pPr>
            <w:r w:rsidRPr="0041125C">
              <w:rPr>
                <w:rFonts w:ascii="Times New Roman" w:hAnsi="Times New Roman"/>
                <w:sz w:val="26"/>
                <w:szCs w:val="26"/>
              </w:rPr>
              <w:t>2019 год – 0,0 тыс. рублей;</w:t>
            </w:r>
          </w:p>
          <w:p w:rsidR="0041125C" w:rsidRPr="0041125C" w:rsidRDefault="0041125C" w:rsidP="0041125C">
            <w:pPr>
              <w:tabs>
                <w:tab w:val="left" w:pos="388"/>
              </w:tabs>
              <w:autoSpaceDE w:val="0"/>
              <w:autoSpaceDN w:val="0"/>
              <w:adjustRightInd w:val="0"/>
              <w:spacing w:after="0" w:line="240" w:lineRule="auto"/>
              <w:ind w:right="424"/>
              <w:jc w:val="both"/>
              <w:rPr>
                <w:rFonts w:ascii="Times New Roman" w:hAnsi="Times New Roman"/>
                <w:sz w:val="26"/>
                <w:szCs w:val="26"/>
              </w:rPr>
            </w:pPr>
            <w:r w:rsidRPr="0041125C">
              <w:rPr>
                <w:rFonts w:ascii="Times New Roman" w:hAnsi="Times New Roman"/>
                <w:sz w:val="26"/>
                <w:szCs w:val="26"/>
              </w:rPr>
              <w:t>за счет средств федерального бюджета 1535,1 тыс. рублей, в том числе по годам:</w:t>
            </w:r>
          </w:p>
          <w:p w:rsidR="0041125C" w:rsidRPr="0041125C" w:rsidRDefault="0041125C" w:rsidP="0041125C">
            <w:pPr>
              <w:tabs>
                <w:tab w:val="left" w:pos="388"/>
              </w:tabs>
              <w:autoSpaceDE w:val="0"/>
              <w:autoSpaceDN w:val="0"/>
              <w:adjustRightInd w:val="0"/>
              <w:spacing w:after="0" w:line="240" w:lineRule="auto"/>
              <w:ind w:right="424"/>
              <w:jc w:val="both"/>
              <w:rPr>
                <w:rFonts w:ascii="Times New Roman" w:hAnsi="Times New Roman"/>
                <w:sz w:val="26"/>
                <w:szCs w:val="26"/>
              </w:rPr>
            </w:pPr>
            <w:r w:rsidRPr="0041125C">
              <w:rPr>
                <w:rFonts w:ascii="Times New Roman" w:hAnsi="Times New Roman"/>
                <w:sz w:val="26"/>
                <w:szCs w:val="26"/>
              </w:rPr>
              <w:t>2015 год – 1535,1 тыс. рублей;</w:t>
            </w:r>
          </w:p>
          <w:p w:rsidR="0041125C" w:rsidRPr="0041125C" w:rsidRDefault="0041125C" w:rsidP="0041125C">
            <w:pPr>
              <w:tabs>
                <w:tab w:val="left" w:pos="388"/>
              </w:tabs>
              <w:autoSpaceDE w:val="0"/>
              <w:autoSpaceDN w:val="0"/>
              <w:adjustRightInd w:val="0"/>
              <w:spacing w:after="0" w:line="240" w:lineRule="auto"/>
              <w:ind w:right="424"/>
              <w:jc w:val="both"/>
              <w:rPr>
                <w:rFonts w:ascii="Times New Roman" w:hAnsi="Times New Roman"/>
                <w:sz w:val="26"/>
                <w:szCs w:val="26"/>
              </w:rPr>
            </w:pPr>
            <w:r w:rsidRPr="0041125C">
              <w:rPr>
                <w:rFonts w:ascii="Times New Roman" w:hAnsi="Times New Roman"/>
                <w:sz w:val="26"/>
                <w:szCs w:val="26"/>
              </w:rPr>
              <w:t>2016 год – 0,0 тыс. рублей;</w:t>
            </w:r>
          </w:p>
          <w:p w:rsidR="0041125C" w:rsidRPr="0041125C" w:rsidRDefault="0041125C" w:rsidP="0041125C">
            <w:pPr>
              <w:tabs>
                <w:tab w:val="left" w:pos="388"/>
              </w:tabs>
              <w:autoSpaceDE w:val="0"/>
              <w:autoSpaceDN w:val="0"/>
              <w:adjustRightInd w:val="0"/>
              <w:spacing w:after="0" w:line="240" w:lineRule="auto"/>
              <w:ind w:right="424"/>
              <w:jc w:val="both"/>
              <w:rPr>
                <w:rFonts w:ascii="Times New Roman" w:hAnsi="Times New Roman"/>
                <w:sz w:val="26"/>
                <w:szCs w:val="26"/>
              </w:rPr>
            </w:pPr>
            <w:r w:rsidRPr="0041125C">
              <w:rPr>
                <w:rFonts w:ascii="Times New Roman" w:hAnsi="Times New Roman"/>
                <w:sz w:val="26"/>
                <w:szCs w:val="26"/>
              </w:rPr>
              <w:t>2017 год – 0,0 тыс. рублей;</w:t>
            </w:r>
          </w:p>
          <w:p w:rsidR="0041125C" w:rsidRPr="0041125C" w:rsidRDefault="0041125C" w:rsidP="0041125C">
            <w:pPr>
              <w:tabs>
                <w:tab w:val="left" w:pos="388"/>
              </w:tabs>
              <w:autoSpaceDE w:val="0"/>
              <w:autoSpaceDN w:val="0"/>
              <w:adjustRightInd w:val="0"/>
              <w:spacing w:after="0" w:line="240" w:lineRule="auto"/>
              <w:ind w:right="424"/>
              <w:jc w:val="both"/>
              <w:rPr>
                <w:rFonts w:ascii="Times New Roman" w:hAnsi="Times New Roman"/>
                <w:sz w:val="26"/>
                <w:szCs w:val="26"/>
              </w:rPr>
            </w:pPr>
            <w:r w:rsidRPr="0041125C">
              <w:rPr>
                <w:rFonts w:ascii="Times New Roman" w:hAnsi="Times New Roman"/>
                <w:sz w:val="26"/>
                <w:szCs w:val="26"/>
              </w:rPr>
              <w:t>2018 год – 0,0 тыс. рублей;</w:t>
            </w:r>
          </w:p>
          <w:p w:rsidR="0041125C" w:rsidRPr="0041125C" w:rsidRDefault="0041125C" w:rsidP="0041125C">
            <w:pPr>
              <w:tabs>
                <w:tab w:val="left" w:pos="388"/>
              </w:tabs>
              <w:autoSpaceDE w:val="0"/>
              <w:autoSpaceDN w:val="0"/>
              <w:adjustRightInd w:val="0"/>
              <w:spacing w:after="0" w:line="240" w:lineRule="auto"/>
              <w:ind w:right="424"/>
              <w:jc w:val="both"/>
              <w:rPr>
                <w:rFonts w:ascii="Times New Roman" w:hAnsi="Times New Roman"/>
                <w:sz w:val="26"/>
                <w:szCs w:val="26"/>
              </w:rPr>
            </w:pPr>
            <w:r w:rsidRPr="0041125C">
              <w:rPr>
                <w:rFonts w:ascii="Times New Roman" w:hAnsi="Times New Roman"/>
                <w:sz w:val="26"/>
                <w:szCs w:val="26"/>
              </w:rPr>
              <w:t>2019 год – 0,0 тыс. рублей.</w:t>
            </w:r>
          </w:p>
        </w:tc>
      </w:tr>
    </w:tbl>
    <w:p w:rsidR="0041125C" w:rsidRPr="0041125C" w:rsidRDefault="0041125C" w:rsidP="0041125C">
      <w:pPr>
        <w:tabs>
          <w:tab w:val="left" w:pos="1134"/>
        </w:tabs>
        <w:autoSpaceDE w:val="0"/>
        <w:autoSpaceDN w:val="0"/>
        <w:adjustRightInd w:val="0"/>
        <w:spacing w:after="0" w:line="240" w:lineRule="auto"/>
        <w:contextualSpacing/>
        <w:jc w:val="right"/>
        <w:rPr>
          <w:rFonts w:ascii="Times New Roman" w:hAnsi="Times New Roman"/>
          <w:sz w:val="26"/>
          <w:szCs w:val="26"/>
          <w:lang w:eastAsia="ru-RU"/>
        </w:rPr>
      </w:pPr>
      <w:r w:rsidRPr="0041125C">
        <w:rPr>
          <w:rFonts w:ascii="Times New Roman" w:hAnsi="Times New Roman"/>
          <w:sz w:val="26"/>
          <w:szCs w:val="26"/>
          <w:lang w:eastAsia="ru-RU"/>
        </w:rPr>
        <w:t>»;</w:t>
      </w:r>
    </w:p>
    <w:p w:rsidR="0041125C" w:rsidRPr="0041125C" w:rsidRDefault="0041125C" w:rsidP="006917E0">
      <w:pPr>
        <w:numPr>
          <w:ilvl w:val="0"/>
          <w:numId w:val="14"/>
        </w:numPr>
        <w:tabs>
          <w:tab w:val="left" w:pos="993"/>
        </w:tabs>
        <w:autoSpaceDE w:val="0"/>
        <w:autoSpaceDN w:val="0"/>
        <w:adjustRightInd w:val="0"/>
        <w:spacing w:after="0" w:line="240" w:lineRule="auto"/>
        <w:ind w:left="0" w:firstLine="568"/>
        <w:contextualSpacing/>
        <w:jc w:val="both"/>
        <w:outlineLvl w:val="0"/>
        <w:rPr>
          <w:rFonts w:ascii="Times New Roman" w:hAnsi="Times New Roman"/>
          <w:sz w:val="26"/>
          <w:szCs w:val="26"/>
        </w:rPr>
      </w:pPr>
      <w:r w:rsidRPr="0041125C">
        <w:rPr>
          <w:rFonts w:ascii="Times New Roman" w:hAnsi="Times New Roman"/>
          <w:sz w:val="26"/>
          <w:szCs w:val="26"/>
        </w:rPr>
        <w:lastRenderedPageBreak/>
        <w:t xml:space="preserve">раздел 6 подпрограммы </w:t>
      </w:r>
      <w:r w:rsidRPr="0041125C">
        <w:rPr>
          <w:rFonts w:ascii="Times New Roman" w:hAnsi="Times New Roman"/>
          <w:sz w:val="26"/>
          <w:szCs w:val="26"/>
          <w:lang w:eastAsia="ru-RU"/>
        </w:rPr>
        <w:t xml:space="preserve">1 </w:t>
      </w:r>
      <w:r w:rsidRPr="0041125C">
        <w:rPr>
          <w:rFonts w:ascii="Times New Roman" w:hAnsi="Times New Roman"/>
          <w:sz w:val="26"/>
          <w:szCs w:val="26"/>
        </w:rPr>
        <w:t>«Малое и среднее предпринимательство в Ижемском районе»</w:t>
      </w:r>
      <w:r w:rsidRPr="0041125C">
        <w:rPr>
          <w:rFonts w:ascii="Times New Roman" w:hAnsi="Times New Roman"/>
          <w:sz w:val="26"/>
          <w:szCs w:val="26"/>
          <w:lang w:eastAsia="ru-RU"/>
        </w:rPr>
        <w:t xml:space="preserve"> </w:t>
      </w:r>
      <w:r w:rsidRPr="0041125C">
        <w:rPr>
          <w:rFonts w:ascii="Times New Roman" w:hAnsi="Times New Roman"/>
          <w:sz w:val="26"/>
          <w:szCs w:val="26"/>
        </w:rPr>
        <w:t>изложить в следующей редакции:</w:t>
      </w:r>
    </w:p>
    <w:p w:rsidR="0041125C" w:rsidRPr="0041125C" w:rsidRDefault="0041125C" w:rsidP="0041125C">
      <w:pPr>
        <w:tabs>
          <w:tab w:val="left" w:pos="993"/>
        </w:tabs>
        <w:autoSpaceDE w:val="0"/>
        <w:autoSpaceDN w:val="0"/>
        <w:adjustRightInd w:val="0"/>
        <w:spacing w:after="0" w:line="240" w:lineRule="auto"/>
        <w:ind w:left="568"/>
        <w:contextualSpacing/>
        <w:jc w:val="both"/>
        <w:outlineLvl w:val="0"/>
        <w:rPr>
          <w:rFonts w:ascii="Times New Roman" w:hAnsi="Times New Roman"/>
          <w:sz w:val="26"/>
          <w:szCs w:val="26"/>
        </w:rPr>
      </w:pPr>
    </w:p>
    <w:p w:rsidR="0041125C" w:rsidRPr="0041125C" w:rsidRDefault="0041125C" w:rsidP="0041125C">
      <w:pPr>
        <w:autoSpaceDE w:val="0"/>
        <w:autoSpaceDN w:val="0"/>
        <w:adjustRightInd w:val="0"/>
        <w:spacing w:after="0" w:line="240" w:lineRule="auto"/>
        <w:jc w:val="center"/>
        <w:outlineLvl w:val="0"/>
        <w:rPr>
          <w:rFonts w:ascii="Times New Roman" w:hAnsi="Times New Roman"/>
          <w:b/>
          <w:sz w:val="26"/>
          <w:szCs w:val="26"/>
        </w:rPr>
      </w:pPr>
    </w:p>
    <w:p w:rsidR="0041125C" w:rsidRPr="0041125C" w:rsidRDefault="0041125C" w:rsidP="0041125C">
      <w:pPr>
        <w:autoSpaceDE w:val="0"/>
        <w:autoSpaceDN w:val="0"/>
        <w:adjustRightInd w:val="0"/>
        <w:spacing w:after="0" w:line="240" w:lineRule="auto"/>
        <w:jc w:val="center"/>
        <w:outlineLvl w:val="0"/>
        <w:rPr>
          <w:rFonts w:ascii="Times New Roman" w:hAnsi="Times New Roman"/>
          <w:b/>
          <w:sz w:val="26"/>
          <w:szCs w:val="26"/>
        </w:rPr>
      </w:pPr>
      <w:r w:rsidRPr="0041125C">
        <w:rPr>
          <w:rFonts w:ascii="Times New Roman" w:hAnsi="Times New Roman"/>
          <w:b/>
          <w:sz w:val="26"/>
          <w:szCs w:val="26"/>
        </w:rPr>
        <w:t>« Раздел 6. Ресурсное обеспечение подпрограммы</w:t>
      </w:r>
    </w:p>
    <w:p w:rsidR="0041125C" w:rsidRPr="0041125C" w:rsidRDefault="0041125C" w:rsidP="0041125C">
      <w:pPr>
        <w:autoSpaceDE w:val="0"/>
        <w:autoSpaceDN w:val="0"/>
        <w:adjustRightInd w:val="0"/>
        <w:spacing w:after="0" w:line="240" w:lineRule="auto"/>
        <w:jc w:val="center"/>
        <w:outlineLvl w:val="0"/>
        <w:rPr>
          <w:rFonts w:ascii="Times New Roman" w:hAnsi="Times New Roman"/>
          <w:b/>
          <w:sz w:val="26"/>
          <w:szCs w:val="26"/>
        </w:rPr>
      </w:pPr>
    </w:p>
    <w:p w:rsidR="0041125C" w:rsidRPr="0041125C" w:rsidRDefault="0041125C" w:rsidP="0041125C">
      <w:pPr>
        <w:autoSpaceDE w:val="0"/>
        <w:autoSpaceDN w:val="0"/>
        <w:adjustRightInd w:val="0"/>
        <w:spacing w:after="0" w:line="240" w:lineRule="auto"/>
        <w:ind w:firstLine="360"/>
        <w:contextualSpacing/>
        <w:jc w:val="both"/>
        <w:rPr>
          <w:rFonts w:ascii="Times New Roman" w:hAnsi="Times New Roman"/>
          <w:sz w:val="26"/>
          <w:szCs w:val="26"/>
        </w:rPr>
      </w:pPr>
      <w:r w:rsidRPr="0041125C">
        <w:rPr>
          <w:rFonts w:ascii="Times New Roman" w:hAnsi="Times New Roman"/>
          <w:sz w:val="26"/>
          <w:szCs w:val="26"/>
        </w:rPr>
        <w:t>Общий объем финансирования подпрограммы на период 2015 - 2019 гг. составит 5328,5 тыс. рублей, в том числе:</w:t>
      </w:r>
    </w:p>
    <w:p w:rsidR="0041125C" w:rsidRPr="0041125C" w:rsidRDefault="0041125C" w:rsidP="0041125C">
      <w:pPr>
        <w:autoSpaceDE w:val="0"/>
        <w:autoSpaceDN w:val="0"/>
        <w:adjustRightInd w:val="0"/>
        <w:spacing w:after="0" w:line="240" w:lineRule="auto"/>
        <w:ind w:firstLine="360"/>
        <w:jc w:val="both"/>
        <w:rPr>
          <w:rFonts w:ascii="Times New Roman" w:hAnsi="Times New Roman"/>
          <w:sz w:val="26"/>
          <w:szCs w:val="26"/>
        </w:rPr>
      </w:pPr>
      <w:r w:rsidRPr="0041125C">
        <w:rPr>
          <w:rFonts w:ascii="Times New Roman" w:hAnsi="Times New Roman"/>
          <w:sz w:val="26"/>
          <w:szCs w:val="26"/>
        </w:rPr>
        <w:t>за счет средств бюджета муниципального образования муниципального района «Ижемский» 2265,8  тыс. рублей, в том числе по годам:</w:t>
      </w:r>
    </w:p>
    <w:p w:rsidR="0041125C" w:rsidRPr="0041125C" w:rsidRDefault="0041125C" w:rsidP="0041125C">
      <w:pPr>
        <w:autoSpaceDE w:val="0"/>
        <w:autoSpaceDN w:val="0"/>
        <w:adjustRightInd w:val="0"/>
        <w:spacing w:after="0" w:line="240" w:lineRule="auto"/>
        <w:ind w:left="708"/>
        <w:jc w:val="both"/>
        <w:rPr>
          <w:rFonts w:ascii="Times New Roman" w:hAnsi="Times New Roman"/>
          <w:sz w:val="26"/>
          <w:szCs w:val="26"/>
        </w:rPr>
      </w:pPr>
      <w:r w:rsidRPr="0041125C">
        <w:rPr>
          <w:rFonts w:ascii="Times New Roman" w:hAnsi="Times New Roman"/>
          <w:sz w:val="26"/>
          <w:szCs w:val="26"/>
        </w:rPr>
        <w:t>2015 год – 777,2  тыс. рублей;</w:t>
      </w:r>
    </w:p>
    <w:p w:rsidR="0041125C" w:rsidRPr="0041125C" w:rsidRDefault="0041125C" w:rsidP="0041125C">
      <w:pPr>
        <w:autoSpaceDE w:val="0"/>
        <w:autoSpaceDN w:val="0"/>
        <w:adjustRightInd w:val="0"/>
        <w:spacing w:after="0" w:line="240" w:lineRule="auto"/>
        <w:ind w:left="708"/>
        <w:jc w:val="both"/>
        <w:rPr>
          <w:rFonts w:ascii="Times New Roman" w:hAnsi="Times New Roman"/>
          <w:sz w:val="26"/>
          <w:szCs w:val="26"/>
        </w:rPr>
      </w:pPr>
      <w:r w:rsidRPr="0041125C">
        <w:rPr>
          <w:rFonts w:ascii="Times New Roman" w:hAnsi="Times New Roman"/>
          <w:sz w:val="26"/>
          <w:szCs w:val="26"/>
        </w:rPr>
        <w:t>2016 год – 219,3 тыс. рублей;</w:t>
      </w:r>
    </w:p>
    <w:p w:rsidR="0041125C" w:rsidRPr="0041125C" w:rsidRDefault="0041125C" w:rsidP="0041125C">
      <w:pPr>
        <w:autoSpaceDE w:val="0"/>
        <w:autoSpaceDN w:val="0"/>
        <w:adjustRightInd w:val="0"/>
        <w:spacing w:after="0" w:line="240" w:lineRule="auto"/>
        <w:ind w:left="708"/>
        <w:jc w:val="both"/>
        <w:rPr>
          <w:rFonts w:ascii="Times New Roman" w:hAnsi="Times New Roman"/>
          <w:sz w:val="26"/>
          <w:szCs w:val="26"/>
        </w:rPr>
      </w:pPr>
      <w:r w:rsidRPr="0041125C">
        <w:rPr>
          <w:rFonts w:ascii="Times New Roman" w:hAnsi="Times New Roman"/>
          <w:sz w:val="26"/>
          <w:szCs w:val="26"/>
        </w:rPr>
        <w:t>2017 год – 769,3 тыс. рублей;</w:t>
      </w:r>
    </w:p>
    <w:p w:rsidR="0041125C" w:rsidRPr="0041125C" w:rsidRDefault="0041125C" w:rsidP="0041125C">
      <w:pPr>
        <w:autoSpaceDE w:val="0"/>
        <w:autoSpaceDN w:val="0"/>
        <w:adjustRightInd w:val="0"/>
        <w:spacing w:after="0" w:line="240" w:lineRule="auto"/>
        <w:ind w:left="708"/>
        <w:jc w:val="both"/>
        <w:rPr>
          <w:rFonts w:ascii="Times New Roman" w:hAnsi="Times New Roman"/>
          <w:sz w:val="26"/>
          <w:szCs w:val="26"/>
        </w:rPr>
      </w:pPr>
      <w:r w:rsidRPr="0041125C">
        <w:rPr>
          <w:rFonts w:ascii="Times New Roman" w:hAnsi="Times New Roman"/>
          <w:sz w:val="26"/>
          <w:szCs w:val="26"/>
        </w:rPr>
        <w:t>2018 год – 250,0 тыс. рублей;</w:t>
      </w:r>
    </w:p>
    <w:p w:rsidR="0041125C" w:rsidRPr="0041125C" w:rsidRDefault="0041125C" w:rsidP="0041125C">
      <w:pPr>
        <w:autoSpaceDE w:val="0"/>
        <w:autoSpaceDN w:val="0"/>
        <w:adjustRightInd w:val="0"/>
        <w:spacing w:after="0" w:line="240" w:lineRule="auto"/>
        <w:ind w:left="708"/>
        <w:jc w:val="both"/>
        <w:rPr>
          <w:rFonts w:ascii="Times New Roman" w:hAnsi="Times New Roman"/>
          <w:sz w:val="26"/>
          <w:szCs w:val="26"/>
        </w:rPr>
      </w:pPr>
      <w:r w:rsidRPr="0041125C">
        <w:rPr>
          <w:rFonts w:ascii="Times New Roman" w:hAnsi="Times New Roman"/>
          <w:sz w:val="26"/>
          <w:szCs w:val="26"/>
        </w:rPr>
        <w:t>2019 год – 250,0 тыс. рублей;</w:t>
      </w:r>
    </w:p>
    <w:p w:rsidR="0041125C" w:rsidRPr="0041125C" w:rsidRDefault="0041125C" w:rsidP="0041125C">
      <w:pPr>
        <w:autoSpaceDE w:val="0"/>
        <w:autoSpaceDN w:val="0"/>
        <w:adjustRightInd w:val="0"/>
        <w:spacing w:after="0" w:line="240" w:lineRule="auto"/>
        <w:ind w:firstLine="708"/>
        <w:jc w:val="both"/>
        <w:rPr>
          <w:rFonts w:ascii="Times New Roman" w:hAnsi="Times New Roman"/>
          <w:sz w:val="26"/>
          <w:szCs w:val="26"/>
        </w:rPr>
      </w:pPr>
      <w:r w:rsidRPr="0041125C">
        <w:rPr>
          <w:rFonts w:ascii="Times New Roman" w:hAnsi="Times New Roman"/>
          <w:sz w:val="26"/>
          <w:szCs w:val="26"/>
        </w:rPr>
        <w:t>за счет средств республиканского бюджета Республики Коми 1527,6 тыс. рублей, в том числе по годам:</w:t>
      </w:r>
    </w:p>
    <w:p w:rsidR="0041125C" w:rsidRPr="0041125C" w:rsidRDefault="0041125C" w:rsidP="0041125C">
      <w:pPr>
        <w:autoSpaceDE w:val="0"/>
        <w:autoSpaceDN w:val="0"/>
        <w:adjustRightInd w:val="0"/>
        <w:spacing w:after="0" w:line="240" w:lineRule="auto"/>
        <w:ind w:left="708"/>
        <w:jc w:val="both"/>
        <w:rPr>
          <w:rFonts w:ascii="Times New Roman" w:hAnsi="Times New Roman"/>
          <w:sz w:val="26"/>
          <w:szCs w:val="26"/>
        </w:rPr>
      </w:pPr>
      <w:r w:rsidRPr="0041125C">
        <w:rPr>
          <w:rFonts w:ascii="Times New Roman" w:hAnsi="Times New Roman"/>
          <w:sz w:val="26"/>
          <w:szCs w:val="26"/>
        </w:rPr>
        <w:t>2015 год – 389,9 тыс. рублей;</w:t>
      </w:r>
    </w:p>
    <w:p w:rsidR="0041125C" w:rsidRPr="0041125C" w:rsidRDefault="0041125C" w:rsidP="0041125C">
      <w:pPr>
        <w:autoSpaceDE w:val="0"/>
        <w:autoSpaceDN w:val="0"/>
        <w:adjustRightInd w:val="0"/>
        <w:spacing w:after="0" w:line="240" w:lineRule="auto"/>
        <w:ind w:left="708"/>
        <w:jc w:val="both"/>
        <w:rPr>
          <w:rFonts w:ascii="Times New Roman" w:hAnsi="Times New Roman"/>
          <w:sz w:val="26"/>
          <w:szCs w:val="26"/>
        </w:rPr>
      </w:pPr>
      <w:r w:rsidRPr="0041125C">
        <w:rPr>
          <w:rFonts w:ascii="Times New Roman" w:hAnsi="Times New Roman"/>
          <w:sz w:val="26"/>
          <w:szCs w:val="26"/>
        </w:rPr>
        <w:t>2016 год – 355,5 тыс. рублей;</w:t>
      </w:r>
    </w:p>
    <w:p w:rsidR="0041125C" w:rsidRPr="0041125C" w:rsidRDefault="0041125C" w:rsidP="0041125C">
      <w:pPr>
        <w:autoSpaceDE w:val="0"/>
        <w:autoSpaceDN w:val="0"/>
        <w:adjustRightInd w:val="0"/>
        <w:spacing w:after="0" w:line="240" w:lineRule="auto"/>
        <w:ind w:left="708"/>
        <w:jc w:val="both"/>
        <w:rPr>
          <w:rFonts w:ascii="Times New Roman" w:hAnsi="Times New Roman"/>
          <w:sz w:val="26"/>
          <w:szCs w:val="26"/>
        </w:rPr>
      </w:pPr>
      <w:r w:rsidRPr="0041125C">
        <w:rPr>
          <w:rFonts w:ascii="Times New Roman" w:hAnsi="Times New Roman"/>
          <w:sz w:val="26"/>
          <w:szCs w:val="26"/>
        </w:rPr>
        <w:t>2017 год – 782,2 тыс. рублей;</w:t>
      </w:r>
    </w:p>
    <w:p w:rsidR="0041125C" w:rsidRPr="0041125C" w:rsidRDefault="0041125C" w:rsidP="0041125C">
      <w:pPr>
        <w:autoSpaceDE w:val="0"/>
        <w:autoSpaceDN w:val="0"/>
        <w:adjustRightInd w:val="0"/>
        <w:spacing w:after="0" w:line="240" w:lineRule="auto"/>
        <w:ind w:left="708"/>
        <w:jc w:val="both"/>
        <w:rPr>
          <w:rFonts w:ascii="Times New Roman" w:hAnsi="Times New Roman"/>
          <w:sz w:val="26"/>
          <w:szCs w:val="26"/>
        </w:rPr>
      </w:pPr>
      <w:r w:rsidRPr="0041125C">
        <w:rPr>
          <w:rFonts w:ascii="Times New Roman" w:hAnsi="Times New Roman"/>
          <w:sz w:val="26"/>
          <w:szCs w:val="26"/>
        </w:rPr>
        <w:t>2018 год – 0,0 тыс. рублей;</w:t>
      </w:r>
    </w:p>
    <w:p w:rsidR="0041125C" w:rsidRPr="0041125C" w:rsidRDefault="0041125C" w:rsidP="0041125C">
      <w:pPr>
        <w:autoSpaceDE w:val="0"/>
        <w:autoSpaceDN w:val="0"/>
        <w:adjustRightInd w:val="0"/>
        <w:spacing w:after="0" w:line="240" w:lineRule="auto"/>
        <w:ind w:left="708"/>
        <w:jc w:val="both"/>
        <w:rPr>
          <w:rFonts w:ascii="Times New Roman" w:hAnsi="Times New Roman"/>
          <w:sz w:val="26"/>
          <w:szCs w:val="26"/>
        </w:rPr>
      </w:pPr>
      <w:r w:rsidRPr="0041125C">
        <w:rPr>
          <w:rFonts w:ascii="Times New Roman" w:hAnsi="Times New Roman"/>
          <w:sz w:val="26"/>
          <w:szCs w:val="26"/>
        </w:rPr>
        <w:t>2019 год – 0,0 тыс. рублей;</w:t>
      </w:r>
    </w:p>
    <w:p w:rsidR="0041125C" w:rsidRPr="0041125C" w:rsidRDefault="0041125C" w:rsidP="0041125C">
      <w:pPr>
        <w:autoSpaceDE w:val="0"/>
        <w:autoSpaceDN w:val="0"/>
        <w:adjustRightInd w:val="0"/>
        <w:spacing w:after="0" w:line="240" w:lineRule="auto"/>
        <w:ind w:firstLine="708"/>
        <w:jc w:val="both"/>
        <w:rPr>
          <w:rFonts w:ascii="Times New Roman" w:hAnsi="Times New Roman"/>
          <w:sz w:val="26"/>
          <w:szCs w:val="26"/>
        </w:rPr>
      </w:pPr>
      <w:r w:rsidRPr="0041125C">
        <w:rPr>
          <w:rFonts w:ascii="Times New Roman" w:hAnsi="Times New Roman"/>
          <w:sz w:val="26"/>
          <w:szCs w:val="26"/>
        </w:rPr>
        <w:t>за счет средств федерального бюджета 1535,1 тыс. рублей, в том числе по годам:</w:t>
      </w:r>
    </w:p>
    <w:p w:rsidR="0041125C" w:rsidRPr="0041125C" w:rsidRDefault="0041125C" w:rsidP="0041125C">
      <w:pPr>
        <w:autoSpaceDE w:val="0"/>
        <w:autoSpaceDN w:val="0"/>
        <w:adjustRightInd w:val="0"/>
        <w:spacing w:after="0" w:line="240" w:lineRule="auto"/>
        <w:ind w:left="708"/>
        <w:jc w:val="both"/>
        <w:rPr>
          <w:rFonts w:ascii="Times New Roman" w:hAnsi="Times New Roman"/>
          <w:sz w:val="26"/>
          <w:szCs w:val="26"/>
        </w:rPr>
      </w:pPr>
      <w:r w:rsidRPr="0041125C">
        <w:rPr>
          <w:rFonts w:ascii="Times New Roman" w:hAnsi="Times New Roman"/>
          <w:sz w:val="26"/>
          <w:szCs w:val="26"/>
        </w:rPr>
        <w:t>2015 год – 1535,1 тыс. рублей;</w:t>
      </w:r>
    </w:p>
    <w:p w:rsidR="0041125C" w:rsidRPr="0041125C" w:rsidRDefault="0041125C" w:rsidP="0041125C">
      <w:pPr>
        <w:autoSpaceDE w:val="0"/>
        <w:autoSpaceDN w:val="0"/>
        <w:adjustRightInd w:val="0"/>
        <w:spacing w:after="0" w:line="240" w:lineRule="auto"/>
        <w:ind w:left="708"/>
        <w:jc w:val="both"/>
        <w:rPr>
          <w:rFonts w:ascii="Times New Roman" w:hAnsi="Times New Roman"/>
          <w:sz w:val="26"/>
          <w:szCs w:val="26"/>
        </w:rPr>
      </w:pPr>
      <w:r w:rsidRPr="0041125C">
        <w:rPr>
          <w:rFonts w:ascii="Times New Roman" w:hAnsi="Times New Roman"/>
          <w:sz w:val="26"/>
          <w:szCs w:val="26"/>
        </w:rPr>
        <w:t>2016 год – 0,0 тыс. рублей;</w:t>
      </w:r>
    </w:p>
    <w:p w:rsidR="0041125C" w:rsidRPr="0041125C" w:rsidRDefault="0041125C" w:rsidP="0041125C">
      <w:pPr>
        <w:autoSpaceDE w:val="0"/>
        <w:autoSpaceDN w:val="0"/>
        <w:adjustRightInd w:val="0"/>
        <w:spacing w:after="0" w:line="240" w:lineRule="auto"/>
        <w:ind w:left="708"/>
        <w:jc w:val="both"/>
        <w:rPr>
          <w:rFonts w:ascii="Times New Roman" w:hAnsi="Times New Roman"/>
          <w:sz w:val="26"/>
          <w:szCs w:val="26"/>
        </w:rPr>
      </w:pPr>
      <w:r w:rsidRPr="0041125C">
        <w:rPr>
          <w:rFonts w:ascii="Times New Roman" w:hAnsi="Times New Roman"/>
          <w:sz w:val="26"/>
          <w:szCs w:val="26"/>
        </w:rPr>
        <w:t>2017 год – 0,0 тыс. рублей;</w:t>
      </w:r>
    </w:p>
    <w:p w:rsidR="0041125C" w:rsidRPr="0041125C" w:rsidRDefault="0041125C" w:rsidP="0041125C">
      <w:pPr>
        <w:autoSpaceDE w:val="0"/>
        <w:autoSpaceDN w:val="0"/>
        <w:adjustRightInd w:val="0"/>
        <w:spacing w:after="0" w:line="240" w:lineRule="auto"/>
        <w:ind w:left="708"/>
        <w:jc w:val="both"/>
        <w:rPr>
          <w:rFonts w:ascii="Times New Roman" w:hAnsi="Times New Roman"/>
          <w:sz w:val="26"/>
          <w:szCs w:val="26"/>
        </w:rPr>
      </w:pPr>
      <w:r w:rsidRPr="0041125C">
        <w:rPr>
          <w:rFonts w:ascii="Times New Roman" w:hAnsi="Times New Roman"/>
          <w:sz w:val="26"/>
          <w:szCs w:val="26"/>
        </w:rPr>
        <w:t>2018 год – 0,0 тыс. рублей;</w:t>
      </w:r>
    </w:p>
    <w:p w:rsidR="0041125C" w:rsidRPr="0041125C" w:rsidRDefault="0041125C" w:rsidP="0041125C">
      <w:pPr>
        <w:autoSpaceDE w:val="0"/>
        <w:autoSpaceDN w:val="0"/>
        <w:adjustRightInd w:val="0"/>
        <w:spacing w:after="0" w:line="240" w:lineRule="auto"/>
        <w:ind w:left="142" w:firstLine="566"/>
        <w:jc w:val="both"/>
        <w:rPr>
          <w:rFonts w:ascii="Times New Roman" w:hAnsi="Times New Roman"/>
          <w:sz w:val="26"/>
          <w:szCs w:val="26"/>
        </w:rPr>
      </w:pPr>
      <w:r w:rsidRPr="0041125C">
        <w:rPr>
          <w:rFonts w:ascii="Times New Roman" w:hAnsi="Times New Roman"/>
          <w:sz w:val="26"/>
          <w:szCs w:val="26"/>
        </w:rPr>
        <w:t>2019 год – 0,0 тыс. рублей.</w:t>
      </w:r>
    </w:p>
    <w:p w:rsidR="0041125C" w:rsidRPr="0041125C" w:rsidRDefault="0041125C" w:rsidP="0041125C">
      <w:pPr>
        <w:autoSpaceDE w:val="0"/>
        <w:autoSpaceDN w:val="0"/>
        <w:adjustRightInd w:val="0"/>
        <w:spacing w:after="0" w:line="240" w:lineRule="auto"/>
        <w:jc w:val="both"/>
        <w:rPr>
          <w:rFonts w:ascii="Times New Roman" w:hAnsi="Times New Roman"/>
          <w:sz w:val="26"/>
          <w:szCs w:val="26"/>
        </w:rPr>
      </w:pPr>
      <w:r w:rsidRPr="0041125C">
        <w:rPr>
          <w:rFonts w:ascii="Times New Roman" w:hAnsi="Times New Roman"/>
          <w:sz w:val="26"/>
          <w:szCs w:val="26"/>
        </w:rPr>
        <w:t xml:space="preserve">       Ресурсное обеспечение подпрограммы в целом, а также по годам реализации подпрограммы и источникам финансирования приводится в приложении  к Программе (</w:t>
      </w:r>
      <w:hyperlink r:id="rId26" w:history="1">
        <w:r w:rsidRPr="0041125C">
          <w:rPr>
            <w:rFonts w:ascii="Times New Roman" w:hAnsi="Times New Roman"/>
            <w:sz w:val="26"/>
            <w:szCs w:val="26"/>
          </w:rPr>
          <w:t>таблицы 4</w:t>
        </w:r>
      </w:hyperlink>
      <w:r w:rsidRPr="0041125C">
        <w:rPr>
          <w:rFonts w:ascii="Times New Roman" w:hAnsi="Times New Roman"/>
          <w:sz w:val="26"/>
          <w:szCs w:val="26"/>
        </w:rPr>
        <w:t xml:space="preserve"> и 5).»;</w:t>
      </w:r>
    </w:p>
    <w:p w:rsidR="0041125C" w:rsidRPr="0041125C" w:rsidRDefault="0041125C" w:rsidP="006917E0">
      <w:pPr>
        <w:numPr>
          <w:ilvl w:val="0"/>
          <w:numId w:val="14"/>
        </w:numPr>
        <w:tabs>
          <w:tab w:val="left" w:pos="0"/>
        </w:tabs>
        <w:autoSpaceDE w:val="0"/>
        <w:autoSpaceDN w:val="0"/>
        <w:adjustRightInd w:val="0"/>
        <w:spacing w:after="0" w:line="240" w:lineRule="auto"/>
        <w:ind w:left="0" w:firstLine="568"/>
        <w:contextualSpacing/>
        <w:jc w:val="both"/>
        <w:rPr>
          <w:rFonts w:ascii="Times New Roman" w:hAnsi="Times New Roman"/>
          <w:sz w:val="26"/>
          <w:szCs w:val="26"/>
          <w:lang w:eastAsia="ru-RU"/>
        </w:rPr>
      </w:pPr>
      <w:r w:rsidRPr="0041125C">
        <w:rPr>
          <w:rFonts w:ascii="Times New Roman" w:hAnsi="Times New Roman"/>
          <w:sz w:val="26"/>
          <w:szCs w:val="26"/>
        </w:rPr>
        <w:t>позицию «</w:t>
      </w:r>
      <w:r w:rsidRPr="0041125C">
        <w:rPr>
          <w:rFonts w:ascii="Times New Roman" w:hAnsi="Times New Roman"/>
          <w:sz w:val="26"/>
          <w:szCs w:val="26"/>
          <w:lang w:eastAsia="ru-RU"/>
        </w:rPr>
        <w:t xml:space="preserve">Объемы финансирования подпрограммы» паспорта подпрограммы 2 </w:t>
      </w:r>
      <w:r w:rsidRPr="0041125C">
        <w:rPr>
          <w:rFonts w:ascii="Times New Roman" w:hAnsi="Times New Roman"/>
          <w:sz w:val="26"/>
          <w:szCs w:val="26"/>
        </w:rPr>
        <w:t>«Развитие агропромышленного комплекса в Ижемском районе»</w:t>
      </w:r>
      <w:r w:rsidRPr="0041125C">
        <w:rPr>
          <w:rFonts w:ascii="Times New Roman" w:hAnsi="Times New Roman"/>
          <w:sz w:val="26"/>
          <w:szCs w:val="26"/>
          <w:lang w:eastAsia="ru-RU"/>
        </w:rPr>
        <w:t xml:space="preserve"> изложить в следующей редакции:</w:t>
      </w:r>
    </w:p>
    <w:p w:rsidR="0041125C" w:rsidRPr="0041125C" w:rsidRDefault="0041125C" w:rsidP="0041125C">
      <w:pPr>
        <w:tabs>
          <w:tab w:val="left" w:pos="1134"/>
        </w:tabs>
        <w:autoSpaceDE w:val="0"/>
        <w:autoSpaceDN w:val="0"/>
        <w:adjustRightInd w:val="0"/>
        <w:spacing w:after="0" w:line="240" w:lineRule="auto"/>
        <w:contextualSpacing/>
        <w:jc w:val="both"/>
        <w:rPr>
          <w:rFonts w:ascii="Times New Roman" w:hAnsi="Times New Roman"/>
          <w:sz w:val="26"/>
          <w:szCs w:val="26"/>
          <w:lang w:eastAsia="ru-RU"/>
        </w:rPr>
      </w:pPr>
      <w:r w:rsidRPr="0041125C">
        <w:rPr>
          <w:rFonts w:ascii="Times New Roman" w:hAnsi="Times New Roman"/>
          <w:sz w:val="26"/>
          <w:szCs w:val="26"/>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98"/>
        <w:gridCol w:w="6273"/>
      </w:tblGrid>
      <w:tr w:rsidR="0041125C" w:rsidRPr="0041125C" w:rsidTr="0041125C">
        <w:tc>
          <w:tcPr>
            <w:tcW w:w="3298" w:type="dxa"/>
          </w:tcPr>
          <w:p w:rsidR="0041125C" w:rsidRPr="0041125C" w:rsidRDefault="0041125C" w:rsidP="0041125C">
            <w:pPr>
              <w:autoSpaceDE w:val="0"/>
              <w:autoSpaceDN w:val="0"/>
              <w:adjustRightInd w:val="0"/>
              <w:spacing w:after="0" w:line="240" w:lineRule="auto"/>
              <w:jc w:val="both"/>
              <w:rPr>
                <w:rFonts w:ascii="Times New Roman" w:hAnsi="Times New Roman"/>
                <w:sz w:val="26"/>
                <w:szCs w:val="26"/>
                <w:lang w:eastAsia="ru-RU"/>
              </w:rPr>
            </w:pPr>
            <w:r w:rsidRPr="0041125C">
              <w:rPr>
                <w:rFonts w:ascii="Times New Roman" w:hAnsi="Times New Roman"/>
                <w:sz w:val="26"/>
                <w:szCs w:val="26"/>
                <w:lang w:eastAsia="ru-RU"/>
              </w:rPr>
              <w:t>Объемы финансирования</w:t>
            </w:r>
          </w:p>
          <w:p w:rsidR="0041125C" w:rsidRPr="0041125C" w:rsidRDefault="0041125C" w:rsidP="0041125C">
            <w:pPr>
              <w:autoSpaceDE w:val="0"/>
              <w:autoSpaceDN w:val="0"/>
              <w:adjustRightInd w:val="0"/>
              <w:spacing w:after="0" w:line="240" w:lineRule="auto"/>
              <w:jc w:val="both"/>
              <w:rPr>
                <w:rFonts w:ascii="Times New Roman" w:hAnsi="Times New Roman"/>
                <w:sz w:val="26"/>
                <w:szCs w:val="26"/>
                <w:lang w:eastAsia="ru-RU"/>
              </w:rPr>
            </w:pPr>
            <w:r w:rsidRPr="0041125C">
              <w:rPr>
                <w:rFonts w:ascii="Times New Roman" w:hAnsi="Times New Roman"/>
                <w:sz w:val="26"/>
                <w:szCs w:val="26"/>
                <w:lang w:eastAsia="ru-RU"/>
              </w:rPr>
              <w:t>подпрограммы</w:t>
            </w:r>
          </w:p>
        </w:tc>
        <w:tc>
          <w:tcPr>
            <w:tcW w:w="6273" w:type="dxa"/>
          </w:tcPr>
          <w:p w:rsidR="0041125C" w:rsidRPr="0041125C" w:rsidRDefault="0041125C" w:rsidP="0041125C">
            <w:pPr>
              <w:autoSpaceDE w:val="0"/>
              <w:autoSpaceDN w:val="0"/>
              <w:adjustRightInd w:val="0"/>
              <w:spacing w:after="0" w:line="240" w:lineRule="auto"/>
              <w:contextualSpacing/>
              <w:jc w:val="both"/>
              <w:rPr>
                <w:rFonts w:ascii="Times New Roman" w:hAnsi="Times New Roman"/>
                <w:sz w:val="26"/>
                <w:szCs w:val="26"/>
              </w:rPr>
            </w:pPr>
            <w:r w:rsidRPr="0041125C">
              <w:rPr>
                <w:rFonts w:ascii="Times New Roman" w:hAnsi="Times New Roman"/>
                <w:sz w:val="26"/>
                <w:szCs w:val="26"/>
              </w:rPr>
              <w:t>Общий объем финансирования подпрограммы на период 2015 - 2019 гг. составит 6663,5 тыс. рублей, в том числе:</w:t>
            </w:r>
          </w:p>
          <w:p w:rsidR="0041125C" w:rsidRPr="0041125C" w:rsidRDefault="0041125C" w:rsidP="0041125C">
            <w:pPr>
              <w:autoSpaceDE w:val="0"/>
              <w:autoSpaceDN w:val="0"/>
              <w:adjustRightInd w:val="0"/>
              <w:spacing w:after="0" w:line="240" w:lineRule="auto"/>
              <w:ind w:hanging="37"/>
              <w:jc w:val="both"/>
              <w:rPr>
                <w:rFonts w:ascii="Times New Roman" w:hAnsi="Times New Roman"/>
                <w:sz w:val="26"/>
                <w:szCs w:val="26"/>
              </w:rPr>
            </w:pPr>
            <w:r w:rsidRPr="0041125C">
              <w:rPr>
                <w:rFonts w:ascii="Times New Roman" w:hAnsi="Times New Roman"/>
                <w:sz w:val="26"/>
                <w:szCs w:val="26"/>
              </w:rPr>
              <w:t>за счет средств бюджета муниципального образования муниципального района «Ижемский» 6200,0  тыс. рублей, в том числе по годам:</w:t>
            </w:r>
          </w:p>
          <w:p w:rsidR="0041125C" w:rsidRPr="0041125C" w:rsidRDefault="0041125C" w:rsidP="0041125C">
            <w:pPr>
              <w:autoSpaceDE w:val="0"/>
              <w:autoSpaceDN w:val="0"/>
              <w:adjustRightInd w:val="0"/>
              <w:spacing w:after="0" w:line="240" w:lineRule="auto"/>
              <w:ind w:hanging="37"/>
              <w:jc w:val="both"/>
              <w:rPr>
                <w:rFonts w:ascii="Times New Roman" w:hAnsi="Times New Roman"/>
                <w:sz w:val="26"/>
                <w:szCs w:val="26"/>
              </w:rPr>
            </w:pPr>
            <w:r w:rsidRPr="0041125C">
              <w:rPr>
                <w:rFonts w:ascii="Times New Roman" w:hAnsi="Times New Roman"/>
                <w:sz w:val="26"/>
                <w:szCs w:val="26"/>
              </w:rPr>
              <w:t>2015 год – 4000,0  тыс. рублей;</w:t>
            </w:r>
          </w:p>
          <w:p w:rsidR="0041125C" w:rsidRPr="0041125C" w:rsidRDefault="0041125C" w:rsidP="0041125C">
            <w:pPr>
              <w:autoSpaceDE w:val="0"/>
              <w:autoSpaceDN w:val="0"/>
              <w:adjustRightInd w:val="0"/>
              <w:spacing w:after="0" w:line="240" w:lineRule="auto"/>
              <w:ind w:hanging="37"/>
              <w:jc w:val="both"/>
              <w:rPr>
                <w:rFonts w:ascii="Times New Roman" w:hAnsi="Times New Roman"/>
                <w:sz w:val="26"/>
                <w:szCs w:val="26"/>
              </w:rPr>
            </w:pPr>
            <w:r w:rsidRPr="0041125C">
              <w:rPr>
                <w:rFonts w:ascii="Times New Roman" w:hAnsi="Times New Roman"/>
                <w:sz w:val="26"/>
                <w:szCs w:val="26"/>
              </w:rPr>
              <w:t>2016 год – 1000,0 тыс. рублей;</w:t>
            </w:r>
          </w:p>
          <w:p w:rsidR="0041125C" w:rsidRPr="0041125C" w:rsidRDefault="0041125C" w:rsidP="0041125C">
            <w:pPr>
              <w:autoSpaceDE w:val="0"/>
              <w:autoSpaceDN w:val="0"/>
              <w:adjustRightInd w:val="0"/>
              <w:spacing w:after="0" w:line="240" w:lineRule="auto"/>
              <w:ind w:hanging="37"/>
              <w:jc w:val="both"/>
              <w:rPr>
                <w:rFonts w:ascii="Times New Roman" w:hAnsi="Times New Roman"/>
                <w:sz w:val="26"/>
                <w:szCs w:val="26"/>
              </w:rPr>
            </w:pPr>
            <w:r w:rsidRPr="0041125C">
              <w:rPr>
                <w:rFonts w:ascii="Times New Roman" w:hAnsi="Times New Roman"/>
                <w:sz w:val="26"/>
                <w:szCs w:val="26"/>
              </w:rPr>
              <w:t>2017 год – 700,0 тыс. рублей;</w:t>
            </w:r>
          </w:p>
          <w:p w:rsidR="0041125C" w:rsidRPr="0041125C" w:rsidRDefault="0041125C" w:rsidP="0041125C">
            <w:pPr>
              <w:autoSpaceDE w:val="0"/>
              <w:autoSpaceDN w:val="0"/>
              <w:adjustRightInd w:val="0"/>
              <w:spacing w:after="0" w:line="240" w:lineRule="auto"/>
              <w:ind w:hanging="37"/>
              <w:jc w:val="both"/>
              <w:rPr>
                <w:rFonts w:ascii="Times New Roman" w:hAnsi="Times New Roman"/>
                <w:sz w:val="26"/>
                <w:szCs w:val="26"/>
              </w:rPr>
            </w:pPr>
            <w:r w:rsidRPr="0041125C">
              <w:rPr>
                <w:rFonts w:ascii="Times New Roman" w:hAnsi="Times New Roman"/>
                <w:sz w:val="26"/>
                <w:szCs w:val="26"/>
              </w:rPr>
              <w:t>2018 год – 250,0 тыс. рублей;</w:t>
            </w:r>
          </w:p>
          <w:p w:rsidR="0041125C" w:rsidRPr="0041125C" w:rsidRDefault="0041125C" w:rsidP="0041125C">
            <w:pPr>
              <w:autoSpaceDE w:val="0"/>
              <w:autoSpaceDN w:val="0"/>
              <w:adjustRightInd w:val="0"/>
              <w:spacing w:after="0" w:line="240" w:lineRule="auto"/>
              <w:ind w:hanging="37"/>
              <w:jc w:val="both"/>
              <w:rPr>
                <w:rFonts w:ascii="Times New Roman" w:hAnsi="Times New Roman"/>
                <w:sz w:val="26"/>
                <w:szCs w:val="26"/>
              </w:rPr>
            </w:pPr>
            <w:r w:rsidRPr="0041125C">
              <w:rPr>
                <w:rFonts w:ascii="Times New Roman" w:hAnsi="Times New Roman"/>
                <w:sz w:val="26"/>
                <w:szCs w:val="26"/>
              </w:rPr>
              <w:t>2019 год – 250,0 тыс. рублей;</w:t>
            </w:r>
          </w:p>
          <w:p w:rsidR="0041125C" w:rsidRPr="0041125C" w:rsidRDefault="0041125C" w:rsidP="0041125C">
            <w:pPr>
              <w:autoSpaceDE w:val="0"/>
              <w:autoSpaceDN w:val="0"/>
              <w:adjustRightInd w:val="0"/>
              <w:spacing w:after="0" w:line="240" w:lineRule="auto"/>
              <w:ind w:hanging="37"/>
              <w:jc w:val="both"/>
              <w:rPr>
                <w:rFonts w:ascii="Times New Roman" w:hAnsi="Times New Roman"/>
                <w:sz w:val="26"/>
                <w:szCs w:val="26"/>
              </w:rPr>
            </w:pPr>
            <w:r w:rsidRPr="0041125C">
              <w:rPr>
                <w:rFonts w:ascii="Times New Roman" w:hAnsi="Times New Roman"/>
                <w:sz w:val="26"/>
                <w:szCs w:val="26"/>
              </w:rPr>
              <w:t xml:space="preserve">за счет средств республиканского бюджета </w:t>
            </w:r>
            <w:r w:rsidRPr="0041125C">
              <w:rPr>
                <w:rFonts w:ascii="Times New Roman" w:hAnsi="Times New Roman"/>
                <w:sz w:val="26"/>
                <w:szCs w:val="26"/>
              </w:rPr>
              <w:lastRenderedPageBreak/>
              <w:t>Республики Коми 463,5 тыс. рублей, в том числе по годам:</w:t>
            </w:r>
          </w:p>
          <w:p w:rsidR="0041125C" w:rsidRPr="0041125C" w:rsidRDefault="0041125C" w:rsidP="0041125C">
            <w:pPr>
              <w:autoSpaceDE w:val="0"/>
              <w:autoSpaceDN w:val="0"/>
              <w:adjustRightInd w:val="0"/>
              <w:spacing w:after="0" w:line="240" w:lineRule="auto"/>
              <w:ind w:hanging="37"/>
              <w:jc w:val="both"/>
              <w:rPr>
                <w:rFonts w:ascii="Times New Roman" w:hAnsi="Times New Roman"/>
                <w:sz w:val="26"/>
                <w:szCs w:val="26"/>
              </w:rPr>
            </w:pPr>
            <w:r w:rsidRPr="0041125C">
              <w:rPr>
                <w:rFonts w:ascii="Times New Roman" w:hAnsi="Times New Roman"/>
                <w:sz w:val="26"/>
                <w:szCs w:val="26"/>
              </w:rPr>
              <w:t>2015 год – 463,5 тыс. рублей;</w:t>
            </w:r>
          </w:p>
          <w:p w:rsidR="0041125C" w:rsidRPr="0041125C" w:rsidRDefault="0041125C" w:rsidP="0041125C">
            <w:pPr>
              <w:autoSpaceDE w:val="0"/>
              <w:autoSpaceDN w:val="0"/>
              <w:adjustRightInd w:val="0"/>
              <w:spacing w:after="0" w:line="240" w:lineRule="auto"/>
              <w:ind w:hanging="37"/>
              <w:jc w:val="both"/>
              <w:rPr>
                <w:rFonts w:ascii="Times New Roman" w:hAnsi="Times New Roman"/>
                <w:sz w:val="26"/>
                <w:szCs w:val="26"/>
              </w:rPr>
            </w:pPr>
            <w:r w:rsidRPr="0041125C">
              <w:rPr>
                <w:rFonts w:ascii="Times New Roman" w:hAnsi="Times New Roman"/>
                <w:sz w:val="26"/>
                <w:szCs w:val="26"/>
              </w:rPr>
              <w:t>2016 год – 0,0 тыс. рублей;</w:t>
            </w:r>
          </w:p>
          <w:p w:rsidR="0041125C" w:rsidRPr="0041125C" w:rsidRDefault="0041125C" w:rsidP="0041125C">
            <w:pPr>
              <w:autoSpaceDE w:val="0"/>
              <w:autoSpaceDN w:val="0"/>
              <w:adjustRightInd w:val="0"/>
              <w:spacing w:after="0" w:line="240" w:lineRule="auto"/>
              <w:ind w:hanging="37"/>
              <w:jc w:val="both"/>
              <w:rPr>
                <w:rFonts w:ascii="Times New Roman" w:hAnsi="Times New Roman"/>
                <w:sz w:val="26"/>
                <w:szCs w:val="26"/>
              </w:rPr>
            </w:pPr>
            <w:r w:rsidRPr="0041125C">
              <w:rPr>
                <w:rFonts w:ascii="Times New Roman" w:hAnsi="Times New Roman"/>
                <w:sz w:val="26"/>
                <w:szCs w:val="26"/>
              </w:rPr>
              <w:t>2017 год – 0,0 тыс. рублей;</w:t>
            </w:r>
          </w:p>
          <w:p w:rsidR="0041125C" w:rsidRPr="0041125C" w:rsidRDefault="0041125C" w:rsidP="0041125C">
            <w:pPr>
              <w:autoSpaceDE w:val="0"/>
              <w:autoSpaceDN w:val="0"/>
              <w:adjustRightInd w:val="0"/>
              <w:spacing w:after="0" w:line="240" w:lineRule="auto"/>
              <w:ind w:hanging="37"/>
              <w:jc w:val="both"/>
              <w:rPr>
                <w:rFonts w:ascii="Times New Roman" w:hAnsi="Times New Roman"/>
                <w:sz w:val="26"/>
                <w:szCs w:val="26"/>
              </w:rPr>
            </w:pPr>
            <w:r w:rsidRPr="0041125C">
              <w:rPr>
                <w:rFonts w:ascii="Times New Roman" w:hAnsi="Times New Roman"/>
                <w:sz w:val="26"/>
                <w:szCs w:val="26"/>
              </w:rPr>
              <w:t>2018 год – 0,0 тыс. рублей;</w:t>
            </w:r>
          </w:p>
          <w:p w:rsidR="0041125C" w:rsidRPr="0041125C" w:rsidRDefault="0041125C" w:rsidP="006917E0">
            <w:pPr>
              <w:numPr>
                <w:ilvl w:val="0"/>
                <w:numId w:val="15"/>
              </w:numPr>
              <w:autoSpaceDE w:val="0"/>
              <w:autoSpaceDN w:val="0"/>
              <w:adjustRightInd w:val="0"/>
              <w:spacing w:after="0" w:line="240" w:lineRule="auto"/>
              <w:contextualSpacing/>
              <w:jc w:val="both"/>
              <w:rPr>
                <w:rFonts w:ascii="Times New Roman" w:hAnsi="Times New Roman"/>
                <w:sz w:val="26"/>
                <w:szCs w:val="26"/>
              </w:rPr>
            </w:pPr>
            <w:r w:rsidRPr="0041125C">
              <w:rPr>
                <w:rFonts w:ascii="Times New Roman" w:hAnsi="Times New Roman"/>
                <w:sz w:val="26"/>
                <w:szCs w:val="26"/>
              </w:rPr>
              <w:t xml:space="preserve"> – 0,0 тыс. рублей.</w:t>
            </w:r>
          </w:p>
        </w:tc>
      </w:tr>
    </w:tbl>
    <w:p w:rsidR="0041125C" w:rsidRPr="0041125C" w:rsidRDefault="0041125C" w:rsidP="0041125C">
      <w:pPr>
        <w:tabs>
          <w:tab w:val="left" w:pos="1134"/>
        </w:tabs>
        <w:autoSpaceDE w:val="0"/>
        <w:autoSpaceDN w:val="0"/>
        <w:adjustRightInd w:val="0"/>
        <w:spacing w:after="0" w:line="240" w:lineRule="auto"/>
        <w:contextualSpacing/>
        <w:jc w:val="right"/>
        <w:rPr>
          <w:rFonts w:ascii="Times New Roman" w:hAnsi="Times New Roman"/>
          <w:sz w:val="26"/>
          <w:szCs w:val="26"/>
          <w:lang w:eastAsia="ru-RU"/>
        </w:rPr>
      </w:pPr>
      <w:r w:rsidRPr="0041125C">
        <w:rPr>
          <w:rFonts w:ascii="Times New Roman" w:hAnsi="Times New Roman"/>
          <w:sz w:val="26"/>
          <w:szCs w:val="26"/>
          <w:lang w:eastAsia="ru-RU"/>
        </w:rPr>
        <w:lastRenderedPageBreak/>
        <w:t>»;</w:t>
      </w:r>
    </w:p>
    <w:p w:rsidR="0041125C" w:rsidRPr="0041125C" w:rsidRDefault="0041125C" w:rsidP="006917E0">
      <w:pPr>
        <w:numPr>
          <w:ilvl w:val="0"/>
          <w:numId w:val="14"/>
        </w:numPr>
        <w:tabs>
          <w:tab w:val="left" w:pos="993"/>
        </w:tabs>
        <w:autoSpaceDE w:val="0"/>
        <w:autoSpaceDN w:val="0"/>
        <w:adjustRightInd w:val="0"/>
        <w:spacing w:after="0" w:line="240" w:lineRule="auto"/>
        <w:ind w:left="0" w:firstLine="568"/>
        <w:contextualSpacing/>
        <w:jc w:val="both"/>
        <w:outlineLvl w:val="0"/>
        <w:rPr>
          <w:rFonts w:ascii="Times New Roman" w:hAnsi="Times New Roman"/>
          <w:sz w:val="26"/>
          <w:szCs w:val="26"/>
        </w:rPr>
      </w:pPr>
      <w:r w:rsidRPr="0041125C">
        <w:rPr>
          <w:rFonts w:ascii="Times New Roman" w:hAnsi="Times New Roman"/>
          <w:sz w:val="26"/>
          <w:szCs w:val="26"/>
        </w:rPr>
        <w:t xml:space="preserve">раздел 6 подпрограммы </w:t>
      </w:r>
      <w:r w:rsidRPr="0041125C">
        <w:rPr>
          <w:rFonts w:ascii="Times New Roman" w:hAnsi="Times New Roman"/>
          <w:sz w:val="26"/>
          <w:szCs w:val="26"/>
          <w:lang w:eastAsia="ru-RU"/>
        </w:rPr>
        <w:t xml:space="preserve">2 </w:t>
      </w:r>
      <w:r w:rsidRPr="0041125C">
        <w:rPr>
          <w:rFonts w:ascii="Times New Roman" w:hAnsi="Times New Roman"/>
          <w:sz w:val="26"/>
          <w:szCs w:val="26"/>
        </w:rPr>
        <w:t>«Развитие агропромышленного комплекса в Ижемском районе»</w:t>
      </w:r>
      <w:r w:rsidRPr="0041125C">
        <w:rPr>
          <w:rFonts w:ascii="Times New Roman" w:hAnsi="Times New Roman"/>
          <w:sz w:val="26"/>
          <w:szCs w:val="26"/>
          <w:lang w:eastAsia="ru-RU"/>
        </w:rPr>
        <w:t xml:space="preserve"> </w:t>
      </w:r>
      <w:r w:rsidRPr="0041125C">
        <w:rPr>
          <w:rFonts w:ascii="Times New Roman" w:hAnsi="Times New Roman"/>
          <w:sz w:val="26"/>
          <w:szCs w:val="26"/>
        </w:rPr>
        <w:t>изложить в следующей редакции:</w:t>
      </w:r>
    </w:p>
    <w:p w:rsidR="0041125C" w:rsidRPr="0041125C" w:rsidRDefault="0041125C" w:rsidP="0041125C">
      <w:pPr>
        <w:autoSpaceDE w:val="0"/>
        <w:autoSpaceDN w:val="0"/>
        <w:adjustRightInd w:val="0"/>
        <w:spacing w:after="0" w:line="240" w:lineRule="auto"/>
        <w:ind w:left="1068"/>
        <w:contextualSpacing/>
        <w:jc w:val="center"/>
        <w:outlineLvl w:val="0"/>
        <w:rPr>
          <w:rFonts w:ascii="Times New Roman" w:hAnsi="Times New Roman"/>
          <w:b/>
          <w:sz w:val="26"/>
          <w:szCs w:val="26"/>
        </w:rPr>
      </w:pPr>
    </w:p>
    <w:p w:rsidR="0041125C" w:rsidRPr="0041125C" w:rsidRDefault="0041125C" w:rsidP="0041125C">
      <w:pPr>
        <w:autoSpaceDE w:val="0"/>
        <w:autoSpaceDN w:val="0"/>
        <w:adjustRightInd w:val="0"/>
        <w:spacing w:after="0" w:line="240" w:lineRule="auto"/>
        <w:ind w:left="1068"/>
        <w:contextualSpacing/>
        <w:jc w:val="center"/>
        <w:outlineLvl w:val="0"/>
        <w:rPr>
          <w:rFonts w:ascii="Times New Roman" w:hAnsi="Times New Roman"/>
          <w:b/>
          <w:sz w:val="26"/>
          <w:szCs w:val="26"/>
        </w:rPr>
      </w:pPr>
      <w:r w:rsidRPr="0041125C">
        <w:rPr>
          <w:rFonts w:ascii="Times New Roman" w:hAnsi="Times New Roman"/>
          <w:b/>
          <w:sz w:val="26"/>
          <w:szCs w:val="26"/>
        </w:rPr>
        <w:t>«Раздел 6. Ресурсное обеспечение подпрограммы</w:t>
      </w:r>
    </w:p>
    <w:p w:rsidR="0041125C" w:rsidRPr="0041125C" w:rsidRDefault="0041125C" w:rsidP="0041125C">
      <w:pPr>
        <w:autoSpaceDE w:val="0"/>
        <w:autoSpaceDN w:val="0"/>
        <w:adjustRightInd w:val="0"/>
        <w:spacing w:after="0" w:line="240" w:lineRule="auto"/>
        <w:ind w:left="708"/>
        <w:jc w:val="center"/>
        <w:outlineLvl w:val="0"/>
        <w:rPr>
          <w:rFonts w:ascii="Times New Roman" w:hAnsi="Times New Roman"/>
          <w:b/>
          <w:sz w:val="26"/>
          <w:szCs w:val="26"/>
        </w:rPr>
      </w:pPr>
    </w:p>
    <w:p w:rsidR="0041125C" w:rsidRPr="0041125C" w:rsidRDefault="0041125C" w:rsidP="0041125C">
      <w:pPr>
        <w:autoSpaceDE w:val="0"/>
        <w:autoSpaceDN w:val="0"/>
        <w:adjustRightInd w:val="0"/>
        <w:spacing w:after="0" w:line="240" w:lineRule="auto"/>
        <w:ind w:firstLine="360"/>
        <w:jc w:val="both"/>
        <w:rPr>
          <w:rFonts w:ascii="Times New Roman" w:hAnsi="Times New Roman"/>
          <w:sz w:val="26"/>
          <w:szCs w:val="26"/>
        </w:rPr>
      </w:pPr>
      <w:r w:rsidRPr="0041125C">
        <w:rPr>
          <w:rFonts w:ascii="Times New Roman" w:hAnsi="Times New Roman"/>
          <w:sz w:val="26"/>
          <w:szCs w:val="26"/>
        </w:rPr>
        <w:t>Общий объем финансирования подпрограммы на период 2015 - 2019 гг. составит 6663,5 тыс. рублей, в том числе:</w:t>
      </w:r>
    </w:p>
    <w:p w:rsidR="0041125C" w:rsidRPr="0041125C" w:rsidRDefault="0041125C" w:rsidP="0041125C">
      <w:pPr>
        <w:autoSpaceDE w:val="0"/>
        <w:autoSpaceDN w:val="0"/>
        <w:adjustRightInd w:val="0"/>
        <w:spacing w:after="0" w:line="240" w:lineRule="auto"/>
        <w:ind w:firstLine="708"/>
        <w:jc w:val="both"/>
        <w:rPr>
          <w:rFonts w:ascii="Times New Roman" w:hAnsi="Times New Roman"/>
          <w:sz w:val="26"/>
          <w:szCs w:val="26"/>
        </w:rPr>
      </w:pPr>
      <w:r w:rsidRPr="0041125C">
        <w:rPr>
          <w:rFonts w:ascii="Times New Roman" w:hAnsi="Times New Roman"/>
          <w:sz w:val="26"/>
          <w:szCs w:val="26"/>
        </w:rPr>
        <w:t>за счет средств бюджета муниципального образования муниципального района «Ижемский» 6200,0  тыс. рублей, в том числе по годам:</w:t>
      </w:r>
    </w:p>
    <w:p w:rsidR="0041125C" w:rsidRPr="0041125C" w:rsidRDefault="0041125C" w:rsidP="0041125C">
      <w:pPr>
        <w:autoSpaceDE w:val="0"/>
        <w:autoSpaceDN w:val="0"/>
        <w:adjustRightInd w:val="0"/>
        <w:spacing w:after="0" w:line="240" w:lineRule="auto"/>
        <w:ind w:left="708"/>
        <w:jc w:val="both"/>
        <w:rPr>
          <w:rFonts w:ascii="Times New Roman" w:hAnsi="Times New Roman"/>
          <w:sz w:val="26"/>
          <w:szCs w:val="26"/>
        </w:rPr>
      </w:pPr>
      <w:r w:rsidRPr="0041125C">
        <w:rPr>
          <w:rFonts w:ascii="Times New Roman" w:hAnsi="Times New Roman"/>
          <w:sz w:val="26"/>
          <w:szCs w:val="26"/>
        </w:rPr>
        <w:t>2015 год – 4000,0  тыс. рублей;</w:t>
      </w:r>
    </w:p>
    <w:p w:rsidR="0041125C" w:rsidRPr="0041125C" w:rsidRDefault="0041125C" w:rsidP="0041125C">
      <w:pPr>
        <w:autoSpaceDE w:val="0"/>
        <w:autoSpaceDN w:val="0"/>
        <w:adjustRightInd w:val="0"/>
        <w:spacing w:after="0" w:line="240" w:lineRule="auto"/>
        <w:ind w:left="708"/>
        <w:jc w:val="both"/>
        <w:rPr>
          <w:rFonts w:ascii="Times New Roman" w:hAnsi="Times New Roman"/>
          <w:sz w:val="26"/>
          <w:szCs w:val="26"/>
        </w:rPr>
      </w:pPr>
      <w:r w:rsidRPr="0041125C">
        <w:rPr>
          <w:rFonts w:ascii="Times New Roman" w:hAnsi="Times New Roman"/>
          <w:sz w:val="26"/>
          <w:szCs w:val="26"/>
        </w:rPr>
        <w:t>2016 год – 1000,0 тыс. рублей;</w:t>
      </w:r>
    </w:p>
    <w:p w:rsidR="0041125C" w:rsidRPr="0041125C" w:rsidRDefault="0041125C" w:rsidP="0041125C">
      <w:pPr>
        <w:autoSpaceDE w:val="0"/>
        <w:autoSpaceDN w:val="0"/>
        <w:adjustRightInd w:val="0"/>
        <w:spacing w:after="0" w:line="240" w:lineRule="auto"/>
        <w:ind w:firstLine="709"/>
        <w:contextualSpacing/>
        <w:jc w:val="both"/>
        <w:rPr>
          <w:rFonts w:ascii="Times New Roman" w:hAnsi="Times New Roman"/>
          <w:sz w:val="26"/>
          <w:szCs w:val="26"/>
        </w:rPr>
      </w:pPr>
      <w:r w:rsidRPr="0041125C">
        <w:rPr>
          <w:rFonts w:ascii="Times New Roman" w:hAnsi="Times New Roman"/>
          <w:sz w:val="26"/>
          <w:szCs w:val="26"/>
        </w:rPr>
        <w:t>2017 год – 700,0 тыс. рублей;</w:t>
      </w:r>
    </w:p>
    <w:p w:rsidR="0041125C" w:rsidRPr="0041125C" w:rsidRDefault="0041125C" w:rsidP="0041125C">
      <w:pPr>
        <w:autoSpaceDE w:val="0"/>
        <w:autoSpaceDN w:val="0"/>
        <w:adjustRightInd w:val="0"/>
        <w:spacing w:after="0" w:line="240" w:lineRule="auto"/>
        <w:ind w:left="708"/>
        <w:jc w:val="both"/>
        <w:rPr>
          <w:rFonts w:ascii="Times New Roman" w:hAnsi="Times New Roman"/>
          <w:sz w:val="26"/>
          <w:szCs w:val="26"/>
        </w:rPr>
      </w:pPr>
      <w:r w:rsidRPr="0041125C">
        <w:rPr>
          <w:rFonts w:ascii="Times New Roman" w:hAnsi="Times New Roman"/>
          <w:sz w:val="26"/>
          <w:szCs w:val="26"/>
        </w:rPr>
        <w:t>2018 год – 250,0 тыс. рублей;</w:t>
      </w:r>
    </w:p>
    <w:p w:rsidR="0041125C" w:rsidRPr="0041125C" w:rsidRDefault="0041125C" w:rsidP="0041125C">
      <w:pPr>
        <w:autoSpaceDE w:val="0"/>
        <w:autoSpaceDN w:val="0"/>
        <w:adjustRightInd w:val="0"/>
        <w:spacing w:after="0" w:line="240" w:lineRule="auto"/>
        <w:ind w:left="708"/>
        <w:jc w:val="both"/>
        <w:rPr>
          <w:rFonts w:ascii="Times New Roman" w:hAnsi="Times New Roman"/>
          <w:sz w:val="26"/>
          <w:szCs w:val="26"/>
        </w:rPr>
      </w:pPr>
      <w:r w:rsidRPr="0041125C">
        <w:rPr>
          <w:rFonts w:ascii="Times New Roman" w:hAnsi="Times New Roman"/>
          <w:sz w:val="26"/>
          <w:szCs w:val="26"/>
        </w:rPr>
        <w:t>2019 год – 250,0 тыс. рублей;</w:t>
      </w:r>
    </w:p>
    <w:p w:rsidR="0041125C" w:rsidRPr="0041125C" w:rsidRDefault="0041125C" w:rsidP="0041125C">
      <w:pPr>
        <w:autoSpaceDE w:val="0"/>
        <w:autoSpaceDN w:val="0"/>
        <w:adjustRightInd w:val="0"/>
        <w:spacing w:after="0" w:line="240" w:lineRule="auto"/>
        <w:ind w:firstLine="708"/>
        <w:jc w:val="both"/>
        <w:rPr>
          <w:rFonts w:ascii="Times New Roman" w:hAnsi="Times New Roman"/>
          <w:sz w:val="26"/>
          <w:szCs w:val="26"/>
        </w:rPr>
      </w:pPr>
      <w:r w:rsidRPr="0041125C">
        <w:rPr>
          <w:rFonts w:ascii="Times New Roman" w:hAnsi="Times New Roman"/>
          <w:sz w:val="26"/>
          <w:szCs w:val="26"/>
        </w:rPr>
        <w:t>за счет средств республиканского бюджета Республики Коми 463,5 тыс. рублей, в том числе по годам:</w:t>
      </w:r>
    </w:p>
    <w:p w:rsidR="0041125C" w:rsidRPr="0041125C" w:rsidRDefault="0041125C" w:rsidP="0041125C">
      <w:pPr>
        <w:autoSpaceDE w:val="0"/>
        <w:autoSpaceDN w:val="0"/>
        <w:adjustRightInd w:val="0"/>
        <w:spacing w:after="0" w:line="240" w:lineRule="auto"/>
        <w:ind w:left="708"/>
        <w:jc w:val="both"/>
        <w:rPr>
          <w:rFonts w:ascii="Times New Roman" w:hAnsi="Times New Roman"/>
          <w:sz w:val="26"/>
          <w:szCs w:val="26"/>
        </w:rPr>
      </w:pPr>
      <w:r w:rsidRPr="0041125C">
        <w:rPr>
          <w:rFonts w:ascii="Times New Roman" w:hAnsi="Times New Roman"/>
          <w:sz w:val="26"/>
          <w:szCs w:val="26"/>
        </w:rPr>
        <w:t>2015 год – 463,5 тыс. рублей;</w:t>
      </w:r>
    </w:p>
    <w:p w:rsidR="0041125C" w:rsidRPr="0041125C" w:rsidRDefault="0041125C" w:rsidP="0041125C">
      <w:pPr>
        <w:autoSpaceDE w:val="0"/>
        <w:autoSpaceDN w:val="0"/>
        <w:adjustRightInd w:val="0"/>
        <w:spacing w:after="0" w:line="240" w:lineRule="auto"/>
        <w:ind w:left="708"/>
        <w:jc w:val="both"/>
        <w:rPr>
          <w:rFonts w:ascii="Times New Roman" w:hAnsi="Times New Roman"/>
          <w:sz w:val="26"/>
          <w:szCs w:val="26"/>
        </w:rPr>
      </w:pPr>
      <w:r w:rsidRPr="0041125C">
        <w:rPr>
          <w:rFonts w:ascii="Times New Roman" w:hAnsi="Times New Roman"/>
          <w:sz w:val="26"/>
          <w:szCs w:val="26"/>
        </w:rPr>
        <w:t>2016 год – 0,0 тыс. рублей;</w:t>
      </w:r>
    </w:p>
    <w:p w:rsidR="0041125C" w:rsidRPr="0041125C" w:rsidRDefault="0041125C" w:rsidP="0041125C">
      <w:pPr>
        <w:autoSpaceDE w:val="0"/>
        <w:autoSpaceDN w:val="0"/>
        <w:adjustRightInd w:val="0"/>
        <w:spacing w:after="0" w:line="240" w:lineRule="auto"/>
        <w:ind w:left="708"/>
        <w:jc w:val="both"/>
        <w:rPr>
          <w:rFonts w:ascii="Times New Roman" w:hAnsi="Times New Roman"/>
          <w:sz w:val="26"/>
          <w:szCs w:val="26"/>
        </w:rPr>
      </w:pPr>
      <w:r w:rsidRPr="0041125C">
        <w:rPr>
          <w:rFonts w:ascii="Times New Roman" w:hAnsi="Times New Roman"/>
          <w:sz w:val="26"/>
          <w:szCs w:val="26"/>
        </w:rPr>
        <w:t>2017 год – 0,0 тыс. рублей;</w:t>
      </w:r>
    </w:p>
    <w:p w:rsidR="0041125C" w:rsidRPr="0041125C" w:rsidRDefault="0041125C" w:rsidP="0041125C">
      <w:pPr>
        <w:autoSpaceDE w:val="0"/>
        <w:autoSpaceDN w:val="0"/>
        <w:adjustRightInd w:val="0"/>
        <w:spacing w:after="0" w:line="240" w:lineRule="auto"/>
        <w:ind w:left="708"/>
        <w:jc w:val="both"/>
        <w:rPr>
          <w:rFonts w:ascii="Times New Roman" w:hAnsi="Times New Roman"/>
          <w:sz w:val="26"/>
          <w:szCs w:val="26"/>
        </w:rPr>
      </w:pPr>
      <w:r w:rsidRPr="0041125C">
        <w:rPr>
          <w:rFonts w:ascii="Times New Roman" w:hAnsi="Times New Roman"/>
          <w:sz w:val="26"/>
          <w:szCs w:val="26"/>
        </w:rPr>
        <w:t>2018 год – 0,0 тыс. рублей;</w:t>
      </w:r>
    </w:p>
    <w:p w:rsidR="0041125C" w:rsidRPr="0041125C" w:rsidRDefault="0041125C" w:rsidP="0041125C">
      <w:pPr>
        <w:autoSpaceDE w:val="0"/>
        <w:autoSpaceDN w:val="0"/>
        <w:adjustRightInd w:val="0"/>
        <w:spacing w:after="0" w:line="240" w:lineRule="auto"/>
        <w:ind w:left="142" w:firstLine="566"/>
        <w:jc w:val="both"/>
        <w:rPr>
          <w:rFonts w:ascii="Times New Roman" w:hAnsi="Times New Roman"/>
          <w:sz w:val="26"/>
          <w:szCs w:val="26"/>
        </w:rPr>
      </w:pPr>
      <w:r w:rsidRPr="0041125C">
        <w:rPr>
          <w:rFonts w:ascii="Times New Roman" w:hAnsi="Times New Roman"/>
          <w:sz w:val="26"/>
          <w:szCs w:val="26"/>
        </w:rPr>
        <w:t>2019 год – 0,0 тыс. рублей.</w:t>
      </w:r>
    </w:p>
    <w:p w:rsidR="0041125C" w:rsidRPr="0041125C" w:rsidRDefault="0041125C" w:rsidP="0041125C">
      <w:pPr>
        <w:autoSpaceDE w:val="0"/>
        <w:autoSpaceDN w:val="0"/>
        <w:adjustRightInd w:val="0"/>
        <w:spacing w:after="0" w:line="240" w:lineRule="auto"/>
        <w:ind w:firstLine="708"/>
        <w:jc w:val="both"/>
        <w:rPr>
          <w:rFonts w:ascii="Times New Roman" w:hAnsi="Times New Roman"/>
          <w:sz w:val="26"/>
          <w:szCs w:val="26"/>
        </w:rPr>
      </w:pPr>
      <w:r w:rsidRPr="0041125C">
        <w:rPr>
          <w:rFonts w:ascii="Times New Roman" w:hAnsi="Times New Roman"/>
          <w:sz w:val="26"/>
          <w:szCs w:val="26"/>
        </w:rPr>
        <w:t>Ресурсное обеспечение подпрограммы в целом, а также по годам реализации подпрограммы и источникам финансирования приводится в приложении  к Программе (</w:t>
      </w:r>
      <w:hyperlink r:id="rId27" w:history="1">
        <w:r w:rsidRPr="0041125C">
          <w:rPr>
            <w:rFonts w:ascii="Times New Roman" w:hAnsi="Times New Roman"/>
            <w:sz w:val="26"/>
            <w:szCs w:val="26"/>
          </w:rPr>
          <w:t>таблицы 4</w:t>
        </w:r>
      </w:hyperlink>
      <w:r w:rsidRPr="0041125C">
        <w:rPr>
          <w:rFonts w:ascii="Times New Roman" w:hAnsi="Times New Roman"/>
          <w:sz w:val="26"/>
          <w:szCs w:val="26"/>
        </w:rPr>
        <w:t xml:space="preserve"> и 5).»;</w:t>
      </w:r>
    </w:p>
    <w:p w:rsidR="0041125C" w:rsidRPr="0041125C" w:rsidRDefault="0041125C" w:rsidP="006917E0">
      <w:pPr>
        <w:widowControl w:val="0"/>
        <w:numPr>
          <w:ilvl w:val="0"/>
          <w:numId w:val="14"/>
        </w:numPr>
        <w:autoSpaceDE w:val="0"/>
        <w:autoSpaceDN w:val="0"/>
        <w:adjustRightInd w:val="0"/>
        <w:spacing w:after="0" w:line="240" w:lineRule="auto"/>
        <w:ind w:left="0" w:firstLine="567"/>
        <w:contextualSpacing/>
        <w:rPr>
          <w:rFonts w:ascii="Times New Roman" w:hAnsi="Times New Roman"/>
          <w:sz w:val="26"/>
          <w:szCs w:val="26"/>
        </w:rPr>
      </w:pPr>
      <w:r w:rsidRPr="0041125C">
        <w:rPr>
          <w:rFonts w:ascii="Times New Roman" w:hAnsi="Times New Roman"/>
          <w:sz w:val="26"/>
          <w:szCs w:val="26"/>
        </w:rPr>
        <w:t>позицию «</w:t>
      </w:r>
      <w:r w:rsidRPr="0041125C">
        <w:rPr>
          <w:rFonts w:ascii="Times New Roman" w:hAnsi="Times New Roman"/>
          <w:sz w:val="26"/>
          <w:szCs w:val="26"/>
          <w:lang w:eastAsia="ru-RU"/>
        </w:rPr>
        <w:t xml:space="preserve">Объемы финансирования подпрограммы» паспорта подпрограммы 3  </w:t>
      </w:r>
      <w:r w:rsidRPr="0041125C">
        <w:rPr>
          <w:rFonts w:ascii="Times New Roman" w:hAnsi="Times New Roman"/>
          <w:sz w:val="26"/>
          <w:szCs w:val="26"/>
        </w:rPr>
        <w:t xml:space="preserve">«Развитие въездного и внутреннего туризма на территории Ижемского района  </w:t>
      </w:r>
      <w:r w:rsidRPr="0041125C">
        <w:rPr>
          <w:rFonts w:ascii="Times New Roman" w:hAnsi="Times New Roman"/>
          <w:sz w:val="26"/>
          <w:szCs w:val="26"/>
          <w:lang w:eastAsia="ru-RU"/>
        </w:rPr>
        <w:t xml:space="preserve"> изложить в следующей редакции:</w:t>
      </w:r>
    </w:p>
    <w:p w:rsidR="0041125C" w:rsidRPr="0041125C" w:rsidRDefault="0041125C" w:rsidP="0041125C">
      <w:pPr>
        <w:tabs>
          <w:tab w:val="left" w:pos="1134"/>
        </w:tabs>
        <w:autoSpaceDE w:val="0"/>
        <w:autoSpaceDN w:val="0"/>
        <w:adjustRightInd w:val="0"/>
        <w:spacing w:after="0" w:line="240" w:lineRule="auto"/>
        <w:contextualSpacing/>
        <w:jc w:val="both"/>
        <w:rPr>
          <w:rFonts w:ascii="Times New Roman" w:hAnsi="Times New Roman"/>
          <w:sz w:val="26"/>
          <w:szCs w:val="26"/>
          <w:lang w:eastAsia="ru-RU"/>
        </w:rPr>
      </w:pPr>
      <w:r w:rsidRPr="0041125C">
        <w:rPr>
          <w:rFonts w:ascii="Times New Roman" w:hAnsi="Times New Roman"/>
          <w:sz w:val="26"/>
          <w:szCs w:val="26"/>
          <w:lang w:eastAsia="ru-RU"/>
        </w:rPr>
        <w:t>«</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98"/>
        <w:gridCol w:w="6273"/>
      </w:tblGrid>
      <w:tr w:rsidR="0041125C" w:rsidRPr="0041125C" w:rsidTr="0041125C">
        <w:tc>
          <w:tcPr>
            <w:tcW w:w="3298" w:type="dxa"/>
          </w:tcPr>
          <w:p w:rsidR="0041125C" w:rsidRPr="0041125C" w:rsidRDefault="0041125C" w:rsidP="0041125C">
            <w:pPr>
              <w:autoSpaceDE w:val="0"/>
              <w:autoSpaceDN w:val="0"/>
              <w:adjustRightInd w:val="0"/>
              <w:spacing w:after="0" w:line="240" w:lineRule="auto"/>
              <w:jc w:val="both"/>
              <w:rPr>
                <w:rFonts w:ascii="Times New Roman" w:hAnsi="Times New Roman"/>
                <w:sz w:val="26"/>
                <w:szCs w:val="26"/>
                <w:lang w:eastAsia="ru-RU"/>
              </w:rPr>
            </w:pPr>
            <w:r w:rsidRPr="0041125C">
              <w:rPr>
                <w:rFonts w:ascii="Times New Roman" w:hAnsi="Times New Roman"/>
                <w:sz w:val="26"/>
                <w:szCs w:val="26"/>
                <w:lang w:eastAsia="ru-RU"/>
              </w:rPr>
              <w:t>Объемы финансирования</w:t>
            </w:r>
          </w:p>
          <w:p w:rsidR="0041125C" w:rsidRPr="0041125C" w:rsidRDefault="0041125C" w:rsidP="0041125C">
            <w:pPr>
              <w:autoSpaceDE w:val="0"/>
              <w:autoSpaceDN w:val="0"/>
              <w:adjustRightInd w:val="0"/>
              <w:spacing w:after="0" w:line="240" w:lineRule="auto"/>
              <w:jc w:val="both"/>
              <w:rPr>
                <w:rFonts w:ascii="Times New Roman" w:hAnsi="Times New Roman"/>
                <w:sz w:val="26"/>
                <w:szCs w:val="26"/>
                <w:lang w:eastAsia="ru-RU"/>
              </w:rPr>
            </w:pPr>
            <w:r w:rsidRPr="0041125C">
              <w:rPr>
                <w:rFonts w:ascii="Times New Roman" w:hAnsi="Times New Roman"/>
                <w:sz w:val="26"/>
                <w:szCs w:val="26"/>
                <w:lang w:eastAsia="ru-RU"/>
              </w:rPr>
              <w:t>подпрограммы</w:t>
            </w:r>
          </w:p>
        </w:tc>
        <w:tc>
          <w:tcPr>
            <w:tcW w:w="6273" w:type="dxa"/>
          </w:tcPr>
          <w:p w:rsidR="0041125C" w:rsidRPr="0041125C" w:rsidRDefault="0041125C" w:rsidP="0041125C">
            <w:pPr>
              <w:autoSpaceDE w:val="0"/>
              <w:autoSpaceDN w:val="0"/>
              <w:adjustRightInd w:val="0"/>
              <w:spacing w:after="0" w:line="240" w:lineRule="auto"/>
              <w:ind w:left="104"/>
              <w:contextualSpacing/>
              <w:jc w:val="both"/>
              <w:rPr>
                <w:rFonts w:ascii="Times New Roman" w:hAnsi="Times New Roman"/>
                <w:sz w:val="26"/>
                <w:szCs w:val="26"/>
              </w:rPr>
            </w:pPr>
            <w:r w:rsidRPr="0041125C">
              <w:rPr>
                <w:rFonts w:ascii="Times New Roman" w:hAnsi="Times New Roman"/>
                <w:sz w:val="26"/>
                <w:szCs w:val="26"/>
              </w:rPr>
              <w:t>Общий объем финансирования подпрограммы на период 2015 - 2019 гг. составит 304,9 тыс. рублей, в том числе:</w:t>
            </w:r>
          </w:p>
          <w:p w:rsidR="0041125C" w:rsidRPr="0041125C" w:rsidRDefault="0041125C" w:rsidP="0041125C">
            <w:pPr>
              <w:autoSpaceDE w:val="0"/>
              <w:autoSpaceDN w:val="0"/>
              <w:adjustRightInd w:val="0"/>
              <w:spacing w:after="0" w:line="240" w:lineRule="auto"/>
              <w:ind w:left="104"/>
              <w:jc w:val="both"/>
              <w:rPr>
                <w:rFonts w:ascii="Times New Roman" w:hAnsi="Times New Roman"/>
                <w:sz w:val="26"/>
                <w:szCs w:val="26"/>
              </w:rPr>
            </w:pPr>
            <w:r w:rsidRPr="0041125C">
              <w:rPr>
                <w:rFonts w:ascii="Times New Roman" w:hAnsi="Times New Roman"/>
                <w:sz w:val="26"/>
                <w:szCs w:val="26"/>
              </w:rPr>
              <w:t>за счет средств бюджета муниципального образования муниципального района «Ижемский» 255,0  тыс. рублей, в том числе по годам:</w:t>
            </w:r>
          </w:p>
          <w:p w:rsidR="0041125C" w:rsidRPr="0041125C" w:rsidRDefault="0041125C" w:rsidP="0041125C">
            <w:pPr>
              <w:autoSpaceDE w:val="0"/>
              <w:autoSpaceDN w:val="0"/>
              <w:adjustRightInd w:val="0"/>
              <w:spacing w:after="0" w:line="240" w:lineRule="auto"/>
              <w:ind w:left="104"/>
              <w:jc w:val="both"/>
              <w:rPr>
                <w:rFonts w:ascii="Times New Roman" w:hAnsi="Times New Roman"/>
                <w:sz w:val="26"/>
                <w:szCs w:val="26"/>
              </w:rPr>
            </w:pPr>
            <w:r w:rsidRPr="0041125C">
              <w:rPr>
                <w:rFonts w:ascii="Times New Roman" w:hAnsi="Times New Roman"/>
                <w:sz w:val="26"/>
                <w:szCs w:val="26"/>
              </w:rPr>
              <w:t>2015 год – 55,0  тыс. рублей;</w:t>
            </w:r>
          </w:p>
          <w:p w:rsidR="0041125C" w:rsidRPr="0041125C" w:rsidRDefault="0041125C" w:rsidP="0041125C">
            <w:pPr>
              <w:autoSpaceDE w:val="0"/>
              <w:autoSpaceDN w:val="0"/>
              <w:adjustRightInd w:val="0"/>
              <w:spacing w:after="0" w:line="240" w:lineRule="auto"/>
              <w:ind w:left="104"/>
              <w:jc w:val="both"/>
              <w:rPr>
                <w:rFonts w:ascii="Times New Roman" w:hAnsi="Times New Roman"/>
                <w:sz w:val="26"/>
                <w:szCs w:val="26"/>
              </w:rPr>
            </w:pPr>
            <w:r w:rsidRPr="0041125C">
              <w:rPr>
                <w:rFonts w:ascii="Times New Roman" w:hAnsi="Times New Roman"/>
                <w:sz w:val="26"/>
                <w:szCs w:val="26"/>
              </w:rPr>
              <w:t>2016 год – 30,0 тыс. рублей;</w:t>
            </w:r>
          </w:p>
          <w:p w:rsidR="0041125C" w:rsidRPr="0041125C" w:rsidRDefault="0041125C" w:rsidP="0041125C">
            <w:pPr>
              <w:autoSpaceDE w:val="0"/>
              <w:autoSpaceDN w:val="0"/>
              <w:adjustRightInd w:val="0"/>
              <w:spacing w:after="0" w:line="240" w:lineRule="auto"/>
              <w:ind w:left="104"/>
              <w:jc w:val="both"/>
              <w:rPr>
                <w:rFonts w:ascii="Times New Roman" w:hAnsi="Times New Roman"/>
                <w:sz w:val="26"/>
                <w:szCs w:val="26"/>
              </w:rPr>
            </w:pPr>
            <w:r w:rsidRPr="0041125C">
              <w:rPr>
                <w:rFonts w:ascii="Times New Roman" w:hAnsi="Times New Roman"/>
                <w:sz w:val="26"/>
                <w:szCs w:val="26"/>
              </w:rPr>
              <w:t>2017 год – 90,0 тыс. рублей;</w:t>
            </w:r>
          </w:p>
          <w:p w:rsidR="0041125C" w:rsidRPr="0041125C" w:rsidRDefault="0041125C" w:rsidP="0041125C">
            <w:pPr>
              <w:autoSpaceDE w:val="0"/>
              <w:autoSpaceDN w:val="0"/>
              <w:adjustRightInd w:val="0"/>
              <w:spacing w:after="0" w:line="240" w:lineRule="auto"/>
              <w:ind w:left="104"/>
              <w:jc w:val="both"/>
              <w:rPr>
                <w:rFonts w:ascii="Times New Roman" w:hAnsi="Times New Roman"/>
                <w:sz w:val="26"/>
                <w:szCs w:val="26"/>
              </w:rPr>
            </w:pPr>
            <w:r w:rsidRPr="0041125C">
              <w:rPr>
                <w:rFonts w:ascii="Times New Roman" w:hAnsi="Times New Roman"/>
                <w:sz w:val="26"/>
                <w:szCs w:val="26"/>
              </w:rPr>
              <w:t>2018 год – 40,0 тыс. рублей;</w:t>
            </w:r>
          </w:p>
          <w:p w:rsidR="0041125C" w:rsidRPr="0041125C" w:rsidRDefault="0041125C" w:rsidP="0041125C">
            <w:pPr>
              <w:autoSpaceDE w:val="0"/>
              <w:autoSpaceDN w:val="0"/>
              <w:adjustRightInd w:val="0"/>
              <w:spacing w:after="0" w:line="240" w:lineRule="auto"/>
              <w:ind w:left="104"/>
              <w:jc w:val="both"/>
              <w:rPr>
                <w:rFonts w:ascii="Times New Roman" w:hAnsi="Times New Roman"/>
                <w:sz w:val="26"/>
                <w:szCs w:val="26"/>
              </w:rPr>
            </w:pPr>
            <w:r w:rsidRPr="0041125C">
              <w:rPr>
                <w:rFonts w:ascii="Times New Roman" w:hAnsi="Times New Roman"/>
                <w:sz w:val="26"/>
                <w:szCs w:val="26"/>
              </w:rPr>
              <w:t>2019 год - 40,0 тыс. рублей.</w:t>
            </w:r>
          </w:p>
          <w:p w:rsidR="0041125C" w:rsidRPr="0041125C" w:rsidRDefault="0041125C" w:rsidP="0041125C">
            <w:pPr>
              <w:autoSpaceDE w:val="0"/>
              <w:autoSpaceDN w:val="0"/>
              <w:adjustRightInd w:val="0"/>
              <w:spacing w:after="0" w:line="240" w:lineRule="auto"/>
              <w:ind w:left="104"/>
              <w:jc w:val="both"/>
              <w:rPr>
                <w:rFonts w:ascii="Times New Roman" w:hAnsi="Times New Roman"/>
                <w:sz w:val="26"/>
                <w:szCs w:val="26"/>
              </w:rPr>
            </w:pPr>
            <w:r w:rsidRPr="0041125C">
              <w:rPr>
                <w:rFonts w:ascii="Times New Roman" w:hAnsi="Times New Roman"/>
                <w:sz w:val="26"/>
                <w:szCs w:val="26"/>
              </w:rPr>
              <w:t xml:space="preserve">за счет средств республиканского бюджета </w:t>
            </w:r>
            <w:r w:rsidRPr="0041125C">
              <w:rPr>
                <w:rFonts w:ascii="Times New Roman" w:hAnsi="Times New Roman"/>
                <w:sz w:val="26"/>
                <w:szCs w:val="26"/>
              </w:rPr>
              <w:lastRenderedPageBreak/>
              <w:t>Республики Коми 49,9 тыс. рублей, в том числе по годам:</w:t>
            </w:r>
          </w:p>
          <w:p w:rsidR="0041125C" w:rsidRPr="0041125C" w:rsidRDefault="0041125C" w:rsidP="0041125C">
            <w:pPr>
              <w:autoSpaceDE w:val="0"/>
              <w:autoSpaceDN w:val="0"/>
              <w:adjustRightInd w:val="0"/>
              <w:spacing w:after="0" w:line="240" w:lineRule="auto"/>
              <w:ind w:left="104"/>
              <w:jc w:val="both"/>
              <w:rPr>
                <w:rFonts w:ascii="Times New Roman" w:hAnsi="Times New Roman"/>
                <w:sz w:val="26"/>
                <w:szCs w:val="26"/>
              </w:rPr>
            </w:pPr>
            <w:r w:rsidRPr="0041125C">
              <w:rPr>
                <w:rFonts w:ascii="Times New Roman" w:hAnsi="Times New Roman"/>
                <w:sz w:val="26"/>
                <w:szCs w:val="26"/>
              </w:rPr>
              <w:t>2015 год – 0,0 тыс. рублей;</w:t>
            </w:r>
          </w:p>
          <w:p w:rsidR="0041125C" w:rsidRPr="0041125C" w:rsidRDefault="0041125C" w:rsidP="0041125C">
            <w:pPr>
              <w:autoSpaceDE w:val="0"/>
              <w:autoSpaceDN w:val="0"/>
              <w:adjustRightInd w:val="0"/>
              <w:spacing w:after="0" w:line="240" w:lineRule="auto"/>
              <w:ind w:left="104"/>
              <w:jc w:val="both"/>
              <w:rPr>
                <w:rFonts w:ascii="Times New Roman" w:hAnsi="Times New Roman"/>
                <w:sz w:val="26"/>
                <w:szCs w:val="26"/>
              </w:rPr>
            </w:pPr>
            <w:r w:rsidRPr="0041125C">
              <w:rPr>
                <w:rFonts w:ascii="Times New Roman" w:hAnsi="Times New Roman"/>
                <w:sz w:val="26"/>
                <w:szCs w:val="26"/>
              </w:rPr>
              <w:t>2016 год – 8,9 тыс. рублей;</w:t>
            </w:r>
          </w:p>
          <w:p w:rsidR="0041125C" w:rsidRPr="0041125C" w:rsidRDefault="0041125C" w:rsidP="0041125C">
            <w:pPr>
              <w:autoSpaceDE w:val="0"/>
              <w:autoSpaceDN w:val="0"/>
              <w:adjustRightInd w:val="0"/>
              <w:spacing w:after="0" w:line="240" w:lineRule="auto"/>
              <w:ind w:left="104"/>
              <w:jc w:val="both"/>
              <w:rPr>
                <w:rFonts w:ascii="Times New Roman" w:hAnsi="Times New Roman"/>
                <w:sz w:val="26"/>
                <w:szCs w:val="26"/>
              </w:rPr>
            </w:pPr>
            <w:r w:rsidRPr="0041125C">
              <w:rPr>
                <w:rFonts w:ascii="Times New Roman" w:hAnsi="Times New Roman"/>
                <w:sz w:val="26"/>
                <w:szCs w:val="26"/>
              </w:rPr>
              <w:t>2017 год – 41,0 тыс. рублей;</w:t>
            </w:r>
          </w:p>
          <w:p w:rsidR="0041125C" w:rsidRPr="0041125C" w:rsidRDefault="0041125C" w:rsidP="0041125C">
            <w:pPr>
              <w:autoSpaceDE w:val="0"/>
              <w:autoSpaceDN w:val="0"/>
              <w:adjustRightInd w:val="0"/>
              <w:spacing w:after="0" w:line="240" w:lineRule="auto"/>
              <w:ind w:left="104"/>
              <w:jc w:val="both"/>
              <w:rPr>
                <w:rFonts w:ascii="Times New Roman" w:hAnsi="Times New Roman"/>
                <w:sz w:val="26"/>
                <w:szCs w:val="26"/>
              </w:rPr>
            </w:pPr>
            <w:r w:rsidRPr="0041125C">
              <w:rPr>
                <w:rFonts w:ascii="Times New Roman" w:hAnsi="Times New Roman"/>
                <w:sz w:val="26"/>
                <w:szCs w:val="26"/>
              </w:rPr>
              <w:t>2018 год – 0,0 тыс. рублей;</w:t>
            </w:r>
          </w:p>
          <w:p w:rsidR="0041125C" w:rsidRPr="0041125C" w:rsidRDefault="0041125C" w:rsidP="0041125C">
            <w:pPr>
              <w:autoSpaceDE w:val="0"/>
              <w:autoSpaceDN w:val="0"/>
              <w:adjustRightInd w:val="0"/>
              <w:spacing w:after="0" w:line="240" w:lineRule="auto"/>
              <w:ind w:left="104"/>
              <w:jc w:val="both"/>
              <w:rPr>
                <w:rFonts w:ascii="Times New Roman" w:hAnsi="Times New Roman"/>
                <w:sz w:val="26"/>
                <w:szCs w:val="26"/>
              </w:rPr>
            </w:pPr>
            <w:r w:rsidRPr="0041125C">
              <w:rPr>
                <w:rFonts w:ascii="Times New Roman" w:hAnsi="Times New Roman"/>
                <w:sz w:val="26"/>
                <w:szCs w:val="26"/>
              </w:rPr>
              <w:t>2019 год - 0,0 тыс. рублей.</w:t>
            </w:r>
          </w:p>
          <w:p w:rsidR="0041125C" w:rsidRPr="0041125C" w:rsidRDefault="0041125C" w:rsidP="0041125C">
            <w:pPr>
              <w:autoSpaceDE w:val="0"/>
              <w:autoSpaceDN w:val="0"/>
              <w:adjustRightInd w:val="0"/>
              <w:spacing w:after="0" w:line="240" w:lineRule="auto"/>
              <w:ind w:left="104"/>
              <w:jc w:val="both"/>
              <w:rPr>
                <w:rFonts w:ascii="Times New Roman" w:hAnsi="Times New Roman"/>
                <w:sz w:val="26"/>
                <w:szCs w:val="26"/>
              </w:rPr>
            </w:pPr>
          </w:p>
        </w:tc>
      </w:tr>
    </w:tbl>
    <w:p w:rsidR="0041125C" w:rsidRPr="0041125C" w:rsidRDefault="0041125C" w:rsidP="0041125C">
      <w:pPr>
        <w:autoSpaceDE w:val="0"/>
        <w:autoSpaceDN w:val="0"/>
        <w:adjustRightInd w:val="0"/>
        <w:spacing w:after="0" w:line="240" w:lineRule="auto"/>
        <w:ind w:left="720"/>
        <w:contextualSpacing/>
        <w:jc w:val="right"/>
        <w:rPr>
          <w:rFonts w:ascii="Times New Roman" w:hAnsi="Times New Roman"/>
          <w:sz w:val="26"/>
          <w:szCs w:val="26"/>
        </w:rPr>
      </w:pPr>
      <w:r w:rsidRPr="0041125C">
        <w:rPr>
          <w:rFonts w:ascii="Times New Roman" w:hAnsi="Times New Roman"/>
          <w:sz w:val="26"/>
          <w:szCs w:val="26"/>
        </w:rPr>
        <w:lastRenderedPageBreak/>
        <w:t>».</w:t>
      </w:r>
    </w:p>
    <w:p w:rsidR="0041125C" w:rsidRPr="0041125C" w:rsidRDefault="0041125C" w:rsidP="006917E0">
      <w:pPr>
        <w:numPr>
          <w:ilvl w:val="0"/>
          <w:numId w:val="14"/>
        </w:numPr>
        <w:autoSpaceDE w:val="0"/>
        <w:autoSpaceDN w:val="0"/>
        <w:adjustRightInd w:val="0"/>
        <w:spacing w:after="0" w:line="240" w:lineRule="auto"/>
        <w:ind w:left="142" w:firstLine="426"/>
        <w:contextualSpacing/>
        <w:jc w:val="both"/>
        <w:rPr>
          <w:rFonts w:ascii="Times New Roman" w:hAnsi="Times New Roman"/>
          <w:sz w:val="26"/>
          <w:szCs w:val="26"/>
        </w:rPr>
      </w:pPr>
      <w:r w:rsidRPr="0041125C">
        <w:rPr>
          <w:rFonts w:ascii="Times New Roman" w:hAnsi="Times New Roman"/>
          <w:sz w:val="26"/>
          <w:szCs w:val="26"/>
        </w:rPr>
        <w:t xml:space="preserve">раздел 6 </w:t>
      </w:r>
      <w:r w:rsidRPr="0041125C">
        <w:rPr>
          <w:rFonts w:ascii="Times New Roman" w:hAnsi="Times New Roman"/>
          <w:sz w:val="26"/>
          <w:szCs w:val="26"/>
          <w:lang w:eastAsia="ru-RU"/>
        </w:rPr>
        <w:t>подпрограммы 3 «</w:t>
      </w:r>
      <w:r w:rsidRPr="0041125C">
        <w:rPr>
          <w:rFonts w:ascii="Times New Roman" w:hAnsi="Times New Roman"/>
          <w:sz w:val="26"/>
          <w:szCs w:val="26"/>
        </w:rPr>
        <w:t>Развитие въездного и внутреннего туризма на территории Ижемского района» изложить в следующей редакции</w:t>
      </w:r>
    </w:p>
    <w:p w:rsidR="0041125C" w:rsidRPr="0041125C" w:rsidRDefault="0041125C" w:rsidP="0041125C">
      <w:pPr>
        <w:autoSpaceDE w:val="0"/>
        <w:autoSpaceDN w:val="0"/>
        <w:adjustRightInd w:val="0"/>
        <w:spacing w:after="0" w:line="240" w:lineRule="auto"/>
        <w:ind w:left="720"/>
        <w:contextualSpacing/>
        <w:jc w:val="both"/>
        <w:rPr>
          <w:rFonts w:ascii="Times New Roman" w:hAnsi="Times New Roman"/>
          <w:sz w:val="26"/>
          <w:szCs w:val="26"/>
        </w:rPr>
      </w:pPr>
    </w:p>
    <w:p w:rsidR="0041125C" w:rsidRPr="0041125C" w:rsidRDefault="0041125C" w:rsidP="0041125C">
      <w:pPr>
        <w:autoSpaceDE w:val="0"/>
        <w:autoSpaceDN w:val="0"/>
        <w:adjustRightInd w:val="0"/>
        <w:spacing w:after="0" w:line="240" w:lineRule="auto"/>
        <w:ind w:firstLine="709"/>
        <w:contextualSpacing/>
        <w:jc w:val="center"/>
        <w:outlineLvl w:val="0"/>
        <w:rPr>
          <w:rFonts w:ascii="Times New Roman" w:hAnsi="Times New Roman"/>
          <w:b/>
          <w:sz w:val="26"/>
          <w:szCs w:val="26"/>
        </w:rPr>
      </w:pPr>
      <w:r w:rsidRPr="0041125C">
        <w:rPr>
          <w:rFonts w:ascii="Times New Roman" w:hAnsi="Times New Roman"/>
          <w:b/>
          <w:sz w:val="26"/>
          <w:szCs w:val="26"/>
        </w:rPr>
        <w:t>«Раздел 6. Ресурсное обеспечение подпрограммы</w:t>
      </w:r>
    </w:p>
    <w:p w:rsidR="0041125C" w:rsidRPr="0041125C" w:rsidRDefault="0041125C" w:rsidP="0041125C">
      <w:pPr>
        <w:autoSpaceDE w:val="0"/>
        <w:autoSpaceDN w:val="0"/>
        <w:adjustRightInd w:val="0"/>
        <w:spacing w:after="0" w:line="240" w:lineRule="auto"/>
        <w:ind w:firstLine="709"/>
        <w:contextualSpacing/>
        <w:jc w:val="both"/>
        <w:rPr>
          <w:rFonts w:ascii="Times New Roman" w:hAnsi="Times New Roman"/>
          <w:sz w:val="26"/>
          <w:szCs w:val="26"/>
        </w:rPr>
      </w:pPr>
      <w:r w:rsidRPr="0041125C">
        <w:rPr>
          <w:rFonts w:ascii="Times New Roman" w:hAnsi="Times New Roman"/>
          <w:sz w:val="26"/>
          <w:szCs w:val="26"/>
        </w:rPr>
        <w:t>Общий объем финансирования подпрограммы на период 2015 - 2019 гг. составит 304,9 тыс. рублей, в том числе:</w:t>
      </w:r>
    </w:p>
    <w:p w:rsidR="0041125C" w:rsidRPr="0041125C" w:rsidRDefault="0041125C" w:rsidP="0041125C">
      <w:pPr>
        <w:autoSpaceDE w:val="0"/>
        <w:autoSpaceDN w:val="0"/>
        <w:adjustRightInd w:val="0"/>
        <w:spacing w:after="0" w:line="240" w:lineRule="auto"/>
        <w:ind w:firstLine="709"/>
        <w:contextualSpacing/>
        <w:jc w:val="both"/>
        <w:rPr>
          <w:rFonts w:ascii="Times New Roman" w:hAnsi="Times New Roman"/>
          <w:sz w:val="26"/>
          <w:szCs w:val="26"/>
        </w:rPr>
      </w:pPr>
      <w:r w:rsidRPr="0041125C">
        <w:rPr>
          <w:rFonts w:ascii="Times New Roman" w:hAnsi="Times New Roman"/>
          <w:sz w:val="26"/>
          <w:szCs w:val="26"/>
        </w:rPr>
        <w:t>за счет средств бюджета муниципального образования муниципального района «Ижемский» 255,0  тыс. рублей, в том числе по годам:</w:t>
      </w:r>
    </w:p>
    <w:p w:rsidR="0041125C" w:rsidRPr="0041125C" w:rsidRDefault="0041125C" w:rsidP="0041125C">
      <w:pPr>
        <w:autoSpaceDE w:val="0"/>
        <w:autoSpaceDN w:val="0"/>
        <w:adjustRightInd w:val="0"/>
        <w:spacing w:after="0" w:line="240" w:lineRule="auto"/>
        <w:ind w:firstLine="709"/>
        <w:contextualSpacing/>
        <w:jc w:val="both"/>
        <w:rPr>
          <w:rFonts w:ascii="Times New Roman" w:hAnsi="Times New Roman"/>
          <w:sz w:val="26"/>
          <w:szCs w:val="26"/>
        </w:rPr>
      </w:pPr>
      <w:r w:rsidRPr="0041125C">
        <w:rPr>
          <w:rFonts w:ascii="Times New Roman" w:hAnsi="Times New Roman"/>
          <w:sz w:val="26"/>
          <w:szCs w:val="26"/>
        </w:rPr>
        <w:t>2015 год – 55,0  тыс. рублей;</w:t>
      </w:r>
    </w:p>
    <w:p w:rsidR="0041125C" w:rsidRPr="0041125C" w:rsidRDefault="0041125C" w:rsidP="0041125C">
      <w:pPr>
        <w:autoSpaceDE w:val="0"/>
        <w:autoSpaceDN w:val="0"/>
        <w:adjustRightInd w:val="0"/>
        <w:spacing w:after="0" w:line="240" w:lineRule="auto"/>
        <w:ind w:firstLine="709"/>
        <w:contextualSpacing/>
        <w:jc w:val="both"/>
        <w:rPr>
          <w:rFonts w:ascii="Times New Roman" w:hAnsi="Times New Roman"/>
          <w:sz w:val="26"/>
          <w:szCs w:val="26"/>
        </w:rPr>
      </w:pPr>
      <w:r w:rsidRPr="0041125C">
        <w:rPr>
          <w:rFonts w:ascii="Times New Roman" w:hAnsi="Times New Roman"/>
          <w:sz w:val="26"/>
          <w:szCs w:val="26"/>
        </w:rPr>
        <w:t>2016 год – 30,0 тыс. рублей;</w:t>
      </w:r>
    </w:p>
    <w:p w:rsidR="0041125C" w:rsidRPr="0041125C" w:rsidRDefault="0041125C" w:rsidP="0041125C">
      <w:pPr>
        <w:autoSpaceDE w:val="0"/>
        <w:autoSpaceDN w:val="0"/>
        <w:adjustRightInd w:val="0"/>
        <w:spacing w:after="0" w:line="240" w:lineRule="auto"/>
        <w:ind w:firstLine="709"/>
        <w:contextualSpacing/>
        <w:jc w:val="both"/>
        <w:rPr>
          <w:rFonts w:ascii="Times New Roman" w:hAnsi="Times New Roman"/>
          <w:sz w:val="26"/>
          <w:szCs w:val="26"/>
        </w:rPr>
      </w:pPr>
      <w:r w:rsidRPr="0041125C">
        <w:rPr>
          <w:rFonts w:ascii="Times New Roman" w:hAnsi="Times New Roman"/>
          <w:sz w:val="26"/>
          <w:szCs w:val="26"/>
        </w:rPr>
        <w:t>2017 год – 90,0 тыс. рублей;</w:t>
      </w:r>
    </w:p>
    <w:p w:rsidR="0041125C" w:rsidRPr="0041125C" w:rsidRDefault="0041125C" w:rsidP="0041125C">
      <w:pPr>
        <w:autoSpaceDE w:val="0"/>
        <w:autoSpaceDN w:val="0"/>
        <w:adjustRightInd w:val="0"/>
        <w:spacing w:after="0" w:line="240" w:lineRule="auto"/>
        <w:ind w:firstLine="709"/>
        <w:contextualSpacing/>
        <w:jc w:val="both"/>
        <w:rPr>
          <w:rFonts w:ascii="Times New Roman" w:hAnsi="Times New Roman"/>
          <w:sz w:val="26"/>
          <w:szCs w:val="26"/>
        </w:rPr>
      </w:pPr>
      <w:r w:rsidRPr="0041125C">
        <w:rPr>
          <w:rFonts w:ascii="Times New Roman" w:hAnsi="Times New Roman"/>
          <w:sz w:val="26"/>
          <w:szCs w:val="26"/>
        </w:rPr>
        <w:t>2018 год – 40,0 тыс. рублей;</w:t>
      </w:r>
    </w:p>
    <w:p w:rsidR="0041125C" w:rsidRPr="0041125C" w:rsidRDefault="0041125C" w:rsidP="0041125C">
      <w:pPr>
        <w:autoSpaceDE w:val="0"/>
        <w:autoSpaceDN w:val="0"/>
        <w:adjustRightInd w:val="0"/>
        <w:spacing w:after="0" w:line="240" w:lineRule="auto"/>
        <w:ind w:firstLine="709"/>
        <w:contextualSpacing/>
        <w:jc w:val="both"/>
        <w:rPr>
          <w:rFonts w:ascii="Times New Roman" w:hAnsi="Times New Roman"/>
          <w:sz w:val="26"/>
          <w:szCs w:val="26"/>
        </w:rPr>
      </w:pPr>
      <w:r w:rsidRPr="0041125C">
        <w:rPr>
          <w:rFonts w:ascii="Times New Roman" w:hAnsi="Times New Roman"/>
          <w:sz w:val="26"/>
          <w:szCs w:val="26"/>
        </w:rPr>
        <w:t>2019 год – 40,0 тыс. рублей.</w:t>
      </w:r>
    </w:p>
    <w:p w:rsidR="0041125C" w:rsidRPr="0041125C" w:rsidRDefault="0041125C" w:rsidP="0041125C">
      <w:pPr>
        <w:autoSpaceDE w:val="0"/>
        <w:autoSpaceDN w:val="0"/>
        <w:adjustRightInd w:val="0"/>
        <w:spacing w:after="0" w:line="240" w:lineRule="auto"/>
        <w:ind w:left="104"/>
        <w:jc w:val="both"/>
        <w:rPr>
          <w:rFonts w:ascii="Times New Roman" w:hAnsi="Times New Roman"/>
          <w:sz w:val="26"/>
          <w:szCs w:val="26"/>
        </w:rPr>
      </w:pPr>
      <w:r w:rsidRPr="0041125C">
        <w:rPr>
          <w:rFonts w:ascii="Times New Roman" w:hAnsi="Times New Roman"/>
          <w:sz w:val="26"/>
          <w:szCs w:val="26"/>
        </w:rPr>
        <w:t>за счет средств республиканского бюджета Республики Коми 49,9 тыс. рублей, в том числе по годам:</w:t>
      </w:r>
    </w:p>
    <w:p w:rsidR="0041125C" w:rsidRPr="0041125C" w:rsidRDefault="0041125C" w:rsidP="0041125C">
      <w:pPr>
        <w:autoSpaceDE w:val="0"/>
        <w:autoSpaceDN w:val="0"/>
        <w:adjustRightInd w:val="0"/>
        <w:spacing w:after="0" w:line="240" w:lineRule="auto"/>
        <w:ind w:left="709"/>
        <w:jc w:val="both"/>
        <w:rPr>
          <w:rFonts w:ascii="Times New Roman" w:hAnsi="Times New Roman"/>
          <w:sz w:val="26"/>
          <w:szCs w:val="26"/>
        </w:rPr>
      </w:pPr>
      <w:r w:rsidRPr="0041125C">
        <w:rPr>
          <w:rFonts w:ascii="Times New Roman" w:hAnsi="Times New Roman"/>
          <w:sz w:val="26"/>
          <w:szCs w:val="26"/>
        </w:rPr>
        <w:t>2015 год – 0,0 тыс. рублей;</w:t>
      </w:r>
    </w:p>
    <w:p w:rsidR="0041125C" w:rsidRPr="0041125C" w:rsidRDefault="0041125C" w:rsidP="0041125C">
      <w:pPr>
        <w:autoSpaceDE w:val="0"/>
        <w:autoSpaceDN w:val="0"/>
        <w:adjustRightInd w:val="0"/>
        <w:spacing w:after="0" w:line="240" w:lineRule="auto"/>
        <w:ind w:left="709"/>
        <w:jc w:val="both"/>
        <w:rPr>
          <w:rFonts w:ascii="Times New Roman" w:hAnsi="Times New Roman"/>
          <w:sz w:val="26"/>
          <w:szCs w:val="26"/>
        </w:rPr>
      </w:pPr>
      <w:r w:rsidRPr="0041125C">
        <w:rPr>
          <w:rFonts w:ascii="Times New Roman" w:hAnsi="Times New Roman"/>
          <w:sz w:val="26"/>
          <w:szCs w:val="26"/>
        </w:rPr>
        <w:t>2016 год – 8,9 тыс. рублей;</w:t>
      </w:r>
    </w:p>
    <w:p w:rsidR="0041125C" w:rsidRPr="0041125C" w:rsidRDefault="0041125C" w:rsidP="0041125C">
      <w:pPr>
        <w:autoSpaceDE w:val="0"/>
        <w:autoSpaceDN w:val="0"/>
        <w:adjustRightInd w:val="0"/>
        <w:spacing w:after="0" w:line="240" w:lineRule="auto"/>
        <w:ind w:left="709"/>
        <w:jc w:val="both"/>
        <w:rPr>
          <w:rFonts w:ascii="Times New Roman" w:hAnsi="Times New Roman"/>
          <w:sz w:val="26"/>
          <w:szCs w:val="26"/>
        </w:rPr>
      </w:pPr>
      <w:r w:rsidRPr="0041125C">
        <w:rPr>
          <w:rFonts w:ascii="Times New Roman" w:hAnsi="Times New Roman"/>
          <w:sz w:val="26"/>
          <w:szCs w:val="26"/>
        </w:rPr>
        <w:t>2017 год – 41,0 тыс. рублей;</w:t>
      </w:r>
    </w:p>
    <w:p w:rsidR="0041125C" w:rsidRPr="0041125C" w:rsidRDefault="0041125C" w:rsidP="0041125C">
      <w:pPr>
        <w:autoSpaceDE w:val="0"/>
        <w:autoSpaceDN w:val="0"/>
        <w:adjustRightInd w:val="0"/>
        <w:spacing w:after="0" w:line="240" w:lineRule="auto"/>
        <w:ind w:firstLine="709"/>
        <w:contextualSpacing/>
        <w:jc w:val="both"/>
        <w:rPr>
          <w:rFonts w:ascii="Times New Roman" w:hAnsi="Times New Roman"/>
          <w:sz w:val="26"/>
          <w:szCs w:val="26"/>
        </w:rPr>
      </w:pPr>
      <w:r w:rsidRPr="0041125C">
        <w:rPr>
          <w:rFonts w:ascii="Times New Roman" w:hAnsi="Times New Roman"/>
          <w:sz w:val="26"/>
          <w:szCs w:val="26"/>
        </w:rPr>
        <w:t>2018 год – 0,0 тыс. рублей;</w:t>
      </w:r>
    </w:p>
    <w:p w:rsidR="0041125C" w:rsidRPr="0041125C" w:rsidRDefault="0041125C" w:rsidP="0041125C">
      <w:pPr>
        <w:autoSpaceDE w:val="0"/>
        <w:autoSpaceDN w:val="0"/>
        <w:adjustRightInd w:val="0"/>
        <w:spacing w:after="0" w:line="240" w:lineRule="auto"/>
        <w:ind w:firstLine="709"/>
        <w:contextualSpacing/>
        <w:jc w:val="both"/>
        <w:rPr>
          <w:rFonts w:ascii="Times New Roman" w:hAnsi="Times New Roman"/>
          <w:sz w:val="26"/>
          <w:szCs w:val="26"/>
        </w:rPr>
      </w:pPr>
      <w:r w:rsidRPr="0041125C">
        <w:rPr>
          <w:rFonts w:ascii="Times New Roman" w:hAnsi="Times New Roman"/>
          <w:sz w:val="26"/>
          <w:szCs w:val="26"/>
        </w:rPr>
        <w:t>2019 год – 0,0 тыс. рублей.</w:t>
      </w:r>
    </w:p>
    <w:p w:rsidR="0041125C" w:rsidRPr="0041125C" w:rsidRDefault="0041125C" w:rsidP="0041125C">
      <w:pPr>
        <w:autoSpaceDE w:val="0"/>
        <w:autoSpaceDN w:val="0"/>
        <w:adjustRightInd w:val="0"/>
        <w:spacing w:after="0" w:line="240" w:lineRule="auto"/>
        <w:ind w:firstLine="709"/>
        <w:contextualSpacing/>
        <w:jc w:val="both"/>
        <w:outlineLvl w:val="0"/>
        <w:rPr>
          <w:rFonts w:ascii="Times New Roman" w:hAnsi="Times New Roman"/>
          <w:sz w:val="26"/>
          <w:szCs w:val="26"/>
        </w:rPr>
      </w:pPr>
      <w:r w:rsidRPr="0041125C">
        <w:rPr>
          <w:rFonts w:ascii="Times New Roman" w:hAnsi="Times New Roman"/>
          <w:sz w:val="26"/>
          <w:szCs w:val="26"/>
        </w:rPr>
        <w:t>Ресурсное обеспечение подпрограммы в целом, а также по годам реализации подпрограммы и источникам финансирования приводится в приложении к Программе  (</w:t>
      </w:r>
      <w:hyperlink r:id="rId28" w:history="1">
        <w:r w:rsidRPr="0041125C">
          <w:rPr>
            <w:rFonts w:ascii="Times New Roman" w:hAnsi="Times New Roman"/>
            <w:sz w:val="26"/>
            <w:szCs w:val="26"/>
          </w:rPr>
          <w:t>таблицы 4</w:t>
        </w:r>
      </w:hyperlink>
      <w:r w:rsidRPr="0041125C">
        <w:rPr>
          <w:rFonts w:ascii="Times New Roman" w:hAnsi="Times New Roman"/>
          <w:sz w:val="26"/>
          <w:szCs w:val="26"/>
        </w:rPr>
        <w:t xml:space="preserve"> и 5).»;</w:t>
      </w:r>
    </w:p>
    <w:p w:rsidR="0041125C" w:rsidRPr="0041125C" w:rsidRDefault="0041125C" w:rsidP="006917E0">
      <w:pPr>
        <w:numPr>
          <w:ilvl w:val="0"/>
          <w:numId w:val="14"/>
        </w:numPr>
        <w:tabs>
          <w:tab w:val="left" w:pos="1134"/>
        </w:tabs>
        <w:autoSpaceDE w:val="0"/>
        <w:autoSpaceDN w:val="0"/>
        <w:adjustRightInd w:val="0"/>
        <w:spacing w:after="0" w:line="240" w:lineRule="auto"/>
        <w:ind w:left="0" w:firstLine="568"/>
        <w:contextualSpacing/>
        <w:jc w:val="both"/>
        <w:rPr>
          <w:rFonts w:ascii="Times New Roman" w:hAnsi="Times New Roman"/>
          <w:sz w:val="26"/>
          <w:szCs w:val="26"/>
        </w:rPr>
      </w:pPr>
      <w:r w:rsidRPr="0041125C">
        <w:rPr>
          <w:rFonts w:ascii="Times New Roman" w:hAnsi="Times New Roman"/>
          <w:sz w:val="26"/>
          <w:szCs w:val="26"/>
        </w:rPr>
        <w:t xml:space="preserve">таблицы 4 и 5 приложения к Программе изложить в новой редакции согласно приложению к настоящему постановлению. </w:t>
      </w:r>
    </w:p>
    <w:p w:rsidR="0041125C" w:rsidRPr="0041125C" w:rsidRDefault="0041125C" w:rsidP="006917E0">
      <w:pPr>
        <w:widowControl w:val="0"/>
        <w:numPr>
          <w:ilvl w:val="0"/>
          <w:numId w:val="9"/>
        </w:numPr>
        <w:tabs>
          <w:tab w:val="left" w:pos="0"/>
        </w:tabs>
        <w:autoSpaceDE w:val="0"/>
        <w:autoSpaceDN w:val="0"/>
        <w:adjustRightInd w:val="0"/>
        <w:spacing w:after="0" w:line="240" w:lineRule="auto"/>
        <w:ind w:left="0" w:firstLine="709"/>
        <w:jc w:val="both"/>
        <w:rPr>
          <w:rFonts w:ascii="Times New Roman" w:eastAsia="MS Mincho" w:hAnsi="Times New Roman"/>
          <w:sz w:val="26"/>
          <w:szCs w:val="26"/>
          <w:lang w:eastAsia="ja-JP"/>
        </w:rPr>
      </w:pPr>
      <w:r w:rsidRPr="0041125C">
        <w:rPr>
          <w:rFonts w:ascii="Times New Roman" w:eastAsia="MS Mincho" w:hAnsi="Times New Roman"/>
          <w:sz w:val="26"/>
          <w:szCs w:val="26"/>
          <w:lang w:eastAsia="ja-JP"/>
        </w:rPr>
        <w:t>Контроль за исполнением настоящего постановления возложить на заместителя руководителя администрации муниципального района «Ижемский» Когут М.В.</w:t>
      </w:r>
    </w:p>
    <w:p w:rsidR="0041125C" w:rsidRPr="0041125C" w:rsidRDefault="0041125C" w:rsidP="006917E0">
      <w:pPr>
        <w:widowControl w:val="0"/>
        <w:numPr>
          <w:ilvl w:val="0"/>
          <w:numId w:val="9"/>
        </w:numPr>
        <w:tabs>
          <w:tab w:val="left" w:pos="709"/>
          <w:tab w:val="left" w:pos="993"/>
        </w:tabs>
        <w:autoSpaceDE w:val="0"/>
        <w:autoSpaceDN w:val="0"/>
        <w:adjustRightInd w:val="0"/>
        <w:spacing w:after="0" w:line="240" w:lineRule="auto"/>
        <w:ind w:left="0" w:firstLine="709"/>
        <w:jc w:val="both"/>
        <w:rPr>
          <w:rFonts w:ascii="Times New Roman" w:eastAsia="MS Mincho" w:hAnsi="Times New Roman"/>
          <w:sz w:val="26"/>
          <w:szCs w:val="26"/>
          <w:lang w:eastAsia="ja-JP"/>
        </w:rPr>
      </w:pPr>
      <w:r w:rsidRPr="0041125C">
        <w:rPr>
          <w:rFonts w:ascii="Times New Roman" w:eastAsia="MS Mincho" w:hAnsi="Times New Roman"/>
          <w:sz w:val="26"/>
          <w:szCs w:val="26"/>
          <w:lang w:eastAsia="ja-JP"/>
        </w:rPr>
        <w:t>Настоящее постановление вступает в силу со дня его официального опубликования.</w:t>
      </w:r>
    </w:p>
    <w:p w:rsidR="0041125C" w:rsidRPr="0041125C" w:rsidRDefault="0041125C" w:rsidP="0041125C">
      <w:pPr>
        <w:widowControl w:val="0"/>
        <w:autoSpaceDE w:val="0"/>
        <w:autoSpaceDN w:val="0"/>
        <w:adjustRightInd w:val="0"/>
        <w:spacing w:after="0" w:line="240" w:lineRule="auto"/>
        <w:ind w:left="360"/>
        <w:rPr>
          <w:rFonts w:ascii="Times New Roman" w:eastAsia="MS Mincho" w:hAnsi="Times New Roman"/>
          <w:sz w:val="26"/>
          <w:szCs w:val="26"/>
          <w:lang w:eastAsia="ja-JP"/>
        </w:rPr>
      </w:pPr>
    </w:p>
    <w:p w:rsidR="0041125C" w:rsidRPr="0041125C" w:rsidRDefault="0041125C" w:rsidP="0041125C">
      <w:pPr>
        <w:widowControl w:val="0"/>
        <w:autoSpaceDE w:val="0"/>
        <w:autoSpaceDN w:val="0"/>
        <w:adjustRightInd w:val="0"/>
        <w:spacing w:after="0" w:line="240" w:lineRule="auto"/>
        <w:ind w:left="360"/>
        <w:rPr>
          <w:rFonts w:ascii="Times New Roman" w:eastAsia="MS Mincho" w:hAnsi="Times New Roman"/>
          <w:sz w:val="26"/>
          <w:szCs w:val="26"/>
          <w:lang w:eastAsia="ja-JP"/>
        </w:rPr>
      </w:pPr>
    </w:p>
    <w:p w:rsidR="0041125C" w:rsidRPr="0041125C" w:rsidRDefault="0041125C" w:rsidP="0041125C">
      <w:pPr>
        <w:widowControl w:val="0"/>
        <w:autoSpaceDE w:val="0"/>
        <w:autoSpaceDN w:val="0"/>
        <w:adjustRightInd w:val="0"/>
        <w:spacing w:after="0" w:line="240" w:lineRule="auto"/>
        <w:ind w:left="360"/>
        <w:rPr>
          <w:rFonts w:ascii="Times New Roman" w:eastAsia="MS Mincho" w:hAnsi="Times New Roman"/>
          <w:sz w:val="26"/>
          <w:szCs w:val="26"/>
          <w:lang w:eastAsia="ja-JP"/>
        </w:rPr>
      </w:pPr>
    </w:p>
    <w:p w:rsidR="0041125C" w:rsidRPr="0041125C" w:rsidRDefault="0041125C" w:rsidP="0041125C">
      <w:pPr>
        <w:widowControl w:val="0"/>
        <w:autoSpaceDE w:val="0"/>
        <w:autoSpaceDN w:val="0"/>
        <w:adjustRightInd w:val="0"/>
        <w:spacing w:after="0" w:line="240" w:lineRule="auto"/>
        <w:ind w:left="360"/>
        <w:rPr>
          <w:rFonts w:ascii="Times New Roman" w:eastAsia="MS Mincho" w:hAnsi="Times New Roman"/>
          <w:sz w:val="26"/>
          <w:szCs w:val="26"/>
          <w:lang w:eastAsia="ja-JP"/>
        </w:rPr>
      </w:pPr>
    </w:p>
    <w:p w:rsidR="0041125C" w:rsidRPr="0041125C" w:rsidRDefault="0041125C" w:rsidP="0041125C">
      <w:pPr>
        <w:widowControl w:val="0"/>
        <w:autoSpaceDE w:val="0"/>
        <w:autoSpaceDN w:val="0"/>
        <w:adjustRightInd w:val="0"/>
        <w:spacing w:after="0" w:line="240" w:lineRule="auto"/>
        <w:ind w:left="360"/>
        <w:rPr>
          <w:rFonts w:ascii="Times New Roman" w:eastAsia="MS Mincho" w:hAnsi="Times New Roman"/>
          <w:sz w:val="26"/>
          <w:szCs w:val="26"/>
          <w:lang w:eastAsia="ja-JP"/>
        </w:rPr>
      </w:pPr>
    </w:p>
    <w:p w:rsidR="0041125C" w:rsidRPr="0041125C" w:rsidRDefault="0041125C" w:rsidP="0041125C">
      <w:pPr>
        <w:widowControl w:val="0"/>
        <w:autoSpaceDE w:val="0"/>
        <w:autoSpaceDN w:val="0"/>
        <w:adjustRightInd w:val="0"/>
        <w:spacing w:after="0" w:line="240" w:lineRule="auto"/>
        <w:rPr>
          <w:rFonts w:ascii="Times New Roman" w:eastAsia="MS Mincho" w:hAnsi="Times New Roman"/>
          <w:sz w:val="26"/>
          <w:szCs w:val="26"/>
          <w:lang w:eastAsia="ja-JP"/>
        </w:rPr>
      </w:pPr>
      <w:r w:rsidRPr="0041125C">
        <w:rPr>
          <w:rFonts w:ascii="Times New Roman" w:eastAsia="MS Mincho" w:hAnsi="Times New Roman"/>
          <w:sz w:val="26"/>
          <w:szCs w:val="26"/>
          <w:lang w:eastAsia="ja-JP"/>
        </w:rPr>
        <w:t xml:space="preserve"> Руководитель администрации</w:t>
      </w:r>
    </w:p>
    <w:p w:rsidR="0041125C" w:rsidRPr="0041125C" w:rsidRDefault="0041125C" w:rsidP="0041125C">
      <w:pPr>
        <w:widowControl w:val="0"/>
        <w:autoSpaceDE w:val="0"/>
        <w:autoSpaceDN w:val="0"/>
        <w:adjustRightInd w:val="0"/>
        <w:spacing w:after="0" w:line="240" w:lineRule="auto"/>
        <w:rPr>
          <w:rFonts w:ascii="Times New Roman" w:eastAsia="MS Mincho" w:hAnsi="Times New Roman"/>
          <w:sz w:val="26"/>
          <w:szCs w:val="26"/>
          <w:lang w:eastAsia="ja-JP"/>
        </w:rPr>
      </w:pPr>
      <w:r w:rsidRPr="0041125C">
        <w:rPr>
          <w:rFonts w:ascii="Times New Roman" w:eastAsia="MS Mincho" w:hAnsi="Times New Roman"/>
          <w:sz w:val="26"/>
          <w:szCs w:val="26"/>
          <w:lang w:eastAsia="ja-JP"/>
        </w:rPr>
        <w:t>муниципального района «Ижемский»                                                 Л.И. Терентьева</w:t>
      </w:r>
    </w:p>
    <w:p w:rsidR="0041125C" w:rsidRPr="0041125C" w:rsidRDefault="0041125C" w:rsidP="0041125C">
      <w:pPr>
        <w:spacing w:after="0" w:line="240" w:lineRule="auto"/>
        <w:rPr>
          <w:rFonts w:ascii="Times New Roman" w:hAnsi="Times New Roman"/>
          <w:sz w:val="26"/>
          <w:szCs w:val="26"/>
        </w:rPr>
      </w:pPr>
    </w:p>
    <w:p w:rsidR="0041125C" w:rsidRDefault="0041125C" w:rsidP="0041125C">
      <w:pPr>
        <w:spacing w:after="0" w:line="240" w:lineRule="auto"/>
        <w:rPr>
          <w:rFonts w:ascii="Times New Roman" w:hAnsi="Times New Roman"/>
          <w:sz w:val="26"/>
          <w:szCs w:val="26"/>
        </w:rPr>
        <w:sectPr w:rsidR="0041125C" w:rsidSect="0041125C">
          <w:pgSz w:w="11906" w:h="16838"/>
          <w:pgMar w:top="1134" w:right="850" w:bottom="993" w:left="1701" w:header="708" w:footer="708" w:gutter="0"/>
          <w:cols w:space="708"/>
          <w:docGrid w:linePitch="360"/>
        </w:sectPr>
      </w:pPr>
    </w:p>
    <w:p w:rsidR="0041125C" w:rsidRPr="0041125C" w:rsidRDefault="0041125C" w:rsidP="0041125C">
      <w:pPr>
        <w:widowControl w:val="0"/>
        <w:autoSpaceDE w:val="0"/>
        <w:autoSpaceDN w:val="0"/>
        <w:adjustRightInd w:val="0"/>
        <w:spacing w:after="0" w:line="240" w:lineRule="auto"/>
        <w:ind w:right="-314"/>
        <w:jc w:val="right"/>
        <w:rPr>
          <w:rFonts w:ascii="Times New Roman" w:eastAsia="MS Mincho" w:hAnsi="Times New Roman"/>
          <w:sz w:val="24"/>
          <w:szCs w:val="24"/>
          <w:lang w:eastAsia="ja-JP"/>
        </w:rPr>
      </w:pPr>
      <w:r w:rsidRPr="0041125C">
        <w:rPr>
          <w:rFonts w:ascii="Times New Roman" w:eastAsia="MS Mincho" w:hAnsi="Times New Roman"/>
          <w:sz w:val="24"/>
          <w:szCs w:val="24"/>
          <w:lang w:eastAsia="ja-JP"/>
        </w:rPr>
        <w:lastRenderedPageBreak/>
        <w:t xml:space="preserve">Приложение </w:t>
      </w:r>
    </w:p>
    <w:p w:rsidR="0041125C" w:rsidRPr="0041125C" w:rsidRDefault="0041125C" w:rsidP="0041125C">
      <w:pPr>
        <w:widowControl w:val="0"/>
        <w:autoSpaceDE w:val="0"/>
        <w:autoSpaceDN w:val="0"/>
        <w:adjustRightInd w:val="0"/>
        <w:spacing w:after="0" w:line="240" w:lineRule="auto"/>
        <w:ind w:right="-314"/>
        <w:jc w:val="right"/>
        <w:rPr>
          <w:rFonts w:ascii="Times New Roman" w:eastAsia="MS Mincho" w:hAnsi="Times New Roman"/>
          <w:sz w:val="24"/>
          <w:szCs w:val="24"/>
          <w:lang w:eastAsia="ja-JP"/>
        </w:rPr>
      </w:pPr>
      <w:r w:rsidRPr="0041125C">
        <w:rPr>
          <w:rFonts w:ascii="Times New Roman" w:eastAsia="MS Mincho" w:hAnsi="Times New Roman"/>
          <w:sz w:val="24"/>
          <w:szCs w:val="24"/>
          <w:lang w:eastAsia="ja-JP"/>
        </w:rPr>
        <w:t xml:space="preserve">к постановлению администрации </w:t>
      </w:r>
    </w:p>
    <w:p w:rsidR="0041125C" w:rsidRPr="0041125C" w:rsidRDefault="0041125C" w:rsidP="0041125C">
      <w:pPr>
        <w:widowControl w:val="0"/>
        <w:autoSpaceDE w:val="0"/>
        <w:autoSpaceDN w:val="0"/>
        <w:adjustRightInd w:val="0"/>
        <w:spacing w:after="0" w:line="240" w:lineRule="auto"/>
        <w:ind w:right="-314"/>
        <w:jc w:val="right"/>
        <w:rPr>
          <w:rFonts w:ascii="Times New Roman" w:eastAsia="MS Mincho" w:hAnsi="Times New Roman"/>
          <w:sz w:val="24"/>
          <w:szCs w:val="24"/>
          <w:lang w:eastAsia="ja-JP"/>
        </w:rPr>
      </w:pPr>
      <w:r w:rsidRPr="0041125C">
        <w:rPr>
          <w:rFonts w:ascii="Times New Roman" w:eastAsia="MS Mincho" w:hAnsi="Times New Roman"/>
          <w:sz w:val="24"/>
          <w:szCs w:val="24"/>
          <w:lang w:eastAsia="ja-JP"/>
        </w:rPr>
        <w:t>муниципального района «Ижемский»</w:t>
      </w:r>
    </w:p>
    <w:p w:rsidR="0041125C" w:rsidRPr="0041125C" w:rsidRDefault="0041125C" w:rsidP="0041125C">
      <w:pPr>
        <w:widowControl w:val="0"/>
        <w:autoSpaceDE w:val="0"/>
        <w:autoSpaceDN w:val="0"/>
        <w:adjustRightInd w:val="0"/>
        <w:spacing w:after="0" w:line="240" w:lineRule="auto"/>
        <w:ind w:right="-314"/>
        <w:jc w:val="right"/>
        <w:rPr>
          <w:rFonts w:ascii="Times New Roman" w:hAnsi="Times New Roman"/>
          <w:sz w:val="24"/>
          <w:szCs w:val="24"/>
        </w:rPr>
      </w:pPr>
      <w:r w:rsidRPr="0041125C">
        <w:rPr>
          <w:rFonts w:ascii="Times New Roman" w:hAnsi="Times New Roman"/>
          <w:sz w:val="24"/>
          <w:szCs w:val="24"/>
        </w:rPr>
        <w:t xml:space="preserve">от 29 декабря 2017 года № 1128  </w:t>
      </w:r>
    </w:p>
    <w:p w:rsidR="0041125C" w:rsidRPr="0041125C" w:rsidRDefault="0041125C" w:rsidP="0041125C">
      <w:pPr>
        <w:widowControl w:val="0"/>
        <w:autoSpaceDE w:val="0"/>
        <w:autoSpaceDN w:val="0"/>
        <w:adjustRightInd w:val="0"/>
        <w:spacing w:after="0" w:line="240" w:lineRule="auto"/>
        <w:ind w:right="-314"/>
        <w:jc w:val="right"/>
        <w:rPr>
          <w:rFonts w:ascii="Times New Roman" w:hAnsi="Times New Roman"/>
          <w:sz w:val="26"/>
          <w:szCs w:val="26"/>
        </w:rPr>
      </w:pPr>
    </w:p>
    <w:p w:rsidR="0041125C" w:rsidRPr="0041125C" w:rsidRDefault="0041125C" w:rsidP="0041125C">
      <w:pPr>
        <w:widowControl w:val="0"/>
        <w:autoSpaceDE w:val="0"/>
        <w:autoSpaceDN w:val="0"/>
        <w:adjustRightInd w:val="0"/>
        <w:spacing w:after="0" w:line="240" w:lineRule="auto"/>
        <w:ind w:right="-314"/>
        <w:jc w:val="right"/>
        <w:rPr>
          <w:rFonts w:ascii="Times New Roman" w:hAnsi="Times New Roman"/>
          <w:sz w:val="24"/>
          <w:szCs w:val="24"/>
        </w:rPr>
      </w:pPr>
      <w:r w:rsidRPr="0041125C">
        <w:rPr>
          <w:rFonts w:ascii="Times New Roman" w:hAnsi="Times New Roman"/>
          <w:sz w:val="24"/>
          <w:szCs w:val="24"/>
        </w:rPr>
        <w:t>«Таблица № 4</w:t>
      </w:r>
    </w:p>
    <w:p w:rsidR="0041125C" w:rsidRPr="0041125C" w:rsidRDefault="0041125C" w:rsidP="0041125C">
      <w:pPr>
        <w:widowControl w:val="0"/>
        <w:autoSpaceDE w:val="0"/>
        <w:autoSpaceDN w:val="0"/>
        <w:adjustRightInd w:val="0"/>
        <w:spacing w:after="0" w:line="240" w:lineRule="auto"/>
        <w:jc w:val="center"/>
        <w:rPr>
          <w:rFonts w:ascii="Times New Roman" w:hAnsi="Times New Roman"/>
          <w:sz w:val="26"/>
          <w:szCs w:val="26"/>
        </w:rPr>
      </w:pPr>
    </w:p>
    <w:p w:rsidR="0041125C" w:rsidRPr="0041125C" w:rsidRDefault="0041125C" w:rsidP="0041125C">
      <w:pPr>
        <w:widowControl w:val="0"/>
        <w:autoSpaceDE w:val="0"/>
        <w:autoSpaceDN w:val="0"/>
        <w:adjustRightInd w:val="0"/>
        <w:spacing w:after="0" w:line="240" w:lineRule="auto"/>
        <w:jc w:val="center"/>
        <w:rPr>
          <w:rFonts w:ascii="Times New Roman" w:hAnsi="Times New Roman"/>
          <w:sz w:val="24"/>
          <w:szCs w:val="24"/>
        </w:rPr>
      </w:pPr>
      <w:r w:rsidRPr="0041125C">
        <w:rPr>
          <w:rFonts w:ascii="Times New Roman" w:hAnsi="Times New Roman"/>
          <w:sz w:val="24"/>
          <w:szCs w:val="24"/>
        </w:rPr>
        <w:t>Ресурсное обеспечение</w:t>
      </w:r>
    </w:p>
    <w:p w:rsidR="0041125C" w:rsidRPr="0041125C" w:rsidRDefault="0041125C" w:rsidP="0041125C">
      <w:pPr>
        <w:widowControl w:val="0"/>
        <w:autoSpaceDE w:val="0"/>
        <w:autoSpaceDN w:val="0"/>
        <w:adjustRightInd w:val="0"/>
        <w:spacing w:after="0" w:line="240" w:lineRule="auto"/>
        <w:jc w:val="center"/>
        <w:rPr>
          <w:rFonts w:ascii="Times New Roman" w:hAnsi="Times New Roman"/>
          <w:sz w:val="24"/>
          <w:szCs w:val="24"/>
        </w:rPr>
      </w:pPr>
      <w:r w:rsidRPr="0041125C">
        <w:rPr>
          <w:rFonts w:ascii="Times New Roman" w:hAnsi="Times New Roman"/>
          <w:sz w:val="24"/>
          <w:szCs w:val="24"/>
        </w:rPr>
        <w:t>реализации муниципальной программы муниципального образования муниципального района «Ижемский» «Развитие экономики»</w:t>
      </w:r>
    </w:p>
    <w:p w:rsidR="0041125C" w:rsidRPr="0041125C" w:rsidRDefault="0041125C" w:rsidP="0041125C">
      <w:pPr>
        <w:widowControl w:val="0"/>
        <w:autoSpaceDE w:val="0"/>
        <w:autoSpaceDN w:val="0"/>
        <w:adjustRightInd w:val="0"/>
        <w:spacing w:after="0" w:line="240" w:lineRule="auto"/>
        <w:jc w:val="center"/>
        <w:rPr>
          <w:rFonts w:ascii="Times New Roman" w:hAnsi="Times New Roman"/>
          <w:sz w:val="24"/>
          <w:szCs w:val="24"/>
        </w:rPr>
      </w:pPr>
      <w:r w:rsidRPr="0041125C">
        <w:rPr>
          <w:rFonts w:ascii="Times New Roman" w:hAnsi="Times New Roman"/>
          <w:sz w:val="24"/>
          <w:szCs w:val="24"/>
        </w:rPr>
        <w:t>за счет средств бюджета муниципального района «Ижемский» (с учетом средств республиканского бюджета Республики Коми и</w:t>
      </w:r>
    </w:p>
    <w:p w:rsidR="0041125C" w:rsidRPr="0041125C" w:rsidRDefault="0041125C" w:rsidP="0041125C">
      <w:pPr>
        <w:widowControl w:val="0"/>
        <w:autoSpaceDE w:val="0"/>
        <w:autoSpaceDN w:val="0"/>
        <w:adjustRightInd w:val="0"/>
        <w:spacing w:after="0" w:line="240" w:lineRule="auto"/>
        <w:jc w:val="center"/>
        <w:rPr>
          <w:rFonts w:ascii="Times New Roman" w:hAnsi="Times New Roman"/>
          <w:sz w:val="26"/>
          <w:szCs w:val="26"/>
        </w:rPr>
      </w:pPr>
      <w:r w:rsidRPr="0041125C">
        <w:rPr>
          <w:rFonts w:ascii="Times New Roman" w:hAnsi="Times New Roman"/>
          <w:sz w:val="24"/>
          <w:szCs w:val="24"/>
        </w:rPr>
        <w:t xml:space="preserve"> федерального бюджета)</w:t>
      </w:r>
    </w:p>
    <w:tbl>
      <w:tblPr>
        <w:tblW w:w="5000" w:type="pct"/>
        <w:tblCellSpacing w:w="5" w:type="nil"/>
        <w:tblCellMar>
          <w:left w:w="75" w:type="dxa"/>
          <w:right w:w="75" w:type="dxa"/>
        </w:tblCellMar>
        <w:tblLook w:val="0000"/>
      </w:tblPr>
      <w:tblGrid>
        <w:gridCol w:w="1657"/>
        <w:gridCol w:w="3828"/>
        <w:gridCol w:w="3317"/>
        <w:gridCol w:w="1010"/>
        <w:gridCol w:w="1010"/>
        <w:gridCol w:w="1010"/>
        <w:gridCol w:w="1010"/>
        <w:gridCol w:w="1011"/>
        <w:gridCol w:w="1009"/>
      </w:tblGrid>
      <w:tr w:rsidR="0041125C" w:rsidRPr="0041125C" w:rsidTr="009C187A">
        <w:trPr>
          <w:tblCellSpacing w:w="5" w:type="nil"/>
        </w:trPr>
        <w:tc>
          <w:tcPr>
            <w:tcW w:w="517" w:type="pct"/>
            <w:vMerge w:val="restar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Статус</w:t>
            </w:r>
          </w:p>
        </w:tc>
        <w:tc>
          <w:tcPr>
            <w:tcW w:w="1293" w:type="pct"/>
            <w:vMerge w:val="restar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Наименование муниципальной программы, подпрограммы муниципальной программы, ведомственной целевой программы, основного мероприятия</w:t>
            </w:r>
          </w:p>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1121" w:type="pct"/>
            <w:vMerge w:val="restar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Ответственный исполнитель, соисполнители,</w:t>
            </w:r>
          </w:p>
        </w:tc>
        <w:tc>
          <w:tcPr>
            <w:tcW w:w="2069" w:type="pct"/>
            <w:gridSpan w:val="6"/>
            <w:tcBorders>
              <w:top w:val="single" w:sz="4" w:space="0" w:color="auto"/>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Расходы (тыс. руб.), годы</w:t>
            </w:r>
          </w:p>
        </w:tc>
      </w:tr>
      <w:tr w:rsidR="0041125C" w:rsidRPr="0041125C" w:rsidTr="009C187A">
        <w:trPr>
          <w:trHeight w:val="470"/>
          <w:tblCellSpacing w:w="5" w:type="nil"/>
        </w:trPr>
        <w:tc>
          <w:tcPr>
            <w:tcW w:w="517" w:type="pct"/>
            <w:vMerge/>
            <w:tcBorders>
              <w:top w:val="single" w:sz="4" w:space="0" w:color="auto"/>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1293" w:type="pct"/>
            <w:vMerge/>
            <w:tcBorders>
              <w:top w:val="single" w:sz="4" w:space="0" w:color="auto"/>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1121" w:type="pct"/>
            <w:vMerge/>
            <w:tcBorders>
              <w:top w:val="single" w:sz="4" w:space="0" w:color="auto"/>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345"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всего</w:t>
            </w:r>
          </w:p>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345"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2015</w:t>
            </w:r>
          </w:p>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год</w:t>
            </w:r>
          </w:p>
        </w:tc>
        <w:tc>
          <w:tcPr>
            <w:tcW w:w="345"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2016</w:t>
            </w:r>
          </w:p>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год</w:t>
            </w:r>
          </w:p>
        </w:tc>
        <w:tc>
          <w:tcPr>
            <w:tcW w:w="345"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2017</w:t>
            </w:r>
          </w:p>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год</w:t>
            </w:r>
          </w:p>
        </w:tc>
        <w:tc>
          <w:tcPr>
            <w:tcW w:w="345"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2018</w:t>
            </w:r>
          </w:p>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год</w:t>
            </w:r>
          </w:p>
        </w:tc>
        <w:tc>
          <w:tcPr>
            <w:tcW w:w="345"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2019</w:t>
            </w:r>
          </w:p>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год</w:t>
            </w:r>
          </w:p>
        </w:tc>
      </w:tr>
      <w:tr w:rsidR="0041125C" w:rsidRPr="0041125C" w:rsidTr="009C187A">
        <w:trPr>
          <w:tblCellSpacing w:w="5" w:type="nil"/>
        </w:trPr>
        <w:tc>
          <w:tcPr>
            <w:tcW w:w="51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18"/>
                <w:szCs w:val="18"/>
                <w:lang w:eastAsia="ru-RU"/>
              </w:rPr>
            </w:pPr>
            <w:r w:rsidRPr="0041125C">
              <w:rPr>
                <w:rFonts w:ascii="Times New Roman" w:eastAsia="Times New Roman" w:hAnsi="Times New Roman"/>
                <w:sz w:val="18"/>
                <w:szCs w:val="18"/>
                <w:lang w:eastAsia="ru-RU"/>
              </w:rPr>
              <w:t>1</w:t>
            </w:r>
          </w:p>
        </w:tc>
        <w:tc>
          <w:tcPr>
            <w:tcW w:w="1293"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18"/>
                <w:szCs w:val="18"/>
                <w:lang w:eastAsia="ru-RU"/>
              </w:rPr>
            </w:pPr>
            <w:r w:rsidRPr="0041125C">
              <w:rPr>
                <w:rFonts w:ascii="Times New Roman" w:eastAsia="Times New Roman" w:hAnsi="Times New Roman"/>
                <w:sz w:val="18"/>
                <w:szCs w:val="18"/>
                <w:lang w:eastAsia="ru-RU"/>
              </w:rPr>
              <w:t>2</w:t>
            </w:r>
          </w:p>
        </w:tc>
        <w:tc>
          <w:tcPr>
            <w:tcW w:w="1121"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18"/>
                <w:szCs w:val="18"/>
                <w:lang w:eastAsia="ru-RU"/>
              </w:rPr>
            </w:pPr>
            <w:r w:rsidRPr="0041125C">
              <w:rPr>
                <w:rFonts w:ascii="Times New Roman" w:eastAsia="Times New Roman" w:hAnsi="Times New Roman"/>
                <w:sz w:val="18"/>
                <w:szCs w:val="18"/>
                <w:lang w:eastAsia="ru-RU"/>
              </w:rPr>
              <w:t>3</w:t>
            </w:r>
          </w:p>
        </w:tc>
        <w:tc>
          <w:tcPr>
            <w:tcW w:w="345"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18"/>
                <w:szCs w:val="18"/>
                <w:lang w:eastAsia="ru-RU"/>
              </w:rPr>
            </w:pPr>
            <w:r w:rsidRPr="0041125C">
              <w:rPr>
                <w:rFonts w:ascii="Times New Roman" w:eastAsia="Times New Roman" w:hAnsi="Times New Roman"/>
                <w:sz w:val="18"/>
                <w:szCs w:val="18"/>
                <w:lang w:eastAsia="ru-RU"/>
              </w:rPr>
              <w:t>4</w:t>
            </w:r>
          </w:p>
        </w:tc>
        <w:tc>
          <w:tcPr>
            <w:tcW w:w="345"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18"/>
                <w:szCs w:val="18"/>
                <w:lang w:eastAsia="ru-RU"/>
              </w:rPr>
            </w:pPr>
            <w:r w:rsidRPr="0041125C">
              <w:rPr>
                <w:rFonts w:ascii="Times New Roman" w:eastAsia="Times New Roman" w:hAnsi="Times New Roman"/>
                <w:sz w:val="18"/>
                <w:szCs w:val="18"/>
                <w:lang w:eastAsia="ru-RU"/>
              </w:rPr>
              <w:t>5</w:t>
            </w:r>
          </w:p>
        </w:tc>
        <w:tc>
          <w:tcPr>
            <w:tcW w:w="345"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18"/>
                <w:szCs w:val="18"/>
                <w:lang w:eastAsia="ru-RU"/>
              </w:rPr>
            </w:pPr>
            <w:r w:rsidRPr="0041125C">
              <w:rPr>
                <w:rFonts w:ascii="Times New Roman" w:eastAsia="Times New Roman" w:hAnsi="Times New Roman"/>
                <w:sz w:val="18"/>
                <w:szCs w:val="18"/>
                <w:lang w:eastAsia="ru-RU"/>
              </w:rPr>
              <w:t>6</w:t>
            </w:r>
          </w:p>
        </w:tc>
        <w:tc>
          <w:tcPr>
            <w:tcW w:w="345"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18"/>
                <w:szCs w:val="18"/>
                <w:lang w:eastAsia="ru-RU"/>
              </w:rPr>
            </w:pPr>
            <w:r w:rsidRPr="0041125C">
              <w:rPr>
                <w:rFonts w:ascii="Times New Roman" w:eastAsia="Times New Roman" w:hAnsi="Times New Roman"/>
                <w:sz w:val="18"/>
                <w:szCs w:val="18"/>
                <w:lang w:eastAsia="ru-RU"/>
              </w:rPr>
              <w:t>7</w:t>
            </w:r>
          </w:p>
        </w:tc>
        <w:tc>
          <w:tcPr>
            <w:tcW w:w="345"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18"/>
                <w:szCs w:val="18"/>
                <w:lang w:eastAsia="ru-RU"/>
              </w:rPr>
            </w:pPr>
            <w:r w:rsidRPr="0041125C">
              <w:rPr>
                <w:rFonts w:ascii="Times New Roman" w:eastAsia="Times New Roman" w:hAnsi="Times New Roman"/>
                <w:sz w:val="18"/>
                <w:szCs w:val="18"/>
                <w:lang w:eastAsia="ru-RU"/>
              </w:rPr>
              <w:t>8</w:t>
            </w:r>
          </w:p>
        </w:tc>
        <w:tc>
          <w:tcPr>
            <w:tcW w:w="345"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18"/>
                <w:szCs w:val="18"/>
                <w:lang w:eastAsia="ru-RU"/>
              </w:rPr>
            </w:pPr>
            <w:r w:rsidRPr="0041125C">
              <w:rPr>
                <w:rFonts w:ascii="Times New Roman" w:eastAsia="Times New Roman" w:hAnsi="Times New Roman"/>
                <w:sz w:val="18"/>
                <w:szCs w:val="18"/>
                <w:lang w:eastAsia="ru-RU"/>
              </w:rPr>
              <w:t>9</w:t>
            </w:r>
          </w:p>
        </w:tc>
      </w:tr>
      <w:tr w:rsidR="0041125C" w:rsidRPr="0041125C" w:rsidTr="009C187A">
        <w:trPr>
          <w:tblCellSpacing w:w="5" w:type="nil"/>
        </w:trPr>
        <w:tc>
          <w:tcPr>
            <w:tcW w:w="517" w:type="pct"/>
            <w:vMerge w:val="restart"/>
            <w:tcBorders>
              <w:left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41125C">
              <w:rPr>
                <w:rFonts w:ascii="Times New Roman" w:eastAsia="Times New Roman" w:hAnsi="Times New Roman"/>
                <w:b/>
                <w:sz w:val="20"/>
                <w:szCs w:val="20"/>
                <w:lang w:eastAsia="ru-RU"/>
              </w:rPr>
              <w:t xml:space="preserve">Муниципальная </w:t>
            </w:r>
            <w:r w:rsidRPr="0041125C">
              <w:rPr>
                <w:rFonts w:ascii="Times New Roman" w:eastAsia="Times New Roman" w:hAnsi="Times New Roman"/>
                <w:b/>
                <w:sz w:val="20"/>
                <w:szCs w:val="20"/>
                <w:lang w:eastAsia="ru-RU"/>
              </w:rPr>
              <w:br/>
              <w:t>программа</w:t>
            </w:r>
          </w:p>
        </w:tc>
        <w:tc>
          <w:tcPr>
            <w:tcW w:w="1293" w:type="pct"/>
            <w:vMerge w:val="restart"/>
            <w:tcBorders>
              <w:left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41125C">
              <w:rPr>
                <w:rFonts w:ascii="Times New Roman" w:eastAsia="Times New Roman" w:hAnsi="Times New Roman"/>
                <w:b/>
                <w:sz w:val="20"/>
                <w:szCs w:val="20"/>
                <w:lang w:eastAsia="ru-RU"/>
              </w:rPr>
              <w:t>«Развитие экономики»</w:t>
            </w:r>
          </w:p>
        </w:tc>
        <w:tc>
          <w:tcPr>
            <w:tcW w:w="1121"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Всего</w:t>
            </w:r>
          </w:p>
        </w:tc>
        <w:tc>
          <w:tcPr>
            <w:tcW w:w="345"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12296,9</w:t>
            </w:r>
          </w:p>
        </w:tc>
        <w:tc>
          <w:tcPr>
            <w:tcW w:w="345"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7220,7</w:t>
            </w:r>
          </w:p>
        </w:tc>
        <w:tc>
          <w:tcPr>
            <w:tcW w:w="345"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1613,7</w:t>
            </w:r>
          </w:p>
        </w:tc>
        <w:tc>
          <w:tcPr>
            <w:tcW w:w="345"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2382,5</w:t>
            </w:r>
          </w:p>
        </w:tc>
        <w:tc>
          <w:tcPr>
            <w:tcW w:w="345"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540,0</w:t>
            </w:r>
          </w:p>
        </w:tc>
        <w:tc>
          <w:tcPr>
            <w:tcW w:w="345"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540,0</w:t>
            </w:r>
          </w:p>
        </w:tc>
      </w:tr>
      <w:tr w:rsidR="0041125C" w:rsidRPr="0041125C" w:rsidTr="009C187A">
        <w:trPr>
          <w:tblCellSpacing w:w="5" w:type="nil"/>
        </w:trPr>
        <w:tc>
          <w:tcPr>
            <w:tcW w:w="517" w:type="pct"/>
            <w:vMerge/>
            <w:tcBorders>
              <w:left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1293" w:type="pct"/>
            <w:vMerge/>
            <w:tcBorders>
              <w:left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1121"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Отдел экономического анализа, прогнозирования и осуществления закупок</w:t>
            </w:r>
          </w:p>
        </w:tc>
        <w:tc>
          <w:tcPr>
            <w:tcW w:w="345"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11469,29</w:t>
            </w:r>
          </w:p>
        </w:tc>
        <w:tc>
          <w:tcPr>
            <w:tcW w:w="345"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6937,1</w:t>
            </w:r>
          </w:p>
        </w:tc>
        <w:tc>
          <w:tcPr>
            <w:tcW w:w="345"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1400,0</w:t>
            </w:r>
          </w:p>
        </w:tc>
        <w:tc>
          <w:tcPr>
            <w:tcW w:w="345"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2132,2</w:t>
            </w:r>
          </w:p>
        </w:tc>
        <w:tc>
          <w:tcPr>
            <w:tcW w:w="345"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500,0</w:t>
            </w:r>
          </w:p>
        </w:tc>
        <w:tc>
          <w:tcPr>
            <w:tcW w:w="345"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500,0</w:t>
            </w:r>
          </w:p>
        </w:tc>
      </w:tr>
      <w:tr w:rsidR="0041125C" w:rsidRPr="0041125C" w:rsidTr="009C187A">
        <w:trPr>
          <w:tblCellSpacing w:w="5" w:type="nil"/>
        </w:trPr>
        <w:tc>
          <w:tcPr>
            <w:tcW w:w="517" w:type="pct"/>
            <w:vMerge/>
            <w:tcBorders>
              <w:left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1293" w:type="pct"/>
            <w:vMerge/>
            <w:tcBorders>
              <w:left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1121"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Управление культуры администрации муниципального района «Ижемский»</w:t>
            </w:r>
          </w:p>
        </w:tc>
        <w:tc>
          <w:tcPr>
            <w:tcW w:w="345"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827,6</w:t>
            </w:r>
          </w:p>
        </w:tc>
        <w:tc>
          <w:tcPr>
            <w:tcW w:w="345"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283,6</w:t>
            </w:r>
          </w:p>
        </w:tc>
        <w:tc>
          <w:tcPr>
            <w:tcW w:w="345"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213,7</w:t>
            </w:r>
          </w:p>
        </w:tc>
        <w:tc>
          <w:tcPr>
            <w:tcW w:w="345"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250,3</w:t>
            </w:r>
          </w:p>
        </w:tc>
        <w:tc>
          <w:tcPr>
            <w:tcW w:w="345"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40,0</w:t>
            </w:r>
          </w:p>
        </w:tc>
        <w:tc>
          <w:tcPr>
            <w:tcW w:w="345"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40,0</w:t>
            </w:r>
          </w:p>
        </w:tc>
      </w:tr>
      <w:tr w:rsidR="0041125C" w:rsidRPr="0041125C" w:rsidTr="009C187A">
        <w:trPr>
          <w:tblCellSpacing w:w="5" w:type="nil"/>
        </w:trPr>
        <w:tc>
          <w:tcPr>
            <w:tcW w:w="517" w:type="pct"/>
            <w:vMerge/>
            <w:tcBorders>
              <w:left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1293" w:type="pct"/>
            <w:vMerge/>
            <w:tcBorders>
              <w:left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1121"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Управление образования администрации муниципального района «Ижемский»</w:t>
            </w:r>
          </w:p>
        </w:tc>
        <w:tc>
          <w:tcPr>
            <w:tcW w:w="345"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345"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345"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345"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345"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345"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r>
      <w:tr w:rsidR="0041125C" w:rsidRPr="0041125C" w:rsidTr="009C187A">
        <w:trPr>
          <w:tblCellSpacing w:w="5" w:type="nil"/>
        </w:trPr>
        <w:tc>
          <w:tcPr>
            <w:tcW w:w="517" w:type="pct"/>
            <w:vMerge/>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1293" w:type="pct"/>
            <w:vMerge/>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1121"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Отдел физкультуры и спорта</w:t>
            </w:r>
          </w:p>
        </w:tc>
        <w:tc>
          <w:tcPr>
            <w:tcW w:w="345"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345"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345"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345"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345"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345"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r>
      <w:tr w:rsidR="0041125C" w:rsidRPr="0041125C" w:rsidTr="009C187A">
        <w:trPr>
          <w:tblCellSpacing w:w="5" w:type="nil"/>
        </w:trPr>
        <w:tc>
          <w:tcPr>
            <w:tcW w:w="517" w:type="pct"/>
            <w:vMerge w:val="restar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41125C">
              <w:rPr>
                <w:rFonts w:ascii="Times New Roman" w:eastAsia="Times New Roman" w:hAnsi="Times New Roman"/>
                <w:b/>
                <w:sz w:val="20"/>
                <w:szCs w:val="20"/>
                <w:lang w:eastAsia="ru-RU"/>
              </w:rPr>
              <w:t>Подпрограмма 1</w:t>
            </w:r>
          </w:p>
        </w:tc>
        <w:tc>
          <w:tcPr>
            <w:tcW w:w="1293" w:type="pct"/>
            <w:vMerge w:val="restart"/>
            <w:tcBorders>
              <w:left w:val="single" w:sz="4" w:space="0" w:color="auto"/>
              <w:bottom w:val="single" w:sz="4" w:space="0" w:color="auto"/>
              <w:right w:val="single" w:sz="4" w:space="0" w:color="auto"/>
            </w:tcBorders>
            <w:vAlign w:val="center"/>
          </w:tcPr>
          <w:p w:rsidR="0041125C" w:rsidRPr="0041125C" w:rsidRDefault="0041125C" w:rsidP="009C187A">
            <w:pPr>
              <w:spacing w:after="0" w:line="240" w:lineRule="auto"/>
              <w:jc w:val="center"/>
              <w:rPr>
                <w:rFonts w:ascii="Times New Roman" w:hAnsi="Times New Roman"/>
                <w:b/>
                <w:sz w:val="20"/>
                <w:szCs w:val="20"/>
              </w:rPr>
            </w:pPr>
            <w:r w:rsidRPr="0041125C">
              <w:rPr>
                <w:rFonts w:ascii="Times New Roman" w:hAnsi="Times New Roman"/>
                <w:b/>
                <w:sz w:val="20"/>
                <w:szCs w:val="20"/>
              </w:rPr>
              <w:t>«Малое и среднее предпринимательство в Ижемском районе»</w:t>
            </w:r>
          </w:p>
        </w:tc>
        <w:tc>
          <w:tcPr>
            <w:tcW w:w="1121"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Всего</w:t>
            </w:r>
          </w:p>
        </w:tc>
        <w:tc>
          <w:tcPr>
            <w:tcW w:w="345"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5328,5</w:t>
            </w:r>
          </w:p>
        </w:tc>
        <w:tc>
          <w:tcPr>
            <w:tcW w:w="345"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2702,2</w:t>
            </w:r>
          </w:p>
        </w:tc>
        <w:tc>
          <w:tcPr>
            <w:tcW w:w="345"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574,8</w:t>
            </w:r>
          </w:p>
        </w:tc>
        <w:tc>
          <w:tcPr>
            <w:tcW w:w="345"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1551,5</w:t>
            </w:r>
          </w:p>
        </w:tc>
        <w:tc>
          <w:tcPr>
            <w:tcW w:w="345"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250,0</w:t>
            </w:r>
          </w:p>
        </w:tc>
        <w:tc>
          <w:tcPr>
            <w:tcW w:w="345"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250,0</w:t>
            </w:r>
          </w:p>
        </w:tc>
      </w:tr>
      <w:tr w:rsidR="0041125C" w:rsidRPr="0041125C" w:rsidTr="009C187A">
        <w:trPr>
          <w:tblCellSpacing w:w="5" w:type="nil"/>
        </w:trPr>
        <w:tc>
          <w:tcPr>
            <w:tcW w:w="517" w:type="pct"/>
            <w:vMerge/>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1293" w:type="pct"/>
            <w:vMerge/>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1121"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Отдел экономического анализа, прогнозирования и осуществления закупок</w:t>
            </w:r>
          </w:p>
        </w:tc>
        <w:tc>
          <w:tcPr>
            <w:tcW w:w="345"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4795,8</w:t>
            </w:r>
          </w:p>
        </w:tc>
        <w:tc>
          <w:tcPr>
            <w:tcW w:w="345"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2463,6</w:t>
            </w:r>
          </w:p>
        </w:tc>
        <w:tc>
          <w:tcPr>
            <w:tcW w:w="345"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400,0</w:t>
            </w:r>
          </w:p>
        </w:tc>
        <w:tc>
          <w:tcPr>
            <w:tcW w:w="345"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1432,2</w:t>
            </w:r>
          </w:p>
        </w:tc>
        <w:tc>
          <w:tcPr>
            <w:tcW w:w="345"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250,0</w:t>
            </w:r>
          </w:p>
        </w:tc>
        <w:tc>
          <w:tcPr>
            <w:tcW w:w="345"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250,0</w:t>
            </w:r>
          </w:p>
        </w:tc>
      </w:tr>
      <w:tr w:rsidR="0041125C" w:rsidRPr="0041125C" w:rsidTr="009C187A">
        <w:trPr>
          <w:tblCellSpacing w:w="5" w:type="nil"/>
        </w:trPr>
        <w:tc>
          <w:tcPr>
            <w:tcW w:w="517" w:type="pct"/>
            <w:vMerge/>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1293" w:type="pct"/>
            <w:vMerge/>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1121"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Управление культуры администрации муниципального района «Ижемский»</w:t>
            </w:r>
          </w:p>
        </w:tc>
        <w:tc>
          <w:tcPr>
            <w:tcW w:w="345"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532,7</w:t>
            </w:r>
          </w:p>
        </w:tc>
        <w:tc>
          <w:tcPr>
            <w:tcW w:w="345"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238,6</w:t>
            </w:r>
          </w:p>
        </w:tc>
        <w:tc>
          <w:tcPr>
            <w:tcW w:w="345"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174,8</w:t>
            </w:r>
          </w:p>
        </w:tc>
        <w:tc>
          <w:tcPr>
            <w:tcW w:w="345"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119,3</w:t>
            </w:r>
          </w:p>
        </w:tc>
        <w:tc>
          <w:tcPr>
            <w:tcW w:w="345"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345"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r>
      <w:tr w:rsidR="0041125C" w:rsidRPr="0041125C" w:rsidTr="009C187A">
        <w:trPr>
          <w:tblCellSpacing w:w="5" w:type="nil"/>
        </w:trPr>
        <w:tc>
          <w:tcPr>
            <w:tcW w:w="517"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 xml:space="preserve">Основное </w:t>
            </w:r>
            <w:r w:rsidRPr="0041125C">
              <w:rPr>
                <w:rFonts w:ascii="Times New Roman" w:eastAsia="Times New Roman" w:hAnsi="Times New Roman"/>
                <w:sz w:val="20"/>
                <w:szCs w:val="20"/>
                <w:lang w:eastAsia="ru-RU"/>
              </w:rPr>
              <w:br/>
            </w:r>
            <w:r w:rsidRPr="0041125C">
              <w:rPr>
                <w:rFonts w:ascii="Times New Roman" w:eastAsia="Times New Roman" w:hAnsi="Times New Roman"/>
                <w:sz w:val="20"/>
                <w:szCs w:val="20"/>
                <w:lang w:eastAsia="ru-RU"/>
              </w:rPr>
              <w:lastRenderedPageBreak/>
              <w:t>мероприятие 1.1.2</w:t>
            </w:r>
          </w:p>
        </w:tc>
        <w:tc>
          <w:tcPr>
            <w:tcW w:w="1293"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lastRenderedPageBreak/>
              <w:t xml:space="preserve">Информационно-консультационная </w:t>
            </w:r>
            <w:r w:rsidRPr="0041125C">
              <w:rPr>
                <w:rFonts w:ascii="Times New Roman" w:eastAsia="Times New Roman" w:hAnsi="Times New Roman"/>
                <w:sz w:val="20"/>
                <w:szCs w:val="20"/>
                <w:lang w:eastAsia="ru-RU"/>
              </w:rPr>
              <w:lastRenderedPageBreak/>
              <w:t>поддержка малого и среднего предпринимательства</w:t>
            </w:r>
          </w:p>
        </w:tc>
        <w:tc>
          <w:tcPr>
            <w:tcW w:w="1121"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lastRenderedPageBreak/>
              <w:t xml:space="preserve">Управление культуры </w:t>
            </w:r>
            <w:r w:rsidRPr="0041125C">
              <w:rPr>
                <w:rFonts w:ascii="Times New Roman" w:eastAsia="Times New Roman" w:hAnsi="Times New Roman"/>
                <w:sz w:val="20"/>
                <w:szCs w:val="20"/>
                <w:lang w:eastAsia="ru-RU"/>
              </w:rPr>
              <w:lastRenderedPageBreak/>
              <w:t>администрации муниципального района «Ижемский»</w:t>
            </w:r>
          </w:p>
        </w:tc>
        <w:tc>
          <w:tcPr>
            <w:tcW w:w="345"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lastRenderedPageBreak/>
              <w:t>532,7</w:t>
            </w:r>
          </w:p>
        </w:tc>
        <w:tc>
          <w:tcPr>
            <w:tcW w:w="345"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238,6</w:t>
            </w:r>
          </w:p>
        </w:tc>
        <w:tc>
          <w:tcPr>
            <w:tcW w:w="345"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174,8</w:t>
            </w:r>
          </w:p>
        </w:tc>
        <w:tc>
          <w:tcPr>
            <w:tcW w:w="345"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119,3</w:t>
            </w:r>
          </w:p>
        </w:tc>
        <w:tc>
          <w:tcPr>
            <w:tcW w:w="345"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345"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r>
      <w:tr w:rsidR="0041125C" w:rsidRPr="0041125C" w:rsidTr="009C187A">
        <w:trPr>
          <w:tblCellSpacing w:w="5" w:type="nil"/>
        </w:trPr>
        <w:tc>
          <w:tcPr>
            <w:tcW w:w="517"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lastRenderedPageBreak/>
              <w:t xml:space="preserve">Основное </w:t>
            </w:r>
            <w:r w:rsidRPr="0041125C">
              <w:rPr>
                <w:rFonts w:ascii="Times New Roman" w:eastAsia="Times New Roman" w:hAnsi="Times New Roman"/>
                <w:sz w:val="20"/>
                <w:szCs w:val="20"/>
                <w:lang w:eastAsia="ru-RU"/>
              </w:rPr>
              <w:br/>
              <w:t>мероприятие 1.2.1</w:t>
            </w:r>
          </w:p>
        </w:tc>
        <w:tc>
          <w:tcPr>
            <w:tcW w:w="1293"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Финансовая поддержка субъектов малого и среднего предпринимательства</w:t>
            </w:r>
          </w:p>
        </w:tc>
        <w:tc>
          <w:tcPr>
            <w:tcW w:w="1121"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Отдел экономического</w:t>
            </w:r>
          </w:p>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анализа, прогнозирования и осуществления закупок</w:t>
            </w:r>
          </w:p>
        </w:tc>
        <w:tc>
          <w:tcPr>
            <w:tcW w:w="345"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4795,8</w:t>
            </w:r>
          </w:p>
        </w:tc>
        <w:tc>
          <w:tcPr>
            <w:tcW w:w="345"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2463,6</w:t>
            </w:r>
          </w:p>
        </w:tc>
        <w:tc>
          <w:tcPr>
            <w:tcW w:w="345"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400,0</w:t>
            </w:r>
          </w:p>
        </w:tc>
        <w:tc>
          <w:tcPr>
            <w:tcW w:w="345"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1432,2</w:t>
            </w:r>
          </w:p>
        </w:tc>
        <w:tc>
          <w:tcPr>
            <w:tcW w:w="345"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250,0</w:t>
            </w:r>
          </w:p>
        </w:tc>
        <w:tc>
          <w:tcPr>
            <w:tcW w:w="345"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250,0</w:t>
            </w:r>
          </w:p>
        </w:tc>
      </w:tr>
      <w:tr w:rsidR="0041125C" w:rsidRPr="0041125C" w:rsidTr="009C187A">
        <w:trPr>
          <w:tblCellSpacing w:w="5" w:type="nil"/>
        </w:trPr>
        <w:tc>
          <w:tcPr>
            <w:tcW w:w="517"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41125C">
              <w:rPr>
                <w:rFonts w:ascii="Times New Roman" w:eastAsia="Times New Roman" w:hAnsi="Times New Roman"/>
                <w:b/>
                <w:sz w:val="20"/>
                <w:szCs w:val="20"/>
                <w:lang w:eastAsia="ru-RU"/>
              </w:rPr>
              <w:t>Подпрограмма 2</w:t>
            </w:r>
          </w:p>
        </w:tc>
        <w:tc>
          <w:tcPr>
            <w:tcW w:w="1293" w:type="pct"/>
            <w:tcBorders>
              <w:left w:val="single" w:sz="4" w:space="0" w:color="auto"/>
              <w:bottom w:val="single" w:sz="4" w:space="0" w:color="auto"/>
              <w:right w:val="single" w:sz="4" w:space="0" w:color="auto"/>
            </w:tcBorders>
            <w:vAlign w:val="center"/>
          </w:tcPr>
          <w:p w:rsidR="0041125C" w:rsidRPr="0041125C" w:rsidRDefault="0041125C" w:rsidP="009C187A">
            <w:pPr>
              <w:tabs>
                <w:tab w:val="left" w:pos="12"/>
              </w:tabs>
              <w:autoSpaceDE w:val="0"/>
              <w:autoSpaceDN w:val="0"/>
              <w:adjustRightInd w:val="0"/>
              <w:spacing w:after="0" w:line="240" w:lineRule="auto"/>
              <w:ind w:left="12"/>
              <w:jc w:val="center"/>
              <w:rPr>
                <w:rFonts w:ascii="Times New Roman" w:hAnsi="Times New Roman"/>
                <w:b/>
                <w:sz w:val="20"/>
                <w:szCs w:val="20"/>
              </w:rPr>
            </w:pPr>
            <w:r w:rsidRPr="0041125C">
              <w:rPr>
                <w:rFonts w:ascii="Times New Roman" w:hAnsi="Times New Roman"/>
                <w:b/>
                <w:sz w:val="20"/>
                <w:szCs w:val="20"/>
              </w:rPr>
              <w:t>«</w:t>
            </w:r>
            <w:r w:rsidRPr="0041125C">
              <w:rPr>
                <w:rFonts w:ascii="Times New Roman" w:hAnsi="Times New Roman"/>
                <w:b/>
                <w:sz w:val="20"/>
                <w:szCs w:val="20"/>
                <w:lang w:eastAsia="ru-RU"/>
              </w:rPr>
              <w:t>Развитие агропромышленного комплекса в Ижемском районе»</w:t>
            </w:r>
          </w:p>
        </w:tc>
        <w:tc>
          <w:tcPr>
            <w:tcW w:w="1121"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Отдел экономического анализа, прогнозирования и осуществления закупок</w:t>
            </w:r>
          </w:p>
        </w:tc>
        <w:tc>
          <w:tcPr>
            <w:tcW w:w="345"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6663,5</w:t>
            </w:r>
          </w:p>
        </w:tc>
        <w:tc>
          <w:tcPr>
            <w:tcW w:w="345"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4463,5</w:t>
            </w:r>
          </w:p>
        </w:tc>
        <w:tc>
          <w:tcPr>
            <w:tcW w:w="345"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1000,0</w:t>
            </w:r>
          </w:p>
        </w:tc>
        <w:tc>
          <w:tcPr>
            <w:tcW w:w="345"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700,0</w:t>
            </w:r>
          </w:p>
        </w:tc>
        <w:tc>
          <w:tcPr>
            <w:tcW w:w="345"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250,0</w:t>
            </w:r>
          </w:p>
        </w:tc>
        <w:tc>
          <w:tcPr>
            <w:tcW w:w="345"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250,0</w:t>
            </w:r>
          </w:p>
        </w:tc>
      </w:tr>
      <w:tr w:rsidR="0041125C" w:rsidRPr="0041125C" w:rsidTr="009C187A">
        <w:trPr>
          <w:tblCellSpacing w:w="5" w:type="nil"/>
        </w:trPr>
        <w:tc>
          <w:tcPr>
            <w:tcW w:w="517"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41125C">
              <w:rPr>
                <w:rFonts w:ascii="Times New Roman" w:eastAsia="Times New Roman" w:hAnsi="Times New Roman"/>
                <w:sz w:val="20"/>
                <w:szCs w:val="20"/>
                <w:lang w:eastAsia="ru-RU"/>
              </w:rPr>
              <w:t xml:space="preserve">Основное </w:t>
            </w:r>
            <w:r w:rsidRPr="0041125C">
              <w:rPr>
                <w:rFonts w:ascii="Times New Roman" w:eastAsia="Times New Roman" w:hAnsi="Times New Roman"/>
                <w:sz w:val="20"/>
                <w:szCs w:val="20"/>
                <w:lang w:eastAsia="ru-RU"/>
              </w:rPr>
              <w:br/>
              <w:t>мероприятие 2.1.1</w:t>
            </w:r>
          </w:p>
        </w:tc>
        <w:tc>
          <w:tcPr>
            <w:tcW w:w="1293"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9C187A">
            <w:pPr>
              <w:tabs>
                <w:tab w:val="left" w:pos="12"/>
              </w:tabs>
              <w:autoSpaceDE w:val="0"/>
              <w:autoSpaceDN w:val="0"/>
              <w:adjustRightInd w:val="0"/>
              <w:spacing w:after="0" w:line="240" w:lineRule="auto"/>
              <w:ind w:left="12"/>
              <w:jc w:val="center"/>
              <w:rPr>
                <w:rFonts w:ascii="Times New Roman" w:hAnsi="Times New Roman"/>
                <w:b/>
                <w:sz w:val="20"/>
                <w:szCs w:val="20"/>
              </w:rPr>
            </w:pPr>
            <w:r w:rsidRPr="0041125C">
              <w:rPr>
                <w:rFonts w:ascii="Times New Roman" w:hAnsi="Times New Roman"/>
                <w:sz w:val="20"/>
                <w:szCs w:val="20"/>
              </w:rPr>
              <w:t>Финансовая поддержка сельскохозяйственных  организаций, крестьянских (фермерских) хозяйств</w:t>
            </w:r>
          </w:p>
        </w:tc>
        <w:tc>
          <w:tcPr>
            <w:tcW w:w="1121"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Отдел экономического анализа, прогнозирования и осуществления закупок</w:t>
            </w:r>
          </w:p>
        </w:tc>
        <w:tc>
          <w:tcPr>
            <w:tcW w:w="345"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6663,5</w:t>
            </w:r>
          </w:p>
        </w:tc>
        <w:tc>
          <w:tcPr>
            <w:tcW w:w="345"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4463,5</w:t>
            </w:r>
          </w:p>
        </w:tc>
        <w:tc>
          <w:tcPr>
            <w:tcW w:w="345"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1000,0</w:t>
            </w:r>
          </w:p>
        </w:tc>
        <w:tc>
          <w:tcPr>
            <w:tcW w:w="345"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700,0</w:t>
            </w:r>
          </w:p>
        </w:tc>
        <w:tc>
          <w:tcPr>
            <w:tcW w:w="345"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250,0</w:t>
            </w:r>
          </w:p>
        </w:tc>
        <w:tc>
          <w:tcPr>
            <w:tcW w:w="345"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250,0</w:t>
            </w:r>
          </w:p>
        </w:tc>
      </w:tr>
      <w:tr w:rsidR="0041125C" w:rsidRPr="0041125C" w:rsidTr="009C187A">
        <w:trPr>
          <w:trHeight w:val="260"/>
          <w:tblCellSpacing w:w="5" w:type="nil"/>
        </w:trPr>
        <w:tc>
          <w:tcPr>
            <w:tcW w:w="517" w:type="pct"/>
            <w:vMerge w:val="restar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41125C">
              <w:rPr>
                <w:rFonts w:ascii="Times New Roman" w:eastAsia="Times New Roman" w:hAnsi="Times New Roman"/>
                <w:b/>
                <w:sz w:val="20"/>
                <w:szCs w:val="20"/>
                <w:lang w:eastAsia="ru-RU"/>
              </w:rPr>
              <w:t>Подпрограмма 3</w:t>
            </w:r>
          </w:p>
        </w:tc>
        <w:tc>
          <w:tcPr>
            <w:tcW w:w="1293" w:type="pct"/>
            <w:vMerge w:val="restar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9C187A">
            <w:pPr>
              <w:tabs>
                <w:tab w:val="left" w:pos="12"/>
              </w:tabs>
              <w:autoSpaceDE w:val="0"/>
              <w:autoSpaceDN w:val="0"/>
              <w:adjustRightInd w:val="0"/>
              <w:spacing w:after="0" w:line="240" w:lineRule="auto"/>
              <w:ind w:left="12"/>
              <w:jc w:val="center"/>
              <w:rPr>
                <w:rFonts w:ascii="Times New Roman" w:hAnsi="Times New Roman"/>
                <w:b/>
                <w:sz w:val="20"/>
                <w:szCs w:val="20"/>
              </w:rPr>
            </w:pPr>
            <w:r w:rsidRPr="0041125C">
              <w:rPr>
                <w:rFonts w:ascii="Times New Roman" w:hAnsi="Times New Roman"/>
                <w:b/>
                <w:sz w:val="20"/>
                <w:szCs w:val="20"/>
              </w:rPr>
              <w:t>«Развитие  внутреннего и въездного туризма  на   территории Ижемского района»</w:t>
            </w:r>
          </w:p>
        </w:tc>
        <w:tc>
          <w:tcPr>
            <w:tcW w:w="1121"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9C187A">
            <w:pPr>
              <w:spacing w:after="0" w:line="240" w:lineRule="auto"/>
              <w:jc w:val="center"/>
              <w:rPr>
                <w:rFonts w:ascii="Times New Roman" w:hAnsi="Times New Roman"/>
                <w:sz w:val="20"/>
                <w:szCs w:val="20"/>
              </w:rPr>
            </w:pPr>
            <w:r w:rsidRPr="0041125C">
              <w:rPr>
                <w:rFonts w:ascii="Times New Roman" w:hAnsi="Times New Roman"/>
                <w:sz w:val="20"/>
                <w:szCs w:val="20"/>
              </w:rPr>
              <w:t>Всего</w:t>
            </w:r>
          </w:p>
        </w:tc>
        <w:tc>
          <w:tcPr>
            <w:tcW w:w="345"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304,9</w:t>
            </w:r>
          </w:p>
        </w:tc>
        <w:tc>
          <w:tcPr>
            <w:tcW w:w="345"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55,0</w:t>
            </w:r>
          </w:p>
        </w:tc>
        <w:tc>
          <w:tcPr>
            <w:tcW w:w="345"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38,9</w:t>
            </w:r>
          </w:p>
        </w:tc>
        <w:tc>
          <w:tcPr>
            <w:tcW w:w="345"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131,0</w:t>
            </w:r>
          </w:p>
        </w:tc>
        <w:tc>
          <w:tcPr>
            <w:tcW w:w="345"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40,0</w:t>
            </w:r>
          </w:p>
        </w:tc>
        <w:tc>
          <w:tcPr>
            <w:tcW w:w="345"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40,0</w:t>
            </w:r>
          </w:p>
        </w:tc>
      </w:tr>
      <w:tr w:rsidR="0041125C" w:rsidRPr="0041125C" w:rsidTr="009C187A">
        <w:trPr>
          <w:trHeight w:val="260"/>
          <w:tblCellSpacing w:w="5" w:type="nil"/>
        </w:trPr>
        <w:tc>
          <w:tcPr>
            <w:tcW w:w="517" w:type="pct"/>
            <w:vMerge/>
            <w:tcBorders>
              <w:top w:val="single" w:sz="4" w:space="0" w:color="auto"/>
              <w:left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p>
        </w:tc>
        <w:tc>
          <w:tcPr>
            <w:tcW w:w="1293" w:type="pct"/>
            <w:vMerge/>
            <w:tcBorders>
              <w:top w:val="single" w:sz="4" w:space="0" w:color="auto"/>
              <w:left w:val="single" w:sz="4" w:space="0" w:color="auto"/>
              <w:right w:val="single" w:sz="4" w:space="0" w:color="auto"/>
            </w:tcBorders>
            <w:vAlign w:val="center"/>
          </w:tcPr>
          <w:p w:rsidR="0041125C" w:rsidRPr="0041125C" w:rsidRDefault="0041125C" w:rsidP="009C187A">
            <w:pPr>
              <w:tabs>
                <w:tab w:val="left" w:pos="12"/>
              </w:tabs>
              <w:autoSpaceDE w:val="0"/>
              <w:autoSpaceDN w:val="0"/>
              <w:adjustRightInd w:val="0"/>
              <w:spacing w:after="0" w:line="240" w:lineRule="auto"/>
              <w:ind w:left="12"/>
              <w:jc w:val="center"/>
              <w:rPr>
                <w:rFonts w:ascii="Times New Roman" w:hAnsi="Times New Roman"/>
                <w:b/>
                <w:sz w:val="20"/>
                <w:szCs w:val="20"/>
              </w:rPr>
            </w:pPr>
          </w:p>
        </w:tc>
        <w:tc>
          <w:tcPr>
            <w:tcW w:w="1121"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9C187A">
            <w:pPr>
              <w:spacing w:after="0" w:line="240" w:lineRule="auto"/>
              <w:jc w:val="center"/>
              <w:rPr>
                <w:rFonts w:ascii="Times New Roman" w:hAnsi="Times New Roman"/>
                <w:sz w:val="20"/>
                <w:szCs w:val="20"/>
              </w:rPr>
            </w:pPr>
            <w:r w:rsidRPr="0041125C">
              <w:rPr>
                <w:rFonts w:ascii="Times New Roman" w:hAnsi="Times New Roman"/>
                <w:sz w:val="20"/>
                <w:szCs w:val="20"/>
              </w:rPr>
              <w:t>Отдел экономического анализа, прогнозирования и осуществления закупок</w:t>
            </w:r>
          </w:p>
        </w:tc>
        <w:tc>
          <w:tcPr>
            <w:tcW w:w="345"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10,0</w:t>
            </w:r>
          </w:p>
        </w:tc>
        <w:tc>
          <w:tcPr>
            <w:tcW w:w="345"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10,0</w:t>
            </w:r>
          </w:p>
        </w:tc>
        <w:tc>
          <w:tcPr>
            <w:tcW w:w="345"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345"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345"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345"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r>
      <w:tr w:rsidR="0041125C" w:rsidRPr="0041125C" w:rsidTr="009C187A">
        <w:trPr>
          <w:trHeight w:val="260"/>
          <w:tblCellSpacing w:w="5" w:type="nil"/>
        </w:trPr>
        <w:tc>
          <w:tcPr>
            <w:tcW w:w="517" w:type="pct"/>
            <w:vMerge/>
            <w:tcBorders>
              <w:left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p>
        </w:tc>
        <w:tc>
          <w:tcPr>
            <w:tcW w:w="1293" w:type="pct"/>
            <w:vMerge/>
            <w:tcBorders>
              <w:left w:val="single" w:sz="4" w:space="0" w:color="auto"/>
              <w:right w:val="single" w:sz="4" w:space="0" w:color="auto"/>
            </w:tcBorders>
            <w:vAlign w:val="center"/>
          </w:tcPr>
          <w:p w:rsidR="0041125C" w:rsidRPr="0041125C" w:rsidRDefault="0041125C" w:rsidP="009C187A">
            <w:pPr>
              <w:tabs>
                <w:tab w:val="left" w:pos="12"/>
              </w:tabs>
              <w:autoSpaceDE w:val="0"/>
              <w:autoSpaceDN w:val="0"/>
              <w:adjustRightInd w:val="0"/>
              <w:spacing w:after="0" w:line="240" w:lineRule="auto"/>
              <w:ind w:left="12"/>
              <w:jc w:val="center"/>
              <w:rPr>
                <w:rFonts w:ascii="Times New Roman" w:hAnsi="Times New Roman"/>
                <w:b/>
                <w:sz w:val="20"/>
                <w:szCs w:val="20"/>
              </w:rPr>
            </w:pPr>
          </w:p>
        </w:tc>
        <w:tc>
          <w:tcPr>
            <w:tcW w:w="1121" w:type="pct"/>
            <w:tcBorders>
              <w:left w:val="single" w:sz="4" w:space="0" w:color="auto"/>
              <w:bottom w:val="single" w:sz="4" w:space="0" w:color="auto"/>
              <w:right w:val="single" w:sz="4" w:space="0" w:color="auto"/>
            </w:tcBorders>
            <w:vAlign w:val="center"/>
          </w:tcPr>
          <w:p w:rsidR="0041125C" w:rsidRPr="0041125C" w:rsidRDefault="0041125C" w:rsidP="009C187A">
            <w:pPr>
              <w:spacing w:after="0" w:line="240" w:lineRule="auto"/>
              <w:jc w:val="center"/>
              <w:rPr>
                <w:rFonts w:ascii="Times New Roman" w:hAnsi="Times New Roman"/>
                <w:sz w:val="20"/>
                <w:szCs w:val="20"/>
              </w:rPr>
            </w:pPr>
            <w:r w:rsidRPr="0041125C">
              <w:rPr>
                <w:rFonts w:ascii="Times New Roman" w:hAnsi="Times New Roman"/>
                <w:sz w:val="20"/>
                <w:szCs w:val="20"/>
              </w:rPr>
              <w:t>Управление образования администрации муниципального района «Ижемский»</w:t>
            </w:r>
          </w:p>
        </w:tc>
        <w:tc>
          <w:tcPr>
            <w:tcW w:w="345"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345"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345"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345"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345"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345"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r>
      <w:tr w:rsidR="0041125C" w:rsidRPr="0041125C" w:rsidTr="009C187A">
        <w:trPr>
          <w:trHeight w:val="260"/>
          <w:tblCellSpacing w:w="5" w:type="nil"/>
        </w:trPr>
        <w:tc>
          <w:tcPr>
            <w:tcW w:w="517" w:type="pct"/>
            <w:vMerge/>
            <w:tcBorders>
              <w:left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p>
        </w:tc>
        <w:tc>
          <w:tcPr>
            <w:tcW w:w="1293" w:type="pct"/>
            <w:vMerge/>
            <w:tcBorders>
              <w:left w:val="single" w:sz="4" w:space="0" w:color="auto"/>
              <w:right w:val="single" w:sz="4" w:space="0" w:color="auto"/>
            </w:tcBorders>
            <w:vAlign w:val="center"/>
          </w:tcPr>
          <w:p w:rsidR="0041125C" w:rsidRPr="0041125C" w:rsidRDefault="0041125C" w:rsidP="009C187A">
            <w:pPr>
              <w:tabs>
                <w:tab w:val="left" w:pos="12"/>
              </w:tabs>
              <w:autoSpaceDE w:val="0"/>
              <w:autoSpaceDN w:val="0"/>
              <w:adjustRightInd w:val="0"/>
              <w:spacing w:after="0" w:line="240" w:lineRule="auto"/>
              <w:ind w:left="12"/>
              <w:jc w:val="center"/>
              <w:rPr>
                <w:rFonts w:ascii="Times New Roman" w:hAnsi="Times New Roman"/>
                <w:b/>
                <w:sz w:val="20"/>
                <w:szCs w:val="20"/>
              </w:rPr>
            </w:pPr>
          </w:p>
        </w:tc>
        <w:tc>
          <w:tcPr>
            <w:tcW w:w="1121" w:type="pct"/>
            <w:tcBorders>
              <w:left w:val="single" w:sz="4" w:space="0" w:color="auto"/>
              <w:bottom w:val="single" w:sz="4" w:space="0" w:color="auto"/>
              <w:right w:val="single" w:sz="4" w:space="0" w:color="auto"/>
            </w:tcBorders>
            <w:vAlign w:val="center"/>
          </w:tcPr>
          <w:p w:rsidR="0041125C" w:rsidRPr="0041125C" w:rsidRDefault="0041125C" w:rsidP="009C187A">
            <w:pPr>
              <w:spacing w:after="0" w:line="240" w:lineRule="auto"/>
              <w:jc w:val="center"/>
              <w:rPr>
                <w:rFonts w:ascii="Times New Roman" w:hAnsi="Times New Roman"/>
                <w:sz w:val="20"/>
                <w:szCs w:val="20"/>
              </w:rPr>
            </w:pPr>
            <w:r w:rsidRPr="0041125C">
              <w:rPr>
                <w:rFonts w:ascii="Times New Roman" w:hAnsi="Times New Roman"/>
                <w:sz w:val="20"/>
                <w:szCs w:val="20"/>
              </w:rPr>
              <w:t>Управление культуры администрации муниципального района «Ижемский»</w:t>
            </w:r>
          </w:p>
        </w:tc>
        <w:tc>
          <w:tcPr>
            <w:tcW w:w="345"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294,9</w:t>
            </w:r>
          </w:p>
        </w:tc>
        <w:tc>
          <w:tcPr>
            <w:tcW w:w="345"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45,0</w:t>
            </w:r>
          </w:p>
        </w:tc>
        <w:tc>
          <w:tcPr>
            <w:tcW w:w="345"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38,9</w:t>
            </w:r>
          </w:p>
        </w:tc>
        <w:tc>
          <w:tcPr>
            <w:tcW w:w="345"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131,0</w:t>
            </w:r>
          </w:p>
        </w:tc>
        <w:tc>
          <w:tcPr>
            <w:tcW w:w="345"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40,0</w:t>
            </w:r>
          </w:p>
        </w:tc>
        <w:tc>
          <w:tcPr>
            <w:tcW w:w="345"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40,0</w:t>
            </w:r>
          </w:p>
        </w:tc>
      </w:tr>
      <w:tr w:rsidR="0041125C" w:rsidRPr="0041125C" w:rsidTr="009C187A">
        <w:trPr>
          <w:trHeight w:val="259"/>
          <w:tblCellSpacing w:w="5" w:type="nil"/>
        </w:trPr>
        <w:tc>
          <w:tcPr>
            <w:tcW w:w="517" w:type="pct"/>
            <w:vMerge/>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p>
        </w:tc>
        <w:tc>
          <w:tcPr>
            <w:tcW w:w="1293" w:type="pct"/>
            <w:vMerge/>
            <w:tcBorders>
              <w:left w:val="single" w:sz="4" w:space="0" w:color="auto"/>
              <w:bottom w:val="single" w:sz="4" w:space="0" w:color="auto"/>
              <w:right w:val="single" w:sz="4" w:space="0" w:color="auto"/>
            </w:tcBorders>
            <w:vAlign w:val="center"/>
          </w:tcPr>
          <w:p w:rsidR="0041125C" w:rsidRPr="0041125C" w:rsidRDefault="0041125C" w:rsidP="009C187A">
            <w:pPr>
              <w:tabs>
                <w:tab w:val="left" w:pos="12"/>
              </w:tabs>
              <w:autoSpaceDE w:val="0"/>
              <w:autoSpaceDN w:val="0"/>
              <w:adjustRightInd w:val="0"/>
              <w:spacing w:after="0" w:line="240" w:lineRule="auto"/>
              <w:ind w:left="12"/>
              <w:jc w:val="center"/>
              <w:rPr>
                <w:rFonts w:ascii="Times New Roman" w:hAnsi="Times New Roman"/>
                <w:b/>
                <w:sz w:val="20"/>
                <w:szCs w:val="20"/>
              </w:rPr>
            </w:pPr>
          </w:p>
        </w:tc>
        <w:tc>
          <w:tcPr>
            <w:tcW w:w="1121"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Отдел физкультуры и спорта</w:t>
            </w:r>
          </w:p>
        </w:tc>
        <w:tc>
          <w:tcPr>
            <w:tcW w:w="345"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345"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345"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345"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345"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345"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r>
      <w:tr w:rsidR="0041125C" w:rsidRPr="0041125C" w:rsidTr="009C187A">
        <w:trPr>
          <w:trHeight w:val="460"/>
          <w:tblCellSpacing w:w="5" w:type="nil"/>
        </w:trPr>
        <w:tc>
          <w:tcPr>
            <w:tcW w:w="517" w:type="pct"/>
            <w:vMerge w:val="restart"/>
            <w:tcBorders>
              <w:left w:val="single" w:sz="4" w:space="0" w:color="auto"/>
              <w:right w:val="single" w:sz="4" w:space="0" w:color="auto"/>
            </w:tcBorders>
            <w:vAlign w:val="center"/>
          </w:tcPr>
          <w:p w:rsidR="0041125C" w:rsidRPr="0041125C" w:rsidRDefault="0041125C" w:rsidP="009C187A">
            <w:pPr>
              <w:spacing w:after="0" w:line="240" w:lineRule="auto"/>
              <w:jc w:val="center"/>
              <w:rPr>
                <w:rFonts w:ascii="Times New Roman" w:hAnsi="Times New Roman"/>
                <w:sz w:val="20"/>
                <w:szCs w:val="20"/>
              </w:rPr>
            </w:pPr>
            <w:r w:rsidRPr="0041125C">
              <w:rPr>
                <w:rFonts w:ascii="Times New Roman" w:hAnsi="Times New Roman"/>
                <w:sz w:val="20"/>
                <w:szCs w:val="20"/>
              </w:rPr>
              <w:t>Основное мероприятие 3.2.1</w:t>
            </w:r>
          </w:p>
        </w:tc>
        <w:tc>
          <w:tcPr>
            <w:tcW w:w="1293" w:type="pct"/>
            <w:vMerge w:val="restart"/>
            <w:tcBorders>
              <w:left w:val="single" w:sz="4" w:space="0" w:color="auto"/>
              <w:right w:val="single" w:sz="4" w:space="0" w:color="auto"/>
            </w:tcBorders>
            <w:vAlign w:val="center"/>
          </w:tcPr>
          <w:p w:rsidR="0041125C" w:rsidRPr="0041125C" w:rsidRDefault="0041125C" w:rsidP="009C187A">
            <w:pPr>
              <w:spacing w:after="0" w:line="240" w:lineRule="auto"/>
              <w:jc w:val="center"/>
              <w:rPr>
                <w:rFonts w:ascii="Times New Roman" w:hAnsi="Times New Roman"/>
                <w:sz w:val="20"/>
                <w:szCs w:val="20"/>
              </w:rPr>
            </w:pPr>
            <w:r w:rsidRPr="0041125C">
              <w:rPr>
                <w:rFonts w:ascii="Times New Roman" w:hAnsi="Times New Roman"/>
                <w:sz w:val="20"/>
                <w:szCs w:val="20"/>
              </w:rPr>
              <w:t>Представление туристских продуктов Ижемского района на международных, российских и республиканских мероприятиях в сфере туризма</w:t>
            </w:r>
          </w:p>
        </w:tc>
        <w:tc>
          <w:tcPr>
            <w:tcW w:w="1121"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9C187A">
            <w:pPr>
              <w:spacing w:after="0" w:line="240" w:lineRule="auto"/>
              <w:jc w:val="center"/>
              <w:rPr>
                <w:rFonts w:ascii="Times New Roman" w:hAnsi="Times New Roman"/>
                <w:sz w:val="20"/>
                <w:szCs w:val="20"/>
              </w:rPr>
            </w:pPr>
            <w:r w:rsidRPr="0041125C">
              <w:rPr>
                <w:rFonts w:ascii="Times New Roman" w:hAnsi="Times New Roman"/>
                <w:sz w:val="20"/>
                <w:szCs w:val="20"/>
              </w:rPr>
              <w:t>Отдел экономического анализа, прогнозирования и осуществления закупок</w:t>
            </w:r>
          </w:p>
        </w:tc>
        <w:tc>
          <w:tcPr>
            <w:tcW w:w="345"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9C187A">
            <w:pPr>
              <w:spacing w:after="0" w:line="240" w:lineRule="auto"/>
              <w:jc w:val="center"/>
              <w:rPr>
                <w:rFonts w:ascii="Times New Roman" w:hAnsi="Times New Roman"/>
                <w:sz w:val="20"/>
                <w:szCs w:val="20"/>
              </w:rPr>
            </w:pPr>
            <w:r w:rsidRPr="0041125C">
              <w:rPr>
                <w:rFonts w:ascii="Times New Roman" w:hAnsi="Times New Roman"/>
                <w:sz w:val="20"/>
                <w:szCs w:val="20"/>
              </w:rPr>
              <w:t>10,0</w:t>
            </w:r>
          </w:p>
        </w:tc>
        <w:tc>
          <w:tcPr>
            <w:tcW w:w="345"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9C187A">
            <w:pPr>
              <w:spacing w:after="0" w:line="240" w:lineRule="auto"/>
              <w:jc w:val="center"/>
              <w:rPr>
                <w:rFonts w:ascii="Times New Roman" w:hAnsi="Times New Roman"/>
                <w:sz w:val="20"/>
                <w:szCs w:val="20"/>
              </w:rPr>
            </w:pPr>
            <w:r w:rsidRPr="0041125C">
              <w:rPr>
                <w:rFonts w:ascii="Times New Roman" w:hAnsi="Times New Roman"/>
                <w:sz w:val="20"/>
                <w:szCs w:val="20"/>
              </w:rPr>
              <w:t>10,0</w:t>
            </w:r>
          </w:p>
        </w:tc>
        <w:tc>
          <w:tcPr>
            <w:tcW w:w="345"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345"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345"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345"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r>
      <w:tr w:rsidR="0041125C" w:rsidRPr="0041125C" w:rsidTr="009C187A">
        <w:trPr>
          <w:tblCellSpacing w:w="5" w:type="nil"/>
        </w:trPr>
        <w:tc>
          <w:tcPr>
            <w:tcW w:w="517" w:type="pct"/>
            <w:vMerge/>
            <w:tcBorders>
              <w:left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1293" w:type="pct"/>
            <w:vMerge/>
            <w:tcBorders>
              <w:left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1121"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Управление культуры администрации муниципального района «Ижемский»</w:t>
            </w:r>
          </w:p>
        </w:tc>
        <w:tc>
          <w:tcPr>
            <w:tcW w:w="345"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345"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345"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345"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345"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345" w:type="pct"/>
            <w:tcBorders>
              <w:top w:val="single" w:sz="4" w:space="0" w:color="auto"/>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r>
      <w:tr w:rsidR="0041125C" w:rsidRPr="0041125C" w:rsidTr="009C187A">
        <w:trPr>
          <w:tblCellSpacing w:w="5" w:type="nil"/>
        </w:trPr>
        <w:tc>
          <w:tcPr>
            <w:tcW w:w="517" w:type="pct"/>
            <w:vMerge/>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1293" w:type="pct"/>
            <w:vMerge/>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1121"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Управление образования администрации муниципального района «Ижемский»</w:t>
            </w:r>
          </w:p>
        </w:tc>
        <w:tc>
          <w:tcPr>
            <w:tcW w:w="345"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345"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345"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345"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345"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345"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r>
      <w:tr w:rsidR="0041125C" w:rsidRPr="0041125C" w:rsidTr="009C187A">
        <w:trPr>
          <w:tblCellSpacing w:w="5" w:type="nil"/>
        </w:trPr>
        <w:tc>
          <w:tcPr>
            <w:tcW w:w="517" w:type="pct"/>
            <w:vMerge/>
            <w:tcBorders>
              <w:left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1293" w:type="pct"/>
            <w:vMerge/>
            <w:tcBorders>
              <w:left w:val="single" w:sz="4" w:space="0" w:color="auto"/>
              <w:right w:val="single" w:sz="4" w:space="0" w:color="auto"/>
            </w:tcBorders>
            <w:vAlign w:val="center"/>
          </w:tcPr>
          <w:p w:rsidR="0041125C" w:rsidRPr="0041125C" w:rsidRDefault="0041125C" w:rsidP="009C187A">
            <w:pPr>
              <w:tabs>
                <w:tab w:val="left" w:pos="12"/>
              </w:tabs>
              <w:autoSpaceDE w:val="0"/>
              <w:autoSpaceDN w:val="0"/>
              <w:adjustRightInd w:val="0"/>
              <w:spacing w:after="0" w:line="240" w:lineRule="auto"/>
              <w:ind w:left="12"/>
              <w:jc w:val="center"/>
              <w:rPr>
                <w:rFonts w:ascii="Times New Roman" w:hAnsi="Times New Roman"/>
                <w:sz w:val="20"/>
                <w:szCs w:val="20"/>
              </w:rPr>
            </w:pPr>
          </w:p>
        </w:tc>
        <w:tc>
          <w:tcPr>
            <w:tcW w:w="1121"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Управление культуры администрации муниципального района «Ижемский»</w:t>
            </w:r>
          </w:p>
        </w:tc>
        <w:tc>
          <w:tcPr>
            <w:tcW w:w="345"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345"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345"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345"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345"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345"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r>
      <w:tr w:rsidR="0041125C" w:rsidRPr="0041125C" w:rsidTr="009C187A">
        <w:trPr>
          <w:tblCellSpacing w:w="5" w:type="nil"/>
        </w:trPr>
        <w:tc>
          <w:tcPr>
            <w:tcW w:w="517" w:type="pct"/>
            <w:vMerge/>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1293" w:type="pct"/>
            <w:vMerge/>
            <w:tcBorders>
              <w:left w:val="single" w:sz="4" w:space="0" w:color="auto"/>
              <w:bottom w:val="single" w:sz="4" w:space="0" w:color="auto"/>
              <w:right w:val="single" w:sz="4" w:space="0" w:color="auto"/>
            </w:tcBorders>
            <w:vAlign w:val="center"/>
          </w:tcPr>
          <w:p w:rsidR="0041125C" w:rsidRPr="0041125C" w:rsidRDefault="0041125C" w:rsidP="009C187A">
            <w:pPr>
              <w:tabs>
                <w:tab w:val="left" w:pos="12"/>
              </w:tabs>
              <w:autoSpaceDE w:val="0"/>
              <w:autoSpaceDN w:val="0"/>
              <w:adjustRightInd w:val="0"/>
              <w:spacing w:after="0" w:line="240" w:lineRule="auto"/>
              <w:ind w:left="12"/>
              <w:jc w:val="center"/>
              <w:rPr>
                <w:rFonts w:ascii="Times New Roman" w:hAnsi="Times New Roman"/>
                <w:sz w:val="20"/>
                <w:szCs w:val="20"/>
              </w:rPr>
            </w:pPr>
          </w:p>
        </w:tc>
        <w:tc>
          <w:tcPr>
            <w:tcW w:w="1121"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Управление образования администрации муниципального района «Ижемский»</w:t>
            </w:r>
          </w:p>
        </w:tc>
        <w:tc>
          <w:tcPr>
            <w:tcW w:w="345"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345"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345"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345"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345"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c>
          <w:tcPr>
            <w:tcW w:w="345"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0,0</w:t>
            </w:r>
          </w:p>
        </w:tc>
      </w:tr>
      <w:tr w:rsidR="0041125C" w:rsidRPr="0041125C" w:rsidTr="009C187A">
        <w:trPr>
          <w:tblCellSpacing w:w="5" w:type="nil"/>
        </w:trPr>
        <w:tc>
          <w:tcPr>
            <w:tcW w:w="517"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 xml:space="preserve">Основное мероприятие </w:t>
            </w:r>
            <w:r w:rsidRPr="0041125C">
              <w:rPr>
                <w:rFonts w:ascii="Times New Roman" w:eastAsia="Times New Roman" w:hAnsi="Times New Roman"/>
                <w:sz w:val="20"/>
                <w:szCs w:val="20"/>
                <w:lang w:eastAsia="ru-RU"/>
              </w:rPr>
              <w:lastRenderedPageBreak/>
              <w:t>3.2.2</w:t>
            </w:r>
          </w:p>
        </w:tc>
        <w:tc>
          <w:tcPr>
            <w:tcW w:w="1293" w:type="pct"/>
            <w:tcBorders>
              <w:left w:val="single" w:sz="4" w:space="0" w:color="auto"/>
              <w:bottom w:val="single" w:sz="4" w:space="0" w:color="auto"/>
              <w:right w:val="single" w:sz="4" w:space="0" w:color="auto"/>
            </w:tcBorders>
            <w:vAlign w:val="center"/>
          </w:tcPr>
          <w:p w:rsidR="0041125C" w:rsidRPr="0041125C" w:rsidRDefault="0041125C" w:rsidP="009C187A">
            <w:pPr>
              <w:tabs>
                <w:tab w:val="left" w:pos="12"/>
              </w:tabs>
              <w:autoSpaceDE w:val="0"/>
              <w:autoSpaceDN w:val="0"/>
              <w:adjustRightInd w:val="0"/>
              <w:spacing w:after="0" w:line="240" w:lineRule="auto"/>
              <w:ind w:left="12"/>
              <w:jc w:val="center"/>
              <w:rPr>
                <w:rFonts w:ascii="Times New Roman" w:hAnsi="Times New Roman"/>
                <w:sz w:val="20"/>
                <w:szCs w:val="20"/>
              </w:rPr>
            </w:pPr>
            <w:r w:rsidRPr="0041125C">
              <w:rPr>
                <w:rFonts w:ascii="Times New Roman" w:hAnsi="Times New Roman"/>
                <w:sz w:val="20"/>
                <w:szCs w:val="20"/>
              </w:rPr>
              <w:lastRenderedPageBreak/>
              <w:t>Рекламно-информационное обеспечение продвижения туристских продуктов</w:t>
            </w:r>
          </w:p>
        </w:tc>
        <w:tc>
          <w:tcPr>
            <w:tcW w:w="1121"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 xml:space="preserve">Управление культуры администрации муниципального </w:t>
            </w:r>
            <w:r w:rsidRPr="0041125C">
              <w:rPr>
                <w:rFonts w:ascii="Times New Roman" w:eastAsia="Times New Roman" w:hAnsi="Times New Roman"/>
                <w:sz w:val="20"/>
                <w:szCs w:val="20"/>
                <w:lang w:eastAsia="ru-RU"/>
              </w:rPr>
              <w:lastRenderedPageBreak/>
              <w:t>района «Ижемский»</w:t>
            </w:r>
          </w:p>
        </w:tc>
        <w:tc>
          <w:tcPr>
            <w:tcW w:w="345"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lastRenderedPageBreak/>
              <w:t>294,9</w:t>
            </w:r>
          </w:p>
        </w:tc>
        <w:tc>
          <w:tcPr>
            <w:tcW w:w="345"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45,0</w:t>
            </w:r>
          </w:p>
        </w:tc>
        <w:tc>
          <w:tcPr>
            <w:tcW w:w="345"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38,9</w:t>
            </w:r>
          </w:p>
        </w:tc>
        <w:tc>
          <w:tcPr>
            <w:tcW w:w="345"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131,0</w:t>
            </w:r>
          </w:p>
        </w:tc>
        <w:tc>
          <w:tcPr>
            <w:tcW w:w="345"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40,0</w:t>
            </w:r>
          </w:p>
        </w:tc>
        <w:tc>
          <w:tcPr>
            <w:tcW w:w="345" w:type="pct"/>
            <w:tcBorders>
              <w:left w:val="single" w:sz="4" w:space="0" w:color="auto"/>
              <w:bottom w:val="single" w:sz="4" w:space="0" w:color="auto"/>
              <w:right w:val="single" w:sz="4" w:space="0" w:color="auto"/>
            </w:tcBorders>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125C">
              <w:rPr>
                <w:rFonts w:ascii="Times New Roman" w:eastAsia="Times New Roman" w:hAnsi="Times New Roman"/>
                <w:sz w:val="20"/>
                <w:szCs w:val="20"/>
                <w:lang w:eastAsia="ru-RU"/>
              </w:rPr>
              <w:t>40,0</w:t>
            </w:r>
          </w:p>
        </w:tc>
      </w:tr>
    </w:tbl>
    <w:p w:rsidR="0041125C" w:rsidRPr="0041125C" w:rsidRDefault="0041125C" w:rsidP="0041125C">
      <w:pPr>
        <w:spacing w:after="0" w:line="240" w:lineRule="auto"/>
        <w:ind w:left="696" w:right="-10" w:firstLine="720"/>
        <w:jc w:val="right"/>
        <w:rPr>
          <w:rFonts w:ascii="Times New Roman" w:eastAsia="Times New Roman" w:hAnsi="Times New Roman"/>
          <w:sz w:val="24"/>
          <w:szCs w:val="24"/>
          <w:lang w:eastAsia="ru-RU"/>
        </w:rPr>
      </w:pPr>
    </w:p>
    <w:p w:rsidR="0041125C" w:rsidRPr="0041125C" w:rsidRDefault="0041125C" w:rsidP="0041125C">
      <w:pPr>
        <w:spacing w:after="0" w:line="240" w:lineRule="auto"/>
        <w:ind w:left="696" w:right="-10" w:firstLine="720"/>
        <w:jc w:val="right"/>
        <w:rPr>
          <w:rFonts w:ascii="Times New Roman" w:eastAsia="Times New Roman" w:hAnsi="Times New Roman"/>
          <w:sz w:val="24"/>
          <w:szCs w:val="24"/>
          <w:lang w:eastAsia="ru-RU"/>
        </w:rPr>
      </w:pPr>
    </w:p>
    <w:p w:rsidR="0041125C" w:rsidRPr="0041125C" w:rsidRDefault="0041125C" w:rsidP="0041125C">
      <w:pPr>
        <w:spacing w:after="0" w:line="240" w:lineRule="auto"/>
        <w:ind w:left="696" w:right="-10" w:firstLine="720"/>
        <w:jc w:val="right"/>
        <w:rPr>
          <w:rFonts w:ascii="Times New Roman" w:eastAsia="Times New Roman" w:hAnsi="Times New Roman"/>
          <w:sz w:val="24"/>
          <w:szCs w:val="24"/>
          <w:lang w:eastAsia="ru-RU"/>
        </w:rPr>
      </w:pPr>
    </w:p>
    <w:p w:rsidR="0041125C" w:rsidRPr="0041125C" w:rsidRDefault="0041125C" w:rsidP="0041125C">
      <w:pPr>
        <w:spacing w:after="0" w:line="240" w:lineRule="auto"/>
        <w:ind w:left="696" w:right="-10" w:firstLine="720"/>
        <w:jc w:val="right"/>
        <w:rPr>
          <w:rFonts w:ascii="Times New Roman" w:eastAsia="Times New Roman" w:hAnsi="Times New Roman"/>
          <w:sz w:val="24"/>
          <w:szCs w:val="24"/>
          <w:lang w:eastAsia="ru-RU"/>
        </w:rPr>
      </w:pPr>
    </w:p>
    <w:p w:rsidR="0041125C" w:rsidRPr="0041125C" w:rsidRDefault="0041125C" w:rsidP="0041125C">
      <w:pPr>
        <w:spacing w:after="0" w:line="240" w:lineRule="auto"/>
        <w:ind w:left="696" w:right="-10" w:firstLine="720"/>
        <w:jc w:val="right"/>
        <w:rPr>
          <w:rFonts w:ascii="Times New Roman" w:eastAsia="Times New Roman" w:hAnsi="Times New Roman"/>
          <w:sz w:val="24"/>
          <w:szCs w:val="24"/>
          <w:lang w:eastAsia="ru-RU"/>
        </w:rPr>
      </w:pPr>
    </w:p>
    <w:p w:rsidR="0041125C" w:rsidRPr="0041125C" w:rsidRDefault="0041125C" w:rsidP="0041125C">
      <w:pPr>
        <w:spacing w:after="0" w:line="240" w:lineRule="auto"/>
        <w:ind w:left="696" w:right="-10" w:firstLine="720"/>
        <w:jc w:val="right"/>
        <w:rPr>
          <w:rFonts w:ascii="Times New Roman" w:eastAsia="Times New Roman" w:hAnsi="Times New Roman"/>
          <w:sz w:val="24"/>
          <w:szCs w:val="24"/>
          <w:lang w:eastAsia="ru-RU"/>
        </w:rPr>
      </w:pPr>
    </w:p>
    <w:p w:rsidR="0041125C" w:rsidRPr="0041125C" w:rsidRDefault="0041125C" w:rsidP="0041125C">
      <w:pPr>
        <w:spacing w:after="0" w:line="240" w:lineRule="auto"/>
        <w:ind w:left="696" w:right="-10" w:firstLine="720"/>
        <w:jc w:val="right"/>
        <w:rPr>
          <w:rFonts w:ascii="Times New Roman" w:eastAsia="Times New Roman" w:hAnsi="Times New Roman"/>
          <w:sz w:val="24"/>
          <w:szCs w:val="24"/>
          <w:lang w:eastAsia="ru-RU"/>
        </w:rPr>
      </w:pPr>
    </w:p>
    <w:p w:rsidR="0041125C" w:rsidRPr="0041125C" w:rsidRDefault="0041125C" w:rsidP="0041125C">
      <w:pPr>
        <w:spacing w:after="0" w:line="240" w:lineRule="auto"/>
        <w:ind w:left="696" w:right="-10" w:firstLine="720"/>
        <w:jc w:val="right"/>
        <w:rPr>
          <w:rFonts w:ascii="Times New Roman" w:eastAsia="Times New Roman" w:hAnsi="Times New Roman"/>
          <w:sz w:val="24"/>
          <w:szCs w:val="24"/>
          <w:lang w:eastAsia="ru-RU"/>
        </w:rPr>
      </w:pPr>
    </w:p>
    <w:p w:rsidR="0041125C" w:rsidRPr="0041125C" w:rsidRDefault="0041125C" w:rsidP="0041125C">
      <w:pPr>
        <w:spacing w:after="0" w:line="240" w:lineRule="auto"/>
        <w:ind w:left="696" w:right="-10" w:firstLine="720"/>
        <w:jc w:val="right"/>
        <w:rPr>
          <w:rFonts w:ascii="Times New Roman" w:eastAsia="Times New Roman" w:hAnsi="Times New Roman"/>
          <w:sz w:val="24"/>
          <w:szCs w:val="24"/>
          <w:lang w:eastAsia="ru-RU"/>
        </w:rPr>
      </w:pPr>
    </w:p>
    <w:p w:rsidR="0041125C" w:rsidRPr="0041125C" w:rsidRDefault="0041125C" w:rsidP="0041125C">
      <w:pPr>
        <w:spacing w:after="0" w:line="240" w:lineRule="auto"/>
        <w:ind w:left="696" w:right="-10" w:firstLine="720"/>
        <w:jc w:val="right"/>
        <w:rPr>
          <w:rFonts w:ascii="Times New Roman" w:eastAsia="Times New Roman" w:hAnsi="Times New Roman"/>
          <w:sz w:val="24"/>
          <w:szCs w:val="24"/>
          <w:lang w:eastAsia="ru-RU"/>
        </w:rPr>
      </w:pPr>
    </w:p>
    <w:p w:rsidR="0041125C" w:rsidRPr="0041125C" w:rsidRDefault="0041125C" w:rsidP="0041125C">
      <w:pPr>
        <w:spacing w:after="0" w:line="240" w:lineRule="auto"/>
        <w:ind w:left="696" w:right="-10" w:firstLine="720"/>
        <w:jc w:val="right"/>
        <w:rPr>
          <w:rFonts w:ascii="Times New Roman" w:eastAsia="Times New Roman" w:hAnsi="Times New Roman"/>
          <w:sz w:val="24"/>
          <w:szCs w:val="24"/>
          <w:lang w:eastAsia="ru-RU"/>
        </w:rPr>
      </w:pPr>
    </w:p>
    <w:p w:rsidR="0041125C" w:rsidRPr="0041125C" w:rsidRDefault="0041125C" w:rsidP="0041125C">
      <w:pPr>
        <w:spacing w:after="0" w:line="240" w:lineRule="auto"/>
        <w:ind w:left="696" w:right="-10" w:firstLine="720"/>
        <w:jc w:val="right"/>
        <w:rPr>
          <w:rFonts w:ascii="Times New Roman" w:eastAsia="Times New Roman" w:hAnsi="Times New Roman"/>
          <w:sz w:val="24"/>
          <w:szCs w:val="24"/>
          <w:lang w:eastAsia="ru-RU"/>
        </w:rPr>
      </w:pPr>
    </w:p>
    <w:p w:rsidR="0041125C" w:rsidRPr="0041125C" w:rsidRDefault="0041125C" w:rsidP="0041125C">
      <w:pPr>
        <w:spacing w:after="0" w:line="240" w:lineRule="auto"/>
        <w:ind w:left="696" w:right="-10" w:firstLine="720"/>
        <w:jc w:val="right"/>
        <w:rPr>
          <w:rFonts w:ascii="Times New Roman" w:eastAsia="Times New Roman" w:hAnsi="Times New Roman"/>
          <w:sz w:val="24"/>
          <w:szCs w:val="24"/>
          <w:lang w:eastAsia="ru-RU"/>
        </w:rPr>
      </w:pPr>
    </w:p>
    <w:p w:rsidR="0041125C" w:rsidRPr="0041125C" w:rsidRDefault="0041125C" w:rsidP="0041125C">
      <w:pPr>
        <w:spacing w:after="0" w:line="240" w:lineRule="auto"/>
        <w:ind w:left="696" w:right="-10" w:firstLine="720"/>
        <w:jc w:val="right"/>
        <w:rPr>
          <w:rFonts w:ascii="Times New Roman" w:eastAsia="Times New Roman" w:hAnsi="Times New Roman"/>
          <w:sz w:val="24"/>
          <w:szCs w:val="24"/>
          <w:lang w:eastAsia="ru-RU"/>
        </w:rPr>
      </w:pPr>
    </w:p>
    <w:p w:rsidR="0041125C" w:rsidRPr="0041125C" w:rsidRDefault="0041125C" w:rsidP="0041125C">
      <w:pPr>
        <w:spacing w:after="0" w:line="240" w:lineRule="auto"/>
        <w:ind w:left="696" w:right="-10" w:firstLine="720"/>
        <w:jc w:val="right"/>
        <w:rPr>
          <w:rFonts w:ascii="Times New Roman" w:eastAsia="Times New Roman" w:hAnsi="Times New Roman"/>
          <w:sz w:val="24"/>
          <w:szCs w:val="24"/>
          <w:lang w:eastAsia="ru-RU"/>
        </w:rPr>
      </w:pPr>
    </w:p>
    <w:p w:rsidR="0041125C" w:rsidRPr="0041125C" w:rsidRDefault="0041125C" w:rsidP="0041125C">
      <w:pPr>
        <w:spacing w:after="0" w:line="240" w:lineRule="auto"/>
        <w:ind w:left="696" w:right="-10" w:firstLine="720"/>
        <w:jc w:val="right"/>
        <w:rPr>
          <w:rFonts w:ascii="Times New Roman" w:eastAsia="Times New Roman" w:hAnsi="Times New Roman"/>
          <w:sz w:val="24"/>
          <w:szCs w:val="24"/>
          <w:lang w:eastAsia="ru-RU"/>
        </w:rPr>
      </w:pPr>
      <w:r w:rsidRPr="0041125C">
        <w:rPr>
          <w:rFonts w:ascii="Times New Roman" w:eastAsia="Times New Roman" w:hAnsi="Times New Roman"/>
          <w:sz w:val="24"/>
          <w:szCs w:val="24"/>
          <w:lang w:eastAsia="ru-RU"/>
        </w:rPr>
        <w:t>Таблица 5</w:t>
      </w:r>
    </w:p>
    <w:p w:rsidR="0041125C" w:rsidRPr="0041125C" w:rsidRDefault="0041125C" w:rsidP="0041125C">
      <w:pPr>
        <w:spacing w:after="0" w:line="240" w:lineRule="auto"/>
        <w:ind w:left="696" w:right="-10" w:firstLine="720"/>
        <w:jc w:val="right"/>
        <w:rPr>
          <w:rFonts w:ascii="Times New Roman" w:eastAsia="Times New Roman" w:hAnsi="Times New Roman"/>
          <w:sz w:val="24"/>
          <w:szCs w:val="24"/>
          <w:lang w:eastAsia="ru-RU"/>
        </w:rPr>
      </w:pPr>
    </w:p>
    <w:p w:rsidR="0041125C" w:rsidRPr="0041125C" w:rsidRDefault="0041125C" w:rsidP="0041125C">
      <w:pPr>
        <w:spacing w:after="0" w:line="240" w:lineRule="auto"/>
        <w:ind w:right="-170"/>
        <w:jc w:val="center"/>
        <w:rPr>
          <w:rFonts w:ascii="Times New Roman" w:hAnsi="Times New Roman"/>
          <w:sz w:val="24"/>
          <w:szCs w:val="24"/>
          <w:lang w:eastAsia="ru-RU"/>
        </w:rPr>
      </w:pPr>
      <w:r w:rsidRPr="0041125C">
        <w:rPr>
          <w:rFonts w:ascii="Times New Roman" w:hAnsi="Times New Roman"/>
          <w:sz w:val="24"/>
          <w:szCs w:val="24"/>
          <w:lang w:eastAsia="ru-RU"/>
        </w:rPr>
        <w:t xml:space="preserve">Ресурсное обеспечение и прогнозная (справочная) оценка расходов федерального бюджета, республиканского бюджета Республики Коми,  </w:t>
      </w:r>
    </w:p>
    <w:p w:rsidR="0041125C" w:rsidRPr="0041125C" w:rsidRDefault="0041125C" w:rsidP="0041125C">
      <w:pPr>
        <w:spacing w:after="0" w:line="240" w:lineRule="auto"/>
        <w:ind w:right="-170"/>
        <w:jc w:val="center"/>
        <w:rPr>
          <w:rFonts w:ascii="Times New Roman" w:hAnsi="Times New Roman"/>
          <w:sz w:val="24"/>
          <w:szCs w:val="24"/>
        </w:rPr>
      </w:pPr>
      <w:r w:rsidRPr="0041125C">
        <w:rPr>
          <w:rFonts w:ascii="Times New Roman" w:hAnsi="Times New Roman"/>
          <w:sz w:val="24"/>
          <w:szCs w:val="24"/>
          <w:lang w:eastAsia="ru-RU"/>
        </w:rPr>
        <w:t xml:space="preserve">бюджета муниципального района «Ижемский», бюджетов сельских поселений, бюджетов государственных внебюджетных фондов Республики Коми и юридических лиц на реализацию целей муниципальной программы </w:t>
      </w:r>
      <w:r w:rsidRPr="0041125C">
        <w:rPr>
          <w:rFonts w:ascii="Times New Roman" w:hAnsi="Times New Roman"/>
          <w:sz w:val="24"/>
          <w:szCs w:val="24"/>
        </w:rPr>
        <w:t xml:space="preserve">муниципального образования </w:t>
      </w:r>
    </w:p>
    <w:p w:rsidR="0041125C" w:rsidRPr="0041125C" w:rsidRDefault="0041125C" w:rsidP="0041125C">
      <w:pPr>
        <w:spacing w:after="0" w:line="240" w:lineRule="auto"/>
        <w:ind w:right="-170"/>
        <w:jc w:val="center"/>
        <w:rPr>
          <w:rFonts w:ascii="Times New Roman" w:hAnsi="Times New Roman"/>
          <w:sz w:val="24"/>
          <w:szCs w:val="24"/>
        </w:rPr>
      </w:pPr>
      <w:r w:rsidRPr="0041125C">
        <w:rPr>
          <w:rFonts w:ascii="Times New Roman" w:hAnsi="Times New Roman"/>
          <w:sz w:val="24"/>
          <w:szCs w:val="24"/>
        </w:rPr>
        <w:t>муниципального района «Ижемский» «Развитие экономики»</w:t>
      </w:r>
    </w:p>
    <w:p w:rsidR="0041125C" w:rsidRPr="0041125C" w:rsidRDefault="0041125C" w:rsidP="0041125C">
      <w:pPr>
        <w:spacing w:after="0" w:line="240" w:lineRule="auto"/>
        <w:ind w:right="-17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tblPr>
      <w:tblGrid>
        <w:gridCol w:w="1626"/>
        <w:gridCol w:w="2873"/>
        <w:gridCol w:w="3910"/>
        <w:gridCol w:w="978"/>
        <w:gridCol w:w="1149"/>
        <w:gridCol w:w="1084"/>
        <w:gridCol w:w="978"/>
        <w:gridCol w:w="1087"/>
        <w:gridCol w:w="1087"/>
      </w:tblGrid>
      <w:tr w:rsidR="0041125C" w:rsidRPr="0041125C" w:rsidTr="009C187A">
        <w:trPr>
          <w:cantSplit/>
          <w:trHeight w:val="647"/>
        </w:trPr>
        <w:tc>
          <w:tcPr>
            <w:tcW w:w="550" w:type="pct"/>
            <w:vMerge w:val="restart"/>
            <w:vAlign w:val="center"/>
          </w:tcPr>
          <w:p w:rsidR="0041125C" w:rsidRPr="0041125C" w:rsidRDefault="0041125C" w:rsidP="009C187A">
            <w:pPr>
              <w:spacing w:after="0" w:line="240" w:lineRule="auto"/>
              <w:ind w:right="-30"/>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Статус</w:t>
            </w:r>
          </w:p>
        </w:tc>
        <w:tc>
          <w:tcPr>
            <w:tcW w:w="972" w:type="pct"/>
            <w:vMerge w:val="restart"/>
            <w:vAlign w:val="center"/>
          </w:tcPr>
          <w:p w:rsidR="0041125C" w:rsidRPr="0041125C" w:rsidRDefault="0041125C" w:rsidP="009C187A">
            <w:pPr>
              <w:spacing w:after="0" w:line="240" w:lineRule="auto"/>
              <w:ind w:right="-30"/>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Наименование муниципальной программы, подпрограммы муниципальной программы, ведомственной целевой программы,</w:t>
            </w:r>
          </w:p>
          <w:p w:rsidR="0041125C" w:rsidRPr="0041125C" w:rsidRDefault="0041125C" w:rsidP="009C187A">
            <w:pPr>
              <w:spacing w:after="0" w:line="240" w:lineRule="auto"/>
              <w:ind w:right="-30"/>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основного мероприятия</w:t>
            </w:r>
          </w:p>
        </w:tc>
        <w:tc>
          <w:tcPr>
            <w:tcW w:w="1323" w:type="pct"/>
            <w:vMerge w:val="restart"/>
            <w:vAlign w:val="center"/>
          </w:tcPr>
          <w:p w:rsidR="0041125C" w:rsidRPr="0041125C" w:rsidRDefault="0041125C" w:rsidP="009C187A">
            <w:pPr>
              <w:spacing w:after="0" w:line="240" w:lineRule="auto"/>
              <w:ind w:right="-30"/>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Источник финансирования</w:t>
            </w:r>
          </w:p>
        </w:tc>
        <w:tc>
          <w:tcPr>
            <w:tcW w:w="2154" w:type="pct"/>
            <w:gridSpan w:val="6"/>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Оценка расходов (тыс. руб.), годы</w:t>
            </w:r>
          </w:p>
        </w:tc>
      </w:tr>
      <w:tr w:rsidR="0041125C" w:rsidRPr="0041125C" w:rsidTr="009C187A">
        <w:trPr>
          <w:cantSplit/>
          <w:trHeight w:val="646"/>
        </w:trPr>
        <w:tc>
          <w:tcPr>
            <w:tcW w:w="550"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972"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1323"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331" w:type="pct"/>
            <w:vAlign w:val="center"/>
          </w:tcPr>
          <w:p w:rsidR="0041125C" w:rsidRPr="0041125C" w:rsidRDefault="0041125C" w:rsidP="009C187A">
            <w:pPr>
              <w:spacing w:after="0" w:line="240" w:lineRule="auto"/>
              <w:jc w:val="center"/>
              <w:rPr>
                <w:rFonts w:ascii="Times New Roman" w:hAnsi="Times New Roman"/>
                <w:sz w:val="18"/>
                <w:szCs w:val="18"/>
                <w:lang w:eastAsia="ru-RU"/>
              </w:rPr>
            </w:pPr>
            <w:r w:rsidRPr="0041125C">
              <w:rPr>
                <w:rFonts w:ascii="Times New Roman" w:hAnsi="Times New Roman"/>
                <w:sz w:val="18"/>
                <w:szCs w:val="18"/>
                <w:lang w:eastAsia="ru-RU"/>
              </w:rPr>
              <w:t>2015 год</w:t>
            </w:r>
          </w:p>
        </w:tc>
        <w:tc>
          <w:tcPr>
            <w:tcW w:w="389" w:type="pct"/>
            <w:vAlign w:val="center"/>
          </w:tcPr>
          <w:p w:rsidR="0041125C" w:rsidRPr="0041125C" w:rsidRDefault="0041125C" w:rsidP="009C187A">
            <w:pPr>
              <w:spacing w:after="0" w:line="240" w:lineRule="auto"/>
              <w:jc w:val="center"/>
              <w:rPr>
                <w:rFonts w:ascii="Times New Roman" w:hAnsi="Times New Roman"/>
                <w:sz w:val="18"/>
                <w:szCs w:val="18"/>
                <w:lang w:eastAsia="ru-RU"/>
              </w:rPr>
            </w:pPr>
            <w:r w:rsidRPr="0041125C">
              <w:rPr>
                <w:rFonts w:ascii="Times New Roman" w:hAnsi="Times New Roman"/>
                <w:sz w:val="18"/>
                <w:szCs w:val="18"/>
                <w:lang w:eastAsia="ru-RU"/>
              </w:rPr>
              <w:t>2016 год</w:t>
            </w:r>
          </w:p>
        </w:tc>
        <w:tc>
          <w:tcPr>
            <w:tcW w:w="367" w:type="pct"/>
            <w:vAlign w:val="center"/>
          </w:tcPr>
          <w:p w:rsidR="0041125C" w:rsidRPr="0041125C" w:rsidRDefault="0041125C" w:rsidP="009C187A">
            <w:pPr>
              <w:spacing w:after="0" w:line="240" w:lineRule="auto"/>
              <w:jc w:val="center"/>
              <w:rPr>
                <w:rFonts w:ascii="Times New Roman" w:hAnsi="Times New Roman"/>
                <w:sz w:val="18"/>
                <w:szCs w:val="18"/>
                <w:lang w:eastAsia="ru-RU"/>
              </w:rPr>
            </w:pPr>
            <w:r w:rsidRPr="0041125C">
              <w:rPr>
                <w:rFonts w:ascii="Times New Roman" w:hAnsi="Times New Roman"/>
                <w:sz w:val="18"/>
                <w:szCs w:val="18"/>
                <w:lang w:eastAsia="ru-RU"/>
              </w:rPr>
              <w:t>2017 год</w:t>
            </w:r>
          </w:p>
        </w:tc>
        <w:tc>
          <w:tcPr>
            <w:tcW w:w="331" w:type="pct"/>
            <w:vAlign w:val="center"/>
          </w:tcPr>
          <w:p w:rsidR="0041125C" w:rsidRPr="0041125C" w:rsidRDefault="0041125C" w:rsidP="009C187A">
            <w:pPr>
              <w:spacing w:after="0" w:line="240" w:lineRule="auto"/>
              <w:jc w:val="center"/>
              <w:rPr>
                <w:rFonts w:ascii="Times New Roman" w:hAnsi="Times New Roman"/>
                <w:sz w:val="18"/>
                <w:szCs w:val="18"/>
                <w:lang w:eastAsia="ru-RU"/>
              </w:rPr>
            </w:pPr>
            <w:r w:rsidRPr="0041125C">
              <w:rPr>
                <w:rFonts w:ascii="Times New Roman" w:hAnsi="Times New Roman"/>
                <w:sz w:val="18"/>
                <w:szCs w:val="18"/>
                <w:lang w:eastAsia="ru-RU"/>
              </w:rPr>
              <w:t>2018 год</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2019 год</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2020 год</w:t>
            </w:r>
          </w:p>
        </w:tc>
      </w:tr>
      <w:tr w:rsidR="0041125C" w:rsidRPr="0041125C" w:rsidTr="009C187A">
        <w:trPr>
          <w:cantSplit/>
          <w:trHeight w:val="261"/>
        </w:trPr>
        <w:tc>
          <w:tcPr>
            <w:tcW w:w="550" w:type="pct"/>
            <w:vAlign w:val="center"/>
          </w:tcPr>
          <w:p w:rsidR="0041125C" w:rsidRPr="0041125C" w:rsidRDefault="0041125C" w:rsidP="009C187A">
            <w:pPr>
              <w:spacing w:after="0" w:line="240" w:lineRule="auto"/>
              <w:ind w:right="-30"/>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1</w:t>
            </w:r>
          </w:p>
        </w:tc>
        <w:tc>
          <w:tcPr>
            <w:tcW w:w="972" w:type="pct"/>
            <w:vAlign w:val="center"/>
          </w:tcPr>
          <w:p w:rsidR="0041125C" w:rsidRPr="0041125C" w:rsidRDefault="0041125C" w:rsidP="009C187A">
            <w:pPr>
              <w:spacing w:after="0" w:line="240" w:lineRule="auto"/>
              <w:ind w:right="-30"/>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2</w:t>
            </w:r>
          </w:p>
        </w:tc>
        <w:tc>
          <w:tcPr>
            <w:tcW w:w="1323" w:type="pct"/>
            <w:vAlign w:val="center"/>
          </w:tcPr>
          <w:p w:rsidR="0041125C" w:rsidRPr="0041125C" w:rsidRDefault="0041125C" w:rsidP="009C187A">
            <w:pPr>
              <w:spacing w:after="0" w:line="240" w:lineRule="auto"/>
              <w:ind w:right="-30"/>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3</w:t>
            </w:r>
          </w:p>
        </w:tc>
        <w:tc>
          <w:tcPr>
            <w:tcW w:w="331"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4</w:t>
            </w:r>
          </w:p>
        </w:tc>
        <w:tc>
          <w:tcPr>
            <w:tcW w:w="389"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5</w:t>
            </w:r>
          </w:p>
        </w:tc>
        <w:tc>
          <w:tcPr>
            <w:tcW w:w="367"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6</w:t>
            </w:r>
          </w:p>
        </w:tc>
        <w:tc>
          <w:tcPr>
            <w:tcW w:w="331"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7</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8</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9</w:t>
            </w:r>
          </w:p>
        </w:tc>
      </w:tr>
      <w:tr w:rsidR="0041125C" w:rsidRPr="0041125C" w:rsidTr="009C187A">
        <w:trPr>
          <w:cantSplit/>
          <w:trHeight w:val="261"/>
        </w:trPr>
        <w:tc>
          <w:tcPr>
            <w:tcW w:w="550" w:type="pct"/>
            <w:vMerge w:val="restart"/>
            <w:vAlign w:val="center"/>
          </w:tcPr>
          <w:p w:rsidR="0041125C" w:rsidRPr="0041125C" w:rsidRDefault="0041125C" w:rsidP="009C187A">
            <w:pPr>
              <w:spacing w:after="0" w:line="240" w:lineRule="auto"/>
              <w:ind w:right="-30"/>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Муниципальная программа</w:t>
            </w:r>
          </w:p>
        </w:tc>
        <w:tc>
          <w:tcPr>
            <w:tcW w:w="972" w:type="pct"/>
            <w:vMerge w:val="restart"/>
            <w:vAlign w:val="center"/>
          </w:tcPr>
          <w:p w:rsidR="0041125C" w:rsidRPr="0041125C" w:rsidRDefault="0041125C" w:rsidP="009C187A">
            <w:pPr>
              <w:spacing w:after="0" w:line="240" w:lineRule="auto"/>
              <w:ind w:left="193" w:right="-30"/>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Развитие экономики</w:t>
            </w:r>
          </w:p>
        </w:tc>
        <w:tc>
          <w:tcPr>
            <w:tcW w:w="1323" w:type="pct"/>
            <w:vAlign w:val="center"/>
          </w:tcPr>
          <w:p w:rsidR="0041125C" w:rsidRPr="0041125C" w:rsidRDefault="0041125C" w:rsidP="009C187A">
            <w:pPr>
              <w:spacing w:after="0" w:line="240" w:lineRule="auto"/>
              <w:ind w:right="-30"/>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Всего в том числе:</w:t>
            </w:r>
          </w:p>
        </w:tc>
        <w:tc>
          <w:tcPr>
            <w:tcW w:w="331" w:type="pct"/>
            <w:vAlign w:val="center"/>
          </w:tcPr>
          <w:p w:rsidR="0041125C" w:rsidRPr="0041125C" w:rsidRDefault="0041125C" w:rsidP="009C187A">
            <w:pPr>
              <w:spacing w:after="0" w:line="240" w:lineRule="auto"/>
              <w:jc w:val="center"/>
              <w:rPr>
                <w:rFonts w:ascii="Times New Roman" w:hAnsi="Times New Roman"/>
                <w:snapToGrid w:val="0"/>
                <w:sz w:val="18"/>
                <w:szCs w:val="18"/>
                <w:lang w:eastAsia="ru-RU"/>
              </w:rPr>
            </w:pPr>
            <w:r w:rsidRPr="0041125C">
              <w:rPr>
                <w:rFonts w:ascii="Times New Roman" w:hAnsi="Times New Roman"/>
                <w:snapToGrid w:val="0"/>
                <w:sz w:val="18"/>
                <w:szCs w:val="18"/>
                <w:lang w:eastAsia="ru-RU"/>
              </w:rPr>
              <w:t>7220,7</w:t>
            </w:r>
          </w:p>
        </w:tc>
        <w:tc>
          <w:tcPr>
            <w:tcW w:w="389"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1613,7</w:t>
            </w:r>
          </w:p>
        </w:tc>
        <w:tc>
          <w:tcPr>
            <w:tcW w:w="367"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2382,5</w:t>
            </w:r>
          </w:p>
        </w:tc>
        <w:tc>
          <w:tcPr>
            <w:tcW w:w="331"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540,0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540,0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p>
        </w:tc>
      </w:tr>
      <w:tr w:rsidR="0041125C" w:rsidRPr="0041125C" w:rsidTr="009C187A">
        <w:trPr>
          <w:cantSplit/>
          <w:trHeight w:val="261"/>
        </w:trPr>
        <w:tc>
          <w:tcPr>
            <w:tcW w:w="550" w:type="pct"/>
            <w:vMerge/>
            <w:vAlign w:val="center"/>
          </w:tcPr>
          <w:p w:rsidR="0041125C" w:rsidRPr="0041125C" w:rsidRDefault="0041125C" w:rsidP="009C187A">
            <w:pPr>
              <w:spacing w:after="0" w:line="240" w:lineRule="auto"/>
              <w:ind w:right="-30"/>
              <w:jc w:val="center"/>
              <w:rPr>
                <w:rFonts w:ascii="Times New Roman" w:hAnsi="Times New Roman"/>
                <w:snapToGrid w:val="0"/>
                <w:color w:val="000000"/>
                <w:sz w:val="18"/>
                <w:szCs w:val="18"/>
                <w:lang w:eastAsia="ru-RU"/>
              </w:rPr>
            </w:pPr>
          </w:p>
        </w:tc>
        <w:tc>
          <w:tcPr>
            <w:tcW w:w="972" w:type="pct"/>
            <w:vMerge/>
            <w:vAlign w:val="center"/>
          </w:tcPr>
          <w:p w:rsidR="0041125C" w:rsidRPr="0041125C" w:rsidRDefault="0041125C" w:rsidP="009C187A">
            <w:pPr>
              <w:spacing w:after="0" w:line="240" w:lineRule="auto"/>
              <w:ind w:left="193" w:right="-30"/>
              <w:jc w:val="center"/>
              <w:rPr>
                <w:rFonts w:ascii="Times New Roman" w:hAnsi="Times New Roman"/>
                <w:snapToGrid w:val="0"/>
                <w:color w:val="000000"/>
                <w:sz w:val="18"/>
                <w:szCs w:val="18"/>
                <w:lang w:eastAsia="ru-RU"/>
              </w:rPr>
            </w:pPr>
          </w:p>
        </w:tc>
        <w:tc>
          <w:tcPr>
            <w:tcW w:w="1323" w:type="pct"/>
            <w:vAlign w:val="center"/>
          </w:tcPr>
          <w:p w:rsidR="0041125C" w:rsidRPr="0041125C" w:rsidRDefault="0041125C" w:rsidP="009C187A">
            <w:pPr>
              <w:spacing w:after="0" w:line="240" w:lineRule="auto"/>
              <w:ind w:right="-30"/>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федеральный бюджет</w:t>
            </w:r>
          </w:p>
        </w:tc>
        <w:tc>
          <w:tcPr>
            <w:tcW w:w="331" w:type="pct"/>
            <w:vAlign w:val="center"/>
          </w:tcPr>
          <w:p w:rsidR="0041125C" w:rsidRPr="0041125C" w:rsidRDefault="0041125C" w:rsidP="009C187A">
            <w:pPr>
              <w:spacing w:after="0" w:line="240" w:lineRule="auto"/>
              <w:jc w:val="center"/>
              <w:rPr>
                <w:rFonts w:ascii="Times New Roman" w:hAnsi="Times New Roman"/>
                <w:snapToGrid w:val="0"/>
                <w:sz w:val="18"/>
                <w:szCs w:val="18"/>
                <w:lang w:eastAsia="ru-RU"/>
              </w:rPr>
            </w:pPr>
            <w:r w:rsidRPr="0041125C">
              <w:rPr>
                <w:rFonts w:ascii="Times New Roman" w:hAnsi="Times New Roman"/>
                <w:snapToGrid w:val="0"/>
                <w:sz w:val="18"/>
                <w:szCs w:val="18"/>
                <w:lang w:eastAsia="ru-RU"/>
              </w:rPr>
              <w:t>1535,1</w:t>
            </w:r>
          </w:p>
        </w:tc>
        <w:tc>
          <w:tcPr>
            <w:tcW w:w="389"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7"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31"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p>
        </w:tc>
      </w:tr>
      <w:tr w:rsidR="0041125C" w:rsidRPr="0041125C" w:rsidTr="009C187A">
        <w:trPr>
          <w:cantSplit/>
          <w:trHeight w:val="261"/>
        </w:trPr>
        <w:tc>
          <w:tcPr>
            <w:tcW w:w="550" w:type="pct"/>
            <w:vMerge/>
            <w:vAlign w:val="center"/>
          </w:tcPr>
          <w:p w:rsidR="0041125C" w:rsidRPr="0041125C" w:rsidRDefault="0041125C" w:rsidP="009C187A">
            <w:pPr>
              <w:spacing w:after="0" w:line="240" w:lineRule="auto"/>
              <w:ind w:right="-30"/>
              <w:jc w:val="center"/>
              <w:rPr>
                <w:rFonts w:ascii="Times New Roman" w:hAnsi="Times New Roman"/>
                <w:snapToGrid w:val="0"/>
                <w:color w:val="000000"/>
                <w:sz w:val="18"/>
                <w:szCs w:val="18"/>
                <w:lang w:eastAsia="ru-RU"/>
              </w:rPr>
            </w:pPr>
          </w:p>
        </w:tc>
        <w:tc>
          <w:tcPr>
            <w:tcW w:w="972" w:type="pct"/>
            <w:vMerge/>
            <w:vAlign w:val="center"/>
          </w:tcPr>
          <w:p w:rsidR="0041125C" w:rsidRPr="0041125C" w:rsidRDefault="0041125C" w:rsidP="009C187A">
            <w:pPr>
              <w:spacing w:after="0" w:line="240" w:lineRule="auto"/>
              <w:ind w:left="193" w:right="-30"/>
              <w:jc w:val="center"/>
              <w:rPr>
                <w:rFonts w:ascii="Times New Roman" w:hAnsi="Times New Roman"/>
                <w:snapToGrid w:val="0"/>
                <w:color w:val="000000"/>
                <w:sz w:val="18"/>
                <w:szCs w:val="18"/>
                <w:lang w:eastAsia="ru-RU"/>
              </w:rPr>
            </w:pPr>
          </w:p>
        </w:tc>
        <w:tc>
          <w:tcPr>
            <w:tcW w:w="1323" w:type="pct"/>
            <w:vAlign w:val="center"/>
          </w:tcPr>
          <w:p w:rsidR="0041125C" w:rsidRPr="0041125C" w:rsidRDefault="0041125C" w:rsidP="009C187A">
            <w:pPr>
              <w:spacing w:after="0" w:line="240" w:lineRule="auto"/>
              <w:ind w:right="-30"/>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республиканский бюджет Республики Коми</w:t>
            </w:r>
          </w:p>
        </w:tc>
        <w:tc>
          <w:tcPr>
            <w:tcW w:w="331" w:type="pct"/>
            <w:vAlign w:val="center"/>
          </w:tcPr>
          <w:p w:rsidR="0041125C" w:rsidRPr="0041125C" w:rsidRDefault="0041125C" w:rsidP="009C187A">
            <w:pPr>
              <w:spacing w:after="0" w:line="240" w:lineRule="auto"/>
              <w:jc w:val="center"/>
              <w:rPr>
                <w:rFonts w:ascii="Times New Roman" w:hAnsi="Times New Roman"/>
                <w:snapToGrid w:val="0"/>
                <w:sz w:val="18"/>
                <w:szCs w:val="18"/>
                <w:lang w:eastAsia="ru-RU"/>
              </w:rPr>
            </w:pPr>
            <w:r w:rsidRPr="0041125C">
              <w:rPr>
                <w:rFonts w:ascii="Times New Roman" w:hAnsi="Times New Roman"/>
                <w:snapToGrid w:val="0"/>
                <w:sz w:val="18"/>
                <w:szCs w:val="18"/>
                <w:lang w:eastAsia="ru-RU"/>
              </w:rPr>
              <w:t>853,4</w:t>
            </w:r>
          </w:p>
        </w:tc>
        <w:tc>
          <w:tcPr>
            <w:tcW w:w="389"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364,4</w:t>
            </w:r>
          </w:p>
        </w:tc>
        <w:tc>
          <w:tcPr>
            <w:tcW w:w="367"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823,2</w:t>
            </w:r>
          </w:p>
        </w:tc>
        <w:tc>
          <w:tcPr>
            <w:tcW w:w="331"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p>
        </w:tc>
      </w:tr>
      <w:tr w:rsidR="0041125C" w:rsidRPr="0041125C" w:rsidTr="009C187A">
        <w:trPr>
          <w:cantSplit/>
          <w:trHeight w:val="261"/>
        </w:trPr>
        <w:tc>
          <w:tcPr>
            <w:tcW w:w="550"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972"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1323"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z w:val="18"/>
                <w:szCs w:val="18"/>
                <w:lang w:eastAsia="ru-RU"/>
              </w:rPr>
              <w:t>бюджет муниципального района «Ижемский»*</w:t>
            </w:r>
          </w:p>
        </w:tc>
        <w:tc>
          <w:tcPr>
            <w:tcW w:w="331" w:type="pct"/>
            <w:vAlign w:val="center"/>
          </w:tcPr>
          <w:p w:rsidR="0041125C" w:rsidRPr="0041125C" w:rsidRDefault="0041125C" w:rsidP="009C187A">
            <w:pPr>
              <w:spacing w:after="0" w:line="240" w:lineRule="auto"/>
              <w:jc w:val="center"/>
              <w:rPr>
                <w:rFonts w:ascii="Times New Roman" w:hAnsi="Times New Roman"/>
                <w:snapToGrid w:val="0"/>
                <w:sz w:val="18"/>
                <w:szCs w:val="18"/>
                <w:lang w:eastAsia="ru-RU"/>
              </w:rPr>
            </w:pPr>
            <w:r w:rsidRPr="0041125C">
              <w:rPr>
                <w:rFonts w:ascii="Times New Roman" w:hAnsi="Times New Roman"/>
                <w:snapToGrid w:val="0"/>
                <w:sz w:val="18"/>
                <w:szCs w:val="18"/>
                <w:lang w:eastAsia="ru-RU"/>
              </w:rPr>
              <w:t>4832,2</w:t>
            </w:r>
          </w:p>
        </w:tc>
        <w:tc>
          <w:tcPr>
            <w:tcW w:w="389"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1249,3</w:t>
            </w:r>
          </w:p>
        </w:tc>
        <w:tc>
          <w:tcPr>
            <w:tcW w:w="367"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1559,3</w:t>
            </w:r>
          </w:p>
        </w:tc>
        <w:tc>
          <w:tcPr>
            <w:tcW w:w="331"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540,0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540,0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p>
        </w:tc>
      </w:tr>
      <w:tr w:rsidR="0041125C" w:rsidRPr="0041125C" w:rsidTr="009C187A">
        <w:trPr>
          <w:cantSplit/>
          <w:trHeight w:val="261"/>
        </w:trPr>
        <w:tc>
          <w:tcPr>
            <w:tcW w:w="550"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972"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1323"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бюджет сельских поселений**</w:t>
            </w:r>
          </w:p>
        </w:tc>
        <w:tc>
          <w:tcPr>
            <w:tcW w:w="331" w:type="pct"/>
            <w:vAlign w:val="center"/>
          </w:tcPr>
          <w:p w:rsidR="0041125C" w:rsidRPr="0041125C" w:rsidRDefault="0041125C" w:rsidP="009C187A">
            <w:pPr>
              <w:spacing w:after="0" w:line="240" w:lineRule="auto"/>
              <w:jc w:val="center"/>
              <w:rPr>
                <w:rFonts w:ascii="Times New Roman" w:hAnsi="Times New Roman"/>
                <w:snapToGrid w:val="0"/>
                <w:sz w:val="18"/>
                <w:szCs w:val="18"/>
                <w:lang w:eastAsia="ru-RU"/>
              </w:rPr>
            </w:pPr>
            <w:r w:rsidRPr="0041125C">
              <w:rPr>
                <w:rFonts w:ascii="Times New Roman" w:hAnsi="Times New Roman"/>
                <w:snapToGrid w:val="0"/>
                <w:sz w:val="18"/>
                <w:szCs w:val="18"/>
                <w:lang w:eastAsia="ru-RU"/>
              </w:rPr>
              <w:t>0,0</w:t>
            </w:r>
          </w:p>
        </w:tc>
        <w:tc>
          <w:tcPr>
            <w:tcW w:w="389"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7"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31"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p>
        </w:tc>
      </w:tr>
      <w:tr w:rsidR="0041125C" w:rsidRPr="0041125C" w:rsidTr="009C187A">
        <w:trPr>
          <w:cantSplit/>
          <w:trHeight w:val="261"/>
        </w:trPr>
        <w:tc>
          <w:tcPr>
            <w:tcW w:w="550"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972"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1323"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государственные внебюджетные фонды</w:t>
            </w:r>
          </w:p>
        </w:tc>
        <w:tc>
          <w:tcPr>
            <w:tcW w:w="331" w:type="pct"/>
            <w:vAlign w:val="center"/>
          </w:tcPr>
          <w:p w:rsidR="0041125C" w:rsidRPr="0041125C" w:rsidRDefault="0041125C" w:rsidP="009C187A">
            <w:pPr>
              <w:spacing w:after="0" w:line="240" w:lineRule="auto"/>
              <w:jc w:val="center"/>
              <w:rPr>
                <w:rFonts w:ascii="Times New Roman" w:hAnsi="Times New Roman"/>
                <w:snapToGrid w:val="0"/>
                <w:sz w:val="18"/>
                <w:szCs w:val="18"/>
                <w:lang w:eastAsia="ru-RU"/>
              </w:rPr>
            </w:pPr>
            <w:r w:rsidRPr="0041125C">
              <w:rPr>
                <w:rFonts w:ascii="Times New Roman" w:hAnsi="Times New Roman"/>
                <w:snapToGrid w:val="0"/>
                <w:sz w:val="18"/>
                <w:szCs w:val="18"/>
                <w:lang w:eastAsia="ru-RU"/>
              </w:rPr>
              <w:t>0,0</w:t>
            </w:r>
          </w:p>
        </w:tc>
        <w:tc>
          <w:tcPr>
            <w:tcW w:w="389"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7"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31"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p>
        </w:tc>
      </w:tr>
      <w:tr w:rsidR="0041125C" w:rsidRPr="0041125C" w:rsidTr="009C187A">
        <w:trPr>
          <w:cantSplit/>
          <w:trHeight w:val="261"/>
        </w:trPr>
        <w:tc>
          <w:tcPr>
            <w:tcW w:w="550"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972"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1323"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юридические лица***</w:t>
            </w:r>
          </w:p>
        </w:tc>
        <w:tc>
          <w:tcPr>
            <w:tcW w:w="331" w:type="pct"/>
            <w:vAlign w:val="center"/>
          </w:tcPr>
          <w:p w:rsidR="0041125C" w:rsidRPr="0041125C" w:rsidRDefault="0041125C" w:rsidP="009C187A">
            <w:pPr>
              <w:spacing w:after="0" w:line="240" w:lineRule="auto"/>
              <w:jc w:val="center"/>
              <w:rPr>
                <w:rFonts w:ascii="Times New Roman" w:hAnsi="Times New Roman"/>
                <w:snapToGrid w:val="0"/>
                <w:sz w:val="18"/>
                <w:szCs w:val="18"/>
                <w:lang w:eastAsia="ru-RU"/>
              </w:rPr>
            </w:pPr>
            <w:r w:rsidRPr="0041125C">
              <w:rPr>
                <w:rFonts w:ascii="Times New Roman" w:hAnsi="Times New Roman"/>
                <w:snapToGrid w:val="0"/>
                <w:sz w:val="18"/>
                <w:szCs w:val="18"/>
                <w:lang w:eastAsia="ru-RU"/>
              </w:rPr>
              <w:t>0,0</w:t>
            </w:r>
          </w:p>
        </w:tc>
        <w:tc>
          <w:tcPr>
            <w:tcW w:w="389"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7"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31"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p>
        </w:tc>
      </w:tr>
      <w:tr w:rsidR="0041125C" w:rsidRPr="0041125C" w:rsidTr="009C187A">
        <w:trPr>
          <w:cantSplit/>
          <w:trHeight w:val="261"/>
        </w:trPr>
        <w:tc>
          <w:tcPr>
            <w:tcW w:w="550"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972"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1323"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средства от приносящей доход деятельности</w:t>
            </w:r>
          </w:p>
        </w:tc>
        <w:tc>
          <w:tcPr>
            <w:tcW w:w="331" w:type="pct"/>
            <w:vAlign w:val="center"/>
          </w:tcPr>
          <w:p w:rsidR="0041125C" w:rsidRPr="0041125C" w:rsidRDefault="0041125C" w:rsidP="009C187A">
            <w:pPr>
              <w:spacing w:after="0" w:line="240" w:lineRule="auto"/>
              <w:jc w:val="center"/>
              <w:rPr>
                <w:rFonts w:ascii="Times New Roman" w:hAnsi="Times New Roman"/>
                <w:snapToGrid w:val="0"/>
                <w:sz w:val="18"/>
                <w:szCs w:val="18"/>
                <w:lang w:eastAsia="ru-RU"/>
              </w:rPr>
            </w:pPr>
            <w:r w:rsidRPr="0041125C">
              <w:rPr>
                <w:rFonts w:ascii="Times New Roman" w:hAnsi="Times New Roman"/>
                <w:snapToGrid w:val="0"/>
                <w:sz w:val="18"/>
                <w:szCs w:val="18"/>
                <w:lang w:eastAsia="ru-RU"/>
              </w:rPr>
              <w:t>0,0</w:t>
            </w:r>
          </w:p>
        </w:tc>
        <w:tc>
          <w:tcPr>
            <w:tcW w:w="389"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7"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31"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p>
        </w:tc>
      </w:tr>
      <w:tr w:rsidR="0041125C" w:rsidRPr="0041125C" w:rsidTr="009C187A">
        <w:trPr>
          <w:cantSplit/>
          <w:trHeight w:val="126"/>
        </w:trPr>
        <w:tc>
          <w:tcPr>
            <w:tcW w:w="550" w:type="pct"/>
            <w:vMerge w:val="restart"/>
            <w:vAlign w:val="center"/>
          </w:tcPr>
          <w:p w:rsidR="0041125C" w:rsidRPr="0041125C" w:rsidRDefault="0041125C" w:rsidP="009C187A">
            <w:pPr>
              <w:spacing w:after="0" w:line="240" w:lineRule="auto"/>
              <w:ind w:right="-30"/>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Подпрограмма 1</w:t>
            </w:r>
          </w:p>
        </w:tc>
        <w:tc>
          <w:tcPr>
            <w:tcW w:w="972" w:type="pct"/>
            <w:vMerge w:val="restart"/>
            <w:vAlign w:val="center"/>
          </w:tcPr>
          <w:p w:rsidR="0041125C" w:rsidRPr="0041125C" w:rsidRDefault="0041125C" w:rsidP="009C187A">
            <w:pPr>
              <w:spacing w:after="0" w:line="240" w:lineRule="auto"/>
              <w:ind w:right="-30"/>
              <w:jc w:val="center"/>
              <w:rPr>
                <w:rFonts w:ascii="Times New Roman" w:hAnsi="Times New Roman"/>
                <w:snapToGrid w:val="0"/>
                <w:color w:val="000000"/>
                <w:sz w:val="18"/>
                <w:szCs w:val="18"/>
                <w:lang w:eastAsia="ru-RU"/>
              </w:rPr>
            </w:pPr>
            <w:r w:rsidRPr="0041125C">
              <w:rPr>
                <w:rFonts w:ascii="Times New Roman" w:hAnsi="Times New Roman"/>
                <w:b/>
                <w:sz w:val="18"/>
                <w:szCs w:val="18"/>
              </w:rPr>
              <w:t>«Малое и среднее предпринимательство в Ижемском районе»</w:t>
            </w:r>
          </w:p>
        </w:tc>
        <w:tc>
          <w:tcPr>
            <w:tcW w:w="1323" w:type="pct"/>
            <w:vAlign w:val="center"/>
          </w:tcPr>
          <w:p w:rsidR="0041125C" w:rsidRPr="0041125C" w:rsidRDefault="0041125C" w:rsidP="009C187A">
            <w:pPr>
              <w:spacing w:after="0" w:line="240" w:lineRule="auto"/>
              <w:ind w:right="-30"/>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Всего в том числе:</w:t>
            </w:r>
          </w:p>
        </w:tc>
        <w:tc>
          <w:tcPr>
            <w:tcW w:w="331" w:type="pct"/>
            <w:vAlign w:val="center"/>
          </w:tcPr>
          <w:p w:rsidR="0041125C" w:rsidRPr="0041125C" w:rsidRDefault="0041125C" w:rsidP="009C187A">
            <w:pPr>
              <w:spacing w:after="0" w:line="240" w:lineRule="auto"/>
              <w:jc w:val="center"/>
              <w:rPr>
                <w:rFonts w:ascii="Times New Roman" w:hAnsi="Times New Roman"/>
                <w:snapToGrid w:val="0"/>
                <w:sz w:val="18"/>
                <w:szCs w:val="18"/>
                <w:lang w:eastAsia="ru-RU"/>
              </w:rPr>
            </w:pPr>
            <w:r w:rsidRPr="0041125C">
              <w:rPr>
                <w:rFonts w:ascii="Times New Roman" w:hAnsi="Times New Roman"/>
                <w:snapToGrid w:val="0"/>
                <w:sz w:val="18"/>
                <w:szCs w:val="18"/>
                <w:lang w:eastAsia="ru-RU"/>
              </w:rPr>
              <w:t>2702,2</w:t>
            </w:r>
          </w:p>
        </w:tc>
        <w:tc>
          <w:tcPr>
            <w:tcW w:w="389"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574,8</w:t>
            </w:r>
          </w:p>
        </w:tc>
        <w:tc>
          <w:tcPr>
            <w:tcW w:w="367"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1551,5</w:t>
            </w:r>
          </w:p>
        </w:tc>
        <w:tc>
          <w:tcPr>
            <w:tcW w:w="331"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250,0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250,0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p>
        </w:tc>
      </w:tr>
      <w:tr w:rsidR="0041125C" w:rsidRPr="0041125C" w:rsidTr="009C187A">
        <w:trPr>
          <w:cantSplit/>
          <w:trHeight w:val="191"/>
        </w:trPr>
        <w:tc>
          <w:tcPr>
            <w:tcW w:w="550"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972"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1323" w:type="pct"/>
            <w:vAlign w:val="center"/>
          </w:tcPr>
          <w:p w:rsidR="0041125C" w:rsidRPr="0041125C" w:rsidRDefault="0041125C" w:rsidP="009C187A">
            <w:pPr>
              <w:spacing w:after="0" w:line="240" w:lineRule="auto"/>
              <w:ind w:right="-30"/>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федеральный бюджет</w:t>
            </w:r>
          </w:p>
        </w:tc>
        <w:tc>
          <w:tcPr>
            <w:tcW w:w="331" w:type="pct"/>
            <w:vAlign w:val="center"/>
          </w:tcPr>
          <w:p w:rsidR="0041125C" w:rsidRPr="0041125C" w:rsidRDefault="0041125C" w:rsidP="009C187A">
            <w:pPr>
              <w:spacing w:after="0" w:line="240" w:lineRule="auto"/>
              <w:jc w:val="center"/>
              <w:rPr>
                <w:rFonts w:ascii="Times New Roman" w:hAnsi="Times New Roman"/>
                <w:snapToGrid w:val="0"/>
                <w:sz w:val="18"/>
                <w:szCs w:val="18"/>
                <w:lang w:eastAsia="ru-RU"/>
              </w:rPr>
            </w:pPr>
            <w:r w:rsidRPr="0041125C">
              <w:rPr>
                <w:rFonts w:ascii="Times New Roman" w:hAnsi="Times New Roman"/>
                <w:snapToGrid w:val="0"/>
                <w:sz w:val="18"/>
                <w:szCs w:val="18"/>
                <w:lang w:eastAsia="ru-RU"/>
              </w:rPr>
              <w:t>1535,1</w:t>
            </w:r>
          </w:p>
        </w:tc>
        <w:tc>
          <w:tcPr>
            <w:tcW w:w="389"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7"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31"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p>
        </w:tc>
      </w:tr>
      <w:tr w:rsidR="0041125C" w:rsidRPr="0041125C" w:rsidTr="009C187A">
        <w:trPr>
          <w:cantSplit/>
          <w:trHeight w:val="148"/>
        </w:trPr>
        <w:tc>
          <w:tcPr>
            <w:tcW w:w="550"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972"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1323" w:type="pct"/>
            <w:vAlign w:val="center"/>
          </w:tcPr>
          <w:p w:rsidR="0041125C" w:rsidRPr="0041125C" w:rsidRDefault="0041125C" w:rsidP="009C187A">
            <w:pPr>
              <w:spacing w:after="0" w:line="240" w:lineRule="auto"/>
              <w:ind w:right="-30"/>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республиканский бюджет Республики Коми</w:t>
            </w:r>
          </w:p>
        </w:tc>
        <w:tc>
          <w:tcPr>
            <w:tcW w:w="331" w:type="pct"/>
            <w:vAlign w:val="center"/>
          </w:tcPr>
          <w:p w:rsidR="0041125C" w:rsidRPr="0041125C" w:rsidRDefault="0041125C" w:rsidP="009C187A">
            <w:pPr>
              <w:spacing w:after="0" w:line="240" w:lineRule="auto"/>
              <w:jc w:val="center"/>
              <w:rPr>
                <w:rFonts w:ascii="Times New Roman" w:hAnsi="Times New Roman"/>
                <w:snapToGrid w:val="0"/>
                <w:sz w:val="18"/>
                <w:szCs w:val="18"/>
                <w:lang w:eastAsia="ru-RU"/>
              </w:rPr>
            </w:pPr>
            <w:r w:rsidRPr="0041125C">
              <w:rPr>
                <w:rFonts w:ascii="Times New Roman" w:hAnsi="Times New Roman"/>
                <w:snapToGrid w:val="0"/>
                <w:sz w:val="18"/>
                <w:szCs w:val="18"/>
                <w:lang w:eastAsia="ru-RU"/>
              </w:rPr>
              <w:t>389,9</w:t>
            </w:r>
          </w:p>
        </w:tc>
        <w:tc>
          <w:tcPr>
            <w:tcW w:w="389"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355,5</w:t>
            </w:r>
          </w:p>
        </w:tc>
        <w:tc>
          <w:tcPr>
            <w:tcW w:w="367"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782,2</w:t>
            </w:r>
          </w:p>
        </w:tc>
        <w:tc>
          <w:tcPr>
            <w:tcW w:w="331"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p>
        </w:tc>
      </w:tr>
      <w:tr w:rsidR="0041125C" w:rsidRPr="0041125C" w:rsidTr="009C187A">
        <w:trPr>
          <w:cantSplit/>
          <w:trHeight w:val="124"/>
        </w:trPr>
        <w:tc>
          <w:tcPr>
            <w:tcW w:w="550"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972"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1323"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z w:val="18"/>
                <w:szCs w:val="18"/>
                <w:lang w:eastAsia="ru-RU"/>
              </w:rPr>
              <w:t>бюджет муниципального района «Ижемский»*</w:t>
            </w:r>
          </w:p>
        </w:tc>
        <w:tc>
          <w:tcPr>
            <w:tcW w:w="331" w:type="pct"/>
            <w:vAlign w:val="center"/>
          </w:tcPr>
          <w:p w:rsidR="0041125C" w:rsidRPr="0041125C" w:rsidRDefault="0041125C" w:rsidP="009C187A">
            <w:pPr>
              <w:spacing w:after="0" w:line="240" w:lineRule="auto"/>
              <w:jc w:val="center"/>
              <w:rPr>
                <w:rFonts w:ascii="Times New Roman" w:hAnsi="Times New Roman"/>
                <w:snapToGrid w:val="0"/>
                <w:sz w:val="18"/>
                <w:szCs w:val="18"/>
                <w:lang w:eastAsia="ru-RU"/>
              </w:rPr>
            </w:pPr>
            <w:r w:rsidRPr="0041125C">
              <w:rPr>
                <w:rFonts w:ascii="Times New Roman" w:hAnsi="Times New Roman"/>
                <w:snapToGrid w:val="0"/>
                <w:sz w:val="18"/>
                <w:szCs w:val="18"/>
                <w:lang w:eastAsia="ru-RU"/>
              </w:rPr>
              <w:t>777,2</w:t>
            </w:r>
          </w:p>
        </w:tc>
        <w:tc>
          <w:tcPr>
            <w:tcW w:w="389"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219,3</w:t>
            </w:r>
          </w:p>
        </w:tc>
        <w:tc>
          <w:tcPr>
            <w:tcW w:w="367"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769,3</w:t>
            </w:r>
          </w:p>
        </w:tc>
        <w:tc>
          <w:tcPr>
            <w:tcW w:w="331"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250,0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250,0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p>
        </w:tc>
      </w:tr>
      <w:tr w:rsidR="0041125C" w:rsidRPr="0041125C" w:rsidTr="009C187A">
        <w:trPr>
          <w:cantSplit/>
          <w:trHeight w:val="124"/>
        </w:trPr>
        <w:tc>
          <w:tcPr>
            <w:tcW w:w="550"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972"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1323"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бюджет сельских поселений**</w:t>
            </w:r>
          </w:p>
        </w:tc>
        <w:tc>
          <w:tcPr>
            <w:tcW w:w="331" w:type="pct"/>
            <w:vAlign w:val="center"/>
          </w:tcPr>
          <w:p w:rsidR="0041125C" w:rsidRPr="0041125C" w:rsidRDefault="0041125C" w:rsidP="009C187A">
            <w:pPr>
              <w:spacing w:after="0" w:line="240" w:lineRule="auto"/>
              <w:jc w:val="center"/>
              <w:rPr>
                <w:rFonts w:ascii="Times New Roman" w:hAnsi="Times New Roman"/>
                <w:snapToGrid w:val="0"/>
                <w:sz w:val="18"/>
                <w:szCs w:val="18"/>
                <w:lang w:eastAsia="ru-RU"/>
              </w:rPr>
            </w:pPr>
            <w:r w:rsidRPr="0041125C">
              <w:rPr>
                <w:rFonts w:ascii="Times New Roman" w:hAnsi="Times New Roman"/>
                <w:snapToGrid w:val="0"/>
                <w:sz w:val="18"/>
                <w:szCs w:val="18"/>
                <w:lang w:eastAsia="ru-RU"/>
              </w:rPr>
              <w:t>0,0</w:t>
            </w:r>
          </w:p>
        </w:tc>
        <w:tc>
          <w:tcPr>
            <w:tcW w:w="389"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7"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31"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p>
        </w:tc>
      </w:tr>
      <w:tr w:rsidR="0041125C" w:rsidRPr="0041125C" w:rsidTr="009C187A">
        <w:trPr>
          <w:cantSplit/>
          <w:trHeight w:val="124"/>
        </w:trPr>
        <w:tc>
          <w:tcPr>
            <w:tcW w:w="550"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972"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1323"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государственные внебюджетные фонды</w:t>
            </w:r>
          </w:p>
        </w:tc>
        <w:tc>
          <w:tcPr>
            <w:tcW w:w="331" w:type="pct"/>
            <w:vAlign w:val="center"/>
          </w:tcPr>
          <w:p w:rsidR="0041125C" w:rsidRPr="0041125C" w:rsidRDefault="0041125C" w:rsidP="009C187A">
            <w:pPr>
              <w:spacing w:after="0" w:line="240" w:lineRule="auto"/>
              <w:jc w:val="center"/>
              <w:rPr>
                <w:rFonts w:ascii="Times New Roman" w:hAnsi="Times New Roman"/>
                <w:snapToGrid w:val="0"/>
                <w:sz w:val="18"/>
                <w:szCs w:val="18"/>
                <w:lang w:eastAsia="ru-RU"/>
              </w:rPr>
            </w:pPr>
            <w:r w:rsidRPr="0041125C">
              <w:rPr>
                <w:rFonts w:ascii="Times New Roman" w:hAnsi="Times New Roman"/>
                <w:snapToGrid w:val="0"/>
                <w:sz w:val="18"/>
                <w:szCs w:val="18"/>
                <w:lang w:eastAsia="ru-RU"/>
              </w:rPr>
              <w:t>0,0</w:t>
            </w:r>
          </w:p>
        </w:tc>
        <w:tc>
          <w:tcPr>
            <w:tcW w:w="389"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7"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31"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p>
        </w:tc>
      </w:tr>
      <w:tr w:rsidR="0041125C" w:rsidRPr="0041125C" w:rsidTr="009C187A">
        <w:trPr>
          <w:cantSplit/>
          <w:trHeight w:val="124"/>
        </w:trPr>
        <w:tc>
          <w:tcPr>
            <w:tcW w:w="550"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972"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1323"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юридические лица***</w:t>
            </w:r>
          </w:p>
        </w:tc>
        <w:tc>
          <w:tcPr>
            <w:tcW w:w="331" w:type="pct"/>
            <w:vAlign w:val="center"/>
          </w:tcPr>
          <w:p w:rsidR="0041125C" w:rsidRPr="0041125C" w:rsidRDefault="0041125C" w:rsidP="009C187A">
            <w:pPr>
              <w:spacing w:after="0" w:line="240" w:lineRule="auto"/>
              <w:jc w:val="center"/>
              <w:rPr>
                <w:rFonts w:ascii="Times New Roman" w:hAnsi="Times New Roman"/>
                <w:snapToGrid w:val="0"/>
                <w:sz w:val="18"/>
                <w:szCs w:val="18"/>
                <w:lang w:eastAsia="ru-RU"/>
              </w:rPr>
            </w:pPr>
            <w:r w:rsidRPr="0041125C">
              <w:rPr>
                <w:rFonts w:ascii="Times New Roman" w:hAnsi="Times New Roman"/>
                <w:snapToGrid w:val="0"/>
                <w:sz w:val="18"/>
                <w:szCs w:val="18"/>
                <w:lang w:eastAsia="ru-RU"/>
              </w:rPr>
              <w:t>0,0</w:t>
            </w:r>
          </w:p>
        </w:tc>
        <w:tc>
          <w:tcPr>
            <w:tcW w:w="389"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7"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31"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p>
        </w:tc>
      </w:tr>
      <w:tr w:rsidR="0041125C" w:rsidRPr="0041125C" w:rsidTr="009C187A">
        <w:trPr>
          <w:cantSplit/>
          <w:trHeight w:val="186"/>
        </w:trPr>
        <w:tc>
          <w:tcPr>
            <w:tcW w:w="550"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972"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1323"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средства от приносящей доход деятельности</w:t>
            </w:r>
          </w:p>
        </w:tc>
        <w:tc>
          <w:tcPr>
            <w:tcW w:w="331" w:type="pct"/>
            <w:vAlign w:val="center"/>
          </w:tcPr>
          <w:p w:rsidR="0041125C" w:rsidRPr="0041125C" w:rsidRDefault="0041125C" w:rsidP="009C187A">
            <w:pPr>
              <w:spacing w:after="0" w:line="240" w:lineRule="auto"/>
              <w:jc w:val="center"/>
              <w:rPr>
                <w:rFonts w:ascii="Times New Roman" w:hAnsi="Times New Roman"/>
                <w:snapToGrid w:val="0"/>
                <w:sz w:val="18"/>
                <w:szCs w:val="18"/>
                <w:lang w:eastAsia="ru-RU"/>
              </w:rPr>
            </w:pPr>
            <w:r w:rsidRPr="0041125C">
              <w:rPr>
                <w:rFonts w:ascii="Times New Roman" w:hAnsi="Times New Roman"/>
                <w:snapToGrid w:val="0"/>
                <w:sz w:val="18"/>
                <w:szCs w:val="18"/>
                <w:lang w:eastAsia="ru-RU"/>
              </w:rPr>
              <w:t>0,0</w:t>
            </w:r>
          </w:p>
        </w:tc>
        <w:tc>
          <w:tcPr>
            <w:tcW w:w="389"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7"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31"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p>
        </w:tc>
      </w:tr>
      <w:tr w:rsidR="0041125C" w:rsidRPr="0041125C" w:rsidTr="009C187A">
        <w:trPr>
          <w:cantSplit/>
          <w:trHeight w:val="261"/>
        </w:trPr>
        <w:tc>
          <w:tcPr>
            <w:tcW w:w="550" w:type="pct"/>
            <w:vMerge w:val="restart"/>
            <w:vAlign w:val="center"/>
          </w:tcPr>
          <w:p w:rsidR="0041125C" w:rsidRPr="0041125C" w:rsidRDefault="0041125C" w:rsidP="009C187A">
            <w:pPr>
              <w:spacing w:after="0" w:line="240" w:lineRule="auto"/>
              <w:ind w:right="-30"/>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Основное мероприятие 1.1.2</w:t>
            </w:r>
          </w:p>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972" w:type="pct"/>
            <w:vMerge w:val="restart"/>
            <w:vAlign w:val="center"/>
          </w:tcPr>
          <w:p w:rsidR="0041125C" w:rsidRPr="0041125C" w:rsidRDefault="0041125C" w:rsidP="009C187A">
            <w:pPr>
              <w:spacing w:after="0" w:line="240" w:lineRule="auto"/>
              <w:ind w:right="-30"/>
              <w:jc w:val="center"/>
              <w:rPr>
                <w:rFonts w:ascii="Times New Roman" w:hAnsi="Times New Roman"/>
                <w:snapToGrid w:val="0"/>
                <w:color w:val="000000"/>
                <w:sz w:val="18"/>
                <w:szCs w:val="18"/>
                <w:lang w:eastAsia="ru-RU"/>
              </w:rPr>
            </w:pPr>
            <w:r w:rsidRPr="0041125C">
              <w:rPr>
                <w:rFonts w:ascii="Times New Roman" w:hAnsi="Times New Roman"/>
                <w:sz w:val="18"/>
                <w:szCs w:val="18"/>
              </w:rPr>
              <w:t>Информационно-консультационная поддержка малого и среднего предпринимательства</w:t>
            </w:r>
          </w:p>
        </w:tc>
        <w:tc>
          <w:tcPr>
            <w:tcW w:w="1323" w:type="pct"/>
            <w:vAlign w:val="center"/>
          </w:tcPr>
          <w:p w:rsidR="0041125C" w:rsidRPr="0041125C" w:rsidRDefault="0041125C" w:rsidP="009C187A">
            <w:pPr>
              <w:spacing w:after="0" w:line="240" w:lineRule="auto"/>
              <w:ind w:right="-30"/>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Всего в том числе:</w:t>
            </w:r>
          </w:p>
        </w:tc>
        <w:tc>
          <w:tcPr>
            <w:tcW w:w="331" w:type="pct"/>
            <w:vAlign w:val="center"/>
          </w:tcPr>
          <w:p w:rsidR="0041125C" w:rsidRPr="0041125C" w:rsidRDefault="0041125C" w:rsidP="009C187A">
            <w:pPr>
              <w:spacing w:after="0" w:line="240" w:lineRule="auto"/>
              <w:jc w:val="center"/>
              <w:rPr>
                <w:rFonts w:ascii="Times New Roman" w:hAnsi="Times New Roman"/>
                <w:snapToGrid w:val="0"/>
                <w:sz w:val="18"/>
                <w:szCs w:val="18"/>
                <w:lang w:eastAsia="ru-RU"/>
              </w:rPr>
            </w:pPr>
            <w:r w:rsidRPr="0041125C">
              <w:rPr>
                <w:rFonts w:ascii="Times New Roman" w:hAnsi="Times New Roman"/>
                <w:snapToGrid w:val="0"/>
                <w:sz w:val="18"/>
                <w:szCs w:val="18"/>
                <w:lang w:eastAsia="ru-RU"/>
              </w:rPr>
              <w:t>238,6</w:t>
            </w:r>
          </w:p>
        </w:tc>
        <w:tc>
          <w:tcPr>
            <w:tcW w:w="389"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174,8</w:t>
            </w:r>
          </w:p>
        </w:tc>
        <w:tc>
          <w:tcPr>
            <w:tcW w:w="367"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119,3</w:t>
            </w:r>
          </w:p>
        </w:tc>
        <w:tc>
          <w:tcPr>
            <w:tcW w:w="331"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p>
        </w:tc>
      </w:tr>
      <w:tr w:rsidR="0041125C" w:rsidRPr="0041125C" w:rsidTr="009C187A">
        <w:trPr>
          <w:cantSplit/>
          <w:trHeight w:val="246"/>
        </w:trPr>
        <w:tc>
          <w:tcPr>
            <w:tcW w:w="550"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972"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1323" w:type="pct"/>
            <w:vAlign w:val="center"/>
          </w:tcPr>
          <w:p w:rsidR="0041125C" w:rsidRPr="0041125C" w:rsidRDefault="0041125C" w:rsidP="009C187A">
            <w:pPr>
              <w:spacing w:after="0" w:line="240" w:lineRule="auto"/>
              <w:ind w:right="-30"/>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федеральный бюджет</w:t>
            </w:r>
          </w:p>
        </w:tc>
        <w:tc>
          <w:tcPr>
            <w:tcW w:w="331" w:type="pct"/>
            <w:vAlign w:val="center"/>
          </w:tcPr>
          <w:p w:rsidR="0041125C" w:rsidRPr="0041125C" w:rsidRDefault="0041125C" w:rsidP="009C187A">
            <w:pPr>
              <w:spacing w:after="0" w:line="240" w:lineRule="auto"/>
              <w:jc w:val="center"/>
              <w:rPr>
                <w:rFonts w:ascii="Times New Roman" w:hAnsi="Times New Roman"/>
                <w:snapToGrid w:val="0"/>
                <w:sz w:val="18"/>
                <w:szCs w:val="18"/>
                <w:lang w:eastAsia="ru-RU"/>
              </w:rPr>
            </w:pPr>
            <w:r w:rsidRPr="0041125C">
              <w:rPr>
                <w:rFonts w:ascii="Times New Roman" w:hAnsi="Times New Roman"/>
                <w:snapToGrid w:val="0"/>
                <w:sz w:val="18"/>
                <w:szCs w:val="18"/>
                <w:lang w:eastAsia="ru-RU"/>
              </w:rPr>
              <w:t>0,0</w:t>
            </w:r>
          </w:p>
        </w:tc>
        <w:tc>
          <w:tcPr>
            <w:tcW w:w="389"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7"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31"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ind w:firstLine="720"/>
              <w:jc w:val="center"/>
              <w:rPr>
                <w:rFonts w:ascii="Times New Roman" w:hAnsi="Times New Roman"/>
                <w:snapToGrid w:val="0"/>
                <w:color w:val="000000"/>
                <w:sz w:val="18"/>
                <w:szCs w:val="18"/>
                <w:lang w:eastAsia="ru-RU"/>
              </w:rPr>
            </w:pPr>
          </w:p>
        </w:tc>
      </w:tr>
      <w:tr w:rsidR="0041125C" w:rsidRPr="0041125C" w:rsidTr="009C187A">
        <w:trPr>
          <w:cantSplit/>
          <w:trHeight w:val="258"/>
        </w:trPr>
        <w:tc>
          <w:tcPr>
            <w:tcW w:w="550"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972"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1323" w:type="pct"/>
            <w:vAlign w:val="center"/>
          </w:tcPr>
          <w:p w:rsidR="0041125C" w:rsidRPr="0041125C" w:rsidRDefault="0041125C" w:rsidP="009C187A">
            <w:pPr>
              <w:spacing w:after="0" w:line="240" w:lineRule="auto"/>
              <w:ind w:right="-30"/>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республиканский бюджет Республики Коми</w:t>
            </w:r>
          </w:p>
        </w:tc>
        <w:tc>
          <w:tcPr>
            <w:tcW w:w="331" w:type="pct"/>
            <w:vAlign w:val="center"/>
          </w:tcPr>
          <w:p w:rsidR="0041125C" w:rsidRPr="0041125C" w:rsidRDefault="0041125C" w:rsidP="009C187A">
            <w:pPr>
              <w:spacing w:after="0" w:line="240" w:lineRule="auto"/>
              <w:jc w:val="center"/>
              <w:rPr>
                <w:rFonts w:ascii="Times New Roman" w:hAnsi="Times New Roman"/>
                <w:snapToGrid w:val="0"/>
                <w:sz w:val="18"/>
                <w:szCs w:val="18"/>
                <w:lang w:eastAsia="ru-RU"/>
              </w:rPr>
            </w:pPr>
            <w:r w:rsidRPr="0041125C">
              <w:rPr>
                <w:rFonts w:ascii="Times New Roman" w:hAnsi="Times New Roman"/>
                <w:snapToGrid w:val="0"/>
                <w:sz w:val="18"/>
                <w:szCs w:val="18"/>
                <w:lang w:eastAsia="ru-RU"/>
              </w:rPr>
              <w:t>119,3</w:t>
            </w:r>
          </w:p>
        </w:tc>
        <w:tc>
          <w:tcPr>
            <w:tcW w:w="389" w:type="pct"/>
            <w:vAlign w:val="center"/>
          </w:tcPr>
          <w:p w:rsidR="0041125C" w:rsidRPr="0041125C" w:rsidRDefault="0041125C" w:rsidP="009C187A">
            <w:pPr>
              <w:spacing w:after="0" w:line="240" w:lineRule="auto"/>
              <w:ind w:left="24"/>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55,5</w:t>
            </w:r>
          </w:p>
        </w:tc>
        <w:tc>
          <w:tcPr>
            <w:tcW w:w="367"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31"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ind w:hanging="30"/>
              <w:jc w:val="center"/>
              <w:rPr>
                <w:rFonts w:ascii="Times New Roman" w:hAnsi="Times New Roman"/>
                <w:snapToGrid w:val="0"/>
                <w:color w:val="000000"/>
                <w:sz w:val="18"/>
                <w:szCs w:val="18"/>
                <w:lang w:eastAsia="ru-RU"/>
              </w:rPr>
            </w:pPr>
          </w:p>
        </w:tc>
      </w:tr>
      <w:tr w:rsidR="0041125C" w:rsidRPr="0041125C" w:rsidTr="009C187A">
        <w:trPr>
          <w:cantSplit/>
          <w:trHeight w:val="246"/>
        </w:trPr>
        <w:tc>
          <w:tcPr>
            <w:tcW w:w="550"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972"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1323"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z w:val="18"/>
                <w:szCs w:val="18"/>
                <w:lang w:eastAsia="ru-RU"/>
              </w:rPr>
              <w:t>бюджет муниципального района «Ижемский»*</w:t>
            </w:r>
          </w:p>
        </w:tc>
        <w:tc>
          <w:tcPr>
            <w:tcW w:w="331" w:type="pct"/>
            <w:vAlign w:val="center"/>
          </w:tcPr>
          <w:p w:rsidR="0041125C" w:rsidRPr="0041125C" w:rsidRDefault="0041125C" w:rsidP="009C187A">
            <w:pPr>
              <w:spacing w:after="0" w:line="240" w:lineRule="auto"/>
              <w:jc w:val="center"/>
              <w:rPr>
                <w:rFonts w:ascii="Times New Roman" w:hAnsi="Times New Roman"/>
                <w:snapToGrid w:val="0"/>
                <w:sz w:val="18"/>
                <w:szCs w:val="18"/>
                <w:lang w:eastAsia="ru-RU"/>
              </w:rPr>
            </w:pPr>
            <w:r w:rsidRPr="0041125C">
              <w:rPr>
                <w:rFonts w:ascii="Times New Roman" w:hAnsi="Times New Roman"/>
                <w:snapToGrid w:val="0"/>
                <w:sz w:val="18"/>
                <w:szCs w:val="18"/>
                <w:lang w:eastAsia="ru-RU"/>
              </w:rPr>
              <w:t>119,3</w:t>
            </w:r>
          </w:p>
        </w:tc>
        <w:tc>
          <w:tcPr>
            <w:tcW w:w="389" w:type="pct"/>
            <w:vAlign w:val="center"/>
          </w:tcPr>
          <w:p w:rsidR="0041125C" w:rsidRPr="0041125C" w:rsidRDefault="0041125C" w:rsidP="009C187A">
            <w:pPr>
              <w:spacing w:after="0" w:line="240" w:lineRule="auto"/>
              <w:ind w:firstLine="24"/>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119,3</w:t>
            </w:r>
          </w:p>
        </w:tc>
        <w:tc>
          <w:tcPr>
            <w:tcW w:w="367"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119,3</w:t>
            </w:r>
          </w:p>
        </w:tc>
        <w:tc>
          <w:tcPr>
            <w:tcW w:w="331"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p>
        </w:tc>
      </w:tr>
      <w:tr w:rsidR="0041125C" w:rsidRPr="0041125C" w:rsidTr="009C187A">
        <w:trPr>
          <w:cantSplit/>
          <w:trHeight w:val="246"/>
        </w:trPr>
        <w:tc>
          <w:tcPr>
            <w:tcW w:w="550"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972"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1323"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бюджет сельских поселений**</w:t>
            </w:r>
          </w:p>
        </w:tc>
        <w:tc>
          <w:tcPr>
            <w:tcW w:w="331" w:type="pct"/>
            <w:vAlign w:val="center"/>
          </w:tcPr>
          <w:p w:rsidR="0041125C" w:rsidRPr="0041125C" w:rsidRDefault="0041125C" w:rsidP="009C187A">
            <w:pPr>
              <w:spacing w:after="0" w:line="240" w:lineRule="auto"/>
              <w:jc w:val="center"/>
              <w:rPr>
                <w:rFonts w:ascii="Times New Roman" w:hAnsi="Times New Roman"/>
                <w:snapToGrid w:val="0"/>
                <w:sz w:val="18"/>
                <w:szCs w:val="18"/>
                <w:lang w:eastAsia="ru-RU"/>
              </w:rPr>
            </w:pPr>
            <w:r w:rsidRPr="0041125C">
              <w:rPr>
                <w:rFonts w:ascii="Times New Roman" w:hAnsi="Times New Roman"/>
                <w:snapToGrid w:val="0"/>
                <w:sz w:val="18"/>
                <w:szCs w:val="18"/>
                <w:lang w:eastAsia="ru-RU"/>
              </w:rPr>
              <w:t>0,0</w:t>
            </w:r>
          </w:p>
        </w:tc>
        <w:tc>
          <w:tcPr>
            <w:tcW w:w="389"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7"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31" w:type="pct"/>
            <w:vAlign w:val="center"/>
          </w:tcPr>
          <w:p w:rsidR="0041125C" w:rsidRPr="0041125C" w:rsidRDefault="0041125C" w:rsidP="009C187A">
            <w:pPr>
              <w:spacing w:after="0" w:line="240" w:lineRule="auto"/>
              <w:ind w:hanging="30"/>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ind w:hanging="30"/>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p>
        </w:tc>
      </w:tr>
      <w:tr w:rsidR="0041125C" w:rsidRPr="0041125C" w:rsidTr="009C187A">
        <w:trPr>
          <w:cantSplit/>
          <w:trHeight w:val="246"/>
        </w:trPr>
        <w:tc>
          <w:tcPr>
            <w:tcW w:w="550"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972"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1323"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государственные внебюджетные фонды</w:t>
            </w:r>
          </w:p>
        </w:tc>
        <w:tc>
          <w:tcPr>
            <w:tcW w:w="331" w:type="pct"/>
            <w:vAlign w:val="center"/>
          </w:tcPr>
          <w:p w:rsidR="0041125C" w:rsidRPr="0041125C" w:rsidRDefault="0041125C" w:rsidP="009C187A">
            <w:pPr>
              <w:spacing w:after="0" w:line="240" w:lineRule="auto"/>
              <w:jc w:val="center"/>
              <w:rPr>
                <w:rFonts w:ascii="Times New Roman" w:hAnsi="Times New Roman"/>
                <w:snapToGrid w:val="0"/>
                <w:sz w:val="18"/>
                <w:szCs w:val="18"/>
                <w:lang w:eastAsia="ru-RU"/>
              </w:rPr>
            </w:pPr>
            <w:r w:rsidRPr="0041125C">
              <w:rPr>
                <w:rFonts w:ascii="Times New Roman" w:hAnsi="Times New Roman"/>
                <w:snapToGrid w:val="0"/>
                <w:sz w:val="18"/>
                <w:szCs w:val="18"/>
                <w:lang w:eastAsia="ru-RU"/>
              </w:rPr>
              <w:t>0,0</w:t>
            </w:r>
          </w:p>
        </w:tc>
        <w:tc>
          <w:tcPr>
            <w:tcW w:w="389"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7"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31"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p>
        </w:tc>
      </w:tr>
      <w:tr w:rsidR="0041125C" w:rsidRPr="0041125C" w:rsidTr="009C187A">
        <w:trPr>
          <w:cantSplit/>
          <w:trHeight w:val="246"/>
        </w:trPr>
        <w:tc>
          <w:tcPr>
            <w:tcW w:w="550"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972"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1323"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юридические лица***</w:t>
            </w:r>
          </w:p>
        </w:tc>
        <w:tc>
          <w:tcPr>
            <w:tcW w:w="331" w:type="pct"/>
            <w:vAlign w:val="center"/>
          </w:tcPr>
          <w:p w:rsidR="0041125C" w:rsidRPr="0041125C" w:rsidRDefault="0041125C" w:rsidP="009C187A">
            <w:pPr>
              <w:spacing w:after="0" w:line="240" w:lineRule="auto"/>
              <w:jc w:val="center"/>
              <w:rPr>
                <w:rFonts w:ascii="Times New Roman" w:hAnsi="Times New Roman"/>
                <w:snapToGrid w:val="0"/>
                <w:sz w:val="18"/>
                <w:szCs w:val="18"/>
                <w:lang w:eastAsia="ru-RU"/>
              </w:rPr>
            </w:pPr>
            <w:r w:rsidRPr="0041125C">
              <w:rPr>
                <w:rFonts w:ascii="Times New Roman" w:hAnsi="Times New Roman"/>
                <w:snapToGrid w:val="0"/>
                <w:sz w:val="18"/>
                <w:szCs w:val="18"/>
                <w:lang w:eastAsia="ru-RU"/>
              </w:rPr>
              <w:t>0,0</w:t>
            </w:r>
          </w:p>
        </w:tc>
        <w:tc>
          <w:tcPr>
            <w:tcW w:w="389"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7"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31"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p>
        </w:tc>
      </w:tr>
      <w:tr w:rsidR="0041125C" w:rsidRPr="0041125C" w:rsidTr="009C187A">
        <w:trPr>
          <w:cantSplit/>
          <w:trHeight w:val="246"/>
        </w:trPr>
        <w:tc>
          <w:tcPr>
            <w:tcW w:w="550"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972"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1323"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средства от приносящей доход деятельности</w:t>
            </w:r>
          </w:p>
        </w:tc>
        <w:tc>
          <w:tcPr>
            <w:tcW w:w="331" w:type="pct"/>
            <w:vAlign w:val="center"/>
          </w:tcPr>
          <w:p w:rsidR="0041125C" w:rsidRPr="0041125C" w:rsidRDefault="0041125C" w:rsidP="009C187A">
            <w:pPr>
              <w:spacing w:after="0" w:line="240" w:lineRule="auto"/>
              <w:jc w:val="center"/>
              <w:rPr>
                <w:rFonts w:ascii="Times New Roman" w:hAnsi="Times New Roman"/>
                <w:snapToGrid w:val="0"/>
                <w:sz w:val="18"/>
                <w:szCs w:val="18"/>
                <w:lang w:eastAsia="ru-RU"/>
              </w:rPr>
            </w:pPr>
            <w:r w:rsidRPr="0041125C">
              <w:rPr>
                <w:rFonts w:ascii="Times New Roman" w:hAnsi="Times New Roman"/>
                <w:snapToGrid w:val="0"/>
                <w:sz w:val="18"/>
                <w:szCs w:val="18"/>
                <w:lang w:eastAsia="ru-RU"/>
              </w:rPr>
              <w:t>0,0</w:t>
            </w:r>
          </w:p>
        </w:tc>
        <w:tc>
          <w:tcPr>
            <w:tcW w:w="389"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7"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31"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p>
        </w:tc>
      </w:tr>
      <w:tr w:rsidR="0041125C" w:rsidRPr="0041125C" w:rsidTr="009C187A">
        <w:trPr>
          <w:cantSplit/>
          <w:trHeight w:val="246"/>
        </w:trPr>
        <w:tc>
          <w:tcPr>
            <w:tcW w:w="550" w:type="pct"/>
            <w:vMerge w:val="restart"/>
            <w:vAlign w:val="center"/>
          </w:tcPr>
          <w:p w:rsidR="0041125C" w:rsidRPr="0041125C" w:rsidRDefault="0041125C" w:rsidP="009C187A">
            <w:pPr>
              <w:spacing w:after="0" w:line="240" w:lineRule="auto"/>
              <w:ind w:right="-30"/>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Основное мероприятие 1.2.1</w:t>
            </w:r>
          </w:p>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972" w:type="pct"/>
            <w:vMerge w:val="restart"/>
            <w:vAlign w:val="center"/>
          </w:tcPr>
          <w:p w:rsidR="0041125C" w:rsidRPr="0041125C" w:rsidRDefault="0041125C" w:rsidP="009C187A">
            <w:pPr>
              <w:spacing w:after="0" w:line="240" w:lineRule="auto"/>
              <w:ind w:left="51" w:right="-30"/>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Финансовая поддержка</w:t>
            </w:r>
            <w:r w:rsidRPr="0041125C">
              <w:rPr>
                <w:rFonts w:ascii="Times New Roman" w:hAnsi="Times New Roman"/>
                <w:sz w:val="18"/>
                <w:szCs w:val="18"/>
              </w:rPr>
              <w:t xml:space="preserve"> субъектов малого и среднего предпринимательства</w:t>
            </w:r>
          </w:p>
        </w:tc>
        <w:tc>
          <w:tcPr>
            <w:tcW w:w="1323" w:type="pct"/>
            <w:vAlign w:val="center"/>
          </w:tcPr>
          <w:p w:rsidR="0041125C" w:rsidRPr="0041125C" w:rsidRDefault="0041125C" w:rsidP="009C187A">
            <w:pPr>
              <w:spacing w:after="0" w:line="240" w:lineRule="auto"/>
              <w:ind w:right="-30"/>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Всего в том числе:</w:t>
            </w:r>
          </w:p>
        </w:tc>
        <w:tc>
          <w:tcPr>
            <w:tcW w:w="331" w:type="pct"/>
            <w:vAlign w:val="center"/>
          </w:tcPr>
          <w:p w:rsidR="0041125C" w:rsidRPr="0041125C" w:rsidRDefault="0041125C" w:rsidP="009C187A">
            <w:pPr>
              <w:spacing w:after="0" w:line="240" w:lineRule="auto"/>
              <w:ind w:hanging="30"/>
              <w:jc w:val="center"/>
              <w:rPr>
                <w:rFonts w:ascii="Times New Roman" w:hAnsi="Times New Roman"/>
                <w:snapToGrid w:val="0"/>
                <w:sz w:val="18"/>
                <w:szCs w:val="18"/>
                <w:lang w:eastAsia="ru-RU"/>
              </w:rPr>
            </w:pPr>
            <w:r w:rsidRPr="0041125C">
              <w:rPr>
                <w:rFonts w:ascii="Times New Roman" w:hAnsi="Times New Roman"/>
                <w:snapToGrid w:val="0"/>
                <w:sz w:val="18"/>
                <w:szCs w:val="18"/>
                <w:lang w:eastAsia="ru-RU"/>
              </w:rPr>
              <w:t>2463,6</w:t>
            </w:r>
          </w:p>
        </w:tc>
        <w:tc>
          <w:tcPr>
            <w:tcW w:w="389" w:type="pct"/>
            <w:vAlign w:val="center"/>
          </w:tcPr>
          <w:p w:rsidR="0041125C" w:rsidRPr="0041125C" w:rsidRDefault="0041125C" w:rsidP="009C187A">
            <w:pPr>
              <w:spacing w:after="0" w:line="240" w:lineRule="auto"/>
              <w:ind w:firstLine="24"/>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400,0</w:t>
            </w:r>
          </w:p>
        </w:tc>
        <w:tc>
          <w:tcPr>
            <w:tcW w:w="367"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1432,2</w:t>
            </w:r>
          </w:p>
        </w:tc>
        <w:tc>
          <w:tcPr>
            <w:tcW w:w="331"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250,0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250,0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p>
        </w:tc>
      </w:tr>
      <w:tr w:rsidR="0041125C" w:rsidRPr="0041125C" w:rsidTr="009C187A">
        <w:trPr>
          <w:cantSplit/>
          <w:trHeight w:val="246"/>
        </w:trPr>
        <w:tc>
          <w:tcPr>
            <w:tcW w:w="550"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972"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1323" w:type="pct"/>
            <w:vAlign w:val="center"/>
          </w:tcPr>
          <w:p w:rsidR="0041125C" w:rsidRPr="0041125C" w:rsidRDefault="0041125C" w:rsidP="009C187A">
            <w:pPr>
              <w:spacing w:after="0" w:line="240" w:lineRule="auto"/>
              <w:ind w:right="-30"/>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федеральный бюджет</w:t>
            </w:r>
          </w:p>
        </w:tc>
        <w:tc>
          <w:tcPr>
            <w:tcW w:w="331" w:type="pct"/>
            <w:vAlign w:val="center"/>
          </w:tcPr>
          <w:p w:rsidR="0041125C" w:rsidRPr="0041125C" w:rsidRDefault="0041125C" w:rsidP="009C187A">
            <w:pPr>
              <w:spacing w:after="0" w:line="240" w:lineRule="auto"/>
              <w:jc w:val="center"/>
              <w:rPr>
                <w:rFonts w:ascii="Times New Roman" w:hAnsi="Times New Roman"/>
                <w:snapToGrid w:val="0"/>
                <w:sz w:val="18"/>
                <w:szCs w:val="18"/>
                <w:lang w:eastAsia="ru-RU"/>
              </w:rPr>
            </w:pPr>
            <w:r w:rsidRPr="0041125C">
              <w:rPr>
                <w:rFonts w:ascii="Times New Roman" w:hAnsi="Times New Roman"/>
                <w:snapToGrid w:val="0"/>
                <w:sz w:val="18"/>
                <w:szCs w:val="18"/>
                <w:lang w:eastAsia="ru-RU"/>
              </w:rPr>
              <w:t>1535,1</w:t>
            </w:r>
          </w:p>
        </w:tc>
        <w:tc>
          <w:tcPr>
            <w:tcW w:w="389"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7"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31"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p>
        </w:tc>
      </w:tr>
      <w:tr w:rsidR="0041125C" w:rsidRPr="0041125C" w:rsidTr="009C187A">
        <w:trPr>
          <w:cantSplit/>
          <w:trHeight w:val="246"/>
        </w:trPr>
        <w:tc>
          <w:tcPr>
            <w:tcW w:w="550"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972"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1323" w:type="pct"/>
            <w:vAlign w:val="center"/>
          </w:tcPr>
          <w:p w:rsidR="0041125C" w:rsidRPr="0041125C" w:rsidRDefault="0041125C" w:rsidP="009C187A">
            <w:pPr>
              <w:spacing w:after="0" w:line="240" w:lineRule="auto"/>
              <w:ind w:right="-30"/>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республиканский бюджет Республики Коми</w:t>
            </w:r>
          </w:p>
        </w:tc>
        <w:tc>
          <w:tcPr>
            <w:tcW w:w="331" w:type="pct"/>
            <w:vAlign w:val="center"/>
          </w:tcPr>
          <w:p w:rsidR="0041125C" w:rsidRPr="0041125C" w:rsidRDefault="0041125C" w:rsidP="009C187A">
            <w:pPr>
              <w:spacing w:after="0" w:line="240" w:lineRule="auto"/>
              <w:jc w:val="center"/>
              <w:rPr>
                <w:rFonts w:ascii="Times New Roman" w:hAnsi="Times New Roman"/>
                <w:snapToGrid w:val="0"/>
                <w:sz w:val="18"/>
                <w:szCs w:val="18"/>
                <w:lang w:eastAsia="ru-RU"/>
              </w:rPr>
            </w:pPr>
            <w:r w:rsidRPr="0041125C">
              <w:rPr>
                <w:rFonts w:ascii="Times New Roman" w:hAnsi="Times New Roman"/>
                <w:snapToGrid w:val="0"/>
                <w:sz w:val="18"/>
                <w:szCs w:val="18"/>
                <w:lang w:eastAsia="ru-RU"/>
              </w:rPr>
              <w:t>270,6</w:t>
            </w:r>
          </w:p>
        </w:tc>
        <w:tc>
          <w:tcPr>
            <w:tcW w:w="389"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300,0</w:t>
            </w:r>
          </w:p>
        </w:tc>
        <w:tc>
          <w:tcPr>
            <w:tcW w:w="367"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782,2</w:t>
            </w:r>
          </w:p>
        </w:tc>
        <w:tc>
          <w:tcPr>
            <w:tcW w:w="331"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p>
        </w:tc>
      </w:tr>
      <w:tr w:rsidR="0041125C" w:rsidRPr="0041125C" w:rsidTr="009C187A">
        <w:trPr>
          <w:cantSplit/>
          <w:trHeight w:val="246"/>
        </w:trPr>
        <w:tc>
          <w:tcPr>
            <w:tcW w:w="550"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972"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1323"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z w:val="18"/>
                <w:szCs w:val="18"/>
                <w:lang w:eastAsia="ru-RU"/>
              </w:rPr>
              <w:t>бюджет муниципального района «Ижемский»*</w:t>
            </w:r>
          </w:p>
        </w:tc>
        <w:tc>
          <w:tcPr>
            <w:tcW w:w="331" w:type="pct"/>
            <w:vAlign w:val="center"/>
          </w:tcPr>
          <w:p w:rsidR="0041125C" w:rsidRPr="0041125C" w:rsidRDefault="0041125C" w:rsidP="009C187A">
            <w:pPr>
              <w:spacing w:after="0" w:line="240" w:lineRule="auto"/>
              <w:ind w:hanging="30"/>
              <w:jc w:val="center"/>
              <w:rPr>
                <w:rFonts w:ascii="Times New Roman" w:hAnsi="Times New Roman"/>
                <w:snapToGrid w:val="0"/>
                <w:sz w:val="18"/>
                <w:szCs w:val="18"/>
                <w:lang w:eastAsia="ru-RU"/>
              </w:rPr>
            </w:pPr>
            <w:r w:rsidRPr="0041125C">
              <w:rPr>
                <w:rFonts w:ascii="Times New Roman" w:hAnsi="Times New Roman"/>
                <w:snapToGrid w:val="0"/>
                <w:sz w:val="18"/>
                <w:szCs w:val="18"/>
                <w:lang w:eastAsia="ru-RU"/>
              </w:rPr>
              <w:t>657,9</w:t>
            </w:r>
          </w:p>
        </w:tc>
        <w:tc>
          <w:tcPr>
            <w:tcW w:w="389" w:type="pct"/>
            <w:vAlign w:val="center"/>
          </w:tcPr>
          <w:p w:rsidR="0041125C" w:rsidRPr="0041125C" w:rsidRDefault="0041125C" w:rsidP="009C187A">
            <w:pPr>
              <w:spacing w:after="0" w:line="240" w:lineRule="auto"/>
              <w:ind w:firstLine="24"/>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100,0</w:t>
            </w:r>
          </w:p>
        </w:tc>
        <w:tc>
          <w:tcPr>
            <w:tcW w:w="367"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650,0</w:t>
            </w:r>
          </w:p>
        </w:tc>
        <w:tc>
          <w:tcPr>
            <w:tcW w:w="331"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250,0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250,0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p>
        </w:tc>
      </w:tr>
      <w:tr w:rsidR="0041125C" w:rsidRPr="0041125C" w:rsidTr="009C187A">
        <w:trPr>
          <w:cantSplit/>
          <w:trHeight w:val="246"/>
        </w:trPr>
        <w:tc>
          <w:tcPr>
            <w:tcW w:w="550"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972"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1323"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бюджет сельских поселений**</w:t>
            </w:r>
          </w:p>
        </w:tc>
        <w:tc>
          <w:tcPr>
            <w:tcW w:w="331" w:type="pct"/>
            <w:vAlign w:val="center"/>
          </w:tcPr>
          <w:p w:rsidR="0041125C" w:rsidRPr="0041125C" w:rsidRDefault="0041125C" w:rsidP="009C187A">
            <w:pPr>
              <w:spacing w:after="0" w:line="240" w:lineRule="auto"/>
              <w:jc w:val="center"/>
              <w:rPr>
                <w:rFonts w:ascii="Times New Roman" w:hAnsi="Times New Roman"/>
                <w:snapToGrid w:val="0"/>
                <w:sz w:val="18"/>
                <w:szCs w:val="18"/>
                <w:lang w:eastAsia="ru-RU"/>
              </w:rPr>
            </w:pPr>
            <w:r w:rsidRPr="0041125C">
              <w:rPr>
                <w:rFonts w:ascii="Times New Roman" w:hAnsi="Times New Roman"/>
                <w:snapToGrid w:val="0"/>
                <w:sz w:val="18"/>
                <w:szCs w:val="18"/>
                <w:lang w:eastAsia="ru-RU"/>
              </w:rPr>
              <w:t>0,0</w:t>
            </w:r>
          </w:p>
        </w:tc>
        <w:tc>
          <w:tcPr>
            <w:tcW w:w="389"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7"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31"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p>
        </w:tc>
      </w:tr>
      <w:tr w:rsidR="0041125C" w:rsidRPr="0041125C" w:rsidTr="009C187A">
        <w:trPr>
          <w:cantSplit/>
          <w:trHeight w:val="246"/>
        </w:trPr>
        <w:tc>
          <w:tcPr>
            <w:tcW w:w="550"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972"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1323"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государственные внебюджетные фонды</w:t>
            </w:r>
          </w:p>
        </w:tc>
        <w:tc>
          <w:tcPr>
            <w:tcW w:w="331" w:type="pct"/>
            <w:vAlign w:val="center"/>
          </w:tcPr>
          <w:p w:rsidR="0041125C" w:rsidRPr="0041125C" w:rsidRDefault="0041125C" w:rsidP="009C187A">
            <w:pPr>
              <w:spacing w:after="0" w:line="240" w:lineRule="auto"/>
              <w:jc w:val="center"/>
              <w:rPr>
                <w:rFonts w:ascii="Times New Roman" w:hAnsi="Times New Roman"/>
                <w:snapToGrid w:val="0"/>
                <w:sz w:val="18"/>
                <w:szCs w:val="18"/>
                <w:lang w:eastAsia="ru-RU"/>
              </w:rPr>
            </w:pPr>
            <w:r w:rsidRPr="0041125C">
              <w:rPr>
                <w:rFonts w:ascii="Times New Roman" w:hAnsi="Times New Roman"/>
                <w:snapToGrid w:val="0"/>
                <w:sz w:val="18"/>
                <w:szCs w:val="18"/>
                <w:lang w:eastAsia="ru-RU"/>
              </w:rPr>
              <w:t>0,0</w:t>
            </w:r>
          </w:p>
        </w:tc>
        <w:tc>
          <w:tcPr>
            <w:tcW w:w="389"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7"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31"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p>
        </w:tc>
      </w:tr>
      <w:tr w:rsidR="0041125C" w:rsidRPr="0041125C" w:rsidTr="009C187A">
        <w:trPr>
          <w:cantSplit/>
          <w:trHeight w:val="246"/>
        </w:trPr>
        <w:tc>
          <w:tcPr>
            <w:tcW w:w="550"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972"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1323"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юридические лица***</w:t>
            </w:r>
          </w:p>
        </w:tc>
        <w:tc>
          <w:tcPr>
            <w:tcW w:w="331" w:type="pct"/>
            <w:vAlign w:val="center"/>
          </w:tcPr>
          <w:p w:rsidR="0041125C" w:rsidRPr="0041125C" w:rsidRDefault="0041125C" w:rsidP="009C187A">
            <w:pPr>
              <w:spacing w:after="0" w:line="240" w:lineRule="auto"/>
              <w:jc w:val="center"/>
              <w:rPr>
                <w:rFonts w:ascii="Times New Roman" w:hAnsi="Times New Roman"/>
                <w:snapToGrid w:val="0"/>
                <w:sz w:val="18"/>
                <w:szCs w:val="18"/>
                <w:lang w:eastAsia="ru-RU"/>
              </w:rPr>
            </w:pPr>
            <w:r w:rsidRPr="0041125C">
              <w:rPr>
                <w:rFonts w:ascii="Times New Roman" w:hAnsi="Times New Roman"/>
                <w:snapToGrid w:val="0"/>
                <w:sz w:val="18"/>
                <w:szCs w:val="18"/>
                <w:lang w:eastAsia="ru-RU"/>
              </w:rPr>
              <w:t>0,0</w:t>
            </w:r>
          </w:p>
        </w:tc>
        <w:tc>
          <w:tcPr>
            <w:tcW w:w="389"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7"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31"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p>
        </w:tc>
      </w:tr>
      <w:tr w:rsidR="0041125C" w:rsidRPr="0041125C" w:rsidTr="009C187A">
        <w:trPr>
          <w:cantSplit/>
          <w:trHeight w:val="246"/>
        </w:trPr>
        <w:tc>
          <w:tcPr>
            <w:tcW w:w="550"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972"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1323"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средства от приносящей доход деятельности</w:t>
            </w:r>
          </w:p>
        </w:tc>
        <w:tc>
          <w:tcPr>
            <w:tcW w:w="331" w:type="pct"/>
            <w:vAlign w:val="center"/>
          </w:tcPr>
          <w:p w:rsidR="0041125C" w:rsidRPr="0041125C" w:rsidRDefault="0041125C" w:rsidP="009C187A">
            <w:pPr>
              <w:spacing w:after="0" w:line="240" w:lineRule="auto"/>
              <w:jc w:val="center"/>
              <w:rPr>
                <w:rFonts w:ascii="Times New Roman" w:hAnsi="Times New Roman"/>
                <w:snapToGrid w:val="0"/>
                <w:sz w:val="18"/>
                <w:szCs w:val="18"/>
                <w:lang w:eastAsia="ru-RU"/>
              </w:rPr>
            </w:pPr>
            <w:r w:rsidRPr="0041125C">
              <w:rPr>
                <w:rFonts w:ascii="Times New Roman" w:hAnsi="Times New Roman"/>
                <w:snapToGrid w:val="0"/>
                <w:sz w:val="18"/>
                <w:szCs w:val="18"/>
                <w:lang w:eastAsia="ru-RU"/>
              </w:rPr>
              <w:t>0,0</w:t>
            </w:r>
          </w:p>
        </w:tc>
        <w:tc>
          <w:tcPr>
            <w:tcW w:w="389"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7"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31"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p>
        </w:tc>
      </w:tr>
      <w:tr w:rsidR="0041125C" w:rsidRPr="0041125C" w:rsidTr="009C187A">
        <w:trPr>
          <w:cantSplit/>
          <w:trHeight w:val="246"/>
        </w:trPr>
        <w:tc>
          <w:tcPr>
            <w:tcW w:w="550" w:type="pct"/>
            <w:vMerge w:val="restart"/>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b/>
                <w:sz w:val="18"/>
                <w:szCs w:val="18"/>
                <w:lang w:eastAsia="ru-RU"/>
              </w:rPr>
            </w:pPr>
            <w:r w:rsidRPr="0041125C">
              <w:rPr>
                <w:rFonts w:ascii="Times New Roman" w:eastAsia="Times New Roman" w:hAnsi="Times New Roman"/>
                <w:b/>
                <w:sz w:val="18"/>
                <w:szCs w:val="18"/>
                <w:lang w:eastAsia="ru-RU"/>
              </w:rPr>
              <w:t>Подпрограмма 2</w:t>
            </w:r>
          </w:p>
        </w:tc>
        <w:tc>
          <w:tcPr>
            <w:tcW w:w="972" w:type="pct"/>
            <w:vMerge w:val="restart"/>
            <w:vAlign w:val="center"/>
          </w:tcPr>
          <w:p w:rsidR="0041125C" w:rsidRPr="0041125C" w:rsidRDefault="0041125C" w:rsidP="009C187A">
            <w:pPr>
              <w:tabs>
                <w:tab w:val="left" w:pos="12"/>
              </w:tabs>
              <w:autoSpaceDE w:val="0"/>
              <w:autoSpaceDN w:val="0"/>
              <w:adjustRightInd w:val="0"/>
              <w:spacing w:after="0" w:line="240" w:lineRule="auto"/>
              <w:ind w:left="12"/>
              <w:jc w:val="center"/>
              <w:rPr>
                <w:rFonts w:ascii="Times New Roman" w:hAnsi="Times New Roman"/>
                <w:b/>
                <w:sz w:val="18"/>
                <w:szCs w:val="18"/>
              </w:rPr>
            </w:pPr>
            <w:r w:rsidRPr="0041125C">
              <w:rPr>
                <w:rFonts w:ascii="Times New Roman" w:hAnsi="Times New Roman"/>
                <w:b/>
                <w:sz w:val="18"/>
                <w:szCs w:val="18"/>
              </w:rPr>
              <w:t>«</w:t>
            </w:r>
            <w:r w:rsidRPr="0041125C">
              <w:rPr>
                <w:rFonts w:ascii="Times New Roman" w:hAnsi="Times New Roman"/>
                <w:b/>
                <w:sz w:val="18"/>
                <w:szCs w:val="18"/>
                <w:lang w:eastAsia="ru-RU"/>
              </w:rPr>
              <w:t>Развитие агропромышленного комплекса в Ижемском районе»</w:t>
            </w:r>
          </w:p>
        </w:tc>
        <w:tc>
          <w:tcPr>
            <w:tcW w:w="1323" w:type="pct"/>
            <w:vAlign w:val="center"/>
          </w:tcPr>
          <w:p w:rsidR="0041125C" w:rsidRPr="0041125C" w:rsidRDefault="0041125C" w:rsidP="009C187A">
            <w:pPr>
              <w:spacing w:after="0" w:line="240" w:lineRule="auto"/>
              <w:ind w:right="-30"/>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Всего в том числе:</w:t>
            </w:r>
          </w:p>
        </w:tc>
        <w:tc>
          <w:tcPr>
            <w:tcW w:w="331" w:type="pct"/>
            <w:vAlign w:val="center"/>
          </w:tcPr>
          <w:p w:rsidR="0041125C" w:rsidRPr="0041125C" w:rsidRDefault="0041125C" w:rsidP="009C187A">
            <w:pPr>
              <w:spacing w:after="0" w:line="240" w:lineRule="auto"/>
              <w:ind w:hanging="30"/>
              <w:jc w:val="center"/>
              <w:rPr>
                <w:rFonts w:ascii="Times New Roman" w:hAnsi="Times New Roman"/>
                <w:snapToGrid w:val="0"/>
                <w:sz w:val="18"/>
                <w:szCs w:val="18"/>
                <w:lang w:eastAsia="ru-RU"/>
              </w:rPr>
            </w:pPr>
            <w:r w:rsidRPr="0041125C">
              <w:rPr>
                <w:rFonts w:ascii="Times New Roman" w:hAnsi="Times New Roman"/>
                <w:snapToGrid w:val="0"/>
                <w:sz w:val="18"/>
                <w:szCs w:val="18"/>
                <w:lang w:eastAsia="ru-RU"/>
              </w:rPr>
              <w:t>4463,5</w:t>
            </w:r>
          </w:p>
        </w:tc>
        <w:tc>
          <w:tcPr>
            <w:tcW w:w="389" w:type="pct"/>
            <w:vAlign w:val="center"/>
          </w:tcPr>
          <w:p w:rsidR="0041125C" w:rsidRPr="0041125C" w:rsidRDefault="0041125C" w:rsidP="009C187A">
            <w:pPr>
              <w:spacing w:after="0" w:line="240" w:lineRule="auto"/>
              <w:ind w:firstLine="24"/>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1000,0</w:t>
            </w:r>
          </w:p>
        </w:tc>
        <w:tc>
          <w:tcPr>
            <w:tcW w:w="367"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700,0</w:t>
            </w:r>
          </w:p>
        </w:tc>
        <w:tc>
          <w:tcPr>
            <w:tcW w:w="331"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250,0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250,0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p>
        </w:tc>
      </w:tr>
      <w:tr w:rsidR="0041125C" w:rsidRPr="0041125C" w:rsidTr="009C187A">
        <w:trPr>
          <w:cantSplit/>
          <w:trHeight w:val="246"/>
        </w:trPr>
        <w:tc>
          <w:tcPr>
            <w:tcW w:w="550"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972"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1323" w:type="pct"/>
            <w:vAlign w:val="center"/>
          </w:tcPr>
          <w:p w:rsidR="0041125C" w:rsidRPr="0041125C" w:rsidRDefault="0041125C" w:rsidP="009C187A">
            <w:pPr>
              <w:spacing w:after="0" w:line="240" w:lineRule="auto"/>
              <w:ind w:right="-30"/>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федеральный бюджет</w:t>
            </w:r>
          </w:p>
        </w:tc>
        <w:tc>
          <w:tcPr>
            <w:tcW w:w="331" w:type="pct"/>
            <w:vAlign w:val="center"/>
          </w:tcPr>
          <w:p w:rsidR="0041125C" w:rsidRPr="0041125C" w:rsidRDefault="0041125C" w:rsidP="009C187A">
            <w:pPr>
              <w:spacing w:after="0" w:line="240" w:lineRule="auto"/>
              <w:jc w:val="center"/>
              <w:rPr>
                <w:rFonts w:ascii="Times New Roman" w:hAnsi="Times New Roman"/>
                <w:snapToGrid w:val="0"/>
                <w:sz w:val="18"/>
                <w:szCs w:val="18"/>
                <w:lang w:eastAsia="ru-RU"/>
              </w:rPr>
            </w:pPr>
            <w:r w:rsidRPr="0041125C">
              <w:rPr>
                <w:rFonts w:ascii="Times New Roman" w:hAnsi="Times New Roman"/>
                <w:snapToGrid w:val="0"/>
                <w:sz w:val="18"/>
                <w:szCs w:val="18"/>
                <w:lang w:eastAsia="ru-RU"/>
              </w:rPr>
              <w:t>0,0</w:t>
            </w:r>
          </w:p>
        </w:tc>
        <w:tc>
          <w:tcPr>
            <w:tcW w:w="389"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7"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31"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p>
        </w:tc>
      </w:tr>
      <w:tr w:rsidR="0041125C" w:rsidRPr="0041125C" w:rsidTr="009C187A">
        <w:trPr>
          <w:cantSplit/>
          <w:trHeight w:val="246"/>
        </w:trPr>
        <w:tc>
          <w:tcPr>
            <w:tcW w:w="550"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972"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1323" w:type="pct"/>
            <w:vAlign w:val="center"/>
          </w:tcPr>
          <w:p w:rsidR="0041125C" w:rsidRPr="0041125C" w:rsidRDefault="0041125C" w:rsidP="009C187A">
            <w:pPr>
              <w:spacing w:after="0" w:line="240" w:lineRule="auto"/>
              <w:ind w:right="-30"/>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республиканский бюджет Республики Коми</w:t>
            </w:r>
          </w:p>
        </w:tc>
        <w:tc>
          <w:tcPr>
            <w:tcW w:w="331" w:type="pct"/>
            <w:vAlign w:val="center"/>
          </w:tcPr>
          <w:p w:rsidR="0041125C" w:rsidRPr="0041125C" w:rsidRDefault="0041125C" w:rsidP="009C187A">
            <w:pPr>
              <w:spacing w:after="0" w:line="240" w:lineRule="auto"/>
              <w:jc w:val="center"/>
              <w:rPr>
                <w:rFonts w:ascii="Times New Roman" w:hAnsi="Times New Roman"/>
                <w:snapToGrid w:val="0"/>
                <w:sz w:val="18"/>
                <w:szCs w:val="18"/>
                <w:lang w:eastAsia="ru-RU"/>
              </w:rPr>
            </w:pPr>
            <w:r w:rsidRPr="0041125C">
              <w:rPr>
                <w:rFonts w:ascii="Times New Roman" w:hAnsi="Times New Roman"/>
                <w:snapToGrid w:val="0"/>
                <w:sz w:val="18"/>
                <w:szCs w:val="18"/>
                <w:lang w:eastAsia="ru-RU"/>
              </w:rPr>
              <w:t>463,5</w:t>
            </w:r>
          </w:p>
        </w:tc>
        <w:tc>
          <w:tcPr>
            <w:tcW w:w="389"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7"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31"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p>
        </w:tc>
      </w:tr>
      <w:tr w:rsidR="0041125C" w:rsidRPr="0041125C" w:rsidTr="009C187A">
        <w:trPr>
          <w:cantSplit/>
          <w:trHeight w:val="246"/>
        </w:trPr>
        <w:tc>
          <w:tcPr>
            <w:tcW w:w="550"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972"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1323"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z w:val="18"/>
                <w:szCs w:val="18"/>
                <w:lang w:eastAsia="ru-RU"/>
              </w:rPr>
              <w:t>бюджет муниципального района «Ижемский»*</w:t>
            </w:r>
          </w:p>
        </w:tc>
        <w:tc>
          <w:tcPr>
            <w:tcW w:w="331" w:type="pct"/>
            <w:vAlign w:val="center"/>
          </w:tcPr>
          <w:p w:rsidR="0041125C" w:rsidRPr="0041125C" w:rsidRDefault="0041125C" w:rsidP="009C187A">
            <w:pPr>
              <w:spacing w:after="0" w:line="240" w:lineRule="auto"/>
              <w:ind w:hanging="30"/>
              <w:jc w:val="center"/>
              <w:rPr>
                <w:rFonts w:ascii="Times New Roman" w:hAnsi="Times New Roman"/>
                <w:snapToGrid w:val="0"/>
                <w:sz w:val="18"/>
                <w:szCs w:val="18"/>
                <w:lang w:eastAsia="ru-RU"/>
              </w:rPr>
            </w:pPr>
            <w:r w:rsidRPr="0041125C">
              <w:rPr>
                <w:rFonts w:ascii="Times New Roman" w:hAnsi="Times New Roman"/>
                <w:snapToGrid w:val="0"/>
                <w:sz w:val="18"/>
                <w:szCs w:val="18"/>
                <w:lang w:eastAsia="ru-RU"/>
              </w:rPr>
              <w:t>4000,0</w:t>
            </w:r>
          </w:p>
        </w:tc>
        <w:tc>
          <w:tcPr>
            <w:tcW w:w="389" w:type="pct"/>
            <w:vAlign w:val="center"/>
          </w:tcPr>
          <w:p w:rsidR="0041125C" w:rsidRPr="0041125C" w:rsidRDefault="0041125C" w:rsidP="009C187A">
            <w:pPr>
              <w:spacing w:after="0" w:line="240" w:lineRule="auto"/>
              <w:ind w:firstLine="24"/>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1000,0</w:t>
            </w:r>
          </w:p>
        </w:tc>
        <w:tc>
          <w:tcPr>
            <w:tcW w:w="367"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700,0</w:t>
            </w:r>
          </w:p>
        </w:tc>
        <w:tc>
          <w:tcPr>
            <w:tcW w:w="331"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250,0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250,0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p>
        </w:tc>
      </w:tr>
      <w:tr w:rsidR="0041125C" w:rsidRPr="0041125C" w:rsidTr="009C187A">
        <w:trPr>
          <w:cantSplit/>
          <w:trHeight w:val="246"/>
        </w:trPr>
        <w:tc>
          <w:tcPr>
            <w:tcW w:w="550"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972"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1323"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бюджет сельских поселений**</w:t>
            </w:r>
          </w:p>
        </w:tc>
        <w:tc>
          <w:tcPr>
            <w:tcW w:w="331" w:type="pct"/>
            <w:vAlign w:val="center"/>
          </w:tcPr>
          <w:p w:rsidR="0041125C" w:rsidRPr="0041125C" w:rsidRDefault="0041125C" w:rsidP="009C187A">
            <w:pPr>
              <w:spacing w:after="0" w:line="240" w:lineRule="auto"/>
              <w:jc w:val="center"/>
              <w:rPr>
                <w:rFonts w:ascii="Times New Roman" w:hAnsi="Times New Roman"/>
                <w:snapToGrid w:val="0"/>
                <w:sz w:val="18"/>
                <w:szCs w:val="18"/>
                <w:lang w:eastAsia="ru-RU"/>
              </w:rPr>
            </w:pPr>
            <w:r w:rsidRPr="0041125C">
              <w:rPr>
                <w:rFonts w:ascii="Times New Roman" w:hAnsi="Times New Roman"/>
                <w:snapToGrid w:val="0"/>
                <w:sz w:val="18"/>
                <w:szCs w:val="18"/>
                <w:lang w:eastAsia="ru-RU"/>
              </w:rPr>
              <w:t>0,0</w:t>
            </w:r>
          </w:p>
        </w:tc>
        <w:tc>
          <w:tcPr>
            <w:tcW w:w="389"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7"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31"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p>
        </w:tc>
      </w:tr>
      <w:tr w:rsidR="0041125C" w:rsidRPr="0041125C" w:rsidTr="009C187A">
        <w:trPr>
          <w:cantSplit/>
          <w:trHeight w:val="246"/>
        </w:trPr>
        <w:tc>
          <w:tcPr>
            <w:tcW w:w="550"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972"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1323"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государственные внебюджетные фонды</w:t>
            </w:r>
          </w:p>
        </w:tc>
        <w:tc>
          <w:tcPr>
            <w:tcW w:w="331" w:type="pct"/>
            <w:vAlign w:val="center"/>
          </w:tcPr>
          <w:p w:rsidR="0041125C" w:rsidRPr="0041125C" w:rsidRDefault="0041125C" w:rsidP="009C187A">
            <w:pPr>
              <w:spacing w:after="0" w:line="240" w:lineRule="auto"/>
              <w:jc w:val="center"/>
              <w:rPr>
                <w:rFonts w:ascii="Times New Roman" w:hAnsi="Times New Roman"/>
                <w:snapToGrid w:val="0"/>
                <w:sz w:val="18"/>
                <w:szCs w:val="18"/>
                <w:lang w:eastAsia="ru-RU"/>
              </w:rPr>
            </w:pPr>
            <w:r w:rsidRPr="0041125C">
              <w:rPr>
                <w:rFonts w:ascii="Times New Roman" w:hAnsi="Times New Roman"/>
                <w:snapToGrid w:val="0"/>
                <w:sz w:val="18"/>
                <w:szCs w:val="18"/>
                <w:lang w:eastAsia="ru-RU"/>
              </w:rPr>
              <w:t>0,0</w:t>
            </w:r>
          </w:p>
        </w:tc>
        <w:tc>
          <w:tcPr>
            <w:tcW w:w="389"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7"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31"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p>
        </w:tc>
      </w:tr>
      <w:tr w:rsidR="0041125C" w:rsidRPr="0041125C" w:rsidTr="009C187A">
        <w:trPr>
          <w:cantSplit/>
          <w:trHeight w:val="246"/>
        </w:trPr>
        <w:tc>
          <w:tcPr>
            <w:tcW w:w="550"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972"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1323"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юридические лица***</w:t>
            </w:r>
          </w:p>
        </w:tc>
        <w:tc>
          <w:tcPr>
            <w:tcW w:w="331" w:type="pct"/>
            <w:vAlign w:val="center"/>
          </w:tcPr>
          <w:p w:rsidR="0041125C" w:rsidRPr="0041125C" w:rsidRDefault="0041125C" w:rsidP="009C187A">
            <w:pPr>
              <w:spacing w:after="0" w:line="240" w:lineRule="auto"/>
              <w:jc w:val="center"/>
              <w:rPr>
                <w:rFonts w:ascii="Times New Roman" w:hAnsi="Times New Roman"/>
                <w:snapToGrid w:val="0"/>
                <w:sz w:val="18"/>
                <w:szCs w:val="18"/>
                <w:lang w:eastAsia="ru-RU"/>
              </w:rPr>
            </w:pPr>
            <w:r w:rsidRPr="0041125C">
              <w:rPr>
                <w:rFonts w:ascii="Times New Roman" w:hAnsi="Times New Roman"/>
                <w:snapToGrid w:val="0"/>
                <w:sz w:val="18"/>
                <w:szCs w:val="18"/>
                <w:lang w:eastAsia="ru-RU"/>
              </w:rPr>
              <w:t>0,0</w:t>
            </w:r>
          </w:p>
        </w:tc>
        <w:tc>
          <w:tcPr>
            <w:tcW w:w="389"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7"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31"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p>
        </w:tc>
      </w:tr>
      <w:tr w:rsidR="0041125C" w:rsidRPr="0041125C" w:rsidTr="009C187A">
        <w:trPr>
          <w:cantSplit/>
          <w:trHeight w:val="246"/>
        </w:trPr>
        <w:tc>
          <w:tcPr>
            <w:tcW w:w="550"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972"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1323"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средства от приносящей доход деятельности</w:t>
            </w:r>
          </w:p>
        </w:tc>
        <w:tc>
          <w:tcPr>
            <w:tcW w:w="331" w:type="pct"/>
            <w:vAlign w:val="center"/>
          </w:tcPr>
          <w:p w:rsidR="0041125C" w:rsidRPr="0041125C" w:rsidRDefault="0041125C" w:rsidP="009C187A">
            <w:pPr>
              <w:spacing w:after="0" w:line="240" w:lineRule="auto"/>
              <w:jc w:val="center"/>
              <w:rPr>
                <w:rFonts w:ascii="Times New Roman" w:hAnsi="Times New Roman"/>
                <w:snapToGrid w:val="0"/>
                <w:sz w:val="18"/>
                <w:szCs w:val="18"/>
                <w:lang w:eastAsia="ru-RU"/>
              </w:rPr>
            </w:pPr>
            <w:r w:rsidRPr="0041125C">
              <w:rPr>
                <w:rFonts w:ascii="Times New Roman" w:hAnsi="Times New Roman"/>
                <w:snapToGrid w:val="0"/>
                <w:sz w:val="18"/>
                <w:szCs w:val="18"/>
                <w:lang w:eastAsia="ru-RU"/>
              </w:rPr>
              <w:t>0,0</w:t>
            </w:r>
          </w:p>
        </w:tc>
        <w:tc>
          <w:tcPr>
            <w:tcW w:w="389"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7"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31"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p>
        </w:tc>
      </w:tr>
      <w:tr w:rsidR="0041125C" w:rsidRPr="0041125C" w:rsidTr="009C187A">
        <w:trPr>
          <w:cantSplit/>
          <w:trHeight w:val="246"/>
        </w:trPr>
        <w:tc>
          <w:tcPr>
            <w:tcW w:w="550" w:type="pct"/>
            <w:vMerge w:val="restart"/>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b/>
                <w:sz w:val="18"/>
                <w:szCs w:val="18"/>
                <w:lang w:eastAsia="ru-RU"/>
              </w:rPr>
            </w:pPr>
            <w:r w:rsidRPr="0041125C">
              <w:rPr>
                <w:rFonts w:ascii="Times New Roman" w:eastAsia="Times New Roman" w:hAnsi="Times New Roman"/>
                <w:sz w:val="18"/>
                <w:szCs w:val="18"/>
                <w:lang w:eastAsia="ru-RU"/>
              </w:rPr>
              <w:t xml:space="preserve">Основное </w:t>
            </w:r>
            <w:r w:rsidRPr="0041125C">
              <w:rPr>
                <w:rFonts w:ascii="Times New Roman" w:eastAsia="Times New Roman" w:hAnsi="Times New Roman"/>
                <w:sz w:val="18"/>
                <w:szCs w:val="18"/>
                <w:lang w:eastAsia="ru-RU"/>
              </w:rPr>
              <w:br/>
              <w:t>мероприятие 2.1.1</w:t>
            </w:r>
          </w:p>
        </w:tc>
        <w:tc>
          <w:tcPr>
            <w:tcW w:w="972" w:type="pct"/>
            <w:vMerge w:val="restart"/>
            <w:vAlign w:val="center"/>
          </w:tcPr>
          <w:p w:rsidR="0041125C" w:rsidRPr="0041125C" w:rsidRDefault="0041125C" w:rsidP="009C187A">
            <w:pPr>
              <w:tabs>
                <w:tab w:val="left" w:pos="12"/>
              </w:tabs>
              <w:autoSpaceDE w:val="0"/>
              <w:autoSpaceDN w:val="0"/>
              <w:adjustRightInd w:val="0"/>
              <w:spacing w:after="0" w:line="240" w:lineRule="auto"/>
              <w:ind w:left="12"/>
              <w:jc w:val="center"/>
              <w:rPr>
                <w:rFonts w:ascii="Times New Roman" w:hAnsi="Times New Roman"/>
                <w:b/>
                <w:sz w:val="18"/>
                <w:szCs w:val="18"/>
              </w:rPr>
            </w:pPr>
            <w:r w:rsidRPr="0041125C">
              <w:rPr>
                <w:rFonts w:ascii="Times New Roman" w:hAnsi="Times New Roman"/>
                <w:sz w:val="18"/>
                <w:szCs w:val="18"/>
              </w:rPr>
              <w:t xml:space="preserve">Финансовая поддержка сельскохозяйственных </w:t>
            </w:r>
            <w:r w:rsidRPr="0041125C">
              <w:rPr>
                <w:rFonts w:ascii="Times New Roman" w:hAnsi="Times New Roman"/>
                <w:sz w:val="18"/>
                <w:szCs w:val="18"/>
              </w:rPr>
              <w:lastRenderedPageBreak/>
              <w:t>организаций, крестьянских (фермерских) хозяйств</w:t>
            </w:r>
          </w:p>
        </w:tc>
        <w:tc>
          <w:tcPr>
            <w:tcW w:w="1323" w:type="pct"/>
            <w:vAlign w:val="center"/>
          </w:tcPr>
          <w:p w:rsidR="0041125C" w:rsidRPr="0041125C" w:rsidRDefault="0041125C" w:rsidP="009C187A">
            <w:pPr>
              <w:spacing w:after="0" w:line="240" w:lineRule="auto"/>
              <w:ind w:right="-30"/>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lastRenderedPageBreak/>
              <w:t>Всего в том числе:</w:t>
            </w:r>
          </w:p>
        </w:tc>
        <w:tc>
          <w:tcPr>
            <w:tcW w:w="331" w:type="pct"/>
            <w:vAlign w:val="center"/>
          </w:tcPr>
          <w:p w:rsidR="0041125C" w:rsidRPr="0041125C" w:rsidRDefault="0041125C" w:rsidP="009C187A">
            <w:pPr>
              <w:spacing w:after="0" w:line="240" w:lineRule="auto"/>
              <w:ind w:hanging="30"/>
              <w:jc w:val="center"/>
              <w:rPr>
                <w:rFonts w:ascii="Times New Roman" w:hAnsi="Times New Roman"/>
                <w:snapToGrid w:val="0"/>
                <w:sz w:val="18"/>
                <w:szCs w:val="18"/>
                <w:lang w:eastAsia="ru-RU"/>
              </w:rPr>
            </w:pPr>
            <w:r w:rsidRPr="0041125C">
              <w:rPr>
                <w:rFonts w:ascii="Times New Roman" w:hAnsi="Times New Roman"/>
                <w:snapToGrid w:val="0"/>
                <w:sz w:val="18"/>
                <w:szCs w:val="18"/>
                <w:lang w:eastAsia="ru-RU"/>
              </w:rPr>
              <w:t>4463,5</w:t>
            </w:r>
          </w:p>
        </w:tc>
        <w:tc>
          <w:tcPr>
            <w:tcW w:w="389" w:type="pct"/>
            <w:vAlign w:val="center"/>
          </w:tcPr>
          <w:p w:rsidR="0041125C" w:rsidRPr="0041125C" w:rsidRDefault="0041125C" w:rsidP="009C187A">
            <w:pPr>
              <w:spacing w:after="0" w:line="240" w:lineRule="auto"/>
              <w:ind w:firstLine="24"/>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1000,0</w:t>
            </w:r>
          </w:p>
        </w:tc>
        <w:tc>
          <w:tcPr>
            <w:tcW w:w="367"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700,0</w:t>
            </w:r>
          </w:p>
        </w:tc>
        <w:tc>
          <w:tcPr>
            <w:tcW w:w="331"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250,0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250,0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p>
        </w:tc>
      </w:tr>
      <w:tr w:rsidR="0041125C" w:rsidRPr="0041125C" w:rsidTr="009C187A">
        <w:trPr>
          <w:cantSplit/>
          <w:trHeight w:val="246"/>
        </w:trPr>
        <w:tc>
          <w:tcPr>
            <w:tcW w:w="550"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972"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1323" w:type="pct"/>
            <w:vAlign w:val="center"/>
          </w:tcPr>
          <w:p w:rsidR="0041125C" w:rsidRPr="0041125C" w:rsidRDefault="0041125C" w:rsidP="009C187A">
            <w:pPr>
              <w:spacing w:after="0" w:line="240" w:lineRule="auto"/>
              <w:ind w:right="-30"/>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федеральный бюджет</w:t>
            </w:r>
          </w:p>
        </w:tc>
        <w:tc>
          <w:tcPr>
            <w:tcW w:w="331" w:type="pct"/>
            <w:vAlign w:val="center"/>
          </w:tcPr>
          <w:p w:rsidR="0041125C" w:rsidRPr="0041125C" w:rsidRDefault="0041125C" w:rsidP="009C187A">
            <w:pPr>
              <w:spacing w:after="0" w:line="240" w:lineRule="auto"/>
              <w:jc w:val="center"/>
              <w:rPr>
                <w:rFonts w:ascii="Times New Roman" w:hAnsi="Times New Roman"/>
                <w:snapToGrid w:val="0"/>
                <w:sz w:val="18"/>
                <w:szCs w:val="18"/>
                <w:lang w:eastAsia="ru-RU"/>
              </w:rPr>
            </w:pPr>
            <w:r w:rsidRPr="0041125C">
              <w:rPr>
                <w:rFonts w:ascii="Times New Roman" w:hAnsi="Times New Roman"/>
                <w:snapToGrid w:val="0"/>
                <w:sz w:val="18"/>
                <w:szCs w:val="18"/>
                <w:lang w:eastAsia="ru-RU"/>
              </w:rPr>
              <w:t>0,0</w:t>
            </w:r>
          </w:p>
        </w:tc>
        <w:tc>
          <w:tcPr>
            <w:tcW w:w="389"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7"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31"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p>
        </w:tc>
      </w:tr>
      <w:tr w:rsidR="0041125C" w:rsidRPr="0041125C" w:rsidTr="009C187A">
        <w:trPr>
          <w:cantSplit/>
          <w:trHeight w:val="246"/>
        </w:trPr>
        <w:tc>
          <w:tcPr>
            <w:tcW w:w="550"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972"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1323" w:type="pct"/>
            <w:vAlign w:val="center"/>
          </w:tcPr>
          <w:p w:rsidR="0041125C" w:rsidRPr="0041125C" w:rsidRDefault="0041125C" w:rsidP="009C187A">
            <w:pPr>
              <w:spacing w:after="0" w:line="240" w:lineRule="auto"/>
              <w:ind w:right="-30"/>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республиканский бюджет Республики Коми</w:t>
            </w:r>
          </w:p>
        </w:tc>
        <w:tc>
          <w:tcPr>
            <w:tcW w:w="331" w:type="pct"/>
            <w:vAlign w:val="center"/>
          </w:tcPr>
          <w:p w:rsidR="0041125C" w:rsidRPr="0041125C" w:rsidRDefault="0041125C" w:rsidP="009C187A">
            <w:pPr>
              <w:spacing w:after="0" w:line="240" w:lineRule="auto"/>
              <w:jc w:val="center"/>
              <w:rPr>
                <w:rFonts w:ascii="Times New Roman" w:hAnsi="Times New Roman"/>
                <w:snapToGrid w:val="0"/>
                <w:sz w:val="18"/>
                <w:szCs w:val="18"/>
                <w:lang w:eastAsia="ru-RU"/>
              </w:rPr>
            </w:pPr>
            <w:r w:rsidRPr="0041125C">
              <w:rPr>
                <w:rFonts w:ascii="Times New Roman" w:hAnsi="Times New Roman"/>
                <w:snapToGrid w:val="0"/>
                <w:sz w:val="18"/>
                <w:szCs w:val="18"/>
                <w:lang w:eastAsia="ru-RU"/>
              </w:rPr>
              <w:t>463,5</w:t>
            </w:r>
          </w:p>
        </w:tc>
        <w:tc>
          <w:tcPr>
            <w:tcW w:w="389"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7"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31"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p>
        </w:tc>
      </w:tr>
      <w:tr w:rsidR="0041125C" w:rsidRPr="0041125C" w:rsidTr="009C187A">
        <w:trPr>
          <w:cantSplit/>
          <w:trHeight w:val="246"/>
        </w:trPr>
        <w:tc>
          <w:tcPr>
            <w:tcW w:w="550"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972"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1323"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z w:val="18"/>
                <w:szCs w:val="18"/>
                <w:lang w:eastAsia="ru-RU"/>
              </w:rPr>
              <w:t>бюджет муниципального района «Ижемский»*</w:t>
            </w:r>
          </w:p>
        </w:tc>
        <w:tc>
          <w:tcPr>
            <w:tcW w:w="331" w:type="pct"/>
            <w:vAlign w:val="center"/>
          </w:tcPr>
          <w:p w:rsidR="0041125C" w:rsidRPr="0041125C" w:rsidRDefault="0041125C" w:rsidP="009C187A">
            <w:pPr>
              <w:spacing w:after="0" w:line="240" w:lineRule="auto"/>
              <w:ind w:hanging="30"/>
              <w:jc w:val="center"/>
              <w:rPr>
                <w:rFonts w:ascii="Times New Roman" w:hAnsi="Times New Roman"/>
                <w:snapToGrid w:val="0"/>
                <w:sz w:val="18"/>
                <w:szCs w:val="18"/>
                <w:lang w:eastAsia="ru-RU"/>
              </w:rPr>
            </w:pPr>
            <w:r w:rsidRPr="0041125C">
              <w:rPr>
                <w:rFonts w:ascii="Times New Roman" w:hAnsi="Times New Roman"/>
                <w:snapToGrid w:val="0"/>
                <w:sz w:val="18"/>
                <w:szCs w:val="18"/>
                <w:lang w:eastAsia="ru-RU"/>
              </w:rPr>
              <w:t>4000,0</w:t>
            </w:r>
          </w:p>
        </w:tc>
        <w:tc>
          <w:tcPr>
            <w:tcW w:w="389" w:type="pct"/>
            <w:vAlign w:val="center"/>
          </w:tcPr>
          <w:p w:rsidR="0041125C" w:rsidRPr="0041125C" w:rsidRDefault="0041125C" w:rsidP="009C187A">
            <w:pPr>
              <w:spacing w:after="0" w:line="240" w:lineRule="auto"/>
              <w:ind w:firstLine="24"/>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1000,0</w:t>
            </w:r>
          </w:p>
        </w:tc>
        <w:tc>
          <w:tcPr>
            <w:tcW w:w="367"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700,0</w:t>
            </w:r>
          </w:p>
        </w:tc>
        <w:tc>
          <w:tcPr>
            <w:tcW w:w="331"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250,0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250,0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p>
        </w:tc>
      </w:tr>
      <w:tr w:rsidR="0041125C" w:rsidRPr="0041125C" w:rsidTr="009C187A">
        <w:trPr>
          <w:cantSplit/>
          <w:trHeight w:val="246"/>
        </w:trPr>
        <w:tc>
          <w:tcPr>
            <w:tcW w:w="550"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972"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1323"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бюджет сельских поселений**</w:t>
            </w:r>
          </w:p>
        </w:tc>
        <w:tc>
          <w:tcPr>
            <w:tcW w:w="331" w:type="pct"/>
            <w:vAlign w:val="center"/>
          </w:tcPr>
          <w:p w:rsidR="0041125C" w:rsidRPr="0041125C" w:rsidRDefault="0041125C" w:rsidP="009C187A">
            <w:pPr>
              <w:spacing w:after="0" w:line="240" w:lineRule="auto"/>
              <w:jc w:val="center"/>
              <w:rPr>
                <w:rFonts w:ascii="Times New Roman" w:hAnsi="Times New Roman"/>
                <w:snapToGrid w:val="0"/>
                <w:sz w:val="18"/>
                <w:szCs w:val="18"/>
                <w:lang w:eastAsia="ru-RU"/>
              </w:rPr>
            </w:pPr>
            <w:r w:rsidRPr="0041125C">
              <w:rPr>
                <w:rFonts w:ascii="Times New Roman" w:hAnsi="Times New Roman"/>
                <w:snapToGrid w:val="0"/>
                <w:sz w:val="18"/>
                <w:szCs w:val="18"/>
                <w:lang w:eastAsia="ru-RU"/>
              </w:rPr>
              <w:t>0,0</w:t>
            </w:r>
          </w:p>
        </w:tc>
        <w:tc>
          <w:tcPr>
            <w:tcW w:w="389"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7"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31"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p>
        </w:tc>
      </w:tr>
      <w:tr w:rsidR="0041125C" w:rsidRPr="0041125C" w:rsidTr="009C187A">
        <w:trPr>
          <w:cantSplit/>
          <w:trHeight w:val="246"/>
        </w:trPr>
        <w:tc>
          <w:tcPr>
            <w:tcW w:w="550"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972"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1323"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государственные внебюджетные фонды</w:t>
            </w:r>
          </w:p>
        </w:tc>
        <w:tc>
          <w:tcPr>
            <w:tcW w:w="331" w:type="pct"/>
            <w:vAlign w:val="center"/>
          </w:tcPr>
          <w:p w:rsidR="0041125C" w:rsidRPr="0041125C" w:rsidRDefault="0041125C" w:rsidP="009C187A">
            <w:pPr>
              <w:spacing w:after="0" w:line="240" w:lineRule="auto"/>
              <w:jc w:val="center"/>
              <w:rPr>
                <w:rFonts w:ascii="Times New Roman" w:hAnsi="Times New Roman"/>
                <w:snapToGrid w:val="0"/>
                <w:sz w:val="18"/>
                <w:szCs w:val="18"/>
                <w:lang w:eastAsia="ru-RU"/>
              </w:rPr>
            </w:pPr>
            <w:r w:rsidRPr="0041125C">
              <w:rPr>
                <w:rFonts w:ascii="Times New Roman" w:hAnsi="Times New Roman"/>
                <w:snapToGrid w:val="0"/>
                <w:sz w:val="18"/>
                <w:szCs w:val="18"/>
                <w:lang w:eastAsia="ru-RU"/>
              </w:rPr>
              <w:t>0,0</w:t>
            </w:r>
          </w:p>
        </w:tc>
        <w:tc>
          <w:tcPr>
            <w:tcW w:w="389"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7"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31"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p>
        </w:tc>
      </w:tr>
      <w:tr w:rsidR="0041125C" w:rsidRPr="0041125C" w:rsidTr="009C187A">
        <w:trPr>
          <w:cantSplit/>
          <w:trHeight w:val="246"/>
        </w:trPr>
        <w:tc>
          <w:tcPr>
            <w:tcW w:w="550"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972"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1323"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юридические лица***</w:t>
            </w:r>
          </w:p>
        </w:tc>
        <w:tc>
          <w:tcPr>
            <w:tcW w:w="331" w:type="pct"/>
            <w:vAlign w:val="center"/>
          </w:tcPr>
          <w:p w:rsidR="0041125C" w:rsidRPr="0041125C" w:rsidRDefault="0041125C" w:rsidP="009C187A">
            <w:pPr>
              <w:spacing w:after="0" w:line="240" w:lineRule="auto"/>
              <w:jc w:val="center"/>
              <w:rPr>
                <w:rFonts w:ascii="Times New Roman" w:hAnsi="Times New Roman"/>
                <w:snapToGrid w:val="0"/>
                <w:sz w:val="18"/>
                <w:szCs w:val="18"/>
                <w:lang w:eastAsia="ru-RU"/>
              </w:rPr>
            </w:pPr>
            <w:r w:rsidRPr="0041125C">
              <w:rPr>
                <w:rFonts w:ascii="Times New Roman" w:hAnsi="Times New Roman"/>
                <w:snapToGrid w:val="0"/>
                <w:sz w:val="18"/>
                <w:szCs w:val="18"/>
                <w:lang w:eastAsia="ru-RU"/>
              </w:rPr>
              <w:t>0,0</w:t>
            </w:r>
          </w:p>
        </w:tc>
        <w:tc>
          <w:tcPr>
            <w:tcW w:w="389"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7"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31"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p>
        </w:tc>
      </w:tr>
      <w:tr w:rsidR="0041125C" w:rsidRPr="0041125C" w:rsidTr="009C187A">
        <w:trPr>
          <w:cantSplit/>
          <w:trHeight w:val="246"/>
        </w:trPr>
        <w:tc>
          <w:tcPr>
            <w:tcW w:w="550"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972"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1323"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средства от приносящей доход деятельности</w:t>
            </w:r>
          </w:p>
        </w:tc>
        <w:tc>
          <w:tcPr>
            <w:tcW w:w="331" w:type="pct"/>
            <w:vAlign w:val="center"/>
          </w:tcPr>
          <w:p w:rsidR="0041125C" w:rsidRPr="0041125C" w:rsidRDefault="0041125C" w:rsidP="009C187A">
            <w:pPr>
              <w:spacing w:after="0" w:line="240" w:lineRule="auto"/>
              <w:jc w:val="center"/>
              <w:rPr>
                <w:rFonts w:ascii="Times New Roman" w:hAnsi="Times New Roman"/>
                <w:snapToGrid w:val="0"/>
                <w:sz w:val="18"/>
                <w:szCs w:val="18"/>
                <w:lang w:eastAsia="ru-RU"/>
              </w:rPr>
            </w:pPr>
            <w:r w:rsidRPr="0041125C">
              <w:rPr>
                <w:rFonts w:ascii="Times New Roman" w:hAnsi="Times New Roman"/>
                <w:snapToGrid w:val="0"/>
                <w:sz w:val="18"/>
                <w:szCs w:val="18"/>
                <w:lang w:eastAsia="ru-RU"/>
              </w:rPr>
              <w:t>0,0</w:t>
            </w:r>
          </w:p>
        </w:tc>
        <w:tc>
          <w:tcPr>
            <w:tcW w:w="389"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7"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31"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p>
        </w:tc>
      </w:tr>
      <w:tr w:rsidR="0041125C" w:rsidRPr="0041125C" w:rsidTr="009C187A">
        <w:trPr>
          <w:cantSplit/>
          <w:trHeight w:val="246"/>
        </w:trPr>
        <w:tc>
          <w:tcPr>
            <w:tcW w:w="550" w:type="pct"/>
            <w:vMerge w:val="restart"/>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b/>
                <w:sz w:val="18"/>
                <w:szCs w:val="18"/>
                <w:lang w:eastAsia="ru-RU"/>
              </w:rPr>
            </w:pPr>
            <w:r w:rsidRPr="0041125C">
              <w:rPr>
                <w:rFonts w:ascii="Times New Roman" w:eastAsia="Times New Roman" w:hAnsi="Times New Roman"/>
                <w:b/>
                <w:sz w:val="18"/>
                <w:szCs w:val="18"/>
                <w:lang w:eastAsia="ru-RU"/>
              </w:rPr>
              <w:t>Подпрограмма 3</w:t>
            </w:r>
          </w:p>
        </w:tc>
        <w:tc>
          <w:tcPr>
            <w:tcW w:w="972" w:type="pct"/>
            <w:vMerge w:val="restart"/>
            <w:vAlign w:val="center"/>
          </w:tcPr>
          <w:p w:rsidR="0041125C" w:rsidRPr="0041125C" w:rsidRDefault="0041125C" w:rsidP="009C187A">
            <w:pPr>
              <w:tabs>
                <w:tab w:val="left" w:pos="12"/>
              </w:tabs>
              <w:autoSpaceDE w:val="0"/>
              <w:autoSpaceDN w:val="0"/>
              <w:adjustRightInd w:val="0"/>
              <w:spacing w:after="0" w:line="240" w:lineRule="auto"/>
              <w:ind w:left="12"/>
              <w:jc w:val="center"/>
              <w:rPr>
                <w:rFonts w:ascii="Times New Roman" w:hAnsi="Times New Roman"/>
                <w:b/>
                <w:sz w:val="18"/>
                <w:szCs w:val="18"/>
              </w:rPr>
            </w:pPr>
            <w:r w:rsidRPr="0041125C">
              <w:rPr>
                <w:rFonts w:ascii="Times New Roman" w:hAnsi="Times New Roman"/>
                <w:b/>
                <w:sz w:val="18"/>
                <w:szCs w:val="18"/>
              </w:rPr>
              <w:t>«Развитие  внутреннего и въездного туризма  на   территории Ижемского района»</w:t>
            </w:r>
          </w:p>
        </w:tc>
        <w:tc>
          <w:tcPr>
            <w:tcW w:w="1323" w:type="pct"/>
            <w:vAlign w:val="center"/>
          </w:tcPr>
          <w:p w:rsidR="0041125C" w:rsidRPr="0041125C" w:rsidRDefault="0041125C" w:rsidP="009C187A">
            <w:pPr>
              <w:spacing w:after="0" w:line="240" w:lineRule="auto"/>
              <w:ind w:right="-30"/>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Всего в том числе:</w:t>
            </w:r>
          </w:p>
        </w:tc>
        <w:tc>
          <w:tcPr>
            <w:tcW w:w="331" w:type="pct"/>
            <w:vAlign w:val="center"/>
          </w:tcPr>
          <w:p w:rsidR="0041125C" w:rsidRPr="0041125C" w:rsidRDefault="0041125C" w:rsidP="009C187A">
            <w:pPr>
              <w:spacing w:after="0" w:line="240" w:lineRule="auto"/>
              <w:ind w:hanging="30"/>
              <w:jc w:val="center"/>
              <w:rPr>
                <w:rFonts w:ascii="Times New Roman" w:hAnsi="Times New Roman"/>
                <w:snapToGrid w:val="0"/>
                <w:sz w:val="18"/>
                <w:szCs w:val="18"/>
                <w:lang w:eastAsia="ru-RU"/>
              </w:rPr>
            </w:pPr>
            <w:r w:rsidRPr="0041125C">
              <w:rPr>
                <w:rFonts w:ascii="Times New Roman" w:hAnsi="Times New Roman"/>
                <w:snapToGrid w:val="0"/>
                <w:sz w:val="18"/>
                <w:szCs w:val="18"/>
                <w:lang w:eastAsia="ru-RU"/>
              </w:rPr>
              <w:t>55,0</w:t>
            </w:r>
          </w:p>
        </w:tc>
        <w:tc>
          <w:tcPr>
            <w:tcW w:w="389"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38,9</w:t>
            </w:r>
          </w:p>
        </w:tc>
        <w:tc>
          <w:tcPr>
            <w:tcW w:w="367"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131,0</w:t>
            </w:r>
          </w:p>
        </w:tc>
        <w:tc>
          <w:tcPr>
            <w:tcW w:w="331"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40,0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40,0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p>
        </w:tc>
      </w:tr>
      <w:tr w:rsidR="0041125C" w:rsidRPr="0041125C" w:rsidTr="009C187A">
        <w:trPr>
          <w:cantSplit/>
          <w:trHeight w:val="246"/>
        </w:trPr>
        <w:tc>
          <w:tcPr>
            <w:tcW w:w="550"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972"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1323" w:type="pct"/>
            <w:vAlign w:val="center"/>
          </w:tcPr>
          <w:p w:rsidR="0041125C" w:rsidRPr="0041125C" w:rsidRDefault="0041125C" w:rsidP="009C187A">
            <w:pPr>
              <w:spacing w:after="0" w:line="240" w:lineRule="auto"/>
              <w:ind w:right="-30"/>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федеральный бюджет</w:t>
            </w:r>
          </w:p>
        </w:tc>
        <w:tc>
          <w:tcPr>
            <w:tcW w:w="331" w:type="pct"/>
            <w:vAlign w:val="center"/>
          </w:tcPr>
          <w:p w:rsidR="0041125C" w:rsidRPr="0041125C" w:rsidRDefault="0041125C" w:rsidP="009C187A">
            <w:pPr>
              <w:spacing w:after="0" w:line="240" w:lineRule="auto"/>
              <w:jc w:val="center"/>
              <w:rPr>
                <w:rFonts w:ascii="Times New Roman" w:hAnsi="Times New Roman"/>
                <w:snapToGrid w:val="0"/>
                <w:sz w:val="18"/>
                <w:szCs w:val="18"/>
                <w:lang w:eastAsia="ru-RU"/>
              </w:rPr>
            </w:pPr>
            <w:r w:rsidRPr="0041125C">
              <w:rPr>
                <w:rFonts w:ascii="Times New Roman" w:hAnsi="Times New Roman"/>
                <w:snapToGrid w:val="0"/>
                <w:sz w:val="18"/>
                <w:szCs w:val="18"/>
                <w:lang w:eastAsia="ru-RU"/>
              </w:rPr>
              <w:t>0,0</w:t>
            </w:r>
          </w:p>
        </w:tc>
        <w:tc>
          <w:tcPr>
            <w:tcW w:w="389"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7"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31"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p>
        </w:tc>
      </w:tr>
      <w:tr w:rsidR="0041125C" w:rsidRPr="0041125C" w:rsidTr="009C187A">
        <w:trPr>
          <w:cantSplit/>
          <w:trHeight w:val="246"/>
        </w:trPr>
        <w:tc>
          <w:tcPr>
            <w:tcW w:w="550"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972"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1323" w:type="pct"/>
            <w:vAlign w:val="center"/>
          </w:tcPr>
          <w:p w:rsidR="0041125C" w:rsidRPr="0041125C" w:rsidRDefault="0041125C" w:rsidP="009C187A">
            <w:pPr>
              <w:spacing w:after="0" w:line="240" w:lineRule="auto"/>
              <w:ind w:right="-30"/>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республиканский бюджет Республики Коми</w:t>
            </w:r>
          </w:p>
        </w:tc>
        <w:tc>
          <w:tcPr>
            <w:tcW w:w="331" w:type="pct"/>
            <w:vAlign w:val="center"/>
          </w:tcPr>
          <w:p w:rsidR="0041125C" w:rsidRPr="0041125C" w:rsidRDefault="0041125C" w:rsidP="009C187A">
            <w:pPr>
              <w:spacing w:after="0" w:line="240" w:lineRule="auto"/>
              <w:jc w:val="center"/>
              <w:rPr>
                <w:rFonts w:ascii="Times New Roman" w:hAnsi="Times New Roman"/>
                <w:snapToGrid w:val="0"/>
                <w:sz w:val="18"/>
                <w:szCs w:val="18"/>
                <w:lang w:eastAsia="ru-RU"/>
              </w:rPr>
            </w:pPr>
            <w:r w:rsidRPr="0041125C">
              <w:rPr>
                <w:rFonts w:ascii="Times New Roman" w:hAnsi="Times New Roman"/>
                <w:snapToGrid w:val="0"/>
                <w:sz w:val="18"/>
                <w:szCs w:val="18"/>
                <w:lang w:eastAsia="ru-RU"/>
              </w:rPr>
              <w:t>0,0</w:t>
            </w:r>
          </w:p>
        </w:tc>
        <w:tc>
          <w:tcPr>
            <w:tcW w:w="389"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8,9</w:t>
            </w:r>
          </w:p>
        </w:tc>
        <w:tc>
          <w:tcPr>
            <w:tcW w:w="367"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31"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p>
        </w:tc>
      </w:tr>
      <w:tr w:rsidR="0041125C" w:rsidRPr="0041125C" w:rsidTr="009C187A">
        <w:trPr>
          <w:cantSplit/>
          <w:trHeight w:val="246"/>
        </w:trPr>
        <w:tc>
          <w:tcPr>
            <w:tcW w:w="550"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972"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1323"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z w:val="18"/>
                <w:szCs w:val="18"/>
                <w:lang w:eastAsia="ru-RU"/>
              </w:rPr>
              <w:t>бюджет муниципального района «Ижемский»*</w:t>
            </w:r>
          </w:p>
        </w:tc>
        <w:tc>
          <w:tcPr>
            <w:tcW w:w="331" w:type="pct"/>
            <w:vAlign w:val="center"/>
          </w:tcPr>
          <w:p w:rsidR="0041125C" w:rsidRPr="0041125C" w:rsidRDefault="0041125C" w:rsidP="009C187A">
            <w:pPr>
              <w:spacing w:after="0" w:line="240" w:lineRule="auto"/>
              <w:ind w:hanging="30"/>
              <w:jc w:val="center"/>
              <w:rPr>
                <w:rFonts w:ascii="Times New Roman" w:hAnsi="Times New Roman"/>
                <w:snapToGrid w:val="0"/>
                <w:sz w:val="18"/>
                <w:szCs w:val="18"/>
                <w:lang w:eastAsia="ru-RU"/>
              </w:rPr>
            </w:pPr>
            <w:r w:rsidRPr="0041125C">
              <w:rPr>
                <w:rFonts w:ascii="Times New Roman" w:hAnsi="Times New Roman"/>
                <w:snapToGrid w:val="0"/>
                <w:sz w:val="18"/>
                <w:szCs w:val="18"/>
                <w:lang w:eastAsia="ru-RU"/>
              </w:rPr>
              <w:t>55,0</w:t>
            </w:r>
          </w:p>
        </w:tc>
        <w:tc>
          <w:tcPr>
            <w:tcW w:w="389"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30,0</w:t>
            </w:r>
          </w:p>
        </w:tc>
        <w:tc>
          <w:tcPr>
            <w:tcW w:w="367"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131,0</w:t>
            </w:r>
          </w:p>
        </w:tc>
        <w:tc>
          <w:tcPr>
            <w:tcW w:w="331"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40,0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40,0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p>
        </w:tc>
      </w:tr>
      <w:tr w:rsidR="0041125C" w:rsidRPr="0041125C" w:rsidTr="009C187A">
        <w:trPr>
          <w:cantSplit/>
          <w:trHeight w:val="246"/>
        </w:trPr>
        <w:tc>
          <w:tcPr>
            <w:tcW w:w="550"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972"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1323"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бюджет сельских поселений**</w:t>
            </w:r>
          </w:p>
        </w:tc>
        <w:tc>
          <w:tcPr>
            <w:tcW w:w="331" w:type="pct"/>
            <w:vAlign w:val="center"/>
          </w:tcPr>
          <w:p w:rsidR="0041125C" w:rsidRPr="0041125C" w:rsidRDefault="0041125C" w:rsidP="009C187A">
            <w:pPr>
              <w:spacing w:after="0" w:line="240" w:lineRule="auto"/>
              <w:jc w:val="center"/>
              <w:rPr>
                <w:rFonts w:ascii="Times New Roman" w:hAnsi="Times New Roman"/>
                <w:snapToGrid w:val="0"/>
                <w:sz w:val="18"/>
                <w:szCs w:val="18"/>
                <w:lang w:eastAsia="ru-RU"/>
              </w:rPr>
            </w:pPr>
            <w:r w:rsidRPr="0041125C">
              <w:rPr>
                <w:rFonts w:ascii="Times New Roman" w:hAnsi="Times New Roman"/>
                <w:snapToGrid w:val="0"/>
                <w:sz w:val="18"/>
                <w:szCs w:val="18"/>
                <w:lang w:eastAsia="ru-RU"/>
              </w:rPr>
              <w:t>0,0</w:t>
            </w:r>
          </w:p>
        </w:tc>
        <w:tc>
          <w:tcPr>
            <w:tcW w:w="389"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7"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31"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p>
        </w:tc>
      </w:tr>
      <w:tr w:rsidR="0041125C" w:rsidRPr="0041125C" w:rsidTr="009C187A">
        <w:trPr>
          <w:cantSplit/>
          <w:trHeight w:val="246"/>
        </w:trPr>
        <w:tc>
          <w:tcPr>
            <w:tcW w:w="550"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972"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1323"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государственные внебюджетные фонды</w:t>
            </w:r>
          </w:p>
        </w:tc>
        <w:tc>
          <w:tcPr>
            <w:tcW w:w="331" w:type="pct"/>
            <w:vAlign w:val="center"/>
          </w:tcPr>
          <w:p w:rsidR="0041125C" w:rsidRPr="0041125C" w:rsidRDefault="0041125C" w:rsidP="009C187A">
            <w:pPr>
              <w:spacing w:after="0" w:line="240" w:lineRule="auto"/>
              <w:jc w:val="center"/>
              <w:rPr>
                <w:rFonts w:ascii="Times New Roman" w:hAnsi="Times New Roman"/>
                <w:snapToGrid w:val="0"/>
                <w:sz w:val="18"/>
                <w:szCs w:val="18"/>
                <w:lang w:eastAsia="ru-RU"/>
              </w:rPr>
            </w:pPr>
            <w:r w:rsidRPr="0041125C">
              <w:rPr>
                <w:rFonts w:ascii="Times New Roman" w:hAnsi="Times New Roman"/>
                <w:snapToGrid w:val="0"/>
                <w:sz w:val="18"/>
                <w:szCs w:val="18"/>
                <w:lang w:eastAsia="ru-RU"/>
              </w:rPr>
              <w:t>0,0</w:t>
            </w:r>
          </w:p>
        </w:tc>
        <w:tc>
          <w:tcPr>
            <w:tcW w:w="389"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7"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31"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p>
        </w:tc>
      </w:tr>
      <w:tr w:rsidR="0041125C" w:rsidRPr="0041125C" w:rsidTr="009C187A">
        <w:trPr>
          <w:cantSplit/>
          <w:trHeight w:val="246"/>
        </w:trPr>
        <w:tc>
          <w:tcPr>
            <w:tcW w:w="550"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972"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1323"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юридические лица***</w:t>
            </w:r>
          </w:p>
        </w:tc>
        <w:tc>
          <w:tcPr>
            <w:tcW w:w="331" w:type="pct"/>
            <w:vAlign w:val="center"/>
          </w:tcPr>
          <w:p w:rsidR="0041125C" w:rsidRPr="0041125C" w:rsidRDefault="0041125C" w:rsidP="009C187A">
            <w:pPr>
              <w:spacing w:after="0" w:line="240" w:lineRule="auto"/>
              <w:jc w:val="center"/>
              <w:rPr>
                <w:rFonts w:ascii="Times New Roman" w:hAnsi="Times New Roman"/>
                <w:snapToGrid w:val="0"/>
                <w:sz w:val="18"/>
                <w:szCs w:val="18"/>
                <w:lang w:eastAsia="ru-RU"/>
              </w:rPr>
            </w:pPr>
            <w:r w:rsidRPr="0041125C">
              <w:rPr>
                <w:rFonts w:ascii="Times New Roman" w:hAnsi="Times New Roman"/>
                <w:snapToGrid w:val="0"/>
                <w:sz w:val="18"/>
                <w:szCs w:val="18"/>
                <w:lang w:eastAsia="ru-RU"/>
              </w:rPr>
              <w:t>0,0</w:t>
            </w:r>
          </w:p>
        </w:tc>
        <w:tc>
          <w:tcPr>
            <w:tcW w:w="389"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7"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31"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p>
        </w:tc>
      </w:tr>
      <w:tr w:rsidR="0041125C" w:rsidRPr="0041125C" w:rsidTr="009C187A">
        <w:trPr>
          <w:cantSplit/>
          <w:trHeight w:val="246"/>
        </w:trPr>
        <w:tc>
          <w:tcPr>
            <w:tcW w:w="550"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972"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1323"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средства от приносящей доход деятельности</w:t>
            </w:r>
          </w:p>
        </w:tc>
        <w:tc>
          <w:tcPr>
            <w:tcW w:w="331" w:type="pct"/>
            <w:vAlign w:val="center"/>
          </w:tcPr>
          <w:p w:rsidR="0041125C" w:rsidRPr="0041125C" w:rsidRDefault="0041125C" w:rsidP="009C187A">
            <w:pPr>
              <w:spacing w:after="0" w:line="240" w:lineRule="auto"/>
              <w:jc w:val="center"/>
              <w:rPr>
                <w:rFonts w:ascii="Times New Roman" w:hAnsi="Times New Roman"/>
                <w:snapToGrid w:val="0"/>
                <w:sz w:val="18"/>
                <w:szCs w:val="18"/>
                <w:lang w:eastAsia="ru-RU"/>
              </w:rPr>
            </w:pPr>
            <w:r w:rsidRPr="0041125C">
              <w:rPr>
                <w:rFonts w:ascii="Times New Roman" w:hAnsi="Times New Roman"/>
                <w:snapToGrid w:val="0"/>
                <w:sz w:val="18"/>
                <w:szCs w:val="18"/>
                <w:lang w:eastAsia="ru-RU"/>
              </w:rPr>
              <w:t>0,0</w:t>
            </w:r>
          </w:p>
        </w:tc>
        <w:tc>
          <w:tcPr>
            <w:tcW w:w="389"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7"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31"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p>
        </w:tc>
      </w:tr>
      <w:tr w:rsidR="0041125C" w:rsidRPr="0041125C" w:rsidTr="009C187A">
        <w:trPr>
          <w:cantSplit/>
          <w:trHeight w:val="246"/>
        </w:trPr>
        <w:tc>
          <w:tcPr>
            <w:tcW w:w="550" w:type="pct"/>
            <w:vMerge w:val="restart"/>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18"/>
                <w:szCs w:val="18"/>
                <w:lang w:eastAsia="ru-RU"/>
              </w:rPr>
            </w:pPr>
            <w:r w:rsidRPr="0041125C">
              <w:rPr>
                <w:rFonts w:ascii="Times New Roman" w:eastAsia="Times New Roman" w:hAnsi="Times New Roman"/>
                <w:sz w:val="18"/>
                <w:szCs w:val="18"/>
                <w:lang w:eastAsia="ru-RU"/>
              </w:rPr>
              <w:t>Основное мероприятие 3.2.1</w:t>
            </w:r>
          </w:p>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18"/>
                <w:szCs w:val="18"/>
                <w:lang w:eastAsia="ru-RU"/>
              </w:rPr>
            </w:pPr>
          </w:p>
        </w:tc>
        <w:tc>
          <w:tcPr>
            <w:tcW w:w="972" w:type="pct"/>
            <w:vMerge w:val="restart"/>
            <w:vAlign w:val="center"/>
          </w:tcPr>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18"/>
                <w:szCs w:val="18"/>
                <w:lang w:eastAsia="ru-RU"/>
              </w:rPr>
            </w:pPr>
            <w:r w:rsidRPr="0041125C">
              <w:rPr>
                <w:rFonts w:ascii="Times New Roman" w:eastAsia="Times New Roman" w:hAnsi="Times New Roman"/>
                <w:sz w:val="18"/>
                <w:szCs w:val="18"/>
                <w:lang w:eastAsia="ru-RU"/>
              </w:rPr>
              <w:t>Представление туристских продуктов Ижемского района на международных, российских и республиканских мероприятиях в сфере туризма</w:t>
            </w:r>
          </w:p>
          <w:p w:rsidR="0041125C" w:rsidRPr="0041125C" w:rsidRDefault="0041125C" w:rsidP="009C187A">
            <w:pPr>
              <w:widowControl w:val="0"/>
              <w:autoSpaceDE w:val="0"/>
              <w:autoSpaceDN w:val="0"/>
              <w:adjustRightInd w:val="0"/>
              <w:spacing w:after="0" w:line="240" w:lineRule="auto"/>
              <w:jc w:val="center"/>
              <w:rPr>
                <w:rFonts w:ascii="Times New Roman" w:eastAsia="Times New Roman" w:hAnsi="Times New Roman"/>
                <w:sz w:val="18"/>
                <w:szCs w:val="18"/>
                <w:lang w:eastAsia="ru-RU"/>
              </w:rPr>
            </w:pPr>
          </w:p>
        </w:tc>
        <w:tc>
          <w:tcPr>
            <w:tcW w:w="1323" w:type="pct"/>
            <w:vAlign w:val="center"/>
          </w:tcPr>
          <w:p w:rsidR="0041125C" w:rsidRPr="0041125C" w:rsidRDefault="0041125C" w:rsidP="009C187A">
            <w:pPr>
              <w:spacing w:after="0" w:line="240" w:lineRule="auto"/>
              <w:ind w:right="-30"/>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Всего в том числе:</w:t>
            </w:r>
          </w:p>
        </w:tc>
        <w:tc>
          <w:tcPr>
            <w:tcW w:w="331" w:type="pct"/>
            <w:vAlign w:val="center"/>
          </w:tcPr>
          <w:p w:rsidR="0041125C" w:rsidRPr="0041125C" w:rsidRDefault="0041125C" w:rsidP="009C187A">
            <w:pPr>
              <w:spacing w:after="0" w:line="240" w:lineRule="auto"/>
              <w:ind w:hanging="30"/>
              <w:jc w:val="center"/>
              <w:rPr>
                <w:rFonts w:ascii="Times New Roman" w:hAnsi="Times New Roman"/>
                <w:snapToGrid w:val="0"/>
                <w:sz w:val="18"/>
                <w:szCs w:val="18"/>
                <w:lang w:eastAsia="ru-RU"/>
              </w:rPr>
            </w:pPr>
            <w:r w:rsidRPr="0041125C">
              <w:rPr>
                <w:rFonts w:ascii="Times New Roman" w:hAnsi="Times New Roman"/>
                <w:snapToGrid w:val="0"/>
                <w:sz w:val="18"/>
                <w:szCs w:val="18"/>
                <w:lang w:eastAsia="ru-RU"/>
              </w:rPr>
              <w:t>10,0</w:t>
            </w:r>
          </w:p>
        </w:tc>
        <w:tc>
          <w:tcPr>
            <w:tcW w:w="389"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7"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31"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p>
        </w:tc>
      </w:tr>
      <w:tr w:rsidR="0041125C" w:rsidRPr="0041125C" w:rsidTr="009C187A">
        <w:trPr>
          <w:cantSplit/>
          <w:trHeight w:val="246"/>
        </w:trPr>
        <w:tc>
          <w:tcPr>
            <w:tcW w:w="550"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972"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1323" w:type="pct"/>
            <w:vAlign w:val="center"/>
          </w:tcPr>
          <w:p w:rsidR="0041125C" w:rsidRPr="0041125C" w:rsidRDefault="0041125C" w:rsidP="009C187A">
            <w:pPr>
              <w:spacing w:after="0" w:line="240" w:lineRule="auto"/>
              <w:ind w:right="-30"/>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федеральный бюджет</w:t>
            </w:r>
          </w:p>
        </w:tc>
        <w:tc>
          <w:tcPr>
            <w:tcW w:w="331" w:type="pct"/>
            <w:vAlign w:val="center"/>
          </w:tcPr>
          <w:p w:rsidR="0041125C" w:rsidRPr="0041125C" w:rsidRDefault="0041125C" w:rsidP="009C187A">
            <w:pPr>
              <w:spacing w:after="0" w:line="240" w:lineRule="auto"/>
              <w:jc w:val="center"/>
              <w:rPr>
                <w:rFonts w:ascii="Times New Roman" w:hAnsi="Times New Roman"/>
                <w:snapToGrid w:val="0"/>
                <w:sz w:val="18"/>
                <w:szCs w:val="18"/>
                <w:lang w:eastAsia="ru-RU"/>
              </w:rPr>
            </w:pPr>
            <w:r w:rsidRPr="0041125C">
              <w:rPr>
                <w:rFonts w:ascii="Times New Roman" w:hAnsi="Times New Roman"/>
                <w:snapToGrid w:val="0"/>
                <w:sz w:val="18"/>
                <w:szCs w:val="18"/>
                <w:lang w:eastAsia="ru-RU"/>
              </w:rPr>
              <w:t>0,0</w:t>
            </w:r>
          </w:p>
        </w:tc>
        <w:tc>
          <w:tcPr>
            <w:tcW w:w="389"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7"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31"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p>
        </w:tc>
      </w:tr>
      <w:tr w:rsidR="0041125C" w:rsidRPr="0041125C" w:rsidTr="009C187A">
        <w:trPr>
          <w:cantSplit/>
          <w:trHeight w:val="246"/>
        </w:trPr>
        <w:tc>
          <w:tcPr>
            <w:tcW w:w="550"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972"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1323" w:type="pct"/>
            <w:vAlign w:val="center"/>
          </w:tcPr>
          <w:p w:rsidR="0041125C" w:rsidRPr="0041125C" w:rsidRDefault="0041125C" w:rsidP="009C187A">
            <w:pPr>
              <w:spacing w:after="0" w:line="240" w:lineRule="auto"/>
              <w:ind w:right="-30"/>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республиканский бюджет Республики Коми</w:t>
            </w:r>
          </w:p>
        </w:tc>
        <w:tc>
          <w:tcPr>
            <w:tcW w:w="331" w:type="pct"/>
            <w:vAlign w:val="center"/>
          </w:tcPr>
          <w:p w:rsidR="0041125C" w:rsidRPr="0041125C" w:rsidRDefault="0041125C" w:rsidP="009C187A">
            <w:pPr>
              <w:spacing w:after="0" w:line="240" w:lineRule="auto"/>
              <w:jc w:val="center"/>
              <w:rPr>
                <w:rFonts w:ascii="Times New Roman" w:hAnsi="Times New Roman"/>
                <w:snapToGrid w:val="0"/>
                <w:sz w:val="18"/>
                <w:szCs w:val="18"/>
                <w:lang w:eastAsia="ru-RU"/>
              </w:rPr>
            </w:pPr>
            <w:r w:rsidRPr="0041125C">
              <w:rPr>
                <w:rFonts w:ascii="Times New Roman" w:hAnsi="Times New Roman"/>
                <w:snapToGrid w:val="0"/>
                <w:sz w:val="18"/>
                <w:szCs w:val="18"/>
                <w:lang w:eastAsia="ru-RU"/>
              </w:rPr>
              <w:t>0,0</w:t>
            </w:r>
          </w:p>
        </w:tc>
        <w:tc>
          <w:tcPr>
            <w:tcW w:w="389"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7"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31"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p>
        </w:tc>
      </w:tr>
      <w:tr w:rsidR="0041125C" w:rsidRPr="0041125C" w:rsidTr="009C187A">
        <w:trPr>
          <w:cantSplit/>
          <w:trHeight w:val="246"/>
        </w:trPr>
        <w:tc>
          <w:tcPr>
            <w:tcW w:w="550"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972"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1323"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z w:val="18"/>
                <w:szCs w:val="18"/>
                <w:lang w:eastAsia="ru-RU"/>
              </w:rPr>
              <w:t>бюджет муниципального района «Ижемский»*</w:t>
            </w:r>
          </w:p>
        </w:tc>
        <w:tc>
          <w:tcPr>
            <w:tcW w:w="331" w:type="pct"/>
            <w:vAlign w:val="center"/>
          </w:tcPr>
          <w:p w:rsidR="0041125C" w:rsidRPr="0041125C" w:rsidRDefault="0041125C" w:rsidP="009C187A">
            <w:pPr>
              <w:spacing w:after="0" w:line="240" w:lineRule="auto"/>
              <w:ind w:hanging="30"/>
              <w:jc w:val="center"/>
              <w:rPr>
                <w:rFonts w:ascii="Times New Roman" w:hAnsi="Times New Roman"/>
                <w:snapToGrid w:val="0"/>
                <w:sz w:val="18"/>
                <w:szCs w:val="18"/>
                <w:lang w:eastAsia="ru-RU"/>
              </w:rPr>
            </w:pPr>
            <w:r w:rsidRPr="0041125C">
              <w:rPr>
                <w:rFonts w:ascii="Times New Roman" w:hAnsi="Times New Roman"/>
                <w:snapToGrid w:val="0"/>
                <w:sz w:val="18"/>
                <w:szCs w:val="18"/>
                <w:lang w:eastAsia="ru-RU"/>
              </w:rPr>
              <w:t>10,0</w:t>
            </w:r>
          </w:p>
        </w:tc>
        <w:tc>
          <w:tcPr>
            <w:tcW w:w="389"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7"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31"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p>
        </w:tc>
      </w:tr>
      <w:tr w:rsidR="0041125C" w:rsidRPr="0041125C" w:rsidTr="009C187A">
        <w:trPr>
          <w:cantSplit/>
          <w:trHeight w:val="246"/>
        </w:trPr>
        <w:tc>
          <w:tcPr>
            <w:tcW w:w="550"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972"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1323"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бюджет сельских поселений**</w:t>
            </w:r>
          </w:p>
        </w:tc>
        <w:tc>
          <w:tcPr>
            <w:tcW w:w="331" w:type="pct"/>
            <w:vAlign w:val="center"/>
          </w:tcPr>
          <w:p w:rsidR="0041125C" w:rsidRPr="0041125C" w:rsidRDefault="0041125C" w:rsidP="009C187A">
            <w:pPr>
              <w:spacing w:after="0" w:line="240" w:lineRule="auto"/>
              <w:jc w:val="center"/>
              <w:rPr>
                <w:rFonts w:ascii="Times New Roman" w:hAnsi="Times New Roman"/>
                <w:snapToGrid w:val="0"/>
                <w:sz w:val="18"/>
                <w:szCs w:val="18"/>
                <w:lang w:eastAsia="ru-RU"/>
              </w:rPr>
            </w:pPr>
            <w:r w:rsidRPr="0041125C">
              <w:rPr>
                <w:rFonts w:ascii="Times New Roman" w:hAnsi="Times New Roman"/>
                <w:snapToGrid w:val="0"/>
                <w:sz w:val="18"/>
                <w:szCs w:val="18"/>
                <w:lang w:eastAsia="ru-RU"/>
              </w:rPr>
              <w:t>0,0</w:t>
            </w:r>
          </w:p>
        </w:tc>
        <w:tc>
          <w:tcPr>
            <w:tcW w:w="389"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7"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31"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p>
        </w:tc>
      </w:tr>
      <w:tr w:rsidR="0041125C" w:rsidRPr="0041125C" w:rsidTr="009C187A">
        <w:trPr>
          <w:cantSplit/>
          <w:trHeight w:val="246"/>
        </w:trPr>
        <w:tc>
          <w:tcPr>
            <w:tcW w:w="550"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972"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1323"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государственные внебюджетные фонды</w:t>
            </w:r>
          </w:p>
        </w:tc>
        <w:tc>
          <w:tcPr>
            <w:tcW w:w="331" w:type="pct"/>
            <w:vAlign w:val="center"/>
          </w:tcPr>
          <w:p w:rsidR="0041125C" w:rsidRPr="0041125C" w:rsidRDefault="0041125C" w:rsidP="009C187A">
            <w:pPr>
              <w:spacing w:after="0" w:line="240" w:lineRule="auto"/>
              <w:jc w:val="center"/>
              <w:rPr>
                <w:rFonts w:ascii="Times New Roman" w:hAnsi="Times New Roman"/>
                <w:snapToGrid w:val="0"/>
                <w:sz w:val="18"/>
                <w:szCs w:val="18"/>
                <w:lang w:eastAsia="ru-RU"/>
              </w:rPr>
            </w:pPr>
            <w:r w:rsidRPr="0041125C">
              <w:rPr>
                <w:rFonts w:ascii="Times New Roman" w:hAnsi="Times New Roman"/>
                <w:snapToGrid w:val="0"/>
                <w:sz w:val="18"/>
                <w:szCs w:val="18"/>
                <w:lang w:eastAsia="ru-RU"/>
              </w:rPr>
              <w:t>0,0</w:t>
            </w:r>
          </w:p>
        </w:tc>
        <w:tc>
          <w:tcPr>
            <w:tcW w:w="389"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7"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31"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p>
        </w:tc>
      </w:tr>
      <w:tr w:rsidR="0041125C" w:rsidRPr="0041125C" w:rsidTr="009C187A">
        <w:trPr>
          <w:cantSplit/>
          <w:trHeight w:val="246"/>
        </w:trPr>
        <w:tc>
          <w:tcPr>
            <w:tcW w:w="550"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972"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1323"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юридические лица***</w:t>
            </w:r>
          </w:p>
        </w:tc>
        <w:tc>
          <w:tcPr>
            <w:tcW w:w="331" w:type="pct"/>
            <w:vAlign w:val="center"/>
          </w:tcPr>
          <w:p w:rsidR="0041125C" w:rsidRPr="0041125C" w:rsidRDefault="0041125C" w:rsidP="009C187A">
            <w:pPr>
              <w:spacing w:after="0" w:line="240" w:lineRule="auto"/>
              <w:jc w:val="center"/>
              <w:rPr>
                <w:rFonts w:ascii="Times New Roman" w:hAnsi="Times New Roman"/>
                <w:snapToGrid w:val="0"/>
                <w:sz w:val="18"/>
                <w:szCs w:val="18"/>
                <w:lang w:eastAsia="ru-RU"/>
              </w:rPr>
            </w:pPr>
            <w:r w:rsidRPr="0041125C">
              <w:rPr>
                <w:rFonts w:ascii="Times New Roman" w:hAnsi="Times New Roman"/>
                <w:snapToGrid w:val="0"/>
                <w:sz w:val="18"/>
                <w:szCs w:val="18"/>
                <w:lang w:eastAsia="ru-RU"/>
              </w:rPr>
              <w:t>0,0</w:t>
            </w:r>
          </w:p>
        </w:tc>
        <w:tc>
          <w:tcPr>
            <w:tcW w:w="389"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7"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31"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p>
        </w:tc>
      </w:tr>
      <w:tr w:rsidR="0041125C" w:rsidRPr="0041125C" w:rsidTr="009C187A">
        <w:trPr>
          <w:cantSplit/>
          <w:trHeight w:val="246"/>
        </w:trPr>
        <w:tc>
          <w:tcPr>
            <w:tcW w:w="550"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972"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1323"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средства от приносящей доход деятельности</w:t>
            </w:r>
          </w:p>
        </w:tc>
        <w:tc>
          <w:tcPr>
            <w:tcW w:w="331" w:type="pct"/>
            <w:vAlign w:val="center"/>
          </w:tcPr>
          <w:p w:rsidR="0041125C" w:rsidRPr="0041125C" w:rsidRDefault="0041125C" w:rsidP="009C187A">
            <w:pPr>
              <w:spacing w:after="0" w:line="240" w:lineRule="auto"/>
              <w:jc w:val="center"/>
              <w:rPr>
                <w:rFonts w:ascii="Times New Roman" w:hAnsi="Times New Roman"/>
                <w:snapToGrid w:val="0"/>
                <w:sz w:val="18"/>
                <w:szCs w:val="18"/>
                <w:lang w:eastAsia="ru-RU"/>
              </w:rPr>
            </w:pPr>
            <w:r w:rsidRPr="0041125C">
              <w:rPr>
                <w:rFonts w:ascii="Times New Roman" w:hAnsi="Times New Roman"/>
                <w:snapToGrid w:val="0"/>
                <w:sz w:val="18"/>
                <w:szCs w:val="18"/>
                <w:lang w:eastAsia="ru-RU"/>
              </w:rPr>
              <w:t>0,0</w:t>
            </w:r>
          </w:p>
        </w:tc>
        <w:tc>
          <w:tcPr>
            <w:tcW w:w="389"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7"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31"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p>
        </w:tc>
      </w:tr>
      <w:tr w:rsidR="0041125C" w:rsidRPr="0041125C" w:rsidTr="009C187A">
        <w:trPr>
          <w:cantSplit/>
          <w:trHeight w:val="246"/>
        </w:trPr>
        <w:tc>
          <w:tcPr>
            <w:tcW w:w="550" w:type="pct"/>
            <w:vMerge w:val="restart"/>
            <w:vAlign w:val="center"/>
          </w:tcPr>
          <w:p w:rsidR="0041125C" w:rsidRPr="0041125C" w:rsidRDefault="0041125C" w:rsidP="009C187A">
            <w:pPr>
              <w:spacing w:after="0" w:line="240" w:lineRule="auto"/>
              <w:ind w:right="-30"/>
              <w:jc w:val="center"/>
              <w:rPr>
                <w:rFonts w:ascii="Times New Roman" w:hAnsi="Times New Roman"/>
                <w:snapToGrid w:val="0"/>
                <w:color w:val="000000"/>
                <w:sz w:val="18"/>
                <w:szCs w:val="18"/>
                <w:lang w:eastAsia="ru-RU"/>
              </w:rPr>
            </w:pPr>
            <w:r w:rsidRPr="0041125C">
              <w:rPr>
                <w:rFonts w:ascii="Times New Roman" w:hAnsi="Times New Roman"/>
                <w:sz w:val="18"/>
                <w:szCs w:val="18"/>
              </w:rPr>
              <w:t>Основное мероприятие 3.2.2</w:t>
            </w:r>
          </w:p>
        </w:tc>
        <w:tc>
          <w:tcPr>
            <w:tcW w:w="972" w:type="pct"/>
            <w:vMerge w:val="restart"/>
            <w:vAlign w:val="center"/>
          </w:tcPr>
          <w:p w:rsidR="0041125C" w:rsidRPr="0041125C" w:rsidRDefault="0041125C" w:rsidP="009C187A">
            <w:pPr>
              <w:spacing w:after="0" w:line="240" w:lineRule="auto"/>
              <w:ind w:right="-30"/>
              <w:jc w:val="center"/>
              <w:rPr>
                <w:rFonts w:ascii="Times New Roman" w:hAnsi="Times New Roman"/>
                <w:snapToGrid w:val="0"/>
                <w:color w:val="000000"/>
                <w:sz w:val="18"/>
                <w:szCs w:val="18"/>
                <w:lang w:eastAsia="ru-RU"/>
              </w:rPr>
            </w:pPr>
            <w:r w:rsidRPr="0041125C">
              <w:rPr>
                <w:rFonts w:ascii="Times New Roman" w:hAnsi="Times New Roman"/>
                <w:sz w:val="18"/>
                <w:szCs w:val="18"/>
              </w:rPr>
              <w:t>Рекламно-информационное обеспечение продвижения туристских продуктов</w:t>
            </w:r>
          </w:p>
        </w:tc>
        <w:tc>
          <w:tcPr>
            <w:tcW w:w="1323" w:type="pct"/>
            <w:vAlign w:val="center"/>
          </w:tcPr>
          <w:p w:rsidR="0041125C" w:rsidRPr="0041125C" w:rsidRDefault="0041125C" w:rsidP="009C187A">
            <w:pPr>
              <w:spacing w:after="0" w:line="240" w:lineRule="auto"/>
              <w:ind w:right="-30"/>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Всего в том числе:</w:t>
            </w:r>
          </w:p>
        </w:tc>
        <w:tc>
          <w:tcPr>
            <w:tcW w:w="331" w:type="pct"/>
            <w:vAlign w:val="center"/>
          </w:tcPr>
          <w:p w:rsidR="0041125C" w:rsidRPr="0041125C" w:rsidRDefault="0041125C" w:rsidP="009C187A">
            <w:pPr>
              <w:spacing w:after="0" w:line="240" w:lineRule="auto"/>
              <w:ind w:hanging="30"/>
              <w:jc w:val="center"/>
              <w:rPr>
                <w:rFonts w:ascii="Times New Roman" w:hAnsi="Times New Roman"/>
                <w:snapToGrid w:val="0"/>
                <w:sz w:val="18"/>
                <w:szCs w:val="18"/>
                <w:lang w:eastAsia="ru-RU"/>
              </w:rPr>
            </w:pPr>
            <w:r w:rsidRPr="0041125C">
              <w:rPr>
                <w:rFonts w:ascii="Times New Roman" w:hAnsi="Times New Roman"/>
                <w:snapToGrid w:val="0"/>
                <w:sz w:val="18"/>
                <w:szCs w:val="18"/>
                <w:lang w:eastAsia="ru-RU"/>
              </w:rPr>
              <w:t>45,0</w:t>
            </w:r>
          </w:p>
        </w:tc>
        <w:tc>
          <w:tcPr>
            <w:tcW w:w="389"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38,9</w:t>
            </w:r>
          </w:p>
        </w:tc>
        <w:tc>
          <w:tcPr>
            <w:tcW w:w="367"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131,0</w:t>
            </w:r>
          </w:p>
        </w:tc>
        <w:tc>
          <w:tcPr>
            <w:tcW w:w="331"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40,0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40,0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p>
        </w:tc>
      </w:tr>
      <w:tr w:rsidR="0041125C" w:rsidRPr="0041125C" w:rsidTr="009C187A">
        <w:trPr>
          <w:cantSplit/>
          <w:trHeight w:val="246"/>
        </w:trPr>
        <w:tc>
          <w:tcPr>
            <w:tcW w:w="550"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972"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1323" w:type="pct"/>
            <w:vAlign w:val="center"/>
          </w:tcPr>
          <w:p w:rsidR="0041125C" w:rsidRPr="0041125C" w:rsidRDefault="0041125C" w:rsidP="009C187A">
            <w:pPr>
              <w:spacing w:after="0" w:line="240" w:lineRule="auto"/>
              <w:ind w:right="-30"/>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федеральный бюджет</w:t>
            </w:r>
          </w:p>
        </w:tc>
        <w:tc>
          <w:tcPr>
            <w:tcW w:w="331" w:type="pct"/>
            <w:vAlign w:val="center"/>
          </w:tcPr>
          <w:p w:rsidR="0041125C" w:rsidRPr="0041125C" w:rsidRDefault="0041125C" w:rsidP="009C187A">
            <w:pPr>
              <w:spacing w:after="0" w:line="240" w:lineRule="auto"/>
              <w:jc w:val="center"/>
              <w:rPr>
                <w:rFonts w:ascii="Times New Roman" w:hAnsi="Times New Roman"/>
                <w:snapToGrid w:val="0"/>
                <w:sz w:val="18"/>
                <w:szCs w:val="18"/>
                <w:lang w:eastAsia="ru-RU"/>
              </w:rPr>
            </w:pPr>
            <w:r w:rsidRPr="0041125C">
              <w:rPr>
                <w:rFonts w:ascii="Times New Roman" w:hAnsi="Times New Roman"/>
                <w:snapToGrid w:val="0"/>
                <w:sz w:val="18"/>
                <w:szCs w:val="18"/>
                <w:lang w:eastAsia="ru-RU"/>
              </w:rPr>
              <w:t>0,0</w:t>
            </w:r>
          </w:p>
        </w:tc>
        <w:tc>
          <w:tcPr>
            <w:tcW w:w="389"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7"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31"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p>
        </w:tc>
      </w:tr>
      <w:tr w:rsidR="0041125C" w:rsidRPr="0041125C" w:rsidTr="009C187A">
        <w:trPr>
          <w:cantSplit/>
          <w:trHeight w:val="246"/>
        </w:trPr>
        <w:tc>
          <w:tcPr>
            <w:tcW w:w="550"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972"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1323" w:type="pct"/>
            <w:vAlign w:val="center"/>
          </w:tcPr>
          <w:p w:rsidR="0041125C" w:rsidRPr="0041125C" w:rsidRDefault="0041125C" w:rsidP="009C187A">
            <w:pPr>
              <w:spacing w:after="0" w:line="240" w:lineRule="auto"/>
              <w:ind w:right="-30"/>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республиканский бюджет Республики Коми</w:t>
            </w:r>
          </w:p>
        </w:tc>
        <w:tc>
          <w:tcPr>
            <w:tcW w:w="331" w:type="pct"/>
            <w:vAlign w:val="center"/>
          </w:tcPr>
          <w:p w:rsidR="0041125C" w:rsidRPr="0041125C" w:rsidRDefault="0041125C" w:rsidP="009C187A">
            <w:pPr>
              <w:spacing w:after="0" w:line="240" w:lineRule="auto"/>
              <w:jc w:val="center"/>
              <w:rPr>
                <w:rFonts w:ascii="Times New Roman" w:hAnsi="Times New Roman"/>
                <w:snapToGrid w:val="0"/>
                <w:sz w:val="18"/>
                <w:szCs w:val="18"/>
                <w:lang w:eastAsia="ru-RU"/>
              </w:rPr>
            </w:pPr>
            <w:r w:rsidRPr="0041125C">
              <w:rPr>
                <w:rFonts w:ascii="Times New Roman" w:hAnsi="Times New Roman"/>
                <w:snapToGrid w:val="0"/>
                <w:sz w:val="18"/>
                <w:szCs w:val="18"/>
                <w:lang w:eastAsia="ru-RU"/>
              </w:rPr>
              <w:t>0,0</w:t>
            </w:r>
          </w:p>
        </w:tc>
        <w:tc>
          <w:tcPr>
            <w:tcW w:w="389"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8,9</w:t>
            </w:r>
          </w:p>
        </w:tc>
        <w:tc>
          <w:tcPr>
            <w:tcW w:w="367"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41,0</w:t>
            </w:r>
          </w:p>
        </w:tc>
        <w:tc>
          <w:tcPr>
            <w:tcW w:w="331"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p>
        </w:tc>
      </w:tr>
      <w:tr w:rsidR="0041125C" w:rsidRPr="0041125C" w:rsidTr="009C187A">
        <w:trPr>
          <w:cantSplit/>
          <w:trHeight w:val="246"/>
        </w:trPr>
        <w:tc>
          <w:tcPr>
            <w:tcW w:w="550"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972"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1323"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z w:val="18"/>
                <w:szCs w:val="18"/>
                <w:lang w:eastAsia="ru-RU"/>
              </w:rPr>
              <w:t>бюджет муниципального района «Ижемский»*</w:t>
            </w:r>
          </w:p>
        </w:tc>
        <w:tc>
          <w:tcPr>
            <w:tcW w:w="331" w:type="pct"/>
            <w:vAlign w:val="center"/>
          </w:tcPr>
          <w:p w:rsidR="0041125C" w:rsidRPr="0041125C" w:rsidRDefault="0041125C" w:rsidP="009C187A">
            <w:pPr>
              <w:spacing w:after="0" w:line="240" w:lineRule="auto"/>
              <w:ind w:hanging="30"/>
              <w:jc w:val="center"/>
              <w:rPr>
                <w:rFonts w:ascii="Times New Roman" w:hAnsi="Times New Roman"/>
                <w:snapToGrid w:val="0"/>
                <w:sz w:val="18"/>
                <w:szCs w:val="18"/>
                <w:lang w:eastAsia="ru-RU"/>
              </w:rPr>
            </w:pPr>
            <w:r w:rsidRPr="0041125C">
              <w:rPr>
                <w:rFonts w:ascii="Times New Roman" w:hAnsi="Times New Roman"/>
                <w:snapToGrid w:val="0"/>
                <w:sz w:val="18"/>
                <w:szCs w:val="18"/>
                <w:lang w:eastAsia="ru-RU"/>
              </w:rPr>
              <w:t>45,0</w:t>
            </w:r>
          </w:p>
        </w:tc>
        <w:tc>
          <w:tcPr>
            <w:tcW w:w="389"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30,0</w:t>
            </w:r>
          </w:p>
        </w:tc>
        <w:tc>
          <w:tcPr>
            <w:tcW w:w="367"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90,0</w:t>
            </w:r>
          </w:p>
        </w:tc>
        <w:tc>
          <w:tcPr>
            <w:tcW w:w="331"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40,0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40,0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p>
        </w:tc>
      </w:tr>
      <w:tr w:rsidR="0041125C" w:rsidRPr="0041125C" w:rsidTr="009C187A">
        <w:trPr>
          <w:cantSplit/>
          <w:trHeight w:val="246"/>
        </w:trPr>
        <w:tc>
          <w:tcPr>
            <w:tcW w:w="550"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972"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1323"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бюджет сельских поселений**</w:t>
            </w:r>
          </w:p>
        </w:tc>
        <w:tc>
          <w:tcPr>
            <w:tcW w:w="331" w:type="pct"/>
            <w:vAlign w:val="center"/>
          </w:tcPr>
          <w:p w:rsidR="0041125C" w:rsidRPr="0041125C" w:rsidRDefault="0041125C" w:rsidP="009C187A">
            <w:pPr>
              <w:spacing w:after="0" w:line="240" w:lineRule="auto"/>
              <w:jc w:val="center"/>
              <w:rPr>
                <w:rFonts w:ascii="Times New Roman" w:hAnsi="Times New Roman"/>
                <w:snapToGrid w:val="0"/>
                <w:sz w:val="18"/>
                <w:szCs w:val="18"/>
                <w:lang w:eastAsia="ru-RU"/>
              </w:rPr>
            </w:pPr>
            <w:r w:rsidRPr="0041125C">
              <w:rPr>
                <w:rFonts w:ascii="Times New Roman" w:hAnsi="Times New Roman"/>
                <w:snapToGrid w:val="0"/>
                <w:sz w:val="18"/>
                <w:szCs w:val="18"/>
                <w:lang w:eastAsia="ru-RU"/>
              </w:rPr>
              <w:t>0,0</w:t>
            </w:r>
          </w:p>
        </w:tc>
        <w:tc>
          <w:tcPr>
            <w:tcW w:w="389"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7"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31"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p>
        </w:tc>
      </w:tr>
      <w:tr w:rsidR="0041125C" w:rsidRPr="0041125C" w:rsidTr="009C187A">
        <w:trPr>
          <w:cantSplit/>
          <w:trHeight w:val="246"/>
        </w:trPr>
        <w:tc>
          <w:tcPr>
            <w:tcW w:w="550"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972"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1323"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государственные внебюджетные фонды</w:t>
            </w:r>
          </w:p>
        </w:tc>
        <w:tc>
          <w:tcPr>
            <w:tcW w:w="331" w:type="pct"/>
            <w:vAlign w:val="center"/>
          </w:tcPr>
          <w:p w:rsidR="0041125C" w:rsidRPr="0041125C" w:rsidRDefault="0041125C" w:rsidP="009C187A">
            <w:pPr>
              <w:spacing w:after="0" w:line="240" w:lineRule="auto"/>
              <w:jc w:val="center"/>
              <w:rPr>
                <w:rFonts w:ascii="Times New Roman" w:hAnsi="Times New Roman"/>
                <w:snapToGrid w:val="0"/>
                <w:sz w:val="18"/>
                <w:szCs w:val="18"/>
                <w:lang w:eastAsia="ru-RU"/>
              </w:rPr>
            </w:pPr>
            <w:r w:rsidRPr="0041125C">
              <w:rPr>
                <w:rFonts w:ascii="Times New Roman" w:hAnsi="Times New Roman"/>
                <w:snapToGrid w:val="0"/>
                <w:sz w:val="18"/>
                <w:szCs w:val="18"/>
                <w:lang w:eastAsia="ru-RU"/>
              </w:rPr>
              <w:t>0,0</w:t>
            </w:r>
          </w:p>
        </w:tc>
        <w:tc>
          <w:tcPr>
            <w:tcW w:w="389"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7"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31"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p>
        </w:tc>
      </w:tr>
      <w:tr w:rsidR="0041125C" w:rsidRPr="0041125C" w:rsidTr="009C187A">
        <w:trPr>
          <w:cantSplit/>
          <w:trHeight w:val="246"/>
        </w:trPr>
        <w:tc>
          <w:tcPr>
            <w:tcW w:w="550"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972"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1323"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юридические лица***</w:t>
            </w:r>
          </w:p>
        </w:tc>
        <w:tc>
          <w:tcPr>
            <w:tcW w:w="331" w:type="pct"/>
            <w:vAlign w:val="center"/>
          </w:tcPr>
          <w:p w:rsidR="0041125C" w:rsidRPr="0041125C" w:rsidRDefault="0041125C" w:rsidP="009C187A">
            <w:pPr>
              <w:spacing w:after="0" w:line="240" w:lineRule="auto"/>
              <w:jc w:val="center"/>
              <w:rPr>
                <w:rFonts w:ascii="Times New Roman" w:hAnsi="Times New Roman"/>
                <w:snapToGrid w:val="0"/>
                <w:sz w:val="18"/>
                <w:szCs w:val="18"/>
                <w:lang w:eastAsia="ru-RU"/>
              </w:rPr>
            </w:pPr>
            <w:r w:rsidRPr="0041125C">
              <w:rPr>
                <w:rFonts w:ascii="Times New Roman" w:hAnsi="Times New Roman"/>
                <w:snapToGrid w:val="0"/>
                <w:sz w:val="18"/>
                <w:szCs w:val="18"/>
                <w:lang w:eastAsia="ru-RU"/>
              </w:rPr>
              <w:t>0,0</w:t>
            </w:r>
          </w:p>
        </w:tc>
        <w:tc>
          <w:tcPr>
            <w:tcW w:w="389"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7"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31"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p>
        </w:tc>
      </w:tr>
      <w:tr w:rsidR="0041125C" w:rsidRPr="0041125C" w:rsidTr="009C187A">
        <w:trPr>
          <w:cantSplit/>
          <w:trHeight w:val="246"/>
        </w:trPr>
        <w:tc>
          <w:tcPr>
            <w:tcW w:w="550"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972" w:type="pct"/>
            <w:vMerge/>
            <w:vAlign w:val="center"/>
          </w:tcPr>
          <w:p w:rsidR="0041125C" w:rsidRPr="0041125C" w:rsidRDefault="0041125C" w:rsidP="009C187A">
            <w:pPr>
              <w:spacing w:after="0" w:line="240" w:lineRule="auto"/>
              <w:ind w:right="-30" w:firstLine="720"/>
              <w:jc w:val="center"/>
              <w:rPr>
                <w:rFonts w:ascii="Times New Roman" w:hAnsi="Times New Roman"/>
                <w:snapToGrid w:val="0"/>
                <w:color w:val="000000"/>
                <w:sz w:val="18"/>
                <w:szCs w:val="18"/>
                <w:lang w:eastAsia="ru-RU"/>
              </w:rPr>
            </w:pPr>
          </w:p>
        </w:tc>
        <w:tc>
          <w:tcPr>
            <w:tcW w:w="1323"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средства от приносящей доход деятельности</w:t>
            </w:r>
          </w:p>
        </w:tc>
        <w:tc>
          <w:tcPr>
            <w:tcW w:w="331" w:type="pct"/>
            <w:vAlign w:val="center"/>
          </w:tcPr>
          <w:p w:rsidR="0041125C" w:rsidRPr="0041125C" w:rsidRDefault="0041125C" w:rsidP="009C187A">
            <w:pPr>
              <w:spacing w:after="0" w:line="240" w:lineRule="auto"/>
              <w:jc w:val="center"/>
              <w:rPr>
                <w:rFonts w:ascii="Times New Roman" w:hAnsi="Times New Roman"/>
                <w:snapToGrid w:val="0"/>
                <w:sz w:val="18"/>
                <w:szCs w:val="18"/>
                <w:lang w:eastAsia="ru-RU"/>
              </w:rPr>
            </w:pPr>
            <w:r w:rsidRPr="0041125C">
              <w:rPr>
                <w:rFonts w:ascii="Times New Roman" w:hAnsi="Times New Roman"/>
                <w:snapToGrid w:val="0"/>
                <w:sz w:val="18"/>
                <w:szCs w:val="18"/>
                <w:lang w:eastAsia="ru-RU"/>
              </w:rPr>
              <w:t>0,0</w:t>
            </w:r>
          </w:p>
        </w:tc>
        <w:tc>
          <w:tcPr>
            <w:tcW w:w="389"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7"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31"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r w:rsidRPr="0041125C">
              <w:rPr>
                <w:rFonts w:ascii="Times New Roman" w:hAnsi="Times New Roman"/>
                <w:snapToGrid w:val="0"/>
                <w:color w:val="000000"/>
                <w:sz w:val="18"/>
                <w:szCs w:val="18"/>
                <w:lang w:eastAsia="ru-RU"/>
              </w:rPr>
              <w:t>0,0</w:t>
            </w:r>
          </w:p>
        </w:tc>
        <w:tc>
          <w:tcPr>
            <w:tcW w:w="368" w:type="pct"/>
            <w:vAlign w:val="center"/>
          </w:tcPr>
          <w:p w:rsidR="0041125C" w:rsidRPr="0041125C" w:rsidRDefault="0041125C" w:rsidP="009C187A">
            <w:pPr>
              <w:spacing w:after="0" w:line="240" w:lineRule="auto"/>
              <w:jc w:val="center"/>
              <w:rPr>
                <w:rFonts w:ascii="Times New Roman" w:hAnsi="Times New Roman"/>
                <w:snapToGrid w:val="0"/>
                <w:color w:val="000000"/>
                <w:sz w:val="18"/>
                <w:szCs w:val="18"/>
                <w:lang w:eastAsia="ru-RU"/>
              </w:rPr>
            </w:pPr>
          </w:p>
        </w:tc>
      </w:tr>
    </w:tbl>
    <w:p w:rsidR="0041125C" w:rsidRPr="0041125C" w:rsidRDefault="0041125C" w:rsidP="0041125C">
      <w:pPr>
        <w:autoSpaceDE w:val="0"/>
        <w:autoSpaceDN w:val="0"/>
        <w:adjustRightInd w:val="0"/>
        <w:spacing w:after="0" w:line="240" w:lineRule="auto"/>
        <w:ind w:firstLine="540"/>
        <w:jc w:val="right"/>
        <w:rPr>
          <w:rFonts w:ascii="Times New Roman" w:hAnsi="Times New Roman"/>
          <w:sz w:val="26"/>
          <w:szCs w:val="26"/>
        </w:rPr>
      </w:pPr>
      <w:r w:rsidRPr="0041125C">
        <w:rPr>
          <w:rFonts w:ascii="Times New Roman" w:hAnsi="Times New Roman"/>
          <w:sz w:val="26"/>
          <w:szCs w:val="26"/>
        </w:rPr>
        <w:t>».</w:t>
      </w:r>
    </w:p>
    <w:p w:rsidR="0041125C" w:rsidRPr="0041125C" w:rsidRDefault="0041125C" w:rsidP="0041125C">
      <w:pPr>
        <w:autoSpaceDE w:val="0"/>
        <w:autoSpaceDN w:val="0"/>
        <w:adjustRightInd w:val="0"/>
        <w:spacing w:after="0" w:line="240" w:lineRule="auto"/>
        <w:ind w:firstLine="540"/>
        <w:jc w:val="both"/>
        <w:rPr>
          <w:rFonts w:ascii="Times New Roman" w:hAnsi="Times New Roman"/>
          <w:sz w:val="26"/>
          <w:szCs w:val="26"/>
        </w:rPr>
      </w:pPr>
    </w:p>
    <w:p w:rsidR="0041125C" w:rsidRPr="0041125C" w:rsidRDefault="0041125C" w:rsidP="0041125C">
      <w:pPr>
        <w:autoSpaceDE w:val="0"/>
        <w:autoSpaceDN w:val="0"/>
        <w:adjustRightInd w:val="0"/>
        <w:spacing w:after="0" w:line="240" w:lineRule="auto"/>
        <w:ind w:firstLine="540"/>
        <w:jc w:val="both"/>
        <w:rPr>
          <w:rFonts w:ascii="Times New Roman" w:hAnsi="Times New Roman"/>
          <w:sz w:val="26"/>
          <w:szCs w:val="26"/>
        </w:rPr>
      </w:pPr>
    </w:p>
    <w:p w:rsidR="0041125C" w:rsidRPr="0041125C" w:rsidRDefault="0041125C" w:rsidP="0041125C">
      <w:pPr>
        <w:autoSpaceDE w:val="0"/>
        <w:autoSpaceDN w:val="0"/>
        <w:adjustRightInd w:val="0"/>
        <w:spacing w:after="0" w:line="240" w:lineRule="auto"/>
        <w:ind w:firstLine="540"/>
        <w:jc w:val="both"/>
        <w:rPr>
          <w:rFonts w:ascii="Times New Roman" w:hAnsi="Times New Roman"/>
          <w:sz w:val="26"/>
          <w:szCs w:val="26"/>
        </w:rPr>
      </w:pPr>
    </w:p>
    <w:p w:rsidR="007532C8" w:rsidRDefault="007532C8" w:rsidP="00F726A1">
      <w:pPr>
        <w:spacing w:after="0"/>
        <w:jc w:val="center"/>
        <w:rPr>
          <w:rFonts w:ascii="Times New Roman" w:hAnsi="Times New Roman"/>
          <w:i/>
          <w:sz w:val="28"/>
          <w:szCs w:val="28"/>
        </w:rPr>
      </w:pPr>
    </w:p>
    <w:p w:rsidR="0041125C" w:rsidRDefault="0041125C" w:rsidP="00F726A1">
      <w:pPr>
        <w:spacing w:after="0"/>
        <w:jc w:val="center"/>
        <w:rPr>
          <w:rFonts w:ascii="Times New Roman" w:hAnsi="Times New Roman"/>
          <w:i/>
          <w:sz w:val="28"/>
          <w:szCs w:val="28"/>
        </w:rPr>
        <w:sectPr w:rsidR="0041125C" w:rsidSect="0041125C">
          <w:pgSz w:w="16838" w:h="11906" w:orient="landscape"/>
          <w:pgMar w:top="851" w:right="992" w:bottom="1701" w:left="1134" w:header="170" w:footer="170" w:gutter="0"/>
          <w:cols w:space="708"/>
          <w:docGrid w:linePitch="360"/>
        </w:sectPr>
      </w:pPr>
    </w:p>
    <w:tbl>
      <w:tblPr>
        <w:tblW w:w="9858" w:type="dxa"/>
        <w:tblInd w:w="-34" w:type="dxa"/>
        <w:tblLayout w:type="fixed"/>
        <w:tblLook w:val="04A0"/>
      </w:tblPr>
      <w:tblGrid>
        <w:gridCol w:w="3828"/>
        <w:gridCol w:w="2250"/>
        <w:gridCol w:w="3780"/>
      </w:tblGrid>
      <w:tr w:rsidR="00DA2333" w:rsidRPr="00DA2333" w:rsidTr="00DA2333">
        <w:trPr>
          <w:cantSplit/>
        </w:trPr>
        <w:tc>
          <w:tcPr>
            <w:tcW w:w="3828" w:type="dxa"/>
          </w:tcPr>
          <w:p w:rsidR="00DA2333" w:rsidRPr="00DA2333" w:rsidRDefault="00DA2333" w:rsidP="00DA2333">
            <w:pPr>
              <w:tabs>
                <w:tab w:val="left" w:pos="769"/>
              </w:tabs>
              <w:spacing w:after="0"/>
              <w:jc w:val="center"/>
              <w:rPr>
                <w:rFonts w:ascii="Times New Roman" w:eastAsia="Times New Roman" w:hAnsi="Times New Roman"/>
                <w:b/>
                <w:bCs/>
                <w:sz w:val="28"/>
                <w:szCs w:val="28"/>
                <w:lang w:eastAsia="ru-RU"/>
              </w:rPr>
            </w:pPr>
            <w:bookmarkStart w:id="25" w:name="Par33"/>
            <w:bookmarkEnd w:id="25"/>
          </w:p>
          <w:p w:rsidR="00DA2333" w:rsidRPr="00DA2333" w:rsidRDefault="00DA2333" w:rsidP="00DA2333">
            <w:pPr>
              <w:spacing w:after="0"/>
              <w:jc w:val="center"/>
              <w:rPr>
                <w:rFonts w:ascii="Times New Roman" w:eastAsia="Times New Roman" w:hAnsi="Times New Roman"/>
                <w:b/>
                <w:bCs/>
                <w:lang w:eastAsia="ru-RU"/>
              </w:rPr>
            </w:pPr>
            <w:r w:rsidRPr="00DA2333">
              <w:rPr>
                <w:rFonts w:ascii="Times New Roman" w:eastAsia="Times New Roman" w:hAnsi="Times New Roman"/>
                <w:b/>
                <w:bCs/>
                <w:lang w:eastAsia="ru-RU"/>
              </w:rPr>
              <w:t>«Изьва»</w:t>
            </w:r>
          </w:p>
          <w:p w:rsidR="00DA2333" w:rsidRPr="00DA2333" w:rsidRDefault="00DA2333" w:rsidP="00DA2333">
            <w:pPr>
              <w:spacing w:after="0"/>
              <w:jc w:val="center"/>
              <w:rPr>
                <w:rFonts w:ascii="Times New Roman" w:eastAsia="Times New Roman" w:hAnsi="Times New Roman"/>
                <w:b/>
                <w:bCs/>
                <w:lang w:eastAsia="ru-RU"/>
              </w:rPr>
            </w:pPr>
            <w:r w:rsidRPr="00DA2333">
              <w:rPr>
                <w:rFonts w:ascii="Times New Roman" w:eastAsia="Times New Roman" w:hAnsi="Times New Roman"/>
                <w:b/>
                <w:bCs/>
                <w:lang w:eastAsia="ru-RU"/>
              </w:rPr>
              <w:t>муниципальнöй районса</w:t>
            </w:r>
          </w:p>
          <w:p w:rsidR="00DA2333" w:rsidRPr="00DA2333" w:rsidRDefault="00DA2333" w:rsidP="00DA2333">
            <w:pPr>
              <w:spacing w:after="0"/>
              <w:jc w:val="center"/>
              <w:rPr>
                <w:rFonts w:ascii="Times New Roman" w:eastAsia="Times New Roman" w:hAnsi="Times New Roman"/>
                <w:b/>
                <w:bCs/>
                <w:lang w:eastAsia="ru-RU"/>
              </w:rPr>
            </w:pPr>
            <w:r w:rsidRPr="00DA2333">
              <w:rPr>
                <w:rFonts w:ascii="Times New Roman" w:eastAsia="Times New Roman" w:hAnsi="Times New Roman"/>
                <w:b/>
                <w:bCs/>
                <w:lang w:eastAsia="ru-RU"/>
              </w:rPr>
              <w:t>администрация</w:t>
            </w:r>
          </w:p>
          <w:p w:rsidR="00DA2333" w:rsidRPr="00DA2333" w:rsidRDefault="00DA2333" w:rsidP="00DA2333">
            <w:pPr>
              <w:spacing w:after="0"/>
              <w:jc w:val="center"/>
              <w:rPr>
                <w:rFonts w:ascii="Times New Roman" w:eastAsia="Times New Roman" w:hAnsi="Times New Roman"/>
                <w:sz w:val="28"/>
                <w:szCs w:val="28"/>
                <w:lang w:eastAsia="ru-RU"/>
              </w:rPr>
            </w:pPr>
          </w:p>
        </w:tc>
        <w:tc>
          <w:tcPr>
            <w:tcW w:w="2250" w:type="dxa"/>
          </w:tcPr>
          <w:p w:rsidR="00DA2333" w:rsidRPr="00DA2333" w:rsidRDefault="00DA2333" w:rsidP="00DA2333">
            <w:pPr>
              <w:spacing w:after="0"/>
              <w:jc w:val="center"/>
              <w:rPr>
                <w:rFonts w:ascii="Times New Roman" w:eastAsia="Times New Roman" w:hAnsi="Times New Roman"/>
                <w:b/>
                <w:bCs/>
                <w:sz w:val="28"/>
                <w:szCs w:val="28"/>
                <w:lang w:eastAsia="ru-RU"/>
              </w:rPr>
            </w:pPr>
            <w:r w:rsidRPr="00DA2333">
              <w:rPr>
                <w:rFonts w:ascii="Times New Roman" w:eastAsia="Times New Roman" w:hAnsi="Times New Roman"/>
                <w:b/>
                <w:noProof/>
                <w:sz w:val="28"/>
                <w:szCs w:val="28"/>
                <w:lang w:eastAsia="ru-RU"/>
              </w:rPr>
              <w:drawing>
                <wp:inline distT="0" distB="0" distL="0" distR="0">
                  <wp:extent cx="714375" cy="876300"/>
                  <wp:effectExtent l="19050" t="0" r="9525" b="0"/>
                  <wp:docPr id="29"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21" cstate="print"/>
                          <a:srcRect/>
                          <a:stretch>
                            <a:fillRect/>
                          </a:stretch>
                        </pic:blipFill>
                        <pic:spPr bwMode="auto">
                          <a:xfrm>
                            <a:off x="0" y="0"/>
                            <a:ext cx="714375" cy="876300"/>
                          </a:xfrm>
                          <a:prstGeom prst="rect">
                            <a:avLst/>
                          </a:prstGeom>
                          <a:noFill/>
                          <a:ln w="9525">
                            <a:noFill/>
                            <a:miter lim="800000"/>
                            <a:headEnd/>
                            <a:tailEnd/>
                          </a:ln>
                        </pic:spPr>
                      </pic:pic>
                    </a:graphicData>
                  </a:graphic>
                </wp:inline>
              </w:drawing>
            </w:r>
          </w:p>
        </w:tc>
        <w:tc>
          <w:tcPr>
            <w:tcW w:w="3780" w:type="dxa"/>
          </w:tcPr>
          <w:p w:rsidR="00DA2333" w:rsidRPr="00DA2333" w:rsidRDefault="00DA2333" w:rsidP="00DA2333">
            <w:pPr>
              <w:spacing w:after="0"/>
              <w:jc w:val="center"/>
              <w:rPr>
                <w:rFonts w:ascii="Times New Roman" w:eastAsia="Times New Roman" w:hAnsi="Times New Roman"/>
                <w:b/>
                <w:bCs/>
                <w:lang w:eastAsia="ru-RU"/>
              </w:rPr>
            </w:pPr>
          </w:p>
          <w:p w:rsidR="00DA2333" w:rsidRPr="00DA2333" w:rsidRDefault="00DA2333" w:rsidP="00DA2333">
            <w:pPr>
              <w:spacing w:after="0"/>
              <w:jc w:val="center"/>
              <w:rPr>
                <w:rFonts w:ascii="Times New Roman" w:eastAsia="Times New Roman" w:hAnsi="Times New Roman"/>
                <w:b/>
                <w:bCs/>
                <w:lang w:eastAsia="ru-RU"/>
              </w:rPr>
            </w:pPr>
            <w:r w:rsidRPr="00DA2333">
              <w:rPr>
                <w:rFonts w:ascii="Times New Roman" w:eastAsia="Times New Roman" w:hAnsi="Times New Roman"/>
                <w:b/>
                <w:bCs/>
                <w:lang w:eastAsia="ru-RU"/>
              </w:rPr>
              <w:t>Администрация</w:t>
            </w:r>
          </w:p>
          <w:p w:rsidR="00DA2333" w:rsidRPr="00DA2333" w:rsidRDefault="00DA2333" w:rsidP="00DA2333">
            <w:pPr>
              <w:spacing w:after="0"/>
              <w:jc w:val="center"/>
              <w:rPr>
                <w:rFonts w:ascii="Times New Roman" w:eastAsia="Times New Roman" w:hAnsi="Times New Roman"/>
                <w:b/>
                <w:bCs/>
                <w:lang w:eastAsia="ru-RU"/>
              </w:rPr>
            </w:pPr>
            <w:r w:rsidRPr="00DA2333">
              <w:rPr>
                <w:rFonts w:ascii="Times New Roman" w:eastAsia="Times New Roman" w:hAnsi="Times New Roman"/>
                <w:b/>
                <w:bCs/>
                <w:lang w:eastAsia="ru-RU"/>
              </w:rPr>
              <w:t>муниципального района</w:t>
            </w:r>
          </w:p>
          <w:p w:rsidR="00DA2333" w:rsidRPr="00DA2333" w:rsidRDefault="00DA2333" w:rsidP="00DA2333">
            <w:pPr>
              <w:spacing w:after="0"/>
              <w:jc w:val="center"/>
              <w:rPr>
                <w:rFonts w:ascii="Times New Roman" w:eastAsia="Times New Roman" w:hAnsi="Times New Roman"/>
                <w:b/>
                <w:bCs/>
                <w:lang w:eastAsia="ru-RU"/>
              </w:rPr>
            </w:pPr>
            <w:r w:rsidRPr="00DA2333">
              <w:rPr>
                <w:rFonts w:ascii="Times New Roman" w:eastAsia="Times New Roman" w:hAnsi="Times New Roman"/>
                <w:b/>
                <w:bCs/>
                <w:lang w:eastAsia="ru-RU"/>
              </w:rPr>
              <w:t>«Ижемский»</w:t>
            </w:r>
          </w:p>
        </w:tc>
      </w:tr>
    </w:tbl>
    <w:p w:rsidR="00DA2333" w:rsidRPr="00DA2333" w:rsidRDefault="00DA2333" w:rsidP="00DA2333">
      <w:pPr>
        <w:keepNext/>
        <w:spacing w:after="0"/>
        <w:jc w:val="center"/>
        <w:outlineLvl w:val="0"/>
        <w:rPr>
          <w:rFonts w:ascii="Times New Roman" w:eastAsia="Times New Roman" w:hAnsi="Times New Roman"/>
          <w:sz w:val="28"/>
          <w:szCs w:val="28"/>
          <w:lang w:eastAsia="ru-RU"/>
        </w:rPr>
      </w:pPr>
    </w:p>
    <w:p w:rsidR="00DA2333" w:rsidRPr="00DA2333" w:rsidRDefault="00DA2333" w:rsidP="00DA2333">
      <w:pPr>
        <w:keepNext/>
        <w:spacing w:after="0"/>
        <w:jc w:val="center"/>
        <w:outlineLvl w:val="0"/>
        <w:rPr>
          <w:rFonts w:ascii="Times New Roman" w:eastAsia="Times New Roman" w:hAnsi="Times New Roman"/>
          <w:b/>
          <w:bCs/>
          <w:sz w:val="28"/>
          <w:szCs w:val="28"/>
          <w:lang w:eastAsia="ru-RU"/>
        </w:rPr>
      </w:pPr>
      <w:r w:rsidRPr="00DA2333">
        <w:rPr>
          <w:rFonts w:ascii="Times New Roman" w:eastAsia="Times New Roman" w:hAnsi="Times New Roman"/>
          <w:b/>
          <w:bCs/>
          <w:sz w:val="28"/>
          <w:szCs w:val="28"/>
          <w:lang w:eastAsia="ru-RU"/>
        </w:rPr>
        <w:t>Ш У Ö М</w:t>
      </w:r>
    </w:p>
    <w:p w:rsidR="00DA2333" w:rsidRPr="00DA2333" w:rsidRDefault="00DA2333" w:rsidP="00DA2333">
      <w:pPr>
        <w:spacing w:after="0"/>
        <w:jc w:val="center"/>
        <w:rPr>
          <w:rFonts w:ascii="Times New Roman" w:eastAsia="Times New Roman" w:hAnsi="Times New Roman"/>
          <w:b/>
          <w:bCs/>
          <w:i/>
          <w:sz w:val="28"/>
          <w:szCs w:val="28"/>
          <w:u w:val="single"/>
          <w:lang w:eastAsia="ru-RU"/>
        </w:rPr>
      </w:pPr>
    </w:p>
    <w:p w:rsidR="00DA2333" w:rsidRPr="00DA2333" w:rsidRDefault="00DA2333" w:rsidP="00DA2333">
      <w:pPr>
        <w:spacing w:after="0"/>
        <w:jc w:val="center"/>
        <w:rPr>
          <w:rFonts w:ascii="Times New Roman" w:eastAsia="Times New Roman" w:hAnsi="Times New Roman"/>
          <w:b/>
          <w:bCs/>
          <w:sz w:val="28"/>
          <w:szCs w:val="28"/>
          <w:lang w:eastAsia="ru-RU"/>
        </w:rPr>
      </w:pPr>
      <w:r w:rsidRPr="00DA2333">
        <w:rPr>
          <w:rFonts w:ascii="Times New Roman" w:eastAsia="Times New Roman" w:hAnsi="Times New Roman"/>
          <w:b/>
          <w:bCs/>
          <w:sz w:val="28"/>
          <w:szCs w:val="28"/>
          <w:lang w:eastAsia="ru-RU"/>
        </w:rPr>
        <w:t>П О С Т А Н О В Л Е Н И Е</w:t>
      </w:r>
    </w:p>
    <w:p w:rsidR="00DA2333" w:rsidRPr="00DA2333" w:rsidRDefault="00DA2333" w:rsidP="00DA2333">
      <w:pPr>
        <w:spacing w:after="0"/>
        <w:jc w:val="center"/>
        <w:rPr>
          <w:rFonts w:ascii="Times New Roman" w:eastAsia="Times New Roman" w:hAnsi="Times New Roman"/>
          <w:b/>
          <w:bCs/>
          <w:sz w:val="28"/>
          <w:szCs w:val="28"/>
          <w:lang w:eastAsia="ru-RU"/>
        </w:rPr>
      </w:pPr>
    </w:p>
    <w:p w:rsidR="00DA2333" w:rsidRPr="00DA2333" w:rsidRDefault="00DA2333" w:rsidP="00DA2333">
      <w:pPr>
        <w:tabs>
          <w:tab w:val="left" w:pos="709"/>
          <w:tab w:val="left" w:pos="9072"/>
        </w:tabs>
        <w:spacing w:after="0"/>
        <w:rPr>
          <w:rFonts w:ascii="Times New Roman" w:eastAsia="Times New Roman" w:hAnsi="Times New Roman"/>
          <w:sz w:val="28"/>
          <w:szCs w:val="28"/>
          <w:lang w:eastAsia="ru-RU"/>
        </w:rPr>
      </w:pPr>
      <w:r w:rsidRPr="00DA2333">
        <w:rPr>
          <w:rFonts w:ascii="Times New Roman" w:eastAsia="Times New Roman" w:hAnsi="Times New Roman"/>
          <w:sz w:val="28"/>
          <w:szCs w:val="28"/>
          <w:lang w:eastAsia="ru-RU"/>
        </w:rPr>
        <w:t xml:space="preserve">от  29 декабря 2017 года                                                                      № 1138      </w:t>
      </w:r>
    </w:p>
    <w:p w:rsidR="00DA2333" w:rsidRPr="00DA2333" w:rsidRDefault="00DA2333" w:rsidP="00DA2333">
      <w:pPr>
        <w:autoSpaceDN w:val="0"/>
        <w:spacing w:after="240" w:line="240" w:lineRule="auto"/>
        <w:rPr>
          <w:rFonts w:ascii="Times New Roman" w:eastAsia="Times New Roman" w:hAnsi="Times New Roman"/>
          <w:sz w:val="20"/>
          <w:szCs w:val="20"/>
          <w:lang w:eastAsia="ru-RU"/>
        </w:rPr>
      </w:pPr>
      <w:r w:rsidRPr="00DA2333">
        <w:rPr>
          <w:rFonts w:ascii="Times New Roman" w:eastAsia="Times New Roman" w:hAnsi="Times New Roman"/>
          <w:sz w:val="20"/>
          <w:szCs w:val="20"/>
          <w:lang w:eastAsia="ru-RU"/>
        </w:rPr>
        <w:t>Республика Коми, Ижемский район, с. Ижма</w:t>
      </w:r>
    </w:p>
    <w:p w:rsidR="00DA2333" w:rsidRPr="00DA2333" w:rsidRDefault="00DA2333" w:rsidP="00DA2333">
      <w:pPr>
        <w:autoSpaceDN w:val="0"/>
        <w:spacing w:after="240" w:line="240" w:lineRule="auto"/>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tab/>
      </w:r>
      <w:r w:rsidRPr="00DA2333">
        <w:rPr>
          <w:rFonts w:ascii="Times New Roman" w:eastAsia="Times New Roman" w:hAnsi="Times New Roman"/>
          <w:sz w:val="24"/>
          <w:szCs w:val="24"/>
          <w:lang w:eastAsia="ru-RU"/>
        </w:rPr>
        <w:tab/>
      </w:r>
      <w:r w:rsidRPr="00DA2333">
        <w:rPr>
          <w:rFonts w:ascii="Times New Roman" w:eastAsia="Times New Roman" w:hAnsi="Times New Roman"/>
          <w:sz w:val="24"/>
          <w:szCs w:val="24"/>
          <w:lang w:eastAsia="ru-RU"/>
        </w:rPr>
        <w:tab/>
      </w:r>
      <w:r w:rsidRPr="00DA2333">
        <w:rPr>
          <w:rFonts w:ascii="Times New Roman" w:eastAsia="Times New Roman" w:hAnsi="Times New Roman"/>
          <w:sz w:val="24"/>
          <w:szCs w:val="24"/>
          <w:lang w:eastAsia="ru-RU"/>
        </w:rPr>
        <w:tab/>
      </w:r>
      <w:r w:rsidRPr="00DA2333">
        <w:rPr>
          <w:rFonts w:ascii="Times New Roman" w:eastAsia="Times New Roman" w:hAnsi="Times New Roman"/>
          <w:sz w:val="24"/>
          <w:szCs w:val="24"/>
          <w:lang w:eastAsia="ru-RU"/>
        </w:rPr>
        <w:tab/>
      </w:r>
    </w:p>
    <w:p w:rsidR="00DA2333" w:rsidRPr="00DA2333" w:rsidRDefault="00DA2333" w:rsidP="00DA2333">
      <w:pPr>
        <w:spacing w:after="0" w:line="240" w:lineRule="auto"/>
        <w:jc w:val="center"/>
        <w:rPr>
          <w:rFonts w:ascii="Times New Roman" w:eastAsia="Times New Roman" w:hAnsi="Times New Roman"/>
          <w:sz w:val="28"/>
          <w:szCs w:val="28"/>
          <w:lang w:eastAsia="ru-RU"/>
        </w:rPr>
      </w:pPr>
      <w:r w:rsidRPr="00DA2333">
        <w:rPr>
          <w:rFonts w:ascii="Times New Roman" w:eastAsia="Times New Roman" w:hAnsi="Times New Roman"/>
          <w:sz w:val="28"/>
          <w:szCs w:val="28"/>
          <w:lang w:eastAsia="ru-RU"/>
        </w:rPr>
        <w:t xml:space="preserve">Об утверждении Устава муниципального бюджетного  общеобразовательного учреждения «Сизябская средняя </w:t>
      </w:r>
    </w:p>
    <w:p w:rsidR="00DA2333" w:rsidRPr="00DA2333" w:rsidRDefault="00DA2333" w:rsidP="00DA2333">
      <w:pPr>
        <w:spacing w:after="0" w:line="240" w:lineRule="auto"/>
        <w:jc w:val="center"/>
        <w:rPr>
          <w:rFonts w:ascii="Times New Roman" w:eastAsia="Times New Roman" w:hAnsi="Times New Roman"/>
          <w:sz w:val="28"/>
          <w:szCs w:val="28"/>
          <w:lang w:eastAsia="ru-RU"/>
        </w:rPr>
      </w:pPr>
      <w:r w:rsidRPr="00DA2333">
        <w:rPr>
          <w:rFonts w:ascii="Times New Roman" w:eastAsia="Times New Roman" w:hAnsi="Times New Roman"/>
          <w:sz w:val="28"/>
          <w:szCs w:val="28"/>
          <w:lang w:eastAsia="ru-RU"/>
        </w:rPr>
        <w:t>общеобразовательная школа» в новой редакции</w:t>
      </w:r>
    </w:p>
    <w:p w:rsidR="00DA2333" w:rsidRPr="00DA2333" w:rsidRDefault="00DA2333" w:rsidP="00DA2333">
      <w:pPr>
        <w:autoSpaceDE w:val="0"/>
        <w:autoSpaceDN w:val="0"/>
        <w:adjustRightInd w:val="0"/>
        <w:spacing w:after="0" w:line="240" w:lineRule="auto"/>
        <w:jc w:val="center"/>
        <w:rPr>
          <w:rFonts w:eastAsia="Times New Roman"/>
          <w:b/>
          <w:bCs/>
          <w:sz w:val="26"/>
          <w:szCs w:val="26"/>
          <w:lang w:eastAsia="ru-RU"/>
        </w:rPr>
      </w:pPr>
      <w:r w:rsidRPr="00DA2333">
        <w:rPr>
          <w:rFonts w:eastAsia="Times New Roman"/>
          <w:b/>
          <w:bCs/>
          <w:sz w:val="26"/>
          <w:szCs w:val="26"/>
          <w:lang w:eastAsia="ru-RU"/>
        </w:rPr>
        <w:tab/>
      </w:r>
    </w:p>
    <w:p w:rsidR="00DA2333" w:rsidRPr="00DA2333" w:rsidRDefault="00DA2333" w:rsidP="00DA2333">
      <w:pPr>
        <w:spacing w:line="240" w:lineRule="auto"/>
        <w:jc w:val="both"/>
        <w:rPr>
          <w:rFonts w:ascii="Times New Roman" w:eastAsia="Times New Roman" w:hAnsi="Times New Roman"/>
          <w:sz w:val="28"/>
          <w:lang w:eastAsia="ru-RU"/>
        </w:rPr>
      </w:pPr>
      <w:r w:rsidRPr="00DA2333">
        <w:rPr>
          <w:rFonts w:eastAsia="Times New Roman"/>
          <w:sz w:val="28"/>
          <w:szCs w:val="28"/>
          <w:lang w:eastAsia="ru-RU"/>
        </w:rPr>
        <w:tab/>
      </w:r>
      <w:r w:rsidRPr="00DA2333">
        <w:rPr>
          <w:rFonts w:ascii="Times New Roman" w:eastAsia="Times New Roman" w:hAnsi="Times New Roman"/>
          <w:sz w:val="28"/>
          <w:szCs w:val="28"/>
          <w:lang w:eastAsia="ru-RU"/>
        </w:rPr>
        <w:t xml:space="preserve">В  соответствии  с  Гражданским кодексом Российской Федерации, Уставом муниципального образования муниципального района «Ижемский» </w:t>
      </w:r>
    </w:p>
    <w:p w:rsidR="00DA2333" w:rsidRPr="00DA2333" w:rsidRDefault="00DA2333" w:rsidP="00DA2333">
      <w:pPr>
        <w:jc w:val="center"/>
        <w:rPr>
          <w:rFonts w:ascii="Times New Roman" w:eastAsia="Times New Roman" w:hAnsi="Times New Roman"/>
          <w:sz w:val="28"/>
          <w:szCs w:val="28"/>
          <w:lang w:eastAsia="ru-RU"/>
        </w:rPr>
      </w:pPr>
      <w:r w:rsidRPr="00DA2333">
        <w:rPr>
          <w:rFonts w:ascii="Times New Roman" w:eastAsia="Times New Roman" w:hAnsi="Times New Roman"/>
          <w:sz w:val="28"/>
          <w:szCs w:val="28"/>
          <w:lang w:eastAsia="ru-RU"/>
        </w:rPr>
        <w:t>администрация муниципального района «Ижемский»</w:t>
      </w:r>
    </w:p>
    <w:p w:rsidR="00DA2333" w:rsidRPr="00DA2333" w:rsidRDefault="00DA2333" w:rsidP="00DA2333">
      <w:pPr>
        <w:jc w:val="center"/>
        <w:rPr>
          <w:rFonts w:ascii="Times New Roman" w:eastAsia="Times New Roman" w:hAnsi="Times New Roman"/>
          <w:sz w:val="28"/>
          <w:szCs w:val="28"/>
          <w:lang w:eastAsia="ru-RU"/>
        </w:rPr>
      </w:pPr>
      <w:r w:rsidRPr="00DA2333">
        <w:rPr>
          <w:rFonts w:ascii="Times New Roman" w:eastAsia="Times New Roman" w:hAnsi="Times New Roman"/>
          <w:sz w:val="28"/>
          <w:szCs w:val="28"/>
          <w:lang w:eastAsia="ru-RU"/>
        </w:rPr>
        <w:t>П О С Т А Н О В Л Я Е Т:</w:t>
      </w:r>
    </w:p>
    <w:p w:rsidR="00DA2333" w:rsidRPr="009C187A" w:rsidRDefault="00DA2333" w:rsidP="00DA2333">
      <w:pPr>
        <w:tabs>
          <w:tab w:val="left" w:pos="709"/>
        </w:tabs>
        <w:spacing w:after="0" w:line="240" w:lineRule="auto"/>
        <w:jc w:val="both"/>
        <w:rPr>
          <w:rFonts w:ascii="Times New Roman" w:eastAsia="Times New Roman" w:hAnsi="Times New Roman"/>
          <w:sz w:val="24"/>
          <w:szCs w:val="24"/>
          <w:lang w:eastAsia="ru-RU"/>
        </w:rPr>
      </w:pPr>
      <w:r w:rsidRPr="009C187A">
        <w:rPr>
          <w:rFonts w:ascii="Times New Roman" w:eastAsia="Times New Roman" w:hAnsi="Times New Roman"/>
          <w:sz w:val="24"/>
          <w:szCs w:val="24"/>
          <w:lang w:eastAsia="ru-RU"/>
        </w:rPr>
        <w:tab/>
        <w:t>1. Утвердить Устав муниципального бюджетного общеобразовательного учреждения  «Сизябская средняя общеобразовательная школа»   в новой редакции согласно приложению.</w:t>
      </w:r>
    </w:p>
    <w:p w:rsidR="00DA2333" w:rsidRPr="009C187A" w:rsidRDefault="00DA2333" w:rsidP="00DA2333">
      <w:pPr>
        <w:tabs>
          <w:tab w:val="left" w:pos="709"/>
        </w:tabs>
        <w:spacing w:after="0" w:line="240" w:lineRule="auto"/>
        <w:jc w:val="both"/>
        <w:rPr>
          <w:rFonts w:ascii="Times New Roman" w:eastAsia="Times New Roman" w:hAnsi="Times New Roman"/>
          <w:sz w:val="24"/>
          <w:szCs w:val="24"/>
          <w:lang w:eastAsia="ru-RU"/>
        </w:rPr>
      </w:pPr>
      <w:r w:rsidRPr="009C187A">
        <w:rPr>
          <w:rFonts w:ascii="Times New Roman" w:eastAsia="Times New Roman" w:hAnsi="Times New Roman"/>
          <w:sz w:val="24"/>
          <w:szCs w:val="24"/>
          <w:lang w:eastAsia="ru-RU"/>
        </w:rPr>
        <w:t xml:space="preserve"> </w:t>
      </w:r>
      <w:r w:rsidRPr="009C187A">
        <w:rPr>
          <w:rFonts w:ascii="Times New Roman" w:eastAsia="Times New Roman" w:hAnsi="Times New Roman"/>
          <w:sz w:val="24"/>
          <w:szCs w:val="24"/>
          <w:lang w:eastAsia="ru-RU"/>
        </w:rPr>
        <w:tab/>
        <w:t xml:space="preserve">2. Директору муниципального бюджетного  общеобразовательного учреждения «Сизябская средняя общеобразовательная школа» Чупрову Н.А. осуществить организационные мероприятия, связанные с государственной регистрацией Устава  муниципального бюджетного  общеобразовательного учреждения «Сизябская средняя общеобразовательная школа» в новой редакции, в установленном законом порядке. </w:t>
      </w:r>
    </w:p>
    <w:p w:rsidR="00DA2333" w:rsidRPr="009C187A" w:rsidRDefault="00DA2333" w:rsidP="00DA2333">
      <w:pPr>
        <w:tabs>
          <w:tab w:val="left" w:pos="709"/>
        </w:tabs>
        <w:spacing w:after="0" w:line="240" w:lineRule="auto"/>
        <w:jc w:val="both"/>
        <w:rPr>
          <w:rFonts w:ascii="Times New Roman" w:eastAsia="Times New Roman" w:hAnsi="Times New Roman"/>
          <w:sz w:val="24"/>
          <w:szCs w:val="24"/>
          <w:lang w:eastAsia="ru-RU"/>
        </w:rPr>
      </w:pPr>
      <w:r w:rsidRPr="009C187A">
        <w:rPr>
          <w:rFonts w:ascii="Times New Roman" w:eastAsia="Times New Roman" w:hAnsi="Times New Roman"/>
          <w:sz w:val="24"/>
          <w:szCs w:val="24"/>
          <w:lang w:eastAsia="ru-RU"/>
        </w:rPr>
        <w:t xml:space="preserve">         3. Редакцию Устава муниципального бюджетного  общеобразовательного учреждения «Сизябская средняя общеобразовательная школа», утвержденную постановлением  администрации муниципального района «Ижемский» от 15 июня 2016 года № 427,  считать утратившей силу со дня государственной регистрации Устава муниципального бюджетного  общеобразовательного учреждения «Сизябская средняя общеобразовательная школа» в новой редакции, утвержденной настоящим постановлением.</w:t>
      </w:r>
    </w:p>
    <w:p w:rsidR="00DA2333" w:rsidRPr="009C187A" w:rsidRDefault="00DA2333" w:rsidP="00DA2333">
      <w:pPr>
        <w:tabs>
          <w:tab w:val="left" w:pos="709"/>
          <w:tab w:val="left" w:pos="851"/>
          <w:tab w:val="left" w:pos="993"/>
        </w:tabs>
        <w:autoSpaceDE w:val="0"/>
        <w:autoSpaceDN w:val="0"/>
        <w:adjustRightInd w:val="0"/>
        <w:spacing w:after="240"/>
        <w:ind w:firstLine="540"/>
        <w:jc w:val="both"/>
        <w:rPr>
          <w:rFonts w:ascii="Times New Roman" w:eastAsia="Times New Roman" w:hAnsi="Times New Roman"/>
          <w:sz w:val="24"/>
          <w:szCs w:val="24"/>
          <w:lang w:eastAsia="ru-RU"/>
        </w:rPr>
      </w:pPr>
      <w:r w:rsidRPr="009C187A">
        <w:rPr>
          <w:rFonts w:ascii="Times New Roman" w:eastAsia="Times New Roman" w:hAnsi="Times New Roman"/>
          <w:sz w:val="24"/>
          <w:szCs w:val="24"/>
          <w:lang w:eastAsia="ru-RU"/>
        </w:rPr>
        <w:t xml:space="preserve">  4.   Настоящее постановление вступает в силу со дня опубликования.</w:t>
      </w:r>
    </w:p>
    <w:p w:rsidR="00DA2333" w:rsidRPr="00DA2333" w:rsidRDefault="00DA2333" w:rsidP="00DA2333">
      <w:pPr>
        <w:tabs>
          <w:tab w:val="left" w:pos="851"/>
          <w:tab w:val="left" w:pos="993"/>
        </w:tabs>
        <w:autoSpaceDE w:val="0"/>
        <w:autoSpaceDN w:val="0"/>
        <w:adjustRightInd w:val="0"/>
        <w:spacing w:after="0" w:line="240" w:lineRule="auto"/>
        <w:jc w:val="both"/>
        <w:rPr>
          <w:rFonts w:ascii="Times New Roman" w:eastAsia="Times New Roman" w:hAnsi="Times New Roman"/>
          <w:sz w:val="28"/>
          <w:szCs w:val="28"/>
          <w:lang w:eastAsia="ru-RU"/>
        </w:rPr>
      </w:pPr>
      <w:r w:rsidRPr="00DA2333">
        <w:rPr>
          <w:rFonts w:ascii="Times New Roman" w:eastAsia="Times New Roman" w:hAnsi="Times New Roman"/>
          <w:sz w:val="28"/>
          <w:szCs w:val="28"/>
          <w:lang w:eastAsia="ru-RU"/>
        </w:rPr>
        <w:t>Руководитель администрации</w:t>
      </w:r>
    </w:p>
    <w:p w:rsidR="00DA2333" w:rsidRPr="00DA2333" w:rsidRDefault="00DA2333" w:rsidP="00DA2333">
      <w:pPr>
        <w:tabs>
          <w:tab w:val="left" w:pos="709"/>
          <w:tab w:val="left" w:pos="851"/>
          <w:tab w:val="left" w:pos="993"/>
        </w:tabs>
        <w:autoSpaceDE w:val="0"/>
        <w:autoSpaceDN w:val="0"/>
        <w:adjustRightInd w:val="0"/>
        <w:spacing w:after="0" w:line="240" w:lineRule="auto"/>
        <w:ind w:right="-2"/>
        <w:jc w:val="both"/>
        <w:rPr>
          <w:rFonts w:ascii="Times New Roman" w:eastAsia="Times New Roman" w:hAnsi="Times New Roman"/>
          <w:sz w:val="28"/>
          <w:szCs w:val="28"/>
          <w:lang w:eastAsia="ru-RU"/>
        </w:rPr>
      </w:pPr>
      <w:r w:rsidRPr="00DA2333">
        <w:rPr>
          <w:rFonts w:ascii="Times New Roman" w:eastAsia="Times New Roman" w:hAnsi="Times New Roman"/>
          <w:sz w:val="28"/>
          <w:szCs w:val="28"/>
          <w:lang w:eastAsia="ru-RU"/>
        </w:rPr>
        <w:t>муниципального района «Ижемский»                                       Л.И. Терентьева</w:t>
      </w:r>
    </w:p>
    <w:p w:rsidR="00DA2333" w:rsidRPr="00DA2333" w:rsidRDefault="00DA2333" w:rsidP="00DA2333">
      <w:pPr>
        <w:tabs>
          <w:tab w:val="left" w:pos="709"/>
          <w:tab w:val="left" w:pos="851"/>
          <w:tab w:val="left" w:pos="993"/>
        </w:tabs>
        <w:autoSpaceDE w:val="0"/>
        <w:autoSpaceDN w:val="0"/>
        <w:adjustRightInd w:val="0"/>
        <w:spacing w:after="0" w:line="240" w:lineRule="auto"/>
        <w:ind w:right="-2"/>
        <w:jc w:val="both"/>
        <w:rPr>
          <w:rFonts w:ascii="Times New Roman" w:eastAsia="Times New Roman" w:hAnsi="Times New Roman"/>
          <w:sz w:val="28"/>
          <w:szCs w:val="28"/>
          <w:lang w:eastAsia="ru-RU"/>
        </w:rPr>
      </w:pPr>
    </w:p>
    <w:tbl>
      <w:tblPr>
        <w:tblW w:w="10882" w:type="dxa"/>
        <w:tblInd w:w="-459" w:type="dxa"/>
        <w:tblLook w:val="04A0"/>
      </w:tblPr>
      <w:tblGrid>
        <w:gridCol w:w="6096"/>
        <w:gridCol w:w="4786"/>
      </w:tblGrid>
      <w:tr w:rsidR="00DA2333" w:rsidRPr="00DA2333" w:rsidTr="00DA2333">
        <w:tc>
          <w:tcPr>
            <w:tcW w:w="6096" w:type="dxa"/>
          </w:tcPr>
          <w:p w:rsidR="009C187A" w:rsidRDefault="009C187A" w:rsidP="00DA2333">
            <w:pPr>
              <w:tabs>
                <w:tab w:val="left" w:pos="1168"/>
              </w:tabs>
              <w:spacing w:after="0" w:line="240" w:lineRule="auto"/>
              <w:rPr>
                <w:rFonts w:ascii="Times New Roman" w:eastAsia="Times New Roman" w:hAnsi="Times New Roman"/>
                <w:sz w:val="24"/>
                <w:szCs w:val="24"/>
                <w:lang w:eastAsia="ru-RU"/>
              </w:rPr>
            </w:pPr>
          </w:p>
          <w:p w:rsidR="009C187A" w:rsidRDefault="009C187A" w:rsidP="00DA2333">
            <w:pPr>
              <w:tabs>
                <w:tab w:val="left" w:pos="1168"/>
              </w:tabs>
              <w:spacing w:after="0" w:line="240" w:lineRule="auto"/>
              <w:rPr>
                <w:rFonts w:ascii="Times New Roman" w:eastAsia="Times New Roman" w:hAnsi="Times New Roman"/>
                <w:sz w:val="24"/>
                <w:szCs w:val="24"/>
                <w:lang w:eastAsia="ru-RU"/>
              </w:rPr>
            </w:pPr>
          </w:p>
          <w:p w:rsidR="00DA2333" w:rsidRPr="00DA2333" w:rsidRDefault="00DA2333" w:rsidP="00DA2333">
            <w:pPr>
              <w:tabs>
                <w:tab w:val="left" w:pos="1168"/>
              </w:tabs>
              <w:spacing w:after="0" w:line="240" w:lineRule="auto"/>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lastRenderedPageBreak/>
              <w:t>Согласован</w:t>
            </w:r>
          </w:p>
          <w:p w:rsidR="00DA2333" w:rsidRPr="00DA2333" w:rsidRDefault="00DA2333" w:rsidP="00DA2333">
            <w:pPr>
              <w:spacing w:after="0" w:line="240" w:lineRule="auto"/>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t xml:space="preserve">Начальник Управления образования </w:t>
            </w:r>
          </w:p>
          <w:p w:rsidR="00DA2333" w:rsidRPr="00DA2333" w:rsidRDefault="00DA2333" w:rsidP="00DA2333">
            <w:pPr>
              <w:spacing w:after="0" w:line="240" w:lineRule="auto"/>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t xml:space="preserve">администрации муниципального района </w:t>
            </w:r>
          </w:p>
          <w:p w:rsidR="00DA2333" w:rsidRPr="00DA2333" w:rsidRDefault="00DA2333" w:rsidP="00DA2333">
            <w:pPr>
              <w:spacing w:after="0" w:line="240" w:lineRule="auto"/>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t>«Ижемский»</w:t>
            </w:r>
          </w:p>
          <w:p w:rsidR="00DA2333" w:rsidRPr="00DA2333" w:rsidRDefault="00DA2333" w:rsidP="00DA2333">
            <w:pPr>
              <w:spacing w:after="0" w:line="240" w:lineRule="auto"/>
              <w:rPr>
                <w:rFonts w:ascii="Times New Roman" w:eastAsia="Times New Roman" w:hAnsi="Times New Roman"/>
                <w:sz w:val="24"/>
                <w:szCs w:val="24"/>
                <w:lang w:eastAsia="ru-RU"/>
              </w:rPr>
            </w:pPr>
          </w:p>
          <w:p w:rsidR="00DA2333" w:rsidRPr="00DA2333" w:rsidRDefault="00DA2333" w:rsidP="00DA2333">
            <w:pPr>
              <w:spacing w:after="0" w:line="240" w:lineRule="auto"/>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t>____________________/А.В.Волкова/</w:t>
            </w:r>
          </w:p>
          <w:p w:rsidR="00DA2333" w:rsidRPr="00DA2333" w:rsidRDefault="00DA2333" w:rsidP="00DA2333">
            <w:pPr>
              <w:spacing w:after="0" w:line="240" w:lineRule="auto"/>
              <w:rPr>
                <w:rFonts w:ascii="Times New Roman" w:eastAsia="Times New Roman" w:hAnsi="Times New Roman"/>
                <w:sz w:val="24"/>
                <w:szCs w:val="24"/>
                <w:lang w:eastAsia="ru-RU"/>
              </w:rPr>
            </w:pPr>
          </w:p>
        </w:tc>
        <w:tc>
          <w:tcPr>
            <w:tcW w:w="4786" w:type="dxa"/>
          </w:tcPr>
          <w:p w:rsidR="009C187A" w:rsidRDefault="009C187A" w:rsidP="00DA2333">
            <w:pPr>
              <w:spacing w:after="0" w:line="240" w:lineRule="auto"/>
              <w:rPr>
                <w:rFonts w:ascii="Times New Roman" w:eastAsia="Times New Roman" w:hAnsi="Times New Roman"/>
                <w:sz w:val="24"/>
                <w:szCs w:val="24"/>
                <w:lang w:eastAsia="ru-RU"/>
              </w:rPr>
            </w:pPr>
          </w:p>
          <w:p w:rsidR="009C187A" w:rsidRDefault="009C187A" w:rsidP="00DA2333">
            <w:pPr>
              <w:spacing w:after="0" w:line="240" w:lineRule="auto"/>
              <w:rPr>
                <w:rFonts w:ascii="Times New Roman" w:eastAsia="Times New Roman" w:hAnsi="Times New Roman"/>
                <w:sz w:val="24"/>
                <w:szCs w:val="24"/>
                <w:lang w:eastAsia="ru-RU"/>
              </w:rPr>
            </w:pPr>
          </w:p>
          <w:p w:rsidR="00DA2333" w:rsidRPr="00DA2333" w:rsidRDefault="00DA2333" w:rsidP="00DA2333">
            <w:pPr>
              <w:spacing w:after="0" w:line="240" w:lineRule="auto"/>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lastRenderedPageBreak/>
              <w:t xml:space="preserve">Утвержден постановлением </w:t>
            </w:r>
          </w:p>
          <w:p w:rsidR="00DA2333" w:rsidRPr="00DA2333" w:rsidRDefault="00DA2333" w:rsidP="00DA2333">
            <w:pPr>
              <w:spacing w:after="0" w:line="240" w:lineRule="auto"/>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t xml:space="preserve">администрации муниципального  </w:t>
            </w:r>
          </w:p>
          <w:p w:rsidR="00DA2333" w:rsidRPr="00DA2333" w:rsidRDefault="00DA2333" w:rsidP="00DA2333">
            <w:pPr>
              <w:spacing w:after="0" w:line="240" w:lineRule="auto"/>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t xml:space="preserve">района «Ижемский»  </w:t>
            </w:r>
          </w:p>
          <w:p w:rsidR="00DA2333" w:rsidRPr="00DA2333" w:rsidRDefault="00DA2333" w:rsidP="00DA2333">
            <w:pPr>
              <w:spacing w:after="0" w:line="240" w:lineRule="auto"/>
              <w:ind w:left="493" w:hanging="493"/>
              <w:rPr>
                <w:rFonts w:ascii="Times New Roman" w:eastAsia="Times New Roman" w:hAnsi="Times New Roman"/>
                <w:sz w:val="24"/>
                <w:szCs w:val="24"/>
                <w:u w:val="single"/>
                <w:lang w:eastAsia="ru-RU"/>
              </w:rPr>
            </w:pPr>
            <w:r w:rsidRPr="00DA2333">
              <w:rPr>
                <w:rFonts w:ascii="Times New Roman" w:eastAsia="Times New Roman" w:hAnsi="Times New Roman"/>
                <w:sz w:val="24"/>
                <w:szCs w:val="24"/>
                <w:lang w:eastAsia="ru-RU"/>
              </w:rPr>
              <w:t xml:space="preserve">от  </w:t>
            </w:r>
            <w:r w:rsidRPr="00DA2333">
              <w:rPr>
                <w:rFonts w:ascii="Times New Roman" w:eastAsia="Times New Roman" w:hAnsi="Times New Roman"/>
                <w:sz w:val="24"/>
                <w:szCs w:val="24"/>
                <w:u w:val="single"/>
                <w:lang w:eastAsia="ru-RU"/>
              </w:rPr>
              <w:t>29</w:t>
            </w:r>
            <w:r w:rsidRPr="00DA2333">
              <w:rPr>
                <w:rFonts w:ascii="Times New Roman" w:eastAsia="Times New Roman" w:hAnsi="Times New Roman"/>
                <w:sz w:val="24"/>
                <w:szCs w:val="24"/>
                <w:lang w:eastAsia="ru-RU"/>
              </w:rPr>
              <w:t xml:space="preserve">  </w:t>
            </w:r>
            <w:r w:rsidRPr="00DA2333">
              <w:rPr>
                <w:rFonts w:ascii="Times New Roman" w:eastAsia="Times New Roman" w:hAnsi="Times New Roman"/>
                <w:sz w:val="24"/>
                <w:szCs w:val="24"/>
                <w:u w:val="single"/>
                <w:lang w:eastAsia="ru-RU"/>
              </w:rPr>
              <w:t>декабря</w:t>
            </w:r>
            <w:r w:rsidRPr="00DA2333">
              <w:rPr>
                <w:rFonts w:ascii="Times New Roman" w:eastAsia="Times New Roman" w:hAnsi="Times New Roman"/>
                <w:sz w:val="24"/>
                <w:szCs w:val="24"/>
                <w:lang w:eastAsia="ru-RU"/>
              </w:rPr>
              <w:t xml:space="preserve">  </w:t>
            </w:r>
            <w:r w:rsidRPr="00DA2333">
              <w:rPr>
                <w:rFonts w:ascii="Times New Roman" w:eastAsia="Times New Roman" w:hAnsi="Times New Roman"/>
                <w:sz w:val="24"/>
                <w:szCs w:val="24"/>
                <w:u w:val="single"/>
                <w:lang w:eastAsia="ru-RU"/>
              </w:rPr>
              <w:t>2017</w:t>
            </w:r>
            <w:r w:rsidRPr="00DA2333">
              <w:rPr>
                <w:rFonts w:ascii="Times New Roman" w:eastAsia="Times New Roman" w:hAnsi="Times New Roman"/>
                <w:sz w:val="24"/>
                <w:szCs w:val="24"/>
                <w:lang w:eastAsia="ru-RU"/>
              </w:rPr>
              <w:t xml:space="preserve"> года  №  </w:t>
            </w:r>
            <w:r w:rsidRPr="00DA2333">
              <w:rPr>
                <w:rFonts w:ascii="Times New Roman" w:eastAsia="Times New Roman" w:hAnsi="Times New Roman"/>
                <w:sz w:val="24"/>
                <w:szCs w:val="24"/>
                <w:u w:val="single"/>
                <w:lang w:eastAsia="ru-RU"/>
              </w:rPr>
              <w:t>1138</w:t>
            </w:r>
          </w:p>
          <w:p w:rsidR="00DA2333" w:rsidRPr="00DA2333" w:rsidRDefault="00DA2333" w:rsidP="00DA2333">
            <w:pPr>
              <w:spacing w:after="0" w:line="240" w:lineRule="auto"/>
              <w:rPr>
                <w:rFonts w:ascii="Times New Roman" w:eastAsia="Times New Roman" w:hAnsi="Times New Roman"/>
                <w:sz w:val="24"/>
                <w:szCs w:val="24"/>
                <w:lang w:eastAsia="ru-RU"/>
              </w:rPr>
            </w:pPr>
          </w:p>
          <w:p w:rsidR="00DA2333" w:rsidRPr="00DA2333" w:rsidRDefault="00DA2333" w:rsidP="00DA2333">
            <w:pPr>
              <w:spacing w:after="0" w:line="240" w:lineRule="auto"/>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t>Руководитель администрации</w:t>
            </w:r>
          </w:p>
          <w:p w:rsidR="00DA2333" w:rsidRPr="00DA2333" w:rsidRDefault="00DA2333" w:rsidP="00DA2333">
            <w:pPr>
              <w:spacing w:after="0" w:line="240" w:lineRule="auto"/>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t>муниципального района «Ижемский»</w:t>
            </w:r>
          </w:p>
          <w:p w:rsidR="00DA2333" w:rsidRPr="00DA2333" w:rsidRDefault="00DA2333" w:rsidP="00DA2333">
            <w:pPr>
              <w:spacing w:after="0" w:line="240" w:lineRule="auto"/>
              <w:rPr>
                <w:rFonts w:ascii="Times New Roman" w:eastAsia="Times New Roman" w:hAnsi="Times New Roman"/>
                <w:sz w:val="24"/>
                <w:szCs w:val="24"/>
                <w:lang w:eastAsia="ru-RU"/>
              </w:rPr>
            </w:pPr>
          </w:p>
          <w:p w:rsidR="00DA2333" w:rsidRPr="00DA2333" w:rsidRDefault="00DA2333" w:rsidP="00DA2333">
            <w:pPr>
              <w:spacing w:after="0" w:line="240" w:lineRule="auto"/>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t>__________________/Л.И.Терентьева/</w:t>
            </w:r>
          </w:p>
        </w:tc>
      </w:tr>
      <w:tr w:rsidR="00DA2333" w:rsidRPr="00DA2333" w:rsidTr="00DA2333">
        <w:trPr>
          <w:trHeight w:val="80"/>
        </w:trPr>
        <w:tc>
          <w:tcPr>
            <w:tcW w:w="6096" w:type="dxa"/>
          </w:tcPr>
          <w:p w:rsidR="00DA2333" w:rsidRPr="00DA2333" w:rsidRDefault="00DA2333" w:rsidP="00DA2333">
            <w:pPr>
              <w:spacing w:after="0" w:line="240" w:lineRule="auto"/>
              <w:rPr>
                <w:rFonts w:ascii="Times New Roman" w:eastAsia="Times New Roman" w:hAnsi="Times New Roman"/>
                <w:sz w:val="24"/>
                <w:szCs w:val="24"/>
                <w:lang w:eastAsia="ru-RU"/>
              </w:rPr>
            </w:pPr>
          </w:p>
        </w:tc>
        <w:tc>
          <w:tcPr>
            <w:tcW w:w="4786" w:type="dxa"/>
          </w:tcPr>
          <w:p w:rsidR="00DA2333" w:rsidRPr="00DA2333" w:rsidRDefault="00DA2333" w:rsidP="00DA2333">
            <w:pPr>
              <w:spacing w:after="0" w:line="240" w:lineRule="auto"/>
              <w:rPr>
                <w:rFonts w:ascii="Times New Roman" w:eastAsia="Times New Roman" w:hAnsi="Times New Roman"/>
                <w:sz w:val="24"/>
                <w:szCs w:val="24"/>
                <w:lang w:eastAsia="ru-RU"/>
              </w:rPr>
            </w:pPr>
          </w:p>
        </w:tc>
      </w:tr>
    </w:tbl>
    <w:p w:rsidR="00DA2333" w:rsidRPr="00DA2333" w:rsidRDefault="00DA2333" w:rsidP="00DA2333">
      <w:pPr>
        <w:spacing w:after="0" w:line="240" w:lineRule="auto"/>
        <w:rPr>
          <w:rFonts w:ascii="Times New Roman" w:eastAsia="Times New Roman" w:hAnsi="Times New Roman"/>
          <w:sz w:val="24"/>
          <w:szCs w:val="24"/>
          <w:lang w:eastAsia="ru-RU"/>
        </w:rPr>
      </w:pPr>
    </w:p>
    <w:p w:rsidR="00DA2333" w:rsidRPr="00DA2333" w:rsidRDefault="00DA2333" w:rsidP="00DA2333">
      <w:pPr>
        <w:spacing w:after="0" w:line="240" w:lineRule="auto"/>
        <w:rPr>
          <w:rFonts w:ascii="Times New Roman" w:eastAsia="Times New Roman" w:hAnsi="Times New Roman"/>
          <w:sz w:val="24"/>
          <w:szCs w:val="24"/>
          <w:lang w:eastAsia="ru-RU"/>
        </w:rPr>
      </w:pPr>
    </w:p>
    <w:p w:rsidR="00DA2333" w:rsidRPr="00DA2333" w:rsidRDefault="00DA2333" w:rsidP="00DA2333">
      <w:pPr>
        <w:spacing w:after="0" w:line="240" w:lineRule="auto"/>
        <w:jc w:val="center"/>
        <w:rPr>
          <w:rFonts w:ascii="Times New Roman" w:eastAsia="Times New Roman" w:hAnsi="Times New Roman"/>
          <w:sz w:val="24"/>
          <w:szCs w:val="24"/>
          <w:lang w:eastAsia="ru-RU"/>
        </w:rPr>
      </w:pPr>
    </w:p>
    <w:p w:rsidR="00DA2333" w:rsidRPr="00DA2333" w:rsidRDefault="00DA2333" w:rsidP="00DA2333">
      <w:pPr>
        <w:spacing w:after="0" w:line="240" w:lineRule="auto"/>
        <w:jc w:val="center"/>
        <w:rPr>
          <w:rFonts w:ascii="Times New Roman" w:eastAsia="Times New Roman" w:hAnsi="Times New Roman"/>
          <w:sz w:val="36"/>
          <w:szCs w:val="36"/>
          <w:lang w:eastAsia="ru-RU"/>
        </w:rPr>
      </w:pPr>
    </w:p>
    <w:p w:rsidR="00DA2333" w:rsidRPr="00DA2333" w:rsidRDefault="00DA2333" w:rsidP="00DA2333">
      <w:pPr>
        <w:spacing w:after="0" w:line="240" w:lineRule="auto"/>
        <w:jc w:val="center"/>
        <w:rPr>
          <w:rFonts w:ascii="Times New Roman" w:eastAsia="Times New Roman" w:hAnsi="Times New Roman"/>
          <w:sz w:val="36"/>
          <w:szCs w:val="36"/>
          <w:lang w:eastAsia="ru-RU"/>
        </w:rPr>
      </w:pPr>
    </w:p>
    <w:p w:rsidR="00DA2333" w:rsidRPr="00DA2333" w:rsidRDefault="00DA2333" w:rsidP="00DA2333">
      <w:pPr>
        <w:spacing w:after="0" w:line="240" w:lineRule="auto"/>
        <w:jc w:val="center"/>
        <w:rPr>
          <w:rFonts w:ascii="Times New Roman" w:eastAsia="Times New Roman" w:hAnsi="Times New Roman"/>
          <w:sz w:val="36"/>
          <w:szCs w:val="36"/>
          <w:lang w:eastAsia="ru-RU"/>
        </w:rPr>
      </w:pPr>
    </w:p>
    <w:p w:rsidR="00DA2333" w:rsidRPr="00DA2333" w:rsidRDefault="00DA2333" w:rsidP="00DA2333">
      <w:pPr>
        <w:spacing w:after="0" w:line="240" w:lineRule="auto"/>
        <w:jc w:val="center"/>
        <w:rPr>
          <w:rFonts w:ascii="Times New Roman" w:eastAsia="Times New Roman" w:hAnsi="Times New Roman"/>
          <w:sz w:val="36"/>
          <w:szCs w:val="36"/>
          <w:lang w:eastAsia="ru-RU"/>
        </w:rPr>
      </w:pPr>
    </w:p>
    <w:p w:rsidR="00DA2333" w:rsidRPr="00DA2333" w:rsidRDefault="00DA2333" w:rsidP="00DA2333">
      <w:pPr>
        <w:spacing w:after="0" w:line="240" w:lineRule="auto"/>
        <w:jc w:val="center"/>
        <w:rPr>
          <w:rFonts w:ascii="Times New Roman" w:eastAsia="Times New Roman" w:hAnsi="Times New Roman"/>
          <w:sz w:val="36"/>
          <w:szCs w:val="36"/>
          <w:lang w:eastAsia="ru-RU"/>
        </w:rPr>
      </w:pPr>
    </w:p>
    <w:p w:rsidR="00DA2333" w:rsidRPr="00DA2333" w:rsidRDefault="00DA2333" w:rsidP="00DA2333">
      <w:pPr>
        <w:spacing w:after="0" w:line="240" w:lineRule="auto"/>
        <w:jc w:val="center"/>
        <w:rPr>
          <w:rFonts w:ascii="Times New Roman" w:eastAsia="Times New Roman" w:hAnsi="Times New Roman"/>
          <w:sz w:val="28"/>
          <w:szCs w:val="28"/>
          <w:lang w:eastAsia="ru-RU"/>
        </w:rPr>
      </w:pPr>
      <w:r w:rsidRPr="00DA2333">
        <w:rPr>
          <w:rFonts w:ascii="Times New Roman" w:eastAsia="Times New Roman" w:hAnsi="Times New Roman"/>
          <w:sz w:val="28"/>
          <w:szCs w:val="28"/>
          <w:lang w:eastAsia="ru-RU"/>
        </w:rPr>
        <w:t>У С Т А В</w:t>
      </w:r>
    </w:p>
    <w:p w:rsidR="00DA2333" w:rsidRPr="00DA2333" w:rsidRDefault="00DA2333" w:rsidP="00DA2333">
      <w:pPr>
        <w:spacing w:after="0" w:line="240" w:lineRule="auto"/>
        <w:jc w:val="center"/>
        <w:rPr>
          <w:rFonts w:ascii="Times New Roman" w:eastAsia="Times New Roman" w:hAnsi="Times New Roman"/>
          <w:sz w:val="28"/>
          <w:szCs w:val="28"/>
          <w:lang w:eastAsia="ru-RU"/>
        </w:rPr>
      </w:pPr>
      <w:r w:rsidRPr="00DA2333">
        <w:rPr>
          <w:rFonts w:ascii="Times New Roman" w:eastAsia="Times New Roman" w:hAnsi="Times New Roman"/>
          <w:sz w:val="28"/>
          <w:szCs w:val="28"/>
          <w:lang w:eastAsia="ru-RU"/>
        </w:rPr>
        <w:t>муниципального бюджетного</w:t>
      </w:r>
    </w:p>
    <w:p w:rsidR="00DA2333" w:rsidRPr="00DA2333" w:rsidRDefault="00DA2333" w:rsidP="00DA2333">
      <w:pPr>
        <w:spacing w:after="0" w:line="240" w:lineRule="auto"/>
        <w:jc w:val="center"/>
        <w:rPr>
          <w:rFonts w:ascii="Times New Roman" w:eastAsia="Times New Roman" w:hAnsi="Times New Roman"/>
          <w:sz w:val="28"/>
          <w:szCs w:val="28"/>
          <w:lang w:eastAsia="ru-RU"/>
        </w:rPr>
      </w:pPr>
      <w:r w:rsidRPr="00DA2333">
        <w:rPr>
          <w:rFonts w:ascii="Times New Roman" w:eastAsia="Times New Roman" w:hAnsi="Times New Roman"/>
          <w:sz w:val="28"/>
          <w:szCs w:val="28"/>
          <w:lang w:eastAsia="ru-RU"/>
        </w:rPr>
        <w:t xml:space="preserve"> общеобразовательного учреждения</w:t>
      </w:r>
    </w:p>
    <w:p w:rsidR="00DA2333" w:rsidRPr="00DA2333" w:rsidRDefault="00DA2333" w:rsidP="00DA2333">
      <w:pPr>
        <w:spacing w:after="0" w:line="240" w:lineRule="auto"/>
        <w:jc w:val="center"/>
        <w:rPr>
          <w:rFonts w:ascii="Times New Roman" w:eastAsia="Times New Roman" w:hAnsi="Times New Roman"/>
          <w:sz w:val="28"/>
          <w:szCs w:val="28"/>
          <w:lang w:eastAsia="ru-RU"/>
        </w:rPr>
      </w:pPr>
      <w:r w:rsidRPr="00DA2333">
        <w:rPr>
          <w:rFonts w:ascii="Times New Roman" w:eastAsia="Times New Roman" w:hAnsi="Times New Roman"/>
          <w:sz w:val="28"/>
          <w:szCs w:val="28"/>
          <w:lang w:eastAsia="ru-RU"/>
        </w:rPr>
        <w:t>«Сизябская средняя общеобразовательная школа»</w:t>
      </w:r>
    </w:p>
    <w:p w:rsidR="00DA2333" w:rsidRPr="00DA2333" w:rsidRDefault="00DA2333" w:rsidP="00DA2333">
      <w:pPr>
        <w:autoSpaceDE w:val="0"/>
        <w:autoSpaceDN w:val="0"/>
        <w:adjustRightInd w:val="0"/>
        <w:spacing w:after="0" w:line="240" w:lineRule="auto"/>
        <w:jc w:val="center"/>
        <w:outlineLvl w:val="0"/>
        <w:rPr>
          <w:rFonts w:ascii="Times New Roman" w:eastAsia="Times New Roman" w:hAnsi="Times New Roman"/>
          <w:sz w:val="24"/>
          <w:szCs w:val="24"/>
          <w:lang w:eastAsia="ru-RU"/>
        </w:rPr>
      </w:pPr>
    </w:p>
    <w:p w:rsidR="00DA2333" w:rsidRPr="00DA2333" w:rsidRDefault="00DA2333" w:rsidP="00DA2333">
      <w:pPr>
        <w:autoSpaceDE w:val="0"/>
        <w:autoSpaceDN w:val="0"/>
        <w:adjustRightInd w:val="0"/>
        <w:spacing w:after="0" w:line="240" w:lineRule="auto"/>
        <w:jc w:val="center"/>
        <w:outlineLvl w:val="0"/>
        <w:rPr>
          <w:rFonts w:ascii="Times New Roman" w:eastAsia="Times New Roman" w:hAnsi="Times New Roman"/>
          <w:sz w:val="24"/>
          <w:szCs w:val="24"/>
          <w:lang w:eastAsia="ru-RU"/>
        </w:rPr>
      </w:pPr>
    </w:p>
    <w:p w:rsidR="00DA2333" w:rsidRPr="00DA2333" w:rsidRDefault="00DA2333" w:rsidP="00DA2333">
      <w:pPr>
        <w:autoSpaceDE w:val="0"/>
        <w:autoSpaceDN w:val="0"/>
        <w:adjustRightInd w:val="0"/>
        <w:spacing w:after="0" w:line="240" w:lineRule="auto"/>
        <w:rPr>
          <w:rFonts w:ascii="Times New Roman" w:eastAsia="Times New Roman" w:hAnsi="Times New Roman"/>
          <w:sz w:val="28"/>
          <w:szCs w:val="20"/>
          <w:lang w:eastAsia="ru-RU"/>
        </w:rPr>
      </w:pPr>
    </w:p>
    <w:p w:rsidR="00DA2333" w:rsidRPr="00DA2333" w:rsidRDefault="00DA2333" w:rsidP="00DA2333">
      <w:pPr>
        <w:autoSpaceDE w:val="0"/>
        <w:autoSpaceDN w:val="0"/>
        <w:adjustRightInd w:val="0"/>
        <w:spacing w:after="0" w:line="240" w:lineRule="auto"/>
        <w:rPr>
          <w:rFonts w:ascii="Times New Roman" w:eastAsia="Times New Roman" w:hAnsi="Times New Roman"/>
          <w:sz w:val="28"/>
          <w:szCs w:val="20"/>
          <w:lang w:eastAsia="ru-RU"/>
        </w:rPr>
      </w:pPr>
    </w:p>
    <w:p w:rsidR="00DA2333" w:rsidRPr="00DA2333" w:rsidRDefault="00DA2333" w:rsidP="00DA2333">
      <w:pPr>
        <w:autoSpaceDE w:val="0"/>
        <w:autoSpaceDN w:val="0"/>
        <w:adjustRightInd w:val="0"/>
        <w:spacing w:after="0" w:line="240" w:lineRule="auto"/>
        <w:rPr>
          <w:rFonts w:ascii="Times New Roman" w:eastAsia="Times New Roman" w:hAnsi="Times New Roman"/>
          <w:sz w:val="28"/>
          <w:szCs w:val="20"/>
          <w:lang w:eastAsia="ru-RU"/>
        </w:rPr>
      </w:pPr>
    </w:p>
    <w:p w:rsidR="00DA2333" w:rsidRPr="00DA2333" w:rsidRDefault="00DA2333" w:rsidP="00DA2333">
      <w:pPr>
        <w:autoSpaceDE w:val="0"/>
        <w:autoSpaceDN w:val="0"/>
        <w:adjustRightInd w:val="0"/>
        <w:spacing w:after="0" w:line="240" w:lineRule="auto"/>
        <w:rPr>
          <w:rFonts w:ascii="Times New Roman" w:eastAsia="Times New Roman" w:hAnsi="Times New Roman"/>
          <w:sz w:val="28"/>
          <w:szCs w:val="20"/>
          <w:lang w:eastAsia="ru-RU"/>
        </w:rPr>
      </w:pPr>
    </w:p>
    <w:p w:rsidR="00DA2333" w:rsidRPr="00DA2333" w:rsidRDefault="00DA2333" w:rsidP="00DA2333">
      <w:pPr>
        <w:autoSpaceDE w:val="0"/>
        <w:autoSpaceDN w:val="0"/>
        <w:adjustRightInd w:val="0"/>
        <w:spacing w:after="0" w:line="240" w:lineRule="auto"/>
        <w:rPr>
          <w:rFonts w:ascii="Times New Roman" w:eastAsia="Times New Roman" w:hAnsi="Times New Roman"/>
          <w:sz w:val="28"/>
          <w:szCs w:val="20"/>
          <w:lang w:eastAsia="ru-RU"/>
        </w:rPr>
      </w:pPr>
    </w:p>
    <w:p w:rsidR="00DA2333" w:rsidRPr="00DA2333" w:rsidRDefault="00DA2333" w:rsidP="00DA2333">
      <w:pPr>
        <w:spacing w:after="0" w:line="240" w:lineRule="auto"/>
        <w:contextualSpacing/>
        <w:jc w:val="center"/>
        <w:rPr>
          <w:rFonts w:ascii="Times New Roman" w:eastAsia="Times New Roman" w:hAnsi="Times New Roman"/>
          <w:b/>
          <w:color w:val="000000"/>
          <w:sz w:val="24"/>
          <w:szCs w:val="24"/>
          <w:lang w:eastAsia="ru-RU"/>
        </w:rPr>
      </w:pPr>
    </w:p>
    <w:p w:rsidR="00DA2333" w:rsidRPr="00DA2333" w:rsidRDefault="00DA2333" w:rsidP="00DA2333">
      <w:pPr>
        <w:spacing w:after="0" w:line="240" w:lineRule="auto"/>
        <w:ind w:left="1069"/>
        <w:contextualSpacing/>
        <w:rPr>
          <w:rFonts w:ascii="Times New Roman" w:eastAsia="Times New Roman" w:hAnsi="Times New Roman"/>
          <w:b/>
          <w:color w:val="000000"/>
          <w:sz w:val="24"/>
          <w:szCs w:val="24"/>
          <w:lang w:eastAsia="ru-RU"/>
        </w:rPr>
      </w:pPr>
    </w:p>
    <w:p w:rsidR="00DA2333" w:rsidRPr="00DA2333" w:rsidRDefault="00DA2333" w:rsidP="00DA2333">
      <w:pPr>
        <w:spacing w:after="0" w:line="240" w:lineRule="auto"/>
        <w:ind w:left="1069"/>
        <w:contextualSpacing/>
        <w:rPr>
          <w:rFonts w:ascii="Times New Roman" w:eastAsia="Times New Roman" w:hAnsi="Times New Roman"/>
          <w:b/>
          <w:color w:val="000000"/>
          <w:sz w:val="24"/>
          <w:szCs w:val="24"/>
          <w:lang w:eastAsia="ru-RU"/>
        </w:rPr>
      </w:pPr>
    </w:p>
    <w:p w:rsidR="00DA2333" w:rsidRPr="00DA2333" w:rsidRDefault="00DA2333" w:rsidP="00DA2333">
      <w:pPr>
        <w:spacing w:after="0" w:line="240" w:lineRule="auto"/>
        <w:ind w:left="1069"/>
        <w:contextualSpacing/>
        <w:rPr>
          <w:rFonts w:ascii="Times New Roman" w:eastAsia="Times New Roman" w:hAnsi="Times New Roman"/>
          <w:b/>
          <w:color w:val="000000"/>
          <w:sz w:val="24"/>
          <w:szCs w:val="24"/>
          <w:lang w:eastAsia="ru-RU"/>
        </w:rPr>
      </w:pPr>
    </w:p>
    <w:p w:rsidR="00DA2333" w:rsidRPr="00DA2333" w:rsidRDefault="00DA2333" w:rsidP="00DA2333">
      <w:pPr>
        <w:spacing w:after="0" w:line="240" w:lineRule="auto"/>
        <w:ind w:left="1069"/>
        <w:contextualSpacing/>
        <w:rPr>
          <w:rFonts w:ascii="Times New Roman" w:eastAsia="Times New Roman" w:hAnsi="Times New Roman"/>
          <w:b/>
          <w:color w:val="000000"/>
          <w:sz w:val="24"/>
          <w:szCs w:val="24"/>
          <w:lang w:eastAsia="ru-RU"/>
        </w:rPr>
      </w:pPr>
    </w:p>
    <w:p w:rsidR="00DA2333" w:rsidRPr="00DA2333" w:rsidRDefault="00DA2333" w:rsidP="00DA2333">
      <w:pPr>
        <w:spacing w:after="0" w:line="240" w:lineRule="auto"/>
        <w:ind w:left="1069"/>
        <w:contextualSpacing/>
        <w:rPr>
          <w:rFonts w:ascii="Times New Roman" w:eastAsia="Times New Roman" w:hAnsi="Times New Roman"/>
          <w:b/>
          <w:color w:val="000000"/>
          <w:sz w:val="24"/>
          <w:szCs w:val="24"/>
          <w:lang w:eastAsia="ru-RU"/>
        </w:rPr>
      </w:pPr>
    </w:p>
    <w:p w:rsidR="00DA2333" w:rsidRPr="00DA2333" w:rsidRDefault="00DA2333" w:rsidP="00DA2333">
      <w:pPr>
        <w:spacing w:after="0" w:line="240" w:lineRule="auto"/>
        <w:ind w:left="1069"/>
        <w:contextualSpacing/>
        <w:rPr>
          <w:rFonts w:ascii="Times New Roman" w:eastAsia="Times New Roman" w:hAnsi="Times New Roman"/>
          <w:b/>
          <w:color w:val="000000"/>
          <w:sz w:val="24"/>
          <w:szCs w:val="24"/>
          <w:lang w:eastAsia="ru-RU"/>
        </w:rPr>
      </w:pPr>
    </w:p>
    <w:p w:rsidR="00DA2333" w:rsidRPr="00DA2333" w:rsidRDefault="00DA2333" w:rsidP="00DA2333">
      <w:pPr>
        <w:spacing w:after="0" w:line="240" w:lineRule="auto"/>
        <w:ind w:left="1069"/>
        <w:contextualSpacing/>
        <w:rPr>
          <w:rFonts w:ascii="Times New Roman" w:eastAsia="Times New Roman" w:hAnsi="Times New Roman"/>
          <w:b/>
          <w:color w:val="000000"/>
          <w:sz w:val="24"/>
          <w:szCs w:val="24"/>
          <w:lang w:eastAsia="ru-RU"/>
        </w:rPr>
      </w:pPr>
    </w:p>
    <w:p w:rsidR="00DA2333" w:rsidRPr="00DA2333" w:rsidRDefault="00DA2333" w:rsidP="00DA2333">
      <w:pPr>
        <w:spacing w:after="0" w:line="240" w:lineRule="auto"/>
        <w:ind w:left="1069"/>
        <w:contextualSpacing/>
        <w:rPr>
          <w:rFonts w:ascii="Times New Roman" w:eastAsia="Times New Roman" w:hAnsi="Times New Roman"/>
          <w:b/>
          <w:color w:val="000000"/>
          <w:sz w:val="24"/>
          <w:szCs w:val="24"/>
          <w:lang w:eastAsia="ru-RU"/>
        </w:rPr>
      </w:pPr>
    </w:p>
    <w:p w:rsidR="00DA2333" w:rsidRPr="00DA2333" w:rsidRDefault="00DA2333" w:rsidP="00DA2333">
      <w:pPr>
        <w:spacing w:after="0" w:line="240" w:lineRule="auto"/>
        <w:ind w:left="1069"/>
        <w:contextualSpacing/>
        <w:rPr>
          <w:rFonts w:ascii="Times New Roman" w:eastAsia="Times New Roman" w:hAnsi="Times New Roman"/>
          <w:b/>
          <w:color w:val="000000"/>
          <w:sz w:val="24"/>
          <w:szCs w:val="24"/>
          <w:lang w:eastAsia="ru-RU"/>
        </w:rPr>
      </w:pPr>
    </w:p>
    <w:p w:rsidR="00DA2333" w:rsidRPr="00DA2333" w:rsidRDefault="00DA2333" w:rsidP="00DA2333">
      <w:pPr>
        <w:spacing w:after="0" w:line="240" w:lineRule="auto"/>
        <w:ind w:left="1069"/>
        <w:contextualSpacing/>
        <w:rPr>
          <w:rFonts w:ascii="Times New Roman" w:eastAsia="Times New Roman" w:hAnsi="Times New Roman"/>
          <w:b/>
          <w:color w:val="000000"/>
          <w:sz w:val="24"/>
          <w:szCs w:val="24"/>
          <w:lang w:eastAsia="ru-RU"/>
        </w:rPr>
      </w:pPr>
    </w:p>
    <w:p w:rsidR="00DA2333" w:rsidRPr="00DA2333" w:rsidRDefault="00DA2333" w:rsidP="00DA2333">
      <w:pPr>
        <w:spacing w:after="0" w:line="240" w:lineRule="auto"/>
        <w:ind w:left="1069"/>
        <w:contextualSpacing/>
        <w:rPr>
          <w:rFonts w:ascii="Times New Roman" w:eastAsia="Times New Roman" w:hAnsi="Times New Roman"/>
          <w:b/>
          <w:color w:val="000000"/>
          <w:sz w:val="24"/>
          <w:szCs w:val="24"/>
          <w:lang w:eastAsia="ru-RU"/>
        </w:rPr>
      </w:pPr>
    </w:p>
    <w:p w:rsidR="00DA2333" w:rsidRPr="00DA2333" w:rsidRDefault="00DA2333" w:rsidP="00DA2333">
      <w:pPr>
        <w:spacing w:after="0" w:line="240" w:lineRule="auto"/>
        <w:ind w:left="1069"/>
        <w:contextualSpacing/>
        <w:rPr>
          <w:rFonts w:ascii="Times New Roman" w:eastAsia="Times New Roman" w:hAnsi="Times New Roman"/>
          <w:b/>
          <w:color w:val="000000"/>
          <w:sz w:val="24"/>
          <w:szCs w:val="24"/>
          <w:lang w:eastAsia="ru-RU"/>
        </w:rPr>
      </w:pPr>
    </w:p>
    <w:p w:rsidR="00DA2333" w:rsidRPr="00DA2333" w:rsidRDefault="00DA2333" w:rsidP="00DA2333">
      <w:pPr>
        <w:spacing w:after="0" w:line="240" w:lineRule="auto"/>
        <w:contextualSpacing/>
        <w:rPr>
          <w:rFonts w:ascii="Times New Roman" w:eastAsia="Times New Roman" w:hAnsi="Times New Roman"/>
          <w:b/>
          <w:color w:val="FF0000"/>
          <w:sz w:val="32"/>
          <w:szCs w:val="32"/>
          <w:lang w:eastAsia="ru-RU"/>
        </w:rPr>
      </w:pPr>
    </w:p>
    <w:p w:rsidR="00DA2333" w:rsidRPr="00DA2333" w:rsidRDefault="00DA2333" w:rsidP="00DA2333">
      <w:pPr>
        <w:spacing w:after="0" w:line="240" w:lineRule="auto"/>
        <w:contextualSpacing/>
        <w:rPr>
          <w:rFonts w:ascii="Times New Roman" w:eastAsia="Times New Roman" w:hAnsi="Times New Roman"/>
          <w:b/>
          <w:color w:val="FF0000"/>
          <w:sz w:val="32"/>
          <w:szCs w:val="32"/>
          <w:lang w:eastAsia="ru-RU"/>
        </w:rPr>
      </w:pPr>
    </w:p>
    <w:p w:rsidR="00DA2333" w:rsidRPr="00DA2333" w:rsidRDefault="00DA2333" w:rsidP="00DA2333">
      <w:pPr>
        <w:spacing w:after="0" w:line="240" w:lineRule="auto"/>
        <w:contextualSpacing/>
        <w:rPr>
          <w:rFonts w:ascii="Times New Roman" w:eastAsia="Times New Roman" w:hAnsi="Times New Roman"/>
          <w:b/>
          <w:color w:val="FF0000"/>
          <w:sz w:val="32"/>
          <w:szCs w:val="32"/>
          <w:lang w:eastAsia="ru-RU"/>
        </w:rPr>
      </w:pPr>
    </w:p>
    <w:p w:rsidR="00DA2333" w:rsidRPr="00DA2333" w:rsidRDefault="00DA2333" w:rsidP="00DA2333">
      <w:pPr>
        <w:spacing w:after="0" w:line="240" w:lineRule="auto"/>
        <w:contextualSpacing/>
        <w:rPr>
          <w:rFonts w:ascii="Times New Roman" w:eastAsia="Times New Roman" w:hAnsi="Times New Roman"/>
          <w:b/>
          <w:color w:val="FF0000"/>
          <w:sz w:val="32"/>
          <w:szCs w:val="32"/>
          <w:lang w:eastAsia="ru-RU"/>
        </w:rPr>
      </w:pPr>
    </w:p>
    <w:p w:rsidR="009C187A" w:rsidRDefault="009C187A" w:rsidP="009C187A">
      <w:pPr>
        <w:spacing w:after="0" w:line="240" w:lineRule="auto"/>
        <w:contextualSpacing/>
        <w:jc w:val="center"/>
        <w:rPr>
          <w:rFonts w:ascii="Times New Roman" w:eastAsia="Times New Roman" w:hAnsi="Times New Roman"/>
          <w:b/>
          <w:color w:val="000000"/>
          <w:sz w:val="24"/>
          <w:szCs w:val="24"/>
          <w:lang w:eastAsia="ru-RU"/>
        </w:rPr>
      </w:pPr>
    </w:p>
    <w:p w:rsidR="00DA2333" w:rsidRPr="00DA2333" w:rsidRDefault="00DA2333" w:rsidP="006917E0">
      <w:pPr>
        <w:numPr>
          <w:ilvl w:val="0"/>
          <w:numId w:val="17"/>
        </w:numPr>
        <w:spacing w:after="0" w:line="240" w:lineRule="auto"/>
        <w:contextualSpacing/>
        <w:jc w:val="center"/>
        <w:rPr>
          <w:rFonts w:ascii="Times New Roman" w:eastAsia="Times New Roman" w:hAnsi="Times New Roman"/>
          <w:b/>
          <w:color w:val="000000"/>
          <w:sz w:val="24"/>
          <w:szCs w:val="24"/>
          <w:lang w:eastAsia="ru-RU"/>
        </w:rPr>
      </w:pPr>
      <w:r w:rsidRPr="00DA2333">
        <w:rPr>
          <w:rFonts w:ascii="Times New Roman" w:eastAsia="Times New Roman" w:hAnsi="Times New Roman"/>
          <w:b/>
          <w:color w:val="000000"/>
          <w:sz w:val="24"/>
          <w:szCs w:val="24"/>
          <w:lang w:eastAsia="ru-RU"/>
        </w:rPr>
        <w:lastRenderedPageBreak/>
        <w:t>ОБЩИЕ ПОЛОЖЕНИЯ</w:t>
      </w:r>
    </w:p>
    <w:p w:rsidR="00DA2333" w:rsidRPr="00DA2333" w:rsidRDefault="00DA2333" w:rsidP="00DA2333">
      <w:pPr>
        <w:tabs>
          <w:tab w:val="left" w:pos="567"/>
          <w:tab w:val="left" w:pos="709"/>
        </w:tabs>
        <w:spacing w:after="0" w:line="240" w:lineRule="auto"/>
        <w:jc w:val="both"/>
        <w:rPr>
          <w:rFonts w:ascii="Times New Roman" w:eastAsia="Times New Roman" w:hAnsi="Times New Roman"/>
          <w:color w:val="000000"/>
          <w:sz w:val="24"/>
          <w:szCs w:val="24"/>
          <w:lang w:eastAsia="ru-RU"/>
        </w:rPr>
      </w:pPr>
      <w:r w:rsidRPr="00DA2333">
        <w:rPr>
          <w:rFonts w:ascii="Times New Roman" w:eastAsia="Times New Roman" w:hAnsi="Times New Roman"/>
          <w:color w:val="000000"/>
          <w:sz w:val="24"/>
          <w:szCs w:val="24"/>
          <w:lang w:eastAsia="ru-RU"/>
        </w:rPr>
        <w:t xml:space="preserve"> </w:t>
      </w:r>
    </w:p>
    <w:p w:rsidR="00DA2333" w:rsidRPr="00DA2333" w:rsidRDefault="00DA2333" w:rsidP="00DA2333">
      <w:pPr>
        <w:tabs>
          <w:tab w:val="left" w:pos="709"/>
        </w:tabs>
        <w:spacing w:after="0" w:line="240" w:lineRule="auto"/>
        <w:ind w:firstLine="567"/>
        <w:contextualSpacing/>
        <w:jc w:val="both"/>
        <w:rPr>
          <w:rFonts w:ascii="Times New Roman" w:eastAsia="Times New Roman" w:hAnsi="Times New Roman"/>
          <w:color w:val="000000"/>
          <w:sz w:val="24"/>
          <w:szCs w:val="24"/>
          <w:lang w:eastAsia="ru-RU"/>
        </w:rPr>
      </w:pPr>
      <w:r w:rsidRPr="00DA2333">
        <w:rPr>
          <w:rFonts w:ascii="Times New Roman" w:eastAsia="Times New Roman" w:hAnsi="Times New Roman"/>
          <w:sz w:val="24"/>
          <w:szCs w:val="24"/>
          <w:lang w:eastAsia="ru-RU"/>
        </w:rPr>
        <w:t xml:space="preserve">  1.1.</w:t>
      </w:r>
      <w:r w:rsidRPr="00DA2333">
        <w:rPr>
          <w:rFonts w:ascii="Times New Roman" w:eastAsia="Times New Roman" w:hAnsi="Times New Roman"/>
          <w:color w:val="000000"/>
          <w:sz w:val="24"/>
          <w:szCs w:val="24"/>
          <w:lang w:eastAsia="ru-RU"/>
        </w:rPr>
        <w:t xml:space="preserve"> Муниципальное бюджетное общеобразовательное учреждение «Сизябская средняя общеобразовательная школа» (далее – </w:t>
      </w:r>
      <w:r w:rsidRPr="00DA2333">
        <w:rPr>
          <w:rFonts w:ascii="Times New Roman" w:eastAsia="Times New Roman" w:hAnsi="Times New Roman"/>
          <w:sz w:val="24"/>
          <w:szCs w:val="24"/>
          <w:lang w:eastAsia="ru-RU"/>
        </w:rPr>
        <w:t>Школа) создано на основании постановления главы администрации Ижемского района от 17 марта 1999 года № 95</w:t>
      </w:r>
      <w:r w:rsidRPr="00DA2333">
        <w:rPr>
          <w:rFonts w:ascii="Times New Roman" w:eastAsia="Times New Roman" w:hAnsi="Times New Roman"/>
          <w:color w:val="FF0000"/>
          <w:sz w:val="24"/>
          <w:szCs w:val="24"/>
          <w:lang w:eastAsia="ru-RU"/>
        </w:rPr>
        <w:t xml:space="preserve"> </w:t>
      </w:r>
      <w:r w:rsidRPr="00DA2333">
        <w:rPr>
          <w:rFonts w:ascii="Times New Roman" w:eastAsia="Times New Roman" w:hAnsi="Times New Roman"/>
          <w:sz w:val="24"/>
          <w:szCs w:val="24"/>
          <w:lang w:eastAsia="ru-RU"/>
        </w:rPr>
        <w:t>в</w:t>
      </w:r>
      <w:r w:rsidRPr="00DA2333">
        <w:rPr>
          <w:rFonts w:ascii="Times New Roman" w:eastAsia="Times New Roman" w:hAnsi="Times New Roman"/>
          <w:color w:val="000000"/>
          <w:sz w:val="24"/>
          <w:szCs w:val="24"/>
          <w:lang w:eastAsia="ru-RU"/>
        </w:rPr>
        <w:t xml:space="preserve"> целях реализации предусмотренных законодательством Российской Федерации полномочий органов местного самоуправления в сфере образования.  </w:t>
      </w:r>
    </w:p>
    <w:p w:rsidR="00DA2333" w:rsidRPr="00DA2333" w:rsidRDefault="00DA2333" w:rsidP="00DA2333">
      <w:pPr>
        <w:tabs>
          <w:tab w:val="left" w:pos="709"/>
        </w:tabs>
        <w:spacing w:after="0" w:line="240" w:lineRule="auto"/>
        <w:ind w:firstLine="567"/>
        <w:contextualSpacing/>
        <w:jc w:val="both"/>
        <w:rPr>
          <w:rFonts w:ascii="Times New Roman" w:eastAsia="Times New Roman" w:hAnsi="Times New Roman"/>
          <w:color w:val="000000"/>
          <w:sz w:val="24"/>
          <w:szCs w:val="24"/>
          <w:lang w:eastAsia="ru-RU"/>
        </w:rPr>
      </w:pPr>
      <w:r w:rsidRPr="00DA2333">
        <w:rPr>
          <w:rFonts w:ascii="Times New Roman" w:eastAsia="Times New Roman" w:hAnsi="Times New Roman"/>
          <w:color w:val="000000"/>
          <w:sz w:val="24"/>
          <w:szCs w:val="24"/>
          <w:lang w:eastAsia="ru-RU"/>
        </w:rPr>
        <w:t xml:space="preserve">  1.2. Полное официальное наименование Школы: муниципальное бюджетное общеобразовательное учреждение «Сизябская средняя общеобразовательная школа».</w:t>
      </w:r>
    </w:p>
    <w:p w:rsidR="00DA2333" w:rsidRPr="00DA2333" w:rsidRDefault="00DA2333" w:rsidP="00DA2333">
      <w:pPr>
        <w:tabs>
          <w:tab w:val="left" w:pos="709"/>
        </w:tabs>
        <w:spacing w:after="0" w:line="240" w:lineRule="auto"/>
        <w:ind w:firstLine="567"/>
        <w:jc w:val="both"/>
        <w:rPr>
          <w:rFonts w:ascii="Times New Roman" w:eastAsia="Times New Roman" w:hAnsi="Times New Roman"/>
          <w:color w:val="000000"/>
          <w:sz w:val="24"/>
          <w:szCs w:val="24"/>
          <w:lang w:eastAsia="ru-RU"/>
        </w:rPr>
      </w:pPr>
      <w:r w:rsidRPr="00DA2333">
        <w:rPr>
          <w:rFonts w:ascii="Times New Roman" w:eastAsia="Times New Roman" w:hAnsi="Times New Roman"/>
          <w:color w:val="000000"/>
          <w:sz w:val="24"/>
          <w:szCs w:val="24"/>
          <w:lang w:eastAsia="ru-RU"/>
        </w:rPr>
        <w:t xml:space="preserve">  Сокращенное официальное наименование Школы: МБОУ «Сизябская СОШ».</w:t>
      </w:r>
    </w:p>
    <w:p w:rsidR="00DA2333" w:rsidRPr="00DA2333" w:rsidRDefault="00DA2333" w:rsidP="00DA2333">
      <w:pPr>
        <w:tabs>
          <w:tab w:val="left" w:pos="709"/>
        </w:tabs>
        <w:spacing w:after="0" w:line="240" w:lineRule="auto"/>
        <w:ind w:firstLine="567"/>
        <w:jc w:val="both"/>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t xml:space="preserve">  Наименование Школы на коми языке: «Сизябса шöр школа» муниципальнöй сьöмкуд велöдан учреждение.</w:t>
      </w:r>
    </w:p>
    <w:p w:rsidR="00DA2333" w:rsidRPr="00DA2333" w:rsidRDefault="00DA2333" w:rsidP="00DA2333">
      <w:pPr>
        <w:spacing w:after="0" w:line="240" w:lineRule="auto"/>
        <w:ind w:firstLine="567"/>
        <w:jc w:val="both"/>
        <w:rPr>
          <w:rFonts w:ascii="Times New Roman" w:eastAsia="Times New Roman" w:hAnsi="Times New Roman"/>
          <w:color w:val="000000"/>
          <w:sz w:val="24"/>
          <w:szCs w:val="24"/>
          <w:lang w:eastAsia="ru-RU"/>
        </w:rPr>
      </w:pPr>
      <w:r w:rsidRPr="00DA2333">
        <w:rPr>
          <w:rFonts w:ascii="Times New Roman" w:eastAsia="Times New Roman" w:hAnsi="Times New Roman"/>
          <w:color w:val="000000"/>
          <w:sz w:val="24"/>
          <w:szCs w:val="24"/>
          <w:lang w:eastAsia="ru-RU"/>
        </w:rPr>
        <w:t xml:space="preserve">  1.3. Юридический адрес Школы:  169464,  Республика Коми,  Ижемский район, с.                       Сизябск,  ул. Школьная, д. 67. </w:t>
      </w:r>
    </w:p>
    <w:p w:rsidR="00DA2333" w:rsidRPr="00DA2333" w:rsidRDefault="00DA2333" w:rsidP="00DA2333">
      <w:pPr>
        <w:tabs>
          <w:tab w:val="left" w:pos="709"/>
        </w:tabs>
        <w:spacing w:after="0" w:line="240" w:lineRule="auto"/>
        <w:ind w:firstLine="567"/>
        <w:jc w:val="both"/>
        <w:rPr>
          <w:rFonts w:ascii="Times New Roman" w:eastAsia="Times New Roman" w:hAnsi="Times New Roman"/>
          <w:sz w:val="24"/>
          <w:szCs w:val="24"/>
          <w:lang w:eastAsia="ru-RU"/>
        </w:rPr>
      </w:pPr>
      <w:r w:rsidRPr="00DA2333">
        <w:rPr>
          <w:rFonts w:ascii="Times New Roman" w:eastAsia="Times New Roman" w:hAnsi="Times New Roman"/>
          <w:color w:val="000000"/>
          <w:sz w:val="24"/>
          <w:szCs w:val="24"/>
          <w:lang w:eastAsia="ru-RU"/>
        </w:rPr>
        <w:t xml:space="preserve">  Фактический адрес Школы:  169464,  Республика Коми,  Ижемский район, с. Сизябск,  ул. Школьная,  д. 67,  д. 63.                                                                                                                                                                                                                                                                                                                                                                                                                                                                                                                                                                                                                                   </w:t>
      </w:r>
    </w:p>
    <w:p w:rsidR="00DA2333" w:rsidRPr="00DA2333" w:rsidRDefault="00DA2333" w:rsidP="00DA2333">
      <w:pPr>
        <w:spacing w:after="0" w:line="240" w:lineRule="auto"/>
        <w:ind w:firstLine="567"/>
        <w:contextualSpacing/>
        <w:jc w:val="both"/>
        <w:rPr>
          <w:rFonts w:ascii="Times New Roman" w:eastAsia="Times New Roman" w:hAnsi="Times New Roman"/>
          <w:color w:val="000000"/>
          <w:sz w:val="24"/>
          <w:szCs w:val="24"/>
          <w:lang w:eastAsia="ru-RU"/>
        </w:rPr>
      </w:pPr>
      <w:r w:rsidRPr="00DA2333">
        <w:rPr>
          <w:rFonts w:ascii="Times New Roman" w:eastAsia="Times New Roman" w:hAnsi="Times New Roman"/>
          <w:color w:val="000000"/>
          <w:sz w:val="24"/>
          <w:szCs w:val="24"/>
          <w:lang w:eastAsia="ru-RU"/>
        </w:rPr>
        <w:t xml:space="preserve">  1.4.  Школа филиалов и представительств не имеет.</w:t>
      </w:r>
    </w:p>
    <w:p w:rsidR="00DA2333" w:rsidRPr="00DA2333" w:rsidRDefault="00DA2333" w:rsidP="00DA2333">
      <w:pPr>
        <w:spacing w:after="0" w:line="240" w:lineRule="auto"/>
        <w:ind w:firstLine="567"/>
        <w:contextualSpacing/>
        <w:jc w:val="both"/>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t xml:space="preserve">  1.5. Организационно-правовая форма Школы: бюджетное учреждение.  </w:t>
      </w:r>
    </w:p>
    <w:p w:rsidR="00DA2333" w:rsidRPr="00DA2333" w:rsidRDefault="00DA2333" w:rsidP="00DA2333">
      <w:pPr>
        <w:tabs>
          <w:tab w:val="left" w:pos="709"/>
        </w:tabs>
        <w:spacing w:after="0" w:line="240" w:lineRule="auto"/>
        <w:ind w:firstLine="567"/>
        <w:contextualSpacing/>
        <w:jc w:val="both"/>
        <w:rPr>
          <w:rFonts w:ascii="Times New Roman" w:eastAsia="Times New Roman" w:hAnsi="Times New Roman"/>
          <w:color w:val="000000"/>
          <w:sz w:val="24"/>
          <w:szCs w:val="24"/>
          <w:lang w:eastAsia="ru-RU"/>
        </w:rPr>
      </w:pPr>
      <w:r w:rsidRPr="00DA2333">
        <w:rPr>
          <w:rFonts w:ascii="Times New Roman" w:eastAsia="Times New Roman" w:hAnsi="Times New Roman"/>
          <w:sz w:val="24"/>
          <w:szCs w:val="24"/>
          <w:lang w:eastAsia="ru-RU"/>
        </w:rPr>
        <w:t xml:space="preserve">  1.6. Тип  Школы: общеобразовательная организация.</w:t>
      </w:r>
    </w:p>
    <w:p w:rsidR="00DA2333" w:rsidRPr="00DA2333" w:rsidRDefault="00DA2333" w:rsidP="00DA2333">
      <w:pPr>
        <w:tabs>
          <w:tab w:val="left" w:pos="709"/>
        </w:tabs>
        <w:spacing w:after="0" w:line="240" w:lineRule="auto"/>
        <w:ind w:firstLine="567"/>
        <w:contextualSpacing/>
        <w:jc w:val="both"/>
        <w:rPr>
          <w:rFonts w:ascii="Times New Roman" w:eastAsia="Times New Roman" w:hAnsi="Times New Roman"/>
          <w:sz w:val="24"/>
          <w:szCs w:val="24"/>
          <w:lang w:eastAsia="ru-RU"/>
        </w:rPr>
      </w:pPr>
      <w:r w:rsidRPr="00DA2333">
        <w:rPr>
          <w:rFonts w:ascii="Times New Roman" w:eastAsia="Times New Roman" w:hAnsi="Times New Roman"/>
          <w:color w:val="000000"/>
          <w:sz w:val="24"/>
          <w:szCs w:val="24"/>
          <w:lang w:eastAsia="ru-RU"/>
        </w:rPr>
        <w:t xml:space="preserve"> </w:t>
      </w:r>
      <w:r w:rsidRPr="00DA2333">
        <w:rPr>
          <w:rFonts w:ascii="Times New Roman" w:eastAsia="Times New Roman" w:hAnsi="Times New Roman"/>
          <w:sz w:val="24"/>
          <w:szCs w:val="24"/>
          <w:lang w:eastAsia="ru-RU"/>
        </w:rPr>
        <w:t xml:space="preserve"> 1.7. Учредителем Школы является муниципальное образование муниципального района «Ижемский» в лице администрации муниципального района «Ижемский».  </w:t>
      </w:r>
    </w:p>
    <w:p w:rsidR="00DA2333" w:rsidRPr="00DA2333" w:rsidRDefault="00DA2333" w:rsidP="00DA2333">
      <w:pPr>
        <w:tabs>
          <w:tab w:val="left" w:pos="709"/>
        </w:tabs>
        <w:spacing w:after="0" w:line="240" w:lineRule="auto"/>
        <w:ind w:firstLine="567"/>
        <w:jc w:val="both"/>
        <w:rPr>
          <w:rFonts w:eastAsia="Times New Roman"/>
          <w:lang w:eastAsia="ru-RU"/>
        </w:rPr>
      </w:pPr>
      <w:r w:rsidRPr="00DA2333">
        <w:rPr>
          <w:rFonts w:ascii="Times New Roman" w:eastAsia="Times New Roman" w:hAnsi="Times New Roman"/>
          <w:sz w:val="24"/>
          <w:szCs w:val="24"/>
          <w:lang w:eastAsia="ru-RU"/>
        </w:rPr>
        <w:t xml:space="preserve">  Функции и полномочия Учредителя осуществляет Управление образования администрации муниципального района «Ижемский».</w:t>
      </w:r>
      <w:r w:rsidRPr="00DA2333">
        <w:rPr>
          <w:rFonts w:eastAsia="Times New Roman"/>
          <w:lang w:eastAsia="ru-RU"/>
        </w:rPr>
        <w:t xml:space="preserve"> </w:t>
      </w:r>
    </w:p>
    <w:p w:rsidR="00DA2333" w:rsidRPr="00DA2333" w:rsidRDefault="00DA2333" w:rsidP="00DA2333">
      <w:pPr>
        <w:spacing w:after="0" w:line="240" w:lineRule="auto"/>
        <w:ind w:firstLine="709"/>
        <w:jc w:val="both"/>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t xml:space="preserve">1.8. Школа является юридическим лицом, за которым закреплено обособленное имущество, находящееся в муниципальной </w:t>
      </w:r>
      <w:r w:rsidRPr="00DA2333">
        <w:rPr>
          <w:rFonts w:ascii="Times New Roman" w:eastAsia="Times New Roman" w:hAnsi="Times New Roman"/>
          <w:color w:val="000000"/>
          <w:sz w:val="24"/>
          <w:szCs w:val="24"/>
          <w:lang w:eastAsia="ru-RU"/>
        </w:rPr>
        <w:t>собственности, на праве оперативного управления, имеет самостоятельный баланс, план финансовой и хозяйственной деятельности</w:t>
      </w:r>
      <w:r w:rsidRPr="00DA2333">
        <w:rPr>
          <w:rFonts w:ascii="Times New Roman" w:eastAsia="Times New Roman" w:hAnsi="Times New Roman"/>
          <w:sz w:val="24"/>
          <w:szCs w:val="24"/>
          <w:lang w:eastAsia="ru-RU"/>
        </w:rPr>
        <w:t>, лицевой счет,</w:t>
      </w:r>
      <w:r w:rsidRPr="00DA2333">
        <w:rPr>
          <w:rFonts w:ascii="Times New Roman" w:eastAsia="Times New Roman" w:hAnsi="Times New Roman"/>
          <w:color w:val="FF0000"/>
          <w:sz w:val="24"/>
          <w:szCs w:val="24"/>
          <w:lang w:eastAsia="ru-RU"/>
        </w:rPr>
        <w:t xml:space="preserve">  </w:t>
      </w:r>
      <w:r w:rsidRPr="00DA2333">
        <w:rPr>
          <w:rFonts w:ascii="Times New Roman" w:eastAsia="Times New Roman" w:hAnsi="Times New Roman"/>
          <w:sz w:val="24"/>
          <w:szCs w:val="24"/>
          <w:lang w:eastAsia="ru-RU"/>
        </w:rPr>
        <w:t>открытый в финансовом органе муниципального района «Ижемский»,</w:t>
      </w:r>
      <w:r w:rsidRPr="00DA2333">
        <w:rPr>
          <w:rFonts w:ascii="Times New Roman" w:eastAsia="Times New Roman" w:hAnsi="Times New Roman"/>
          <w:color w:val="FF0000"/>
          <w:sz w:val="24"/>
          <w:szCs w:val="24"/>
          <w:lang w:eastAsia="ru-RU"/>
        </w:rPr>
        <w:t xml:space="preserve"> </w:t>
      </w:r>
      <w:r w:rsidRPr="00DA2333">
        <w:rPr>
          <w:rFonts w:ascii="Times New Roman" w:eastAsia="Times New Roman" w:hAnsi="Times New Roman"/>
          <w:color w:val="000000"/>
          <w:sz w:val="24"/>
          <w:szCs w:val="24"/>
          <w:lang w:eastAsia="ru-RU"/>
        </w:rPr>
        <w:t xml:space="preserve"> штамп, бланки и печать с</w:t>
      </w:r>
      <w:r w:rsidRPr="00DA2333">
        <w:rPr>
          <w:rFonts w:ascii="Times New Roman" w:eastAsia="Times New Roman" w:hAnsi="Times New Roman"/>
          <w:sz w:val="24"/>
          <w:szCs w:val="24"/>
          <w:lang w:eastAsia="ru-RU"/>
        </w:rPr>
        <w:t xml:space="preserve"> изображением герба Ижемского района со своим наименованием. </w:t>
      </w:r>
    </w:p>
    <w:p w:rsidR="00DA2333" w:rsidRPr="00DA2333" w:rsidRDefault="00DA2333" w:rsidP="00DA2333">
      <w:pPr>
        <w:spacing w:after="0" w:line="240" w:lineRule="auto"/>
        <w:ind w:firstLine="709"/>
        <w:jc w:val="both"/>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t>1.9. Школа является</w:t>
      </w:r>
      <w:r w:rsidRPr="00DA2333">
        <w:rPr>
          <w:rFonts w:ascii="Times New Roman" w:eastAsia="Times New Roman" w:hAnsi="Times New Roman"/>
          <w:b/>
          <w:sz w:val="24"/>
          <w:szCs w:val="24"/>
          <w:lang w:eastAsia="ru-RU"/>
        </w:rPr>
        <w:t xml:space="preserve"> </w:t>
      </w:r>
      <w:r w:rsidRPr="00DA2333">
        <w:rPr>
          <w:rFonts w:ascii="Times New Roman" w:eastAsia="Times New Roman" w:hAnsi="Times New Roman"/>
          <w:sz w:val="24"/>
          <w:szCs w:val="24"/>
          <w:lang w:eastAsia="ru-RU"/>
        </w:rPr>
        <w:t xml:space="preserve">некоммерческой организацией и не ставит извлечение прибыли основной целью своей деятельности. </w:t>
      </w:r>
    </w:p>
    <w:p w:rsidR="00DA2333" w:rsidRPr="00DA2333" w:rsidRDefault="00DA2333" w:rsidP="00DA2333">
      <w:pPr>
        <w:tabs>
          <w:tab w:val="left" w:pos="-5245"/>
          <w:tab w:val="left" w:pos="709"/>
        </w:tabs>
        <w:spacing w:after="0" w:line="240" w:lineRule="auto"/>
        <w:ind w:firstLine="709"/>
        <w:contextualSpacing/>
        <w:jc w:val="both"/>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t>1.10. Права юридического лица у Школы в части ведения уставной финансовой и  хозяйственной деятельности, направленной на подготовку образовательной деятельности, возникают с момента ее государственной регистрации.</w:t>
      </w:r>
      <w:r w:rsidRPr="00DA2333">
        <w:rPr>
          <w:rFonts w:ascii="Times New Roman" w:eastAsia="Times New Roman" w:hAnsi="Times New Roman"/>
          <w:sz w:val="24"/>
          <w:szCs w:val="24"/>
          <w:lang w:eastAsia="ru-RU"/>
        </w:rPr>
        <w:tab/>
        <w:t xml:space="preserve"> </w:t>
      </w:r>
    </w:p>
    <w:p w:rsidR="00DA2333" w:rsidRPr="00DA2333" w:rsidRDefault="00DA2333" w:rsidP="00DA2333">
      <w:pPr>
        <w:tabs>
          <w:tab w:val="left" w:pos="709"/>
        </w:tabs>
        <w:spacing w:after="0" w:line="240" w:lineRule="auto"/>
        <w:ind w:firstLine="709"/>
        <w:contextualSpacing/>
        <w:jc w:val="both"/>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t>1.11. Школа от своего имени приобретает имущественные и личные неимущественные права, несет обязанности, выступает истцом и ответчиком в суде в соответствии с законодательством Российской Федерации.</w:t>
      </w:r>
    </w:p>
    <w:p w:rsidR="00DA2333" w:rsidRPr="00DA2333" w:rsidRDefault="00DA2333" w:rsidP="00DA2333">
      <w:pPr>
        <w:spacing w:after="0" w:line="240" w:lineRule="auto"/>
        <w:ind w:firstLine="709"/>
        <w:jc w:val="both"/>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t>1.12.</w:t>
      </w:r>
      <w:r w:rsidRPr="00DA2333">
        <w:rPr>
          <w:rFonts w:ascii="Times New Roman" w:eastAsia="Times New Roman" w:hAnsi="Times New Roman"/>
          <w:color w:val="FF0000"/>
          <w:sz w:val="24"/>
          <w:szCs w:val="24"/>
          <w:lang w:eastAsia="ru-RU"/>
        </w:rPr>
        <w:t xml:space="preserve"> </w:t>
      </w:r>
      <w:r w:rsidRPr="00DA2333">
        <w:rPr>
          <w:rFonts w:ascii="Times New Roman" w:eastAsia="Times New Roman" w:hAnsi="Times New Roman"/>
          <w:sz w:val="24"/>
          <w:szCs w:val="24"/>
          <w:lang w:eastAsia="ru-RU"/>
        </w:rPr>
        <w:t>Школа в своей деятельности руководствуется действующим законодательством Российской Федерации и Республики Коми в сфере образования, нормативными правовыми актами  органа местного самоуправления, органов управления образованием всех уровней,  настоящим Уставом, а также локальными  нормативными актами Школы.</w:t>
      </w:r>
    </w:p>
    <w:p w:rsidR="00DA2333" w:rsidRPr="00DA2333" w:rsidRDefault="00DA2333" w:rsidP="00DA2333">
      <w:pPr>
        <w:tabs>
          <w:tab w:val="left" w:pos="-5245"/>
        </w:tabs>
        <w:spacing w:after="0" w:line="240" w:lineRule="auto"/>
        <w:ind w:firstLine="709"/>
        <w:contextualSpacing/>
        <w:jc w:val="both"/>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t xml:space="preserve">1.13. Школа проходит лицензирование и государственную аккредитацию в порядке, установленном федеральным законодательством. </w:t>
      </w:r>
    </w:p>
    <w:p w:rsidR="00DA2333" w:rsidRPr="00DA2333" w:rsidRDefault="00DA2333" w:rsidP="00DA2333">
      <w:pPr>
        <w:spacing w:after="0" w:line="240" w:lineRule="auto"/>
        <w:ind w:firstLine="709"/>
        <w:jc w:val="both"/>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t>1.14. В Школе не допускается создание и деятельность политических партий, религиозных организаций (объединений). Принуждение учащихся к вступлению в общественные объединения, в т. ч. в политические партии, а также принудительное привлечение их к деятельности этих объединений, участию в агитационных кампаниях и политических акциях не допускается. Школа соблюдает принципы государственной политики в области образования в части раздельности светского и религиозного образования.</w:t>
      </w:r>
    </w:p>
    <w:p w:rsidR="00DA2333" w:rsidRPr="00DA2333" w:rsidRDefault="00DA2333" w:rsidP="00DA2333">
      <w:pPr>
        <w:tabs>
          <w:tab w:val="num" w:pos="-5245"/>
        </w:tabs>
        <w:spacing w:after="0" w:line="240" w:lineRule="auto"/>
        <w:ind w:firstLine="709"/>
        <w:contextualSpacing/>
        <w:jc w:val="both"/>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lastRenderedPageBreak/>
        <w:t>1.15. Школа  размещает  на официальном сайте  в информационно-телекоммуникационной  сети  «Интернет» информацию в соответствии с перечнем сведений, установленных федеральным законодательством, и обеспечивает ее обновление.</w:t>
      </w:r>
    </w:p>
    <w:p w:rsidR="00DA2333" w:rsidRPr="00DA2333" w:rsidRDefault="00DA2333" w:rsidP="00DA2333">
      <w:pPr>
        <w:tabs>
          <w:tab w:val="left" w:pos="426"/>
          <w:tab w:val="left" w:pos="709"/>
        </w:tabs>
        <w:spacing w:after="0" w:line="236" w:lineRule="auto"/>
        <w:jc w:val="both"/>
        <w:rPr>
          <w:rFonts w:ascii="Times New Roman" w:eastAsia="Times New Roman" w:hAnsi="Times New Roman"/>
          <w:sz w:val="20"/>
          <w:szCs w:val="20"/>
          <w:lang w:eastAsia="ru-RU"/>
        </w:rPr>
      </w:pPr>
      <w:r w:rsidRPr="00DA2333">
        <w:rPr>
          <w:rFonts w:ascii="Times New Roman" w:eastAsia="Times New Roman" w:hAnsi="Times New Roman"/>
          <w:sz w:val="24"/>
          <w:szCs w:val="24"/>
          <w:lang w:eastAsia="ru-RU"/>
        </w:rPr>
        <w:t xml:space="preserve">           1.16. Организация питания учащихся осуществляется  Школой и регламентируется соответствующим локальным нормативным актом Школы. </w:t>
      </w:r>
      <w:r w:rsidRPr="00DA2333">
        <w:rPr>
          <w:rFonts w:ascii="Times New Roman" w:eastAsia="Times New Roman" w:hAnsi="Times New Roman"/>
          <w:color w:val="000000"/>
          <w:sz w:val="24"/>
          <w:szCs w:val="24"/>
          <w:lang w:eastAsia="ru-RU"/>
        </w:rPr>
        <w:t xml:space="preserve"> </w:t>
      </w:r>
      <w:r w:rsidRPr="00DA2333">
        <w:rPr>
          <w:rFonts w:ascii="Times New Roman" w:eastAsia="Times New Roman" w:hAnsi="Times New Roman"/>
          <w:sz w:val="24"/>
          <w:szCs w:val="24"/>
          <w:lang w:eastAsia="ru-RU"/>
        </w:rPr>
        <w:t>В Школе предусмотрены помещения для питания учащихся,  а также для хранения и приготовления пищи.</w:t>
      </w:r>
    </w:p>
    <w:p w:rsidR="00DA2333" w:rsidRPr="00DA2333" w:rsidRDefault="00DA2333" w:rsidP="00DA2333">
      <w:pPr>
        <w:tabs>
          <w:tab w:val="num" w:pos="-5245"/>
        </w:tabs>
        <w:spacing w:after="0" w:line="240" w:lineRule="auto"/>
        <w:ind w:firstLine="709"/>
        <w:contextualSpacing/>
        <w:jc w:val="both"/>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t>1.17.  Школа создает условия для охраны здоровья учащихся, в том числе обеспечивает:</w:t>
      </w:r>
    </w:p>
    <w:p w:rsidR="00DA2333" w:rsidRPr="00DA2333" w:rsidRDefault="00DA2333" w:rsidP="00DA2333">
      <w:pPr>
        <w:tabs>
          <w:tab w:val="num" w:pos="-5245"/>
        </w:tabs>
        <w:spacing w:after="0" w:line="240" w:lineRule="auto"/>
        <w:ind w:firstLine="709"/>
        <w:contextualSpacing/>
        <w:jc w:val="both"/>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t>1) наблюдение за состоянием здоровья обучающихся;</w:t>
      </w:r>
    </w:p>
    <w:p w:rsidR="00DA2333" w:rsidRPr="00DA2333" w:rsidRDefault="00DA2333" w:rsidP="00DA2333">
      <w:pPr>
        <w:autoSpaceDE w:val="0"/>
        <w:autoSpaceDN w:val="0"/>
        <w:adjustRightInd w:val="0"/>
        <w:spacing w:after="0" w:line="240" w:lineRule="auto"/>
        <w:ind w:firstLine="709"/>
        <w:contextualSpacing/>
        <w:jc w:val="both"/>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t>2) проведение санитарно-гигиенических, профилактических и оздоровительных мероприятий, обучение и воспитание в сфере охраны здоровья граждан в Российской Федерации;</w:t>
      </w:r>
    </w:p>
    <w:p w:rsidR="00DA2333" w:rsidRPr="00DA2333" w:rsidRDefault="00DA2333" w:rsidP="00DA2333">
      <w:pPr>
        <w:autoSpaceDE w:val="0"/>
        <w:autoSpaceDN w:val="0"/>
        <w:adjustRightInd w:val="0"/>
        <w:spacing w:after="0" w:line="240" w:lineRule="auto"/>
        <w:ind w:firstLine="709"/>
        <w:contextualSpacing/>
        <w:jc w:val="both"/>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t>3) соблюдение государственных санитарно-эпидемиологических правил и нормативов;</w:t>
      </w:r>
    </w:p>
    <w:p w:rsidR="00DA2333" w:rsidRPr="00DA2333" w:rsidRDefault="00DA2333" w:rsidP="00DA2333">
      <w:pPr>
        <w:tabs>
          <w:tab w:val="left" w:pos="709"/>
        </w:tabs>
        <w:autoSpaceDE w:val="0"/>
        <w:autoSpaceDN w:val="0"/>
        <w:adjustRightInd w:val="0"/>
        <w:spacing w:after="0" w:line="240" w:lineRule="auto"/>
        <w:ind w:firstLine="709"/>
        <w:contextualSpacing/>
        <w:jc w:val="both"/>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t>4) расследование и учет несчастных случаев с учащимися  во время пребывания в Школе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по согласованию с федеральным органом исполнительной власти, осуществляющим функции по выработке государственной</w:t>
      </w:r>
      <w:r w:rsidRPr="00DA2333">
        <w:rPr>
          <w:rFonts w:ascii="Times New Roman" w:eastAsia="Times New Roman" w:hAnsi="Times New Roman"/>
          <w:color w:val="FF0000"/>
          <w:sz w:val="24"/>
          <w:szCs w:val="24"/>
          <w:lang w:eastAsia="ru-RU"/>
        </w:rPr>
        <w:t xml:space="preserve"> </w:t>
      </w:r>
      <w:r w:rsidRPr="00DA2333">
        <w:rPr>
          <w:rFonts w:ascii="Times New Roman" w:eastAsia="Times New Roman" w:hAnsi="Times New Roman"/>
          <w:sz w:val="24"/>
          <w:szCs w:val="24"/>
          <w:lang w:eastAsia="ru-RU"/>
        </w:rPr>
        <w:t>политики и нормативно-правовому регулированию в сфере здравоохранения.</w:t>
      </w:r>
    </w:p>
    <w:p w:rsidR="00DA2333" w:rsidRPr="00DA2333" w:rsidRDefault="00DA2333" w:rsidP="00DA2333">
      <w:pPr>
        <w:autoSpaceDE w:val="0"/>
        <w:autoSpaceDN w:val="0"/>
        <w:adjustRightInd w:val="0"/>
        <w:spacing w:after="0" w:line="240" w:lineRule="auto"/>
        <w:ind w:firstLine="709"/>
        <w:contextualSpacing/>
        <w:jc w:val="both"/>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t>1.18. Школа обеспечивает обучение педагогических работников навыкам оказания первой помощи.</w:t>
      </w:r>
    </w:p>
    <w:p w:rsidR="00DA2333" w:rsidRPr="00DA2333" w:rsidRDefault="00DA2333" w:rsidP="00DA2333">
      <w:pPr>
        <w:suppressAutoHyphens/>
        <w:autoSpaceDN w:val="0"/>
        <w:spacing w:after="0" w:line="240" w:lineRule="auto"/>
        <w:ind w:firstLine="567"/>
        <w:jc w:val="both"/>
        <w:rPr>
          <w:rFonts w:ascii="Times New Roman" w:eastAsia="Times New Roman" w:hAnsi="Times New Roman"/>
          <w:sz w:val="24"/>
          <w:szCs w:val="24"/>
          <w:lang w:eastAsia="ru-RU"/>
        </w:rPr>
      </w:pPr>
      <w:r w:rsidRPr="00DA2333">
        <w:rPr>
          <w:rFonts w:ascii="Times New Roman" w:eastAsia="Times New Roman" w:hAnsi="Times New Roman"/>
          <w:color w:val="FF0000"/>
          <w:sz w:val="24"/>
          <w:szCs w:val="24"/>
          <w:lang w:eastAsia="ru-RU"/>
        </w:rPr>
        <w:t xml:space="preserve">  </w:t>
      </w:r>
      <w:r w:rsidRPr="00DA2333">
        <w:rPr>
          <w:rFonts w:ascii="Times New Roman" w:eastAsia="Times New Roman" w:hAnsi="Times New Roman"/>
          <w:sz w:val="24"/>
          <w:szCs w:val="24"/>
          <w:lang w:eastAsia="ru-RU"/>
        </w:rPr>
        <w:t xml:space="preserve">1.19. Медицинское обслуживание в Школе обеспечивает орган здравоохранения в Ижемском районе на основании договора.  Для оказания первой медицинской помощи в Школе предусмотрено наличие аптечек первой медицинской помощи.  </w:t>
      </w:r>
    </w:p>
    <w:p w:rsidR="00DA2333" w:rsidRPr="00DA2333" w:rsidRDefault="00DA2333" w:rsidP="00DA2333">
      <w:pPr>
        <w:suppressAutoHyphens/>
        <w:autoSpaceDN w:val="0"/>
        <w:spacing w:after="0" w:line="240" w:lineRule="auto"/>
        <w:ind w:firstLine="567"/>
        <w:jc w:val="both"/>
        <w:rPr>
          <w:rFonts w:ascii="Times New Roman" w:eastAsia="Times New Roman" w:hAnsi="Times New Roman"/>
          <w:color w:val="FF0000"/>
          <w:sz w:val="24"/>
          <w:szCs w:val="24"/>
          <w:lang w:eastAsia="ar-SA"/>
        </w:rPr>
      </w:pPr>
      <w:r w:rsidRPr="00DA2333">
        <w:rPr>
          <w:rFonts w:ascii="Times New Roman" w:eastAsia="Times New Roman" w:hAnsi="Times New Roman"/>
          <w:sz w:val="24"/>
          <w:szCs w:val="24"/>
          <w:lang w:eastAsia="ar-SA"/>
        </w:rPr>
        <w:t xml:space="preserve">  1.20. Правила приема  в Школу в части, не урегулированной законодательством  об образовании, определяются Школой самостоятельно и регламентируются локальным нормативным актом.</w:t>
      </w:r>
    </w:p>
    <w:p w:rsidR="00DA2333" w:rsidRPr="00DA2333" w:rsidRDefault="00DA2333" w:rsidP="00DA2333">
      <w:pPr>
        <w:tabs>
          <w:tab w:val="left" w:pos="567"/>
          <w:tab w:val="left" w:pos="709"/>
        </w:tabs>
        <w:suppressAutoHyphens/>
        <w:autoSpaceDN w:val="0"/>
        <w:spacing w:after="0" w:line="240" w:lineRule="auto"/>
        <w:ind w:firstLine="567"/>
        <w:jc w:val="both"/>
        <w:rPr>
          <w:rFonts w:ascii="Times New Roman" w:eastAsia="Times New Roman" w:hAnsi="Times New Roman"/>
          <w:sz w:val="24"/>
          <w:szCs w:val="24"/>
          <w:lang w:eastAsia="ar-SA"/>
        </w:rPr>
      </w:pPr>
      <w:r w:rsidRPr="00DA2333">
        <w:rPr>
          <w:rFonts w:ascii="Times New Roman" w:eastAsia="Times New Roman" w:hAnsi="Times New Roman"/>
          <w:sz w:val="24"/>
          <w:szCs w:val="24"/>
          <w:lang w:eastAsia="ru-RU"/>
        </w:rPr>
        <w:t xml:space="preserve"> </w:t>
      </w:r>
      <w:r w:rsidRPr="00DA2333">
        <w:rPr>
          <w:rFonts w:ascii="Times New Roman" w:eastAsia="Times New Roman" w:hAnsi="Times New Roman"/>
          <w:sz w:val="24"/>
          <w:szCs w:val="24"/>
          <w:lang w:eastAsia="ar-SA"/>
        </w:rPr>
        <w:t xml:space="preserve"> 1.21. В Школе в целях обеспечения реализации образовательных программ формируется библиотека.  </w:t>
      </w:r>
    </w:p>
    <w:p w:rsidR="00DA2333" w:rsidRPr="00DA2333" w:rsidRDefault="00DA2333" w:rsidP="00DA2333">
      <w:pPr>
        <w:tabs>
          <w:tab w:val="left" w:pos="-5245"/>
        </w:tabs>
        <w:spacing w:after="0" w:line="240" w:lineRule="auto"/>
        <w:ind w:firstLine="709"/>
        <w:jc w:val="both"/>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t xml:space="preserve">1.22. В Школе в летний период могут быть организованы детские оздоровительные лагеря с дневным пребыванием, лагеря труда и отдыха, рабочие бригады с назначением руководителей и воспитателей из числа педагогических работников Школы. </w:t>
      </w:r>
    </w:p>
    <w:p w:rsidR="00DA2333" w:rsidRPr="00DA2333" w:rsidRDefault="00DA2333" w:rsidP="00DA2333">
      <w:pPr>
        <w:tabs>
          <w:tab w:val="left" w:pos="-5245"/>
          <w:tab w:val="left" w:pos="709"/>
        </w:tabs>
        <w:spacing w:after="0" w:line="240" w:lineRule="auto"/>
        <w:ind w:firstLine="709"/>
        <w:jc w:val="both"/>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t>1.23. При наличии производственной необходимости Школа может закрываться, менять режим работы для проведения санитарных мероприятий и ремонтных работ в помещении и на территории Школы.</w:t>
      </w:r>
    </w:p>
    <w:p w:rsidR="00DA2333" w:rsidRPr="00DA2333" w:rsidRDefault="00DA2333" w:rsidP="00DA2333">
      <w:pPr>
        <w:tabs>
          <w:tab w:val="left" w:pos="-5245"/>
        </w:tabs>
        <w:spacing w:after="0" w:line="240" w:lineRule="auto"/>
        <w:ind w:firstLine="709"/>
        <w:jc w:val="both"/>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t>1.24. Школа обязана осуществлять свою деятельность в соответствии с законодательством об образовании, в том числе:</w:t>
      </w:r>
    </w:p>
    <w:p w:rsidR="00DA2333" w:rsidRPr="00DA2333" w:rsidRDefault="00DA2333" w:rsidP="00DA2333">
      <w:pPr>
        <w:spacing w:after="0" w:line="240" w:lineRule="auto"/>
        <w:ind w:firstLine="709"/>
        <w:jc w:val="both"/>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t>1) обеспечивать реализацию в полном объеме образовательных программ, соответствие качества подготовки учащихся установленным требованиям, соответствие применяемых форм, средств, методов обучения и воспитания возрастным, психофизическим особенностям, склонностям, способностям, интересам и потребностям учащихся;</w:t>
      </w:r>
    </w:p>
    <w:p w:rsidR="00DA2333" w:rsidRPr="00DA2333" w:rsidRDefault="00DA2333" w:rsidP="00DA2333">
      <w:pPr>
        <w:spacing w:after="0" w:line="240" w:lineRule="auto"/>
        <w:ind w:firstLine="709"/>
        <w:jc w:val="both"/>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t>2) создавать безопасные условия обучения, воспитания учащихся в соответствии с установленными нормами, обеспечивающими жизнь и здоровье учащихся и работников Школы;</w:t>
      </w:r>
    </w:p>
    <w:p w:rsidR="00DA2333" w:rsidRPr="00DA2333" w:rsidRDefault="00DA2333" w:rsidP="00DA2333">
      <w:pPr>
        <w:spacing w:after="0" w:line="240" w:lineRule="auto"/>
        <w:ind w:firstLine="709"/>
        <w:jc w:val="both"/>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t>3) соблюдать права и свободы учащихся, родителей (законных представителей) несовершеннолетних учащихся, работников Школы.</w:t>
      </w:r>
    </w:p>
    <w:p w:rsidR="00DA2333" w:rsidRPr="00DA2333" w:rsidRDefault="00DA2333" w:rsidP="00DA2333">
      <w:pPr>
        <w:spacing w:after="0" w:line="240" w:lineRule="auto"/>
        <w:ind w:firstLine="709"/>
        <w:jc w:val="both"/>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t>1.25. Школа несет ответственность в порядке, установленном законодательством Российской Федерации и Республики Коми, за:</w:t>
      </w:r>
    </w:p>
    <w:p w:rsidR="00DA2333" w:rsidRPr="00DA2333" w:rsidRDefault="00DA2333" w:rsidP="00DA2333">
      <w:pPr>
        <w:tabs>
          <w:tab w:val="left" w:pos="-5245"/>
        </w:tabs>
        <w:spacing w:after="0" w:line="240" w:lineRule="auto"/>
        <w:ind w:firstLine="709"/>
        <w:jc w:val="both"/>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t>1) невыполнение или ненадлежащее выполнение функций, отнесенных к ее компетенции;</w:t>
      </w:r>
    </w:p>
    <w:p w:rsidR="00DA2333" w:rsidRPr="00DA2333" w:rsidRDefault="00DA2333" w:rsidP="00DA2333">
      <w:pPr>
        <w:tabs>
          <w:tab w:val="left" w:pos="-5245"/>
        </w:tabs>
        <w:spacing w:after="0" w:line="240" w:lineRule="auto"/>
        <w:ind w:firstLine="709"/>
        <w:jc w:val="both"/>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lastRenderedPageBreak/>
        <w:t>2) реализацию не в полном объеме основных общеобразовательных программ в соответствии с учебным планом;</w:t>
      </w:r>
    </w:p>
    <w:p w:rsidR="00DA2333" w:rsidRPr="00DA2333" w:rsidRDefault="00DA2333" w:rsidP="00DA2333">
      <w:pPr>
        <w:tabs>
          <w:tab w:val="left" w:pos="-5245"/>
        </w:tabs>
        <w:spacing w:after="0" w:line="240" w:lineRule="auto"/>
        <w:ind w:firstLine="709"/>
        <w:jc w:val="both"/>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t xml:space="preserve">3) качество образования своих выпускников; </w:t>
      </w:r>
    </w:p>
    <w:p w:rsidR="00DA2333" w:rsidRPr="00DA2333" w:rsidRDefault="00DA2333" w:rsidP="00DA2333">
      <w:pPr>
        <w:tabs>
          <w:tab w:val="left" w:pos="-5245"/>
        </w:tabs>
        <w:spacing w:after="0" w:line="240" w:lineRule="auto"/>
        <w:ind w:firstLine="709"/>
        <w:jc w:val="both"/>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t>4) жизнь и здоровье учащихся, работников Школы.</w:t>
      </w:r>
    </w:p>
    <w:p w:rsidR="00DA2333" w:rsidRPr="00DA2333" w:rsidRDefault="00DA2333" w:rsidP="00DA2333">
      <w:pPr>
        <w:tabs>
          <w:tab w:val="left" w:pos="-5245"/>
        </w:tabs>
        <w:spacing w:after="0" w:line="240" w:lineRule="auto"/>
        <w:ind w:firstLine="709"/>
        <w:jc w:val="both"/>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t>1.26. Школа и ее должностные лица несут административную ответственность в соответствии с Кодексом Российской Федерации об административных правонарушениях за нарушение или незаконное ограничение права на образование и предусмотренных законодательством об образовании прав и свобод  учащихся, родителей (законных представителей), нарушение требований к организации и осуществлению образовательной деятельности.</w:t>
      </w:r>
    </w:p>
    <w:p w:rsidR="00DA2333" w:rsidRPr="00DA2333" w:rsidRDefault="00DA2333" w:rsidP="00DA2333">
      <w:pPr>
        <w:tabs>
          <w:tab w:val="left" w:pos="-5245"/>
        </w:tabs>
        <w:spacing w:after="0" w:line="240" w:lineRule="auto"/>
        <w:ind w:firstLine="709"/>
        <w:jc w:val="both"/>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t>1.27. Школа создает условия для</w:t>
      </w:r>
      <w:r w:rsidRPr="00DA2333">
        <w:rPr>
          <w:rFonts w:ascii="Times New Roman" w:eastAsia="Times New Roman" w:hAnsi="Times New Roman"/>
          <w:color w:val="FF0000"/>
          <w:sz w:val="24"/>
          <w:szCs w:val="24"/>
          <w:lang w:eastAsia="ru-RU"/>
        </w:rPr>
        <w:t xml:space="preserve">  </w:t>
      </w:r>
      <w:r w:rsidRPr="00DA2333">
        <w:rPr>
          <w:rFonts w:ascii="Times New Roman" w:eastAsia="Times New Roman" w:hAnsi="Times New Roman"/>
          <w:sz w:val="24"/>
          <w:szCs w:val="24"/>
          <w:lang w:eastAsia="ru-RU"/>
        </w:rPr>
        <w:t xml:space="preserve">ознакомления всех работников, учащихся, родителей (законных представителей) несовершеннолетних учащихся с настоящим  Уставом. </w:t>
      </w:r>
    </w:p>
    <w:p w:rsidR="00DA2333" w:rsidRPr="00DA2333" w:rsidRDefault="00DA2333" w:rsidP="00DA2333">
      <w:pPr>
        <w:tabs>
          <w:tab w:val="left" w:pos="709"/>
        </w:tabs>
        <w:suppressAutoHyphens/>
        <w:autoSpaceDN w:val="0"/>
        <w:spacing w:after="0" w:line="240" w:lineRule="auto"/>
        <w:ind w:firstLine="567"/>
        <w:jc w:val="both"/>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t xml:space="preserve">  1.28. Вопросы, не регулируемые данным  Уставом, решаются в соответствии с действующим законодательством Российской Федерации и Республики Коми.</w:t>
      </w:r>
    </w:p>
    <w:p w:rsidR="00DA2333" w:rsidRPr="00DA2333" w:rsidRDefault="00DA2333" w:rsidP="00DA2333">
      <w:pPr>
        <w:tabs>
          <w:tab w:val="left" w:pos="426"/>
        </w:tabs>
        <w:spacing w:after="0" w:line="240" w:lineRule="auto"/>
        <w:jc w:val="both"/>
        <w:rPr>
          <w:rFonts w:ascii="Times New Roman" w:eastAsia="Times New Roman" w:hAnsi="Times New Roman"/>
          <w:sz w:val="24"/>
          <w:szCs w:val="24"/>
          <w:lang w:eastAsia="ru-RU"/>
        </w:rPr>
      </w:pPr>
    </w:p>
    <w:p w:rsidR="00DA2333" w:rsidRPr="00DA2333" w:rsidRDefault="00DA2333" w:rsidP="00DA2333">
      <w:pPr>
        <w:suppressAutoHyphens/>
        <w:autoSpaceDN w:val="0"/>
        <w:spacing w:after="0" w:line="240" w:lineRule="auto"/>
        <w:ind w:firstLine="567"/>
        <w:jc w:val="both"/>
        <w:rPr>
          <w:rFonts w:ascii="Times New Roman" w:eastAsia="Times New Roman" w:hAnsi="Times New Roman"/>
          <w:b/>
          <w:color w:val="FF0000"/>
          <w:sz w:val="24"/>
          <w:szCs w:val="24"/>
          <w:lang w:eastAsia="ar-SA"/>
        </w:rPr>
      </w:pPr>
      <w:r w:rsidRPr="00DA2333">
        <w:rPr>
          <w:rFonts w:ascii="Times New Roman" w:eastAsia="Times New Roman" w:hAnsi="Times New Roman"/>
          <w:color w:val="000000"/>
          <w:sz w:val="24"/>
          <w:szCs w:val="24"/>
          <w:lang w:eastAsia="ru-RU"/>
        </w:rPr>
        <w:t xml:space="preserve"> </w:t>
      </w:r>
      <w:r w:rsidRPr="00DA2333">
        <w:rPr>
          <w:rFonts w:ascii="Times New Roman" w:eastAsia="Times New Roman" w:hAnsi="Times New Roman"/>
          <w:sz w:val="24"/>
          <w:szCs w:val="24"/>
          <w:lang w:eastAsia="ar-SA"/>
        </w:rPr>
        <w:tab/>
      </w:r>
      <w:r w:rsidRPr="00DA2333">
        <w:rPr>
          <w:rFonts w:ascii="Times New Roman" w:eastAsia="Times New Roman" w:hAnsi="Times New Roman"/>
          <w:sz w:val="24"/>
          <w:szCs w:val="24"/>
          <w:lang w:eastAsia="ar-SA"/>
        </w:rPr>
        <w:tab/>
      </w:r>
      <w:r w:rsidRPr="00DA2333">
        <w:rPr>
          <w:rFonts w:ascii="Times New Roman" w:eastAsia="Times New Roman" w:hAnsi="Times New Roman"/>
          <w:sz w:val="24"/>
          <w:szCs w:val="24"/>
          <w:lang w:eastAsia="ar-SA"/>
        </w:rPr>
        <w:tab/>
      </w:r>
      <w:r w:rsidRPr="00DA2333">
        <w:rPr>
          <w:rFonts w:ascii="Times New Roman" w:eastAsia="Times New Roman" w:hAnsi="Times New Roman"/>
          <w:b/>
          <w:sz w:val="24"/>
          <w:szCs w:val="24"/>
          <w:lang w:eastAsia="ar-SA"/>
        </w:rPr>
        <w:t xml:space="preserve"> 2.  ПРЕДМЕТ, ЦЕЛИ И ВИДЫ ДЕЯТЕЛЬНОСТИ</w:t>
      </w:r>
    </w:p>
    <w:p w:rsidR="00DA2333" w:rsidRPr="00DA2333" w:rsidRDefault="00DA2333" w:rsidP="00DA2333">
      <w:pPr>
        <w:tabs>
          <w:tab w:val="left" w:pos="851"/>
        </w:tabs>
        <w:spacing w:after="0" w:line="240" w:lineRule="auto"/>
        <w:ind w:left="1069"/>
        <w:contextualSpacing/>
        <w:rPr>
          <w:rFonts w:ascii="Times New Roman" w:eastAsia="Times New Roman" w:hAnsi="Times New Roman"/>
          <w:color w:val="000000"/>
          <w:sz w:val="24"/>
          <w:szCs w:val="24"/>
          <w:lang w:eastAsia="ru-RU"/>
        </w:rPr>
      </w:pPr>
      <w:r w:rsidRPr="00DA2333">
        <w:rPr>
          <w:rFonts w:eastAsia="Times New Roman"/>
          <w:lang w:eastAsia="ru-RU"/>
        </w:rPr>
        <w:t xml:space="preserve"> </w:t>
      </w:r>
    </w:p>
    <w:p w:rsidR="00DA2333" w:rsidRPr="00DA2333" w:rsidRDefault="00DA2333" w:rsidP="00DA2333">
      <w:pPr>
        <w:widowControl w:val="0"/>
        <w:tabs>
          <w:tab w:val="left" w:pos="709"/>
        </w:tabs>
        <w:autoSpaceDE w:val="0"/>
        <w:autoSpaceDN w:val="0"/>
        <w:adjustRightInd w:val="0"/>
        <w:spacing w:after="0" w:line="240" w:lineRule="auto"/>
        <w:ind w:firstLine="705"/>
        <w:jc w:val="both"/>
        <w:rPr>
          <w:rFonts w:ascii="Times New Roman" w:eastAsia="Times New Roman" w:hAnsi="Times New Roman" w:cs="Arial"/>
          <w:sz w:val="24"/>
          <w:szCs w:val="24"/>
          <w:lang w:eastAsia="ru-RU"/>
        </w:rPr>
      </w:pPr>
      <w:r w:rsidRPr="00DA2333">
        <w:rPr>
          <w:rFonts w:ascii="Times New Roman" w:eastAsia="Times New Roman" w:hAnsi="Times New Roman" w:cs="Arial"/>
          <w:sz w:val="24"/>
          <w:szCs w:val="24"/>
          <w:lang w:eastAsia="ru-RU"/>
        </w:rPr>
        <w:t xml:space="preserve">2.1. </w:t>
      </w:r>
      <w:r w:rsidRPr="00DA2333">
        <w:rPr>
          <w:rFonts w:ascii="Times New Roman" w:eastAsiaTheme="minorEastAsia" w:hAnsi="Times New Roman" w:cs="Arial"/>
          <w:sz w:val="24"/>
          <w:szCs w:val="24"/>
          <w:lang w:eastAsia="ru-RU"/>
        </w:rPr>
        <w:t xml:space="preserve"> </w:t>
      </w:r>
      <w:r w:rsidRPr="00DA2333">
        <w:rPr>
          <w:rFonts w:ascii="Times New Roman" w:eastAsiaTheme="minorEastAsia" w:hAnsi="Times New Roman"/>
          <w:bCs/>
          <w:sz w:val="24"/>
          <w:szCs w:val="24"/>
          <w:lang w:eastAsia="ru-RU"/>
        </w:rPr>
        <w:t>Предметом деятельности</w:t>
      </w:r>
      <w:r w:rsidRPr="00DA2333">
        <w:rPr>
          <w:rFonts w:ascii="Times New Roman" w:eastAsiaTheme="minorEastAsia" w:hAnsi="Times New Roman"/>
          <w:sz w:val="24"/>
          <w:szCs w:val="24"/>
          <w:lang w:eastAsia="ru-RU"/>
        </w:rPr>
        <w:t xml:space="preserve"> Школы является реализация конституционного права граждан Российской Федерации на получение общедоступного и бесплатного начального общего, основного общего и среднего общего образования в интересах человека, семьи, общества и государства; обеспечение охраны и укрепления здоровья и создание благоприятных условий для разностороннего развития личности, в том числе возможности удовлетворения потребности учащихся в самообразовании и получении дополнительного образования.</w:t>
      </w:r>
    </w:p>
    <w:p w:rsidR="00DA2333" w:rsidRPr="00DA2333" w:rsidRDefault="00DA2333" w:rsidP="00DA2333">
      <w:pPr>
        <w:tabs>
          <w:tab w:val="left" w:pos="709"/>
        </w:tabs>
        <w:spacing w:after="0" w:line="240" w:lineRule="auto"/>
        <w:ind w:firstLine="567"/>
        <w:contextualSpacing/>
        <w:jc w:val="both"/>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t xml:space="preserve">  2.2. Целями  деятельности Школы является образовательная деятельность по образовательным программам начального общего, основного общего и среднего общего образования. </w:t>
      </w:r>
    </w:p>
    <w:p w:rsidR="00DA2333" w:rsidRPr="00DA2333" w:rsidRDefault="00DA2333" w:rsidP="00DA2333">
      <w:pPr>
        <w:spacing w:after="0" w:line="240" w:lineRule="auto"/>
        <w:ind w:firstLine="567"/>
        <w:contextualSpacing/>
        <w:jc w:val="both"/>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t xml:space="preserve">  2.3. Основным видом деятельности Школы является реализация основных общеобразовательных программ:</w:t>
      </w:r>
    </w:p>
    <w:p w:rsidR="00DA2333" w:rsidRPr="00DA2333" w:rsidRDefault="00DA2333" w:rsidP="00DA2333">
      <w:pPr>
        <w:spacing w:after="0" w:line="240" w:lineRule="auto"/>
        <w:ind w:firstLine="567"/>
        <w:contextualSpacing/>
        <w:jc w:val="both"/>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t xml:space="preserve">  1) образовательных  программ начального общего образования;</w:t>
      </w:r>
    </w:p>
    <w:p w:rsidR="00DA2333" w:rsidRPr="00DA2333" w:rsidRDefault="00DA2333" w:rsidP="00DA2333">
      <w:pPr>
        <w:spacing w:after="0" w:line="240" w:lineRule="auto"/>
        <w:ind w:firstLine="567"/>
        <w:contextualSpacing/>
        <w:jc w:val="both"/>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t xml:space="preserve">  2) образовательных программ основного общего образования; </w:t>
      </w:r>
    </w:p>
    <w:p w:rsidR="00DA2333" w:rsidRPr="00DA2333" w:rsidRDefault="00DA2333" w:rsidP="00DA2333">
      <w:pPr>
        <w:tabs>
          <w:tab w:val="left" w:pos="709"/>
        </w:tabs>
        <w:spacing w:after="0" w:line="240" w:lineRule="auto"/>
        <w:ind w:firstLine="567"/>
        <w:contextualSpacing/>
        <w:jc w:val="both"/>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t xml:space="preserve">  3) образовательных программ среднего общего образования.</w:t>
      </w:r>
      <w:r w:rsidRPr="00DA2333">
        <w:rPr>
          <w:rFonts w:ascii="Times New Roman" w:eastAsia="Times New Roman" w:hAnsi="Times New Roman"/>
          <w:sz w:val="24"/>
          <w:szCs w:val="24"/>
          <w:shd w:val="clear" w:color="auto" w:fill="FFFFFF"/>
          <w:lang w:eastAsia="ru-RU"/>
        </w:rPr>
        <w:t xml:space="preserve"> </w:t>
      </w:r>
    </w:p>
    <w:p w:rsidR="00DA2333" w:rsidRPr="00DA2333" w:rsidRDefault="00DA2333" w:rsidP="00DA2333">
      <w:pPr>
        <w:shd w:val="clear" w:color="auto" w:fill="FFFFFF"/>
        <w:tabs>
          <w:tab w:val="left" w:pos="709"/>
        </w:tabs>
        <w:spacing w:after="0" w:line="240" w:lineRule="auto"/>
        <w:ind w:firstLine="567"/>
        <w:jc w:val="both"/>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t xml:space="preserve">  2.4. Учредитель формирует и утверждает муниципальное задание для Школы в соответствии с основными видами деятельности Школы.</w:t>
      </w:r>
    </w:p>
    <w:p w:rsidR="00DA2333" w:rsidRPr="00DA2333" w:rsidRDefault="00DA2333" w:rsidP="00DA2333">
      <w:pPr>
        <w:spacing w:after="0" w:line="240" w:lineRule="auto"/>
        <w:ind w:firstLine="567"/>
        <w:contextualSpacing/>
        <w:jc w:val="both"/>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t xml:space="preserve">  2.5. Школа вправе осуществлять иные виды деятельности (в том числе приносящие доход), не являющиеся основными видами деятельности, лишь постольку, поскольку это служит достижению целей, ради которых Школа создана: </w:t>
      </w:r>
    </w:p>
    <w:p w:rsidR="00DA2333" w:rsidRPr="00DA2333" w:rsidRDefault="00DA2333" w:rsidP="00DA2333">
      <w:pPr>
        <w:spacing w:after="0" w:line="240" w:lineRule="auto"/>
        <w:ind w:firstLine="567"/>
        <w:contextualSpacing/>
        <w:jc w:val="both"/>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t xml:space="preserve">  1) реализация дополнительных общеразвивающих программ;</w:t>
      </w:r>
    </w:p>
    <w:p w:rsidR="00DA2333" w:rsidRPr="00DA2333" w:rsidRDefault="00DA2333" w:rsidP="00DA2333">
      <w:pPr>
        <w:spacing w:after="0" w:line="240" w:lineRule="auto"/>
        <w:ind w:firstLine="567"/>
        <w:contextualSpacing/>
        <w:jc w:val="both"/>
        <w:rPr>
          <w:rFonts w:ascii="Times New Roman" w:eastAsia="Times New Roman" w:hAnsi="Times New Roman"/>
          <w:color w:val="FF0000"/>
          <w:sz w:val="24"/>
          <w:szCs w:val="24"/>
          <w:lang w:eastAsia="ru-RU"/>
        </w:rPr>
      </w:pPr>
      <w:r w:rsidRPr="00DA2333">
        <w:rPr>
          <w:rFonts w:ascii="Times New Roman" w:eastAsia="Times New Roman" w:hAnsi="Times New Roman"/>
          <w:sz w:val="24"/>
          <w:szCs w:val="24"/>
          <w:lang w:eastAsia="ru-RU"/>
        </w:rPr>
        <w:t xml:space="preserve">  2) организация отдыха и оздоровления учащихся в каникулярное время.</w:t>
      </w:r>
    </w:p>
    <w:p w:rsidR="00DA2333" w:rsidRPr="00DA2333" w:rsidRDefault="00DA2333" w:rsidP="00DA2333">
      <w:pPr>
        <w:tabs>
          <w:tab w:val="left" w:pos="709"/>
        </w:tabs>
        <w:spacing w:after="0" w:line="240" w:lineRule="auto"/>
        <w:ind w:firstLine="567"/>
        <w:contextualSpacing/>
        <w:jc w:val="both"/>
        <w:rPr>
          <w:rFonts w:ascii="Times New Roman" w:eastAsia="Times New Roman" w:hAnsi="Times New Roman"/>
          <w:sz w:val="24"/>
          <w:szCs w:val="24"/>
          <w:lang w:eastAsia="ru-RU"/>
        </w:rPr>
      </w:pPr>
      <w:r w:rsidRPr="00DA2333">
        <w:rPr>
          <w:rFonts w:ascii="Times New Roman" w:eastAsia="Times New Roman" w:hAnsi="Times New Roman"/>
          <w:color w:val="FF0000"/>
          <w:sz w:val="24"/>
          <w:szCs w:val="24"/>
          <w:lang w:eastAsia="ru-RU"/>
        </w:rPr>
        <w:t xml:space="preserve"> </w:t>
      </w:r>
      <w:r w:rsidRPr="00DA2333">
        <w:rPr>
          <w:rFonts w:ascii="Times New Roman" w:eastAsia="Times New Roman" w:hAnsi="Times New Roman"/>
          <w:sz w:val="24"/>
          <w:szCs w:val="24"/>
          <w:lang w:eastAsia="ar-SA"/>
        </w:rPr>
        <w:t xml:space="preserve"> </w:t>
      </w:r>
      <w:r w:rsidRPr="00DA2333">
        <w:rPr>
          <w:rFonts w:ascii="Times New Roman" w:eastAsia="Times New Roman" w:hAnsi="Times New Roman"/>
          <w:sz w:val="24"/>
          <w:szCs w:val="24"/>
          <w:lang w:eastAsia="ru-RU"/>
        </w:rPr>
        <w:t>2.6. Школа вправе при наличии соответствующих условий и возможностей открывать по желанию и запросам родителей (законных представителей)  учащихся группы продленного дня.</w:t>
      </w:r>
      <w:r w:rsidRPr="00DA2333">
        <w:rPr>
          <w:rFonts w:ascii="Times New Roman" w:eastAsia="Times New Roman" w:hAnsi="Times New Roman"/>
          <w:sz w:val="24"/>
          <w:szCs w:val="24"/>
          <w:lang w:eastAsia="ru-RU"/>
        </w:rPr>
        <w:tab/>
      </w:r>
    </w:p>
    <w:p w:rsidR="00DA2333" w:rsidRPr="00DA2333" w:rsidRDefault="00DA2333" w:rsidP="00DA2333">
      <w:pPr>
        <w:shd w:val="clear" w:color="auto" w:fill="FFFFFF"/>
        <w:tabs>
          <w:tab w:val="left" w:pos="142"/>
          <w:tab w:val="left" w:pos="709"/>
        </w:tabs>
        <w:spacing w:after="0" w:line="240" w:lineRule="auto"/>
        <w:ind w:firstLine="567"/>
        <w:jc w:val="both"/>
        <w:rPr>
          <w:rFonts w:ascii="Times New Roman" w:eastAsia="Times New Roman" w:hAnsi="Times New Roman"/>
          <w:color w:val="FF0000"/>
          <w:sz w:val="24"/>
          <w:szCs w:val="24"/>
          <w:lang w:eastAsia="ru-RU"/>
        </w:rPr>
      </w:pPr>
      <w:r w:rsidRPr="00DA2333">
        <w:rPr>
          <w:rFonts w:ascii="Times New Roman" w:eastAsia="Times New Roman" w:hAnsi="Times New Roman"/>
          <w:sz w:val="24"/>
          <w:szCs w:val="24"/>
          <w:lang w:eastAsia="ru-RU"/>
        </w:rPr>
        <w:t xml:space="preserve">  2.7. Школа вправе сверх установленного муниципального задания, а также в случаях, определенных федеральными законами, в пределах установленного муниципального задания выполнять работы, оказывать услуги, относящиеся к ее основным видам деятельности, для граждан и юридических лиц за плату и на одинаковых при оказании одних и тех же услуг (выполнении работ) условиях. Порядок определения указанной платы устанавливается Учредителем, если иное не предусмотрено федеральным законом.  </w:t>
      </w:r>
    </w:p>
    <w:p w:rsidR="00DA2333" w:rsidRPr="00DA2333" w:rsidRDefault="00DA2333" w:rsidP="00DA2333">
      <w:pPr>
        <w:shd w:val="clear" w:color="auto" w:fill="FFFFFF"/>
        <w:tabs>
          <w:tab w:val="left" w:pos="709"/>
        </w:tabs>
        <w:spacing w:after="240" w:line="240" w:lineRule="auto"/>
        <w:ind w:firstLine="567"/>
        <w:jc w:val="both"/>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t xml:space="preserve">  2.8. Образовательные услуги за плату не могут быть оказаны взамен и в пределах основной деятельности, определенных муниципальным заданием. </w:t>
      </w:r>
    </w:p>
    <w:p w:rsidR="00DA2333" w:rsidRPr="00DA2333" w:rsidRDefault="00DA2333" w:rsidP="00DA2333">
      <w:pPr>
        <w:spacing w:after="0" w:line="240" w:lineRule="auto"/>
        <w:jc w:val="both"/>
        <w:rPr>
          <w:rFonts w:ascii="Times New Roman" w:eastAsia="Times New Roman" w:hAnsi="Times New Roman"/>
          <w:color w:val="000000"/>
          <w:sz w:val="24"/>
          <w:szCs w:val="24"/>
          <w:lang w:eastAsia="ru-RU"/>
        </w:rPr>
      </w:pPr>
    </w:p>
    <w:p w:rsidR="00DA2333" w:rsidRPr="00DA2333" w:rsidRDefault="00DA2333" w:rsidP="006917E0">
      <w:pPr>
        <w:numPr>
          <w:ilvl w:val="0"/>
          <w:numId w:val="18"/>
        </w:numPr>
        <w:tabs>
          <w:tab w:val="left" w:pos="709"/>
        </w:tabs>
        <w:spacing w:after="0" w:line="240" w:lineRule="auto"/>
        <w:contextualSpacing/>
        <w:jc w:val="center"/>
        <w:rPr>
          <w:rFonts w:ascii="Times New Roman" w:eastAsia="Times New Roman" w:hAnsi="Times New Roman"/>
          <w:b/>
          <w:color w:val="000000"/>
          <w:sz w:val="24"/>
          <w:szCs w:val="24"/>
          <w:lang w:eastAsia="ru-RU"/>
        </w:rPr>
      </w:pPr>
      <w:r w:rsidRPr="00DA2333">
        <w:rPr>
          <w:rFonts w:ascii="Times New Roman" w:eastAsia="Times New Roman" w:hAnsi="Times New Roman"/>
          <w:b/>
          <w:color w:val="000000"/>
          <w:sz w:val="24"/>
          <w:szCs w:val="24"/>
          <w:lang w:eastAsia="ru-RU"/>
        </w:rPr>
        <w:t>ОБРАЗОВАТЕЛЬНАЯ ДЕЯТЕЛЬНОСТЬ</w:t>
      </w:r>
    </w:p>
    <w:p w:rsidR="00DA2333" w:rsidRPr="00DA2333" w:rsidRDefault="00DA2333" w:rsidP="00DA2333">
      <w:pPr>
        <w:spacing w:after="0" w:line="240" w:lineRule="auto"/>
        <w:ind w:left="709"/>
        <w:rPr>
          <w:rFonts w:ascii="Times New Roman" w:eastAsia="Times New Roman" w:hAnsi="Times New Roman"/>
          <w:color w:val="000000"/>
          <w:sz w:val="24"/>
          <w:szCs w:val="24"/>
          <w:lang w:eastAsia="ru-RU"/>
        </w:rPr>
      </w:pPr>
      <w:r w:rsidRPr="00DA2333">
        <w:rPr>
          <w:rFonts w:ascii="Times New Roman" w:eastAsia="Times New Roman" w:hAnsi="Times New Roman"/>
          <w:color w:val="000000"/>
          <w:sz w:val="24"/>
          <w:szCs w:val="24"/>
          <w:lang w:eastAsia="ru-RU"/>
        </w:rPr>
        <w:t xml:space="preserve"> </w:t>
      </w:r>
    </w:p>
    <w:p w:rsidR="00DA2333" w:rsidRPr="00DA2333" w:rsidRDefault="00DA2333" w:rsidP="00DA2333">
      <w:pPr>
        <w:tabs>
          <w:tab w:val="left" w:pos="709"/>
        </w:tabs>
        <w:suppressAutoHyphens/>
        <w:autoSpaceDN w:val="0"/>
        <w:spacing w:after="0" w:line="240" w:lineRule="auto"/>
        <w:ind w:firstLine="567"/>
        <w:jc w:val="both"/>
        <w:rPr>
          <w:rFonts w:ascii="Times New Roman" w:eastAsia="Times New Roman" w:hAnsi="Times New Roman"/>
          <w:sz w:val="24"/>
          <w:szCs w:val="24"/>
          <w:lang w:eastAsia="ar-SA"/>
        </w:rPr>
      </w:pPr>
      <w:r w:rsidRPr="00DA2333">
        <w:rPr>
          <w:rFonts w:ascii="Times New Roman" w:eastAsia="Times New Roman" w:hAnsi="Times New Roman"/>
          <w:sz w:val="24"/>
          <w:szCs w:val="24"/>
          <w:lang w:eastAsia="ar-SA"/>
        </w:rPr>
        <w:t xml:space="preserve">  3.1. Школа осуществляет образовательную деятельность</w:t>
      </w:r>
      <w:r w:rsidRPr="00DA2333">
        <w:rPr>
          <w:rFonts w:ascii="Times New Roman" w:eastAsia="Times New Roman" w:hAnsi="Times New Roman"/>
          <w:color w:val="FF0000"/>
          <w:sz w:val="24"/>
          <w:szCs w:val="24"/>
          <w:lang w:eastAsia="ar-SA"/>
        </w:rPr>
        <w:t xml:space="preserve"> </w:t>
      </w:r>
      <w:r w:rsidRPr="00DA2333">
        <w:rPr>
          <w:rFonts w:ascii="Times New Roman" w:eastAsia="Times New Roman" w:hAnsi="Times New Roman"/>
          <w:sz w:val="24"/>
          <w:szCs w:val="24"/>
          <w:lang w:eastAsia="ar-SA"/>
        </w:rPr>
        <w:t xml:space="preserve">в соответствии с образовательными программами начального общего, основного общего и среднего общего образования, утверждаемыми Школой самостоятельно. </w:t>
      </w:r>
    </w:p>
    <w:p w:rsidR="00DA2333" w:rsidRPr="00DA2333" w:rsidRDefault="00DA2333" w:rsidP="00DA2333">
      <w:pPr>
        <w:suppressAutoHyphens/>
        <w:autoSpaceDN w:val="0"/>
        <w:spacing w:after="0" w:line="240" w:lineRule="auto"/>
        <w:ind w:firstLine="567"/>
        <w:jc w:val="both"/>
        <w:rPr>
          <w:rFonts w:ascii="Times New Roman" w:eastAsia="Times New Roman" w:hAnsi="Times New Roman"/>
          <w:sz w:val="24"/>
          <w:szCs w:val="24"/>
          <w:lang w:eastAsia="ar-SA"/>
        </w:rPr>
      </w:pPr>
      <w:r w:rsidRPr="00DA2333">
        <w:rPr>
          <w:rFonts w:ascii="Times New Roman" w:eastAsia="Times New Roman" w:hAnsi="Times New Roman"/>
          <w:sz w:val="24"/>
          <w:szCs w:val="24"/>
          <w:lang w:eastAsia="ar-SA"/>
        </w:rPr>
        <w:t xml:space="preserve">  3.2. Основные общеобразовательные программы разрабатываются Школой в соответствии с федеральными государственными образовательными стандартами и с учетом соответствующих примерных основных образовательных программ.</w:t>
      </w:r>
    </w:p>
    <w:p w:rsidR="00DA2333" w:rsidRPr="00DA2333" w:rsidRDefault="00DA2333" w:rsidP="00DA2333">
      <w:pPr>
        <w:tabs>
          <w:tab w:val="left" w:pos="709"/>
        </w:tabs>
        <w:suppressAutoHyphens/>
        <w:autoSpaceDN w:val="0"/>
        <w:spacing w:after="0" w:line="240" w:lineRule="auto"/>
        <w:ind w:firstLine="567"/>
        <w:jc w:val="both"/>
        <w:rPr>
          <w:rFonts w:ascii="Times New Roman" w:eastAsia="Times New Roman" w:hAnsi="Times New Roman"/>
          <w:sz w:val="24"/>
          <w:szCs w:val="24"/>
          <w:lang w:eastAsia="ru-RU"/>
        </w:rPr>
      </w:pPr>
      <w:r w:rsidRPr="00DA2333">
        <w:rPr>
          <w:rFonts w:ascii="Times New Roman" w:eastAsia="Times New Roman" w:hAnsi="Times New Roman"/>
          <w:sz w:val="24"/>
          <w:szCs w:val="24"/>
          <w:lang w:eastAsia="ar-SA"/>
        </w:rPr>
        <w:t xml:space="preserve">  3.3. Обучение в Школе осуществляется на государственном языке Российской Федерации -   русском языке, воспитание - на русском и коми языках. Школа реализует  права  учащихся на  изучение родного языка из числа языков Российской Федерации  (коми или русского)  по выбору их родителей (законных представителей). Школа создает условия для изучения коми языка как государственного языка Республики Коми. </w:t>
      </w:r>
      <w:r w:rsidRPr="00DA2333">
        <w:rPr>
          <w:rFonts w:ascii="Times New Roman" w:eastAsia="Times New Roman" w:hAnsi="Times New Roman"/>
          <w:color w:val="FF0000"/>
          <w:sz w:val="24"/>
          <w:szCs w:val="24"/>
          <w:lang w:eastAsia="ar-SA"/>
        </w:rPr>
        <w:t xml:space="preserve"> </w:t>
      </w:r>
      <w:r w:rsidRPr="00DA2333">
        <w:rPr>
          <w:rFonts w:ascii="Times New Roman" w:eastAsia="Times New Roman" w:hAnsi="Times New Roman"/>
          <w:sz w:val="24"/>
          <w:szCs w:val="24"/>
          <w:lang w:eastAsia="ru-RU"/>
        </w:rPr>
        <w:t xml:space="preserve"> </w:t>
      </w:r>
    </w:p>
    <w:p w:rsidR="00DA2333" w:rsidRPr="00DA2333" w:rsidRDefault="00DA2333" w:rsidP="00DA2333">
      <w:pPr>
        <w:tabs>
          <w:tab w:val="left" w:pos="709"/>
          <w:tab w:val="left" w:pos="851"/>
        </w:tabs>
        <w:suppressAutoHyphens/>
        <w:autoSpaceDN w:val="0"/>
        <w:spacing w:after="0" w:line="240" w:lineRule="auto"/>
        <w:ind w:firstLine="567"/>
        <w:jc w:val="both"/>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t xml:space="preserve">  3.4. Обучение в Школе с учетом потребностей, возможностей учащихся и в зависимости от объема обязательных занятий педагогического работника с учащимися может осуществляться   в очной, очно-заочной или заочной форме. Допускается сочетание различных  форм обучения.</w:t>
      </w:r>
    </w:p>
    <w:p w:rsidR="00DA2333" w:rsidRPr="00DA2333" w:rsidRDefault="00DA2333" w:rsidP="00DA2333">
      <w:pPr>
        <w:tabs>
          <w:tab w:val="left" w:pos="709"/>
        </w:tabs>
        <w:suppressAutoHyphens/>
        <w:autoSpaceDN w:val="0"/>
        <w:spacing w:after="0" w:line="240" w:lineRule="auto"/>
        <w:ind w:firstLine="567"/>
        <w:jc w:val="both"/>
        <w:rPr>
          <w:rFonts w:ascii="Times New Roman" w:eastAsia="Times New Roman" w:hAnsi="Times New Roman"/>
          <w:sz w:val="24"/>
          <w:szCs w:val="24"/>
          <w:lang w:eastAsia="ar-SA"/>
        </w:rPr>
      </w:pPr>
      <w:r w:rsidRPr="00DA2333">
        <w:rPr>
          <w:rFonts w:ascii="Times New Roman" w:eastAsia="Times New Roman" w:hAnsi="Times New Roman"/>
          <w:sz w:val="24"/>
          <w:szCs w:val="24"/>
          <w:lang w:eastAsia="ru-RU"/>
        </w:rPr>
        <w:t xml:space="preserve"> </w:t>
      </w:r>
      <w:r w:rsidRPr="00DA2333">
        <w:rPr>
          <w:rFonts w:ascii="Times New Roman" w:eastAsia="Times New Roman" w:hAnsi="Times New Roman"/>
          <w:sz w:val="24"/>
          <w:szCs w:val="24"/>
          <w:lang w:eastAsia="ar-SA"/>
        </w:rPr>
        <w:t xml:space="preserve"> 3.5. Организация образовательной деятельности в Школе регламентируется учебными планами и расписаниями уроков, соответствующими локальными нормативными актами.</w:t>
      </w:r>
    </w:p>
    <w:p w:rsidR="00DA2333" w:rsidRPr="00DA2333" w:rsidRDefault="00DA2333" w:rsidP="00DA2333">
      <w:pPr>
        <w:suppressAutoHyphens/>
        <w:autoSpaceDN w:val="0"/>
        <w:spacing w:after="0" w:line="240" w:lineRule="auto"/>
        <w:ind w:firstLine="567"/>
        <w:jc w:val="both"/>
        <w:rPr>
          <w:rFonts w:ascii="Times New Roman" w:eastAsia="Times New Roman" w:hAnsi="Times New Roman"/>
          <w:color w:val="FF0000"/>
          <w:sz w:val="24"/>
          <w:szCs w:val="24"/>
          <w:u w:val="single"/>
          <w:lang w:eastAsia="ar-SA"/>
        </w:rPr>
      </w:pPr>
      <w:r w:rsidRPr="00DA2333">
        <w:rPr>
          <w:rFonts w:ascii="Times New Roman" w:eastAsia="Times New Roman" w:hAnsi="Times New Roman"/>
          <w:sz w:val="24"/>
          <w:szCs w:val="24"/>
          <w:lang w:eastAsia="ar-SA"/>
        </w:rPr>
        <w:t xml:space="preserve">  3.6. Начальное общее образование, основное общее образование, среднее общее образование являются  обязательными уровнями образования.  Учащиеся, не освоившие основной образовательной программы начального общего и (или) основного общего образования, не допускаются к обучению на следующих уровнях общего образования.</w:t>
      </w:r>
    </w:p>
    <w:p w:rsidR="00DA2333" w:rsidRPr="00DA2333" w:rsidRDefault="00DA2333" w:rsidP="00DA2333">
      <w:pPr>
        <w:tabs>
          <w:tab w:val="left" w:pos="709"/>
        </w:tabs>
        <w:spacing w:after="0" w:line="240" w:lineRule="auto"/>
        <w:jc w:val="both"/>
        <w:rPr>
          <w:rFonts w:ascii="Times New Roman" w:eastAsia="Times New Roman" w:hAnsi="Times New Roman"/>
          <w:sz w:val="24"/>
          <w:szCs w:val="24"/>
          <w:lang w:eastAsia="ar-SA"/>
        </w:rPr>
      </w:pPr>
      <w:r w:rsidRPr="00DA2333">
        <w:rPr>
          <w:rFonts w:ascii="Times New Roman" w:eastAsia="Times New Roman" w:hAnsi="Times New Roman"/>
          <w:sz w:val="24"/>
          <w:szCs w:val="24"/>
          <w:lang w:eastAsia="ar-SA"/>
        </w:rPr>
        <w:t xml:space="preserve">            3.7. Требования обязательности  среднего общего образования применительно к конкретному учащемуся сохраняет свою силу до достижения им возраста восемнадцати лет, если соответствующее образование не было получено учащимся  ранее.  </w:t>
      </w:r>
    </w:p>
    <w:p w:rsidR="00DA2333" w:rsidRPr="00DA2333" w:rsidRDefault="00DA2333" w:rsidP="00DA2333">
      <w:pPr>
        <w:tabs>
          <w:tab w:val="left" w:pos="709"/>
        </w:tabs>
        <w:autoSpaceDE w:val="0"/>
        <w:autoSpaceDN w:val="0"/>
        <w:adjustRightInd w:val="0"/>
        <w:spacing w:after="0" w:line="240" w:lineRule="auto"/>
        <w:ind w:firstLine="540"/>
        <w:jc w:val="both"/>
        <w:rPr>
          <w:rFonts w:ascii="Times New Roman" w:eastAsia="Times New Roman" w:hAnsi="Times New Roman"/>
          <w:sz w:val="24"/>
          <w:szCs w:val="24"/>
          <w:lang w:eastAsia="ar-SA"/>
        </w:rPr>
      </w:pPr>
      <w:r w:rsidRPr="00DA2333">
        <w:rPr>
          <w:rFonts w:ascii="Times New Roman" w:eastAsia="Times New Roman" w:hAnsi="Times New Roman"/>
          <w:sz w:val="24"/>
          <w:szCs w:val="24"/>
          <w:lang w:eastAsia="ar-SA"/>
        </w:rPr>
        <w:t xml:space="preserve">   3.8. Освоение образовательных программ начального общего, основного общего, среднего общего образования сопровождается текущим контролем успеваемости и  промежуточной аттестацией учащихся.   Формы, периодичность и порядок  проведения текущего контроля успеваемости и промежуточной  аттестации учащихся   регламентируются локальным нормативным актом.</w:t>
      </w:r>
      <w:r w:rsidRPr="00DA2333">
        <w:rPr>
          <w:rFonts w:ascii="Times New Roman" w:eastAsia="Times New Roman" w:hAnsi="Times New Roman"/>
          <w:sz w:val="24"/>
          <w:szCs w:val="24"/>
          <w:lang w:eastAsia="ar-SA"/>
        </w:rPr>
        <w:tab/>
        <w:t xml:space="preserve">  </w:t>
      </w:r>
    </w:p>
    <w:p w:rsidR="00DA2333" w:rsidRPr="00DA2333" w:rsidRDefault="00DA2333" w:rsidP="00DA2333">
      <w:pPr>
        <w:tabs>
          <w:tab w:val="left" w:pos="709"/>
        </w:tabs>
        <w:autoSpaceDE w:val="0"/>
        <w:autoSpaceDN w:val="0"/>
        <w:adjustRightInd w:val="0"/>
        <w:spacing w:after="0" w:line="240" w:lineRule="auto"/>
        <w:ind w:firstLine="540"/>
        <w:jc w:val="both"/>
        <w:rPr>
          <w:rFonts w:ascii="Times New Roman" w:eastAsia="Times New Roman" w:hAnsi="Times New Roman"/>
          <w:color w:val="FF0000"/>
          <w:sz w:val="24"/>
          <w:szCs w:val="24"/>
          <w:lang w:eastAsia="ar-SA"/>
        </w:rPr>
      </w:pPr>
      <w:r w:rsidRPr="00DA2333">
        <w:rPr>
          <w:rFonts w:ascii="Times New Roman" w:eastAsia="Times New Roman" w:hAnsi="Times New Roman"/>
          <w:sz w:val="24"/>
          <w:szCs w:val="24"/>
          <w:lang w:eastAsia="ar-SA"/>
        </w:rPr>
        <w:t xml:space="preserve">   3.9. Освоение образовательных программ основного общего образования, среднего  общего образования в Школе завершается  государственной итоговой аттестацией учащихся, проводимой в соответствии  с нормативными документами Российской Федерации и Республики Коми, регламентирующими проведение государственной итоговой аттестации учащихся 9, 11 классов общеобразовательных организаций.</w:t>
      </w:r>
    </w:p>
    <w:p w:rsidR="00DA2333" w:rsidRPr="00DA2333" w:rsidRDefault="00DA2333" w:rsidP="00DA2333">
      <w:pPr>
        <w:tabs>
          <w:tab w:val="left" w:pos="567"/>
          <w:tab w:val="left" w:pos="709"/>
        </w:tabs>
        <w:suppressAutoHyphens/>
        <w:autoSpaceDN w:val="0"/>
        <w:spacing w:after="0" w:line="240" w:lineRule="auto"/>
        <w:ind w:firstLine="567"/>
        <w:jc w:val="both"/>
        <w:rPr>
          <w:rFonts w:ascii="Times New Roman" w:eastAsia="Times New Roman" w:hAnsi="Times New Roman"/>
          <w:color w:val="FF0000"/>
          <w:sz w:val="24"/>
          <w:szCs w:val="24"/>
          <w:lang w:eastAsia="ar-SA"/>
        </w:rPr>
      </w:pPr>
      <w:r w:rsidRPr="00DA2333">
        <w:rPr>
          <w:rFonts w:ascii="Times New Roman" w:eastAsia="Times New Roman" w:hAnsi="Times New Roman"/>
          <w:sz w:val="24"/>
          <w:szCs w:val="24"/>
          <w:lang w:eastAsia="ar-SA"/>
        </w:rPr>
        <w:t xml:space="preserve">  3.10. Школа вправе применять электронное обучение, дистанционные образовательные технологии при реализации образовательных программ в порядке, установленном федеральным органом исполнительной власти, осуществляющим функции по выработке государственной политики и нормативно – правовому регулированию в сфере образования. </w:t>
      </w:r>
      <w:r w:rsidRPr="00DA2333">
        <w:rPr>
          <w:rFonts w:ascii="Times New Roman" w:eastAsia="Times New Roman" w:hAnsi="Times New Roman"/>
          <w:color w:val="FF0000"/>
          <w:sz w:val="24"/>
          <w:szCs w:val="24"/>
          <w:lang w:eastAsia="ar-SA"/>
        </w:rPr>
        <w:t xml:space="preserve"> </w:t>
      </w:r>
    </w:p>
    <w:p w:rsidR="00DA2333" w:rsidRPr="00DA2333" w:rsidRDefault="00DA2333" w:rsidP="00DA2333">
      <w:pPr>
        <w:tabs>
          <w:tab w:val="left" w:pos="709"/>
        </w:tabs>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t xml:space="preserve">   3.11. Количество классов в Школе определяется в зависимости от числа поданных заявлений граждан и условий, созданных для осуществления образовательной деятельности.  Наполняемость классов устанавливается в соответствии с  действующими санитарно-эпидемиологическими правилами и нормативами.  При наличии необходимых условий и средств для обучения возможно деление классов по учебным предметам на группы при проведении занятий по отдельным учебным предметам.</w:t>
      </w:r>
    </w:p>
    <w:p w:rsidR="00DA2333" w:rsidRPr="00DA2333" w:rsidRDefault="00DA2333" w:rsidP="00DA2333">
      <w:pPr>
        <w:tabs>
          <w:tab w:val="left" w:pos="567"/>
        </w:tabs>
        <w:suppressAutoHyphens/>
        <w:autoSpaceDN w:val="0"/>
        <w:spacing w:after="0" w:line="240" w:lineRule="auto"/>
        <w:ind w:firstLine="567"/>
        <w:jc w:val="both"/>
        <w:rPr>
          <w:rFonts w:ascii="Times New Roman" w:eastAsia="Times New Roman" w:hAnsi="Times New Roman"/>
          <w:sz w:val="24"/>
          <w:szCs w:val="24"/>
          <w:lang w:eastAsia="ru-RU"/>
        </w:rPr>
      </w:pPr>
      <w:bookmarkStart w:id="26" w:name="Par255"/>
      <w:bookmarkEnd w:id="26"/>
      <w:r w:rsidRPr="00DA2333">
        <w:rPr>
          <w:rFonts w:ascii="Times New Roman" w:eastAsia="Times New Roman" w:hAnsi="Times New Roman"/>
          <w:sz w:val="24"/>
          <w:szCs w:val="24"/>
          <w:lang w:eastAsia="ru-RU"/>
        </w:rPr>
        <w:t xml:space="preserve">  3.12. Продолжительность учебного года, учебной недели, сроки проведения и продолжительность каникул, режим работы Школы устанавливаются в соответствии с календарным учебным графиком, утверждаемым директором Школы.</w:t>
      </w:r>
    </w:p>
    <w:p w:rsidR="00DA2333" w:rsidRPr="00DA2333" w:rsidRDefault="00DA2333" w:rsidP="00DA2333">
      <w:pPr>
        <w:tabs>
          <w:tab w:val="left" w:pos="567"/>
        </w:tabs>
        <w:suppressAutoHyphens/>
        <w:autoSpaceDN w:val="0"/>
        <w:spacing w:after="0" w:line="240" w:lineRule="auto"/>
        <w:ind w:firstLine="567"/>
        <w:jc w:val="both"/>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lastRenderedPageBreak/>
        <w:t xml:space="preserve">  3.13. Участниками образовательных отношений являются учащиеся, педагогические работники, родители (законные представители) несовершеннолетних учащихся, Школа.</w:t>
      </w:r>
    </w:p>
    <w:p w:rsidR="00DA2333" w:rsidRPr="00DA2333" w:rsidRDefault="00DA2333" w:rsidP="00DA2333">
      <w:pPr>
        <w:tabs>
          <w:tab w:val="left" w:pos="567"/>
        </w:tabs>
        <w:suppressAutoHyphens/>
        <w:autoSpaceDN w:val="0"/>
        <w:spacing w:after="0" w:line="240" w:lineRule="auto"/>
        <w:ind w:firstLine="567"/>
        <w:jc w:val="both"/>
        <w:rPr>
          <w:rFonts w:ascii="Times New Roman" w:eastAsia="Times New Roman" w:hAnsi="Times New Roman"/>
          <w:b/>
          <w:bCs/>
          <w:spacing w:val="-2"/>
          <w:w w:val="101"/>
          <w:sz w:val="24"/>
          <w:szCs w:val="24"/>
          <w:lang w:eastAsia="ru-RU"/>
        </w:rPr>
      </w:pPr>
      <w:r w:rsidRPr="00DA2333">
        <w:rPr>
          <w:rFonts w:ascii="Times New Roman" w:eastAsia="Times New Roman" w:hAnsi="Times New Roman"/>
          <w:sz w:val="24"/>
          <w:szCs w:val="24"/>
          <w:lang w:eastAsia="ru-RU"/>
        </w:rPr>
        <w:t xml:space="preserve">  3.14. Права и обязанности участников образовательных отношений определяются законодательством Российской Федерации  и  регламентируются локальными нормативными  актами Школы.</w:t>
      </w:r>
    </w:p>
    <w:p w:rsidR="00DA2333" w:rsidRPr="00DA2333" w:rsidRDefault="00DA2333" w:rsidP="00DA2333">
      <w:pPr>
        <w:tabs>
          <w:tab w:val="left" w:pos="709"/>
        </w:tabs>
        <w:autoSpaceDE w:val="0"/>
        <w:autoSpaceDN w:val="0"/>
        <w:adjustRightInd w:val="0"/>
        <w:spacing w:after="0" w:line="240" w:lineRule="auto"/>
        <w:jc w:val="both"/>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t xml:space="preserve">            3.15. Работодателем для всех работников Школы является  Школа как юридическое лицо. </w:t>
      </w:r>
    </w:p>
    <w:p w:rsidR="00DA2333" w:rsidRPr="00DA2333" w:rsidRDefault="00DA2333" w:rsidP="00DA2333">
      <w:pPr>
        <w:tabs>
          <w:tab w:val="left" w:pos="709"/>
        </w:tabs>
        <w:autoSpaceDE w:val="0"/>
        <w:autoSpaceDN w:val="0"/>
        <w:adjustRightInd w:val="0"/>
        <w:spacing w:after="0" w:line="240" w:lineRule="auto"/>
        <w:ind w:firstLine="260"/>
        <w:jc w:val="both"/>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t xml:space="preserve">        3.16. К педагогической деятельности допускаются лица, имеющие образовательный ценз, который определяется по должностям педагогических работников действующими квалификационными требованиями Единого квалификационного справочника должностей руководителей, специалистов и служащих и (или) профессиональными стандартами по соответствующему виду деятельности.</w:t>
      </w:r>
    </w:p>
    <w:p w:rsidR="00DA2333" w:rsidRPr="00DA2333" w:rsidRDefault="00DA2333" w:rsidP="00DA2333">
      <w:pPr>
        <w:spacing w:after="0" w:line="237" w:lineRule="auto"/>
        <w:jc w:val="both"/>
        <w:rPr>
          <w:rFonts w:ascii="Times New Roman" w:eastAsia="Times New Roman" w:hAnsi="Times New Roman"/>
          <w:sz w:val="24"/>
          <w:szCs w:val="24"/>
          <w:lang w:eastAsia="ru-RU"/>
        </w:rPr>
      </w:pPr>
      <w:r w:rsidRPr="00DA2333">
        <w:rPr>
          <w:rFonts w:eastAsia="Times New Roman"/>
          <w:sz w:val="24"/>
          <w:szCs w:val="24"/>
          <w:lang w:eastAsia="ru-RU"/>
        </w:rPr>
        <w:t xml:space="preserve">            </w:t>
      </w:r>
      <w:r w:rsidRPr="00DA2333">
        <w:rPr>
          <w:rFonts w:ascii="Times New Roman" w:eastAsia="Times New Roman" w:hAnsi="Times New Roman"/>
          <w:sz w:val="24"/>
          <w:szCs w:val="24"/>
          <w:lang w:eastAsia="ru-RU"/>
        </w:rPr>
        <w:t>3.17.</w:t>
      </w:r>
      <w:r w:rsidRPr="00DA2333">
        <w:rPr>
          <w:rFonts w:eastAsia="Times New Roman"/>
          <w:sz w:val="24"/>
          <w:szCs w:val="24"/>
          <w:lang w:eastAsia="ru-RU"/>
        </w:rPr>
        <w:t xml:space="preserve"> </w:t>
      </w:r>
      <w:r w:rsidRPr="00DA2333">
        <w:rPr>
          <w:rFonts w:ascii="Times New Roman" w:eastAsia="Times New Roman" w:hAnsi="Times New Roman"/>
          <w:sz w:val="24"/>
          <w:szCs w:val="24"/>
          <w:lang w:eastAsia="ru-RU"/>
        </w:rPr>
        <w:t>К педагогической деятельности не допускаются лица:</w:t>
      </w:r>
    </w:p>
    <w:p w:rsidR="00DA2333" w:rsidRPr="00DA2333" w:rsidRDefault="00DA2333" w:rsidP="00DA2333">
      <w:pPr>
        <w:spacing w:after="0" w:line="237" w:lineRule="auto"/>
        <w:ind w:firstLine="708"/>
        <w:jc w:val="both"/>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t>1) лишенные права заниматься педагогической деятельностью в соответствии с вступившим в законную силу приговором суда;</w:t>
      </w:r>
    </w:p>
    <w:p w:rsidR="00DA2333" w:rsidRPr="00DA2333" w:rsidRDefault="00DA2333" w:rsidP="00DA2333">
      <w:pPr>
        <w:spacing w:after="0" w:line="13" w:lineRule="exact"/>
        <w:rPr>
          <w:rFonts w:ascii="Times New Roman" w:eastAsia="Times New Roman" w:hAnsi="Times New Roman"/>
          <w:sz w:val="24"/>
          <w:szCs w:val="24"/>
          <w:lang w:eastAsia="ru-RU"/>
        </w:rPr>
      </w:pPr>
    </w:p>
    <w:p w:rsidR="00DA2333" w:rsidRPr="00DA2333" w:rsidRDefault="00DA2333" w:rsidP="00DA2333">
      <w:pPr>
        <w:tabs>
          <w:tab w:val="left" w:pos="1124"/>
        </w:tabs>
        <w:spacing w:after="0" w:line="238" w:lineRule="auto"/>
        <w:jc w:val="both"/>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t xml:space="preserve">            2) имеющие или имевшие судимость, подвергающиеся или подвергавшиеся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(за исключением незаконного помещения в психиатрический стационар, клеветы и оскорбления), половой неприкосновенности и половой свободы личности, против семьи и несовершеннолетних, здоровья населения и общественной нравственности, а также против общественной безопасности;</w:t>
      </w:r>
    </w:p>
    <w:p w:rsidR="00DA2333" w:rsidRPr="00DA2333" w:rsidRDefault="00DA2333" w:rsidP="00DA2333">
      <w:pPr>
        <w:spacing w:after="0" w:line="18" w:lineRule="exact"/>
        <w:rPr>
          <w:rFonts w:ascii="Times New Roman" w:eastAsia="Times New Roman" w:hAnsi="Times New Roman"/>
          <w:sz w:val="24"/>
          <w:szCs w:val="24"/>
          <w:lang w:eastAsia="ru-RU"/>
        </w:rPr>
      </w:pPr>
    </w:p>
    <w:p w:rsidR="00DA2333" w:rsidRPr="00DA2333" w:rsidRDefault="00DA2333" w:rsidP="00DA2333">
      <w:pPr>
        <w:tabs>
          <w:tab w:val="left" w:pos="851"/>
          <w:tab w:val="left" w:pos="1088"/>
        </w:tabs>
        <w:spacing w:after="0" w:line="234" w:lineRule="auto"/>
        <w:jc w:val="both"/>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t xml:space="preserve">            3) имеющие неснятую или непогашенную судимость за умышленные тяжкие преступления;</w:t>
      </w:r>
    </w:p>
    <w:p w:rsidR="00DA2333" w:rsidRPr="00DA2333" w:rsidRDefault="00DA2333" w:rsidP="00DA2333">
      <w:pPr>
        <w:spacing w:after="0" w:line="1" w:lineRule="exact"/>
        <w:rPr>
          <w:rFonts w:ascii="Times New Roman" w:eastAsia="Times New Roman" w:hAnsi="Times New Roman"/>
          <w:sz w:val="24"/>
          <w:szCs w:val="24"/>
          <w:lang w:eastAsia="ru-RU"/>
        </w:rPr>
      </w:pPr>
    </w:p>
    <w:p w:rsidR="00DA2333" w:rsidRPr="00DA2333" w:rsidRDefault="00DA2333" w:rsidP="00DA2333">
      <w:pPr>
        <w:spacing w:after="0"/>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t xml:space="preserve">            4) признанные недееспособными в установленном федеральным законом порядке;</w:t>
      </w:r>
    </w:p>
    <w:p w:rsidR="00DA2333" w:rsidRPr="00DA2333" w:rsidRDefault="00DA2333" w:rsidP="00DA2333">
      <w:pPr>
        <w:spacing w:after="0" w:line="12" w:lineRule="exact"/>
        <w:rPr>
          <w:rFonts w:ascii="Times New Roman" w:eastAsia="Times New Roman" w:hAnsi="Times New Roman"/>
          <w:sz w:val="24"/>
          <w:szCs w:val="24"/>
          <w:lang w:eastAsia="ru-RU"/>
        </w:rPr>
      </w:pPr>
    </w:p>
    <w:p w:rsidR="00DA2333" w:rsidRPr="00DA2333" w:rsidRDefault="00DA2333" w:rsidP="00DA2333">
      <w:pPr>
        <w:tabs>
          <w:tab w:val="left" w:pos="709"/>
        </w:tabs>
        <w:spacing w:after="0" w:line="237" w:lineRule="auto"/>
        <w:jc w:val="both"/>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t xml:space="preserve">            5) имеющие заболевания, предусмотренные перечнем, утверждаемым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здравоохранения.</w:t>
      </w:r>
    </w:p>
    <w:p w:rsidR="00DA2333" w:rsidRPr="00DA2333" w:rsidRDefault="00DA2333" w:rsidP="00DA2333">
      <w:pPr>
        <w:tabs>
          <w:tab w:val="left" w:pos="709"/>
        </w:tabs>
        <w:spacing w:after="0" w:line="237" w:lineRule="auto"/>
        <w:jc w:val="both"/>
        <w:rPr>
          <w:rFonts w:ascii="Times New Roman" w:eastAsia="Times New Roman" w:hAnsi="Times New Roman"/>
          <w:lang w:eastAsia="ru-RU"/>
        </w:rPr>
      </w:pPr>
      <w:r w:rsidRPr="00DA2333">
        <w:rPr>
          <w:rFonts w:ascii="Times New Roman" w:eastAsia="Times New Roman" w:hAnsi="Times New Roman"/>
          <w:color w:val="000000"/>
          <w:sz w:val="24"/>
          <w:szCs w:val="24"/>
          <w:lang w:eastAsia="ru-RU"/>
        </w:rPr>
        <w:t xml:space="preserve">            3.18. Лица, имевшие судимость за совершение преступлений небольшой тяжести и преступлений средней тяжести против жизни и здоровья, свободы, чести и достоинства личности (за исключением незаконной госпитализации в медицинскую организацию, оказывающую психиатрическую помощь в стационарных условиях, и клеветы), семьи и несовершеннолетних, здоровья населения и общественной нравственности, основ конституционного строя и безопасности государства, мира и безопасности человечества, а также против общественной безопасности, и лица, уголовное преследование в отношении которых по обвинению в совершении этих преступлений прекращено по нереабилитирующим основаниям, могут быть допущены к педагогической деятельности при наличии решения комиссии по делам несовершеннолетних и защите их прав, созданной высшим исполнительным органом государственной власти субъекта Российской Федерации, о допуске их к педагогической деятельности.</w:t>
      </w:r>
    </w:p>
    <w:p w:rsidR="00DA2333" w:rsidRPr="00DA2333" w:rsidRDefault="00DA2333" w:rsidP="00DA2333">
      <w:pPr>
        <w:tabs>
          <w:tab w:val="left" w:pos="567"/>
          <w:tab w:val="left" w:pos="709"/>
        </w:tabs>
        <w:suppressAutoHyphens/>
        <w:autoSpaceDN w:val="0"/>
        <w:spacing w:after="0" w:line="240" w:lineRule="auto"/>
        <w:ind w:firstLine="567"/>
        <w:jc w:val="both"/>
        <w:rPr>
          <w:rFonts w:eastAsia="Times New Roman" w:cs="Calibri"/>
          <w:color w:val="FF0000"/>
          <w:sz w:val="24"/>
          <w:szCs w:val="24"/>
          <w:lang w:eastAsia="ru-RU"/>
        </w:rPr>
      </w:pPr>
      <w:r w:rsidRPr="00DA2333">
        <w:rPr>
          <w:rFonts w:ascii="Times New Roman" w:eastAsia="Times New Roman" w:hAnsi="Times New Roman"/>
          <w:sz w:val="24"/>
          <w:szCs w:val="24"/>
          <w:lang w:eastAsia="ru-RU"/>
        </w:rPr>
        <w:t xml:space="preserve">  </w:t>
      </w:r>
    </w:p>
    <w:p w:rsidR="00DA2333" w:rsidRPr="00DA2333" w:rsidRDefault="00DA2333" w:rsidP="006917E0">
      <w:pPr>
        <w:numPr>
          <w:ilvl w:val="0"/>
          <w:numId w:val="18"/>
        </w:numPr>
        <w:spacing w:line="240" w:lineRule="auto"/>
        <w:contextualSpacing/>
        <w:jc w:val="center"/>
        <w:rPr>
          <w:rFonts w:ascii="Times New Roman" w:eastAsia="Times New Roman" w:hAnsi="Times New Roman"/>
          <w:b/>
          <w:color w:val="000000"/>
          <w:sz w:val="24"/>
          <w:szCs w:val="24"/>
          <w:lang w:eastAsia="ru-RU"/>
        </w:rPr>
      </w:pPr>
      <w:r w:rsidRPr="00DA2333">
        <w:rPr>
          <w:rFonts w:ascii="Times New Roman" w:eastAsia="Times New Roman" w:hAnsi="Times New Roman"/>
          <w:b/>
          <w:color w:val="000000"/>
          <w:sz w:val="24"/>
          <w:szCs w:val="24"/>
          <w:lang w:eastAsia="ru-RU"/>
        </w:rPr>
        <w:t>УПРАВЛЕНИЕ ШКОЛОЙ</w:t>
      </w:r>
    </w:p>
    <w:p w:rsidR="00DA2333" w:rsidRPr="00DA2333" w:rsidRDefault="00DA2333" w:rsidP="00DA2333">
      <w:pPr>
        <w:tabs>
          <w:tab w:val="left" w:pos="709"/>
        </w:tabs>
        <w:spacing w:after="0" w:line="240" w:lineRule="auto"/>
        <w:ind w:firstLine="567"/>
        <w:jc w:val="both"/>
        <w:rPr>
          <w:rFonts w:ascii="Times New Roman" w:eastAsia="Times New Roman" w:hAnsi="Times New Roman"/>
          <w:color w:val="000000"/>
          <w:sz w:val="24"/>
          <w:szCs w:val="24"/>
          <w:lang w:eastAsia="ru-RU"/>
        </w:rPr>
      </w:pPr>
      <w:r w:rsidRPr="00DA2333">
        <w:rPr>
          <w:rFonts w:ascii="Times New Roman" w:eastAsia="Times New Roman" w:hAnsi="Times New Roman"/>
          <w:color w:val="000000"/>
          <w:sz w:val="24"/>
          <w:szCs w:val="24"/>
          <w:lang w:eastAsia="ru-RU"/>
        </w:rPr>
        <w:t xml:space="preserve">  4.1. Управление Школой осуществляется в соответствии с законодательством Российской Федерации с учетом особенностей, установленных Федеральным законом от 29.12.2012 года № 273-ФЗ «Об образовании в Российской Федерации».</w:t>
      </w:r>
    </w:p>
    <w:p w:rsidR="00DA2333" w:rsidRPr="00DA2333" w:rsidRDefault="00DA2333" w:rsidP="00DA2333">
      <w:pPr>
        <w:tabs>
          <w:tab w:val="left" w:pos="709"/>
        </w:tabs>
        <w:spacing w:after="0" w:line="240" w:lineRule="auto"/>
        <w:ind w:firstLine="567"/>
        <w:jc w:val="both"/>
        <w:rPr>
          <w:rFonts w:ascii="Times New Roman" w:eastAsia="Times New Roman" w:hAnsi="Times New Roman"/>
          <w:sz w:val="24"/>
          <w:szCs w:val="24"/>
          <w:lang w:eastAsia="ru-RU"/>
        </w:rPr>
      </w:pPr>
      <w:r w:rsidRPr="00DA2333">
        <w:rPr>
          <w:rFonts w:ascii="Times New Roman" w:eastAsia="Times New Roman" w:hAnsi="Times New Roman"/>
          <w:color w:val="000000"/>
          <w:sz w:val="24"/>
          <w:szCs w:val="24"/>
          <w:lang w:eastAsia="ru-RU"/>
        </w:rPr>
        <w:t xml:space="preserve">  4.2. Управление Школой осуществляется на основе сочетания принципов единоначалия и коллегиальности.</w:t>
      </w:r>
      <w:r w:rsidRPr="00DA2333">
        <w:rPr>
          <w:rFonts w:ascii="Times New Roman" w:eastAsia="Times New Roman" w:hAnsi="Times New Roman"/>
          <w:sz w:val="24"/>
          <w:szCs w:val="24"/>
          <w:lang w:eastAsia="ru-RU"/>
        </w:rPr>
        <w:t xml:space="preserve"> </w:t>
      </w:r>
    </w:p>
    <w:p w:rsidR="00DA2333" w:rsidRPr="00DA2333" w:rsidRDefault="00DA2333" w:rsidP="00DA2333">
      <w:pPr>
        <w:spacing w:after="0" w:line="240" w:lineRule="auto"/>
        <w:ind w:firstLine="567"/>
        <w:jc w:val="both"/>
        <w:rPr>
          <w:rFonts w:ascii="Times New Roman" w:eastAsia="Times New Roman" w:hAnsi="Times New Roman"/>
          <w:color w:val="FF0000"/>
          <w:sz w:val="24"/>
          <w:szCs w:val="24"/>
          <w:lang w:eastAsia="ru-RU"/>
        </w:rPr>
      </w:pPr>
      <w:r w:rsidRPr="00DA2333">
        <w:rPr>
          <w:rFonts w:ascii="Times New Roman" w:eastAsia="Times New Roman" w:hAnsi="Times New Roman"/>
          <w:color w:val="000000"/>
          <w:sz w:val="24"/>
          <w:szCs w:val="24"/>
          <w:lang w:eastAsia="ru-RU"/>
        </w:rPr>
        <w:t xml:space="preserve">  4.3. В Школе формируются коллегиальные органы управления, к которым относятся  общее собрание работников Школы, педагогический совет.</w:t>
      </w:r>
      <w:r w:rsidRPr="00DA2333">
        <w:rPr>
          <w:rFonts w:ascii="Times New Roman" w:eastAsia="Times New Roman" w:hAnsi="Times New Roman"/>
          <w:color w:val="FF0000"/>
          <w:sz w:val="24"/>
          <w:szCs w:val="24"/>
          <w:lang w:eastAsia="ru-RU"/>
        </w:rPr>
        <w:t xml:space="preserve">  </w:t>
      </w:r>
    </w:p>
    <w:p w:rsidR="00DA2333" w:rsidRPr="00DA2333" w:rsidRDefault="00DA2333" w:rsidP="00DA2333">
      <w:pPr>
        <w:tabs>
          <w:tab w:val="left" w:pos="709"/>
        </w:tabs>
        <w:spacing w:after="0" w:line="240" w:lineRule="auto"/>
        <w:jc w:val="both"/>
        <w:rPr>
          <w:rFonts w:ascii="Times New Roman" w:eastAsia="Times New Roman" w:hAnsi="Times New Roman"/>
          <w:color w:val="000000"/>
          <w:sz w:val="24"/>
          <w:szCs w:val="24"/>
          <w:lang w:eastAsia="ru-RU"/>
        </w:rPr>
      </w:pPr>
      <w:r w:rsidRPr="00DA2333">
        <w:rPr>
          <w:rFonts w:ascii="Times New Roman" w:eastAsia="Times New Roman" w:hAnsi="Times New Roman"/>
          <w:color w:val="FF0000"/>
          <w:sz w:val="24"/>
          <w:szCs w:val="24"/>
          <w:lang w:eastAsia="ru-RU"/>
        </w:rPr>
        <w:lastRenderedPageBreak/>
        <w:t xml:space="preserve">            </w:t>
      </w:r>
      <w:r w:rsidRPr="00DA2333">
        <w:rPr>
          <w:rFonts w:ascii="Times New Roman" w:eastAsia="Times New Roman" w:hAnsi="Times New Roman"/>
          <w:sz w:val="24"/>
          <w:szCs w:val="24"/>
          <w:lang w:eastAsia="ru-RU"/>
        </w:rPr>
        <w:t>4.4.</w:t>
      </w:r>
      <w:r w:rsidRPr="00DA2333">
        <w:rPr>
          <w:rFonts w:ascii="Times New Roman" w:eastAsia="Times New Roman" w:hAnsi="Times New Roman"/>
          <w:color w:val="000000"/>
          <w:sz w:val="24"/>
          <w:szCs w:val="24"/>
          <w:lang w:eastAsia="ru-RU"/>
        </w:rPr>
        <w:t xml:space="preserve"> Общее собрание работников Школы (далее - Собрание) является постоянно действующим коллегиальным органом управления Школы.</w:t>
      </w:r>
    </w:p>
    <w:p w:rsidR="00DA2333" w:rsidRPr="00DA2333" w:rsidRDefault="00DA2333" w:rsidP="00DA2333">
      <w:pPr>
        <w:tabs>
          <w:tab w:val="left" w:pos="709"/>
        </w:tabs>
        <w:spacing w:after="0" w:line="240" w:lineRule="auto"/>
        <w:ind w:firstLine="567"/>
        <w:jc w:val="both"/>
        <w:rPr>
          <w:rFonts w:ascii="Times New Roman" w:eastAsia="Times New Roman" w:hAnsi="Times New Roman"/>
          <w:sz w:val="24"/>
          <w:szCs w:val="24"/>
          <w:lang w:eastAsia="ru-RU"/>
        </w:rPr>
      </w:pPr>
      <w:r w:rsidRPr="00DA2333">
        <w:rPr>
          <w:rFonts w:ascii="Times New Roman" w:eastAsia="Times New Roman" w:hAnsi="Times New Roman"/>
          <w:color w:val="000000"/>
          <w:sz w:val="24"/>
          <w:szCs w:val="24"/>
          <w:lang w:eastAsia="ru-RU"/>
        </w:rPr>
        <w:t xml:space="preserve">  4.5. Порядок организации деятельности Собрания и его компетенция   регламентируются  локальным нормативным  актом.</w:t>
      </w:r>
      <w:r w:rsidRPr="00DA2333">
        <w:rPr>
          <w:rFonts w:ascii="Times New Roman" w:eastAsia="Times New Roman" w:hAnsi="Times New Roman"/>
          <w:sz w:val="24"/>
          <w:szCs w:val="24"/>
          <w:lang w:eastAsia="ru-RU"/>
        </w:rPr>
        <w:t xml:space="preserve"> </w:t>
      </w:r>
    </w:p>
    <w:p w:rsidR="00DA2333" w:rsidRPr="00DA2333" w:rsidRDefault="00DA2333" w:rsidP="00DA2333">
      <w:pPr>
        <w:tabs>
          <w:tab w:val="left" w:pos="709"/>
        </w:tabs>
        <w:spacing w:after="0" w:line="240" w:lineRule="auto"/>
        <w:jc w:val="both"/>
        <w:rPr>
          <w:rFonts w:ascii="Times New Roman" w:eastAsia="Times New Roman" w:hAnsi="Times New Roman"/>
          <w:color w:val="000000"/>
          <w:sz w:val="24"/>
          <w:szCs w:val="24"/>
          <w:lang w:eastAsia="ru-RU"/>
        </w:rPr>
      </w:pPr>
      <w:r w:rsidRPr="00DA2333">
        <w:rPr>
          <w:rFonts w:ascii="Times New Roman" w:eastAsia="Times New Roman" w:hAnsi="Times New Roman"/>
          <w:color w:val="000000"/>
          <w:sz w:val="24"/>
          <w:szCs w:val="24"/>
          <w:lang w:eastAsia="ru-RU"/>
        </w:rPr>
        <w:tab/>
        <w:t>4.6. Участниками</w:t>
      </w:r>
      <w:r w:rsidRPr="00DA2333">
        <w:rPr>
          <w:rFonts w:ascii="Times New Roman" w:eastAsia="Times New Roman" w:hAnsi="Times New Roman"/>
          <w:sz w:val="24"/>
          <w:szCs w:val="24"/>
          <w:lang w:eastAsia="ru-RU"/>
        </w:rPr>
        <w:t xml:space="preserve">  Собрания являются все работники Школы в соответствии со списочным составом на момент проведения Собрания. Из его состава большинством голосов членов Собрания</w:t>
      </w:r>
      <w:r w:rsidRPr="00DA2333">
        <w:rPr>
          <w:rFonts w:ascii="Times New Roman" w:eastAsia="Times New Roman" w:hAnsi="Times New Roman"/>
          <w:color w:val="000000"/>
          <w:sz w:val="24"/>
          <w:szCs w:val="24"/>
          <w:lang w:eastAsia="ru-RU"/>
        </w:rPr>
        <w:t xml:space="preserve"> открытым голосованием избираются председатель  Собрания, его заместитель  и секретарь сроком на один календарный год, которые выполняют свои обязанности на общественных началах.</w:t>
      </w:r>
    </w:p>
    <w:p w:rsidR="00DA2333" w:rsidRPr="00DA2333" w:rsidRDefault="00DA2333" w:rsidP="00DA2333">
      <w:pPr>
        <w:tabs>
          <w:tab w:val="left" w:pos="709"/>
        </w:tabs>
        <w:spacing w:after="0" w:line="240" w:lineRule="auto"/>
        <w:jc w:val="both"/>
        <w:rPr>
          <w:rFonts w:ascii="Times New Roman" w:eastAsia="Times New Roman" w:hAnsi="Times New Roman"/>
          <w:sz w:val="24"/>
          <w:szCs w:val="24"/>
          <w:lang w:eastAsia="ru-RU"/>
        </w:rPr>
      </w:pPr>
      <w:r w:rsidRPr="00DA2333">
        <w:rPr>
          <w:rFonts w:ascii="Times New Roman" w:eastAsia="Times New Roman" w:hAnsi="Times New Roman"/>
          <w:color w:val="FF0000"/>
          <w:sz w:val="24"/>
          <w:szCs w:val="24"/>
          <w:lang w:eastAsia="ru-RU"/>
        </w:rPr>
        <w:t xml:space="preserve">            </w:t>
      </w:r>
      <w:r w:rsidRPr="00DA2333">
        <w:rPr>
          <w:rFonts w:ascii="Times New Roman" w:eastAsia="Times New Roman" w:hAnsi="Times New Roman"/>
          <w:sz w:val="24"/>
          <w:szCs w:val="24"/>
          <w:lang w:eastAsia="ru-RU"/>
        </w:rPr>
        <w:t>4.7. Собрание  созывается его председателем не реже одного раза в календарный год.       Собрание  является правомочным, если все работники Школы извещены о времени и месте проведения,  и на Собрании присутствуют более половины работников Школы.</w:t>
      </w:r>
    </w:p>
    <w:p w:rsidR="00DA2333" w:rsidRPr="00DA2333" w:rsidRDefault="00DA2333" w:rsidP="00DA2333">
      <w:pPr>
        <w:tabs>
          <w:tab w:val="left" w:pos="567"/>
          <w:tab w:val="left" w:pos="709"/>
          <w:tab w:val="left" w:pos="851"/>
        </w:tabs>
        <w:spacing w:after="0" w:line="240" w:lineRule="auto"/>
        <w:jc w:val="both"/>
        <w:rPr>
          <w:rFonts w:ascii="Times New Roman" w:eastAsia="Times New Roman" w:hAnsi="Times New Roman"/>
          <w:color w:val="000000"/>
          <w:sz w:val="24"/>
          <w:szCs w:val="24"/>
          <w:lang w:eastAsia="ru-RU"/>
        </w:rPr>
      </w:pPr>
      <w:r w:rsidRPr="00DA2333">
        <w:rPr>
          <w:rFonts w:ascii="Times New Roman" w:eastAsia="Times New Roman" w:hAnsi="Times New Roman"/>
          <w:sz w:val="24"/>
          <w:szCs w:val="24"/>
          <w:lang w:eastAsia="ru-RU"/>
        </w:rPr>
        <w:t xml:space="preserve">            4.8. Решения  Собрания  принимаются открытым голосованием. Каждый работник Школы имеет при голосовании один голос. В случае равенства голосов решающим является голос председателя Собрания. Решение считается принятым, если за него проголосовало более половины присутствующих на Собрании работников. Решения Собрания оформляются протоколом.</w:t>
      </w:r>
      <w:r w:rsidRPr="00DA2333">
        <w:rPr>
          <w:rFonts w:ascii="Times New Roman" w:eastAsia="Times New Roman" w:hAnsi="Times New Roman"/>
          <w:color w:val="000000"/>
          <w:sz w:val="24"/>
          <w:szCs w:val="24"/>
          <w:shd w:val="clear" w:color="auto" w:fill="FFFFFF"/>
          <w:lang w:eastAsia="ru-RU"/>
        </w:rPr>
        <w:t xml:space="preserve"> </w:t>
      </w:r>
    </w:p>
    <w:p w:rsidR="00DA2333" w:rsidRPr="00DA2333" w:rsidRDefault="00DA2333" w:rsidP="00DA2333">
      <w:pPr>
        <w:tabs>
          <w:tab w:val="left" w:pos="709"/>
        </w:tabs>
        <w:spacing w:after="0" w:line="240" w:lineRule="auto"/>
        <w:ind w:firstLine="567"/>
        <w:jc w:val="both"/>
        <w:rPr>
          <w:rFonts w:ascii="Times New Roman" w:eastAsia="Times New Roman" w:hAnsi="Times New Roman"/>
          <w:color w:val="000000"/>
          <w:sz w:val="24"/>
          <w:szCs w:val="24"/>
          <w:lang w:eastAsia="ru-RU"/>
        </w:rPr>
      </w:pPr>
      <w:r w:rsidRPr="00DA2333">
        <w:rPr>
          <w:rFonts w:ascii="Times New Roman" w:eastAsia="Times New Roman" w:hAnsi="Times New Roman"/>
          <w:color w:val="000000"/>
          <w:sz w:val="24"/>
          <w:szCs w:val="24"/>
          <w:lang w:eastAsia="ru-RU"/>
        </w:rPr>
        <w:t xml:space="preserve">  4.9. К компетенции Собрания  относятся следующие вопросы:</w:t>
      </w:r>
    </w:p>
    <w:p w:rsidR="00DA2333" w:rsidRPr="00DA2333" w:rsidRDefault="00DA2333" w:rsidP="00DA2333">
      <w:pPr>
        <w:tabs>
          <w:tab w:val="left" w:pos="709"/>
        </w:tabs>
        <w:spacing w:after="0" w:line="240" w:lineRule="auto"/>
        <w:ind w:firstLine="567"/>
        <w:jc w:val="both"/>
        <w:rPr>
          <w:rFonts w:ascii="Times New Roman" w:eastAsia="Times New Roman" w:hAnsi="Times New Roman"/>
          <w:color w:val="000000"/>
          <w:sz w:val="24"/>
          <w:szCs w:val="24"/>
          <w:lang w:eastAsia="ru-RU"/>
        </w:rPr>
      </w:pPr>
      <w:r w:rsidRPr="00DA2333">
        <w:rPr>
          <w:rFonts w:ascii="Times New Roman" w:eastAsia="Times New Roman" w:hAnsi="Times New Roman"/>
          <w:sz w:val="24"/>
          <w:szCs w:val="24"/>
          <w:lang w:eastAsia="ru-RU"/>
        </w:rPr>
        <w:t xml:space="preserve">  </w:t>
      </w:r>
      <w:r w:rsidRPr="00DA2333">
        <w:rPr>
          <w:rFonts w:ascii="Times New Roman" w:eastAsia="Times New Roman" w:hAnsi="Times New Roman"/>
          <w:color w:val="000000"/>
          <w:sz w:val="24"/>
          <w:szCs w:val="24"/>
          <w:lang w:eastAsia="ru-RU"/>
        </w:rPr>
        <w:t xml:space="preserve">1) </w:t>
      </w:r>
      <w:r w:rsidRPr="00DA2333">
        <w:rPr>
          <w:rFonts w:ascii="Times New Roman" w:eastAsia="Times New Roman" w:hAnsi="Times New Roman"/>
          <w:sz w:val="24"/>
          <w:szCs w:val="24"/>
          <w:lang w:eastAsia="ru-RU"/>
        </w:rPr>
        <w:t xml:space="preserve">принятие решения о заключении коллективного договора;  </w:t>
      </w:r>
    </w:p>
    <w:p w:rsidR="00DA2333" w:rsidRPr="00DA2333" w:rsidRDefault="00DA2333" w:rsidP="00DA2333">
      <w:pPr>
        <w:tabs>
          <w:tab w:val="left" w:pos="709"/>
        </w:tabs>
        <w:spacing w:after="0" w:line="240" w:lineRule="auto"/>
        <w:ind w:firstLine="567"/>
        <w:jc w:val="both"/>
        <w:rPr>
          <w:rFonts w:ascii="Times New Roman" w:eastAsia="Times New Roman" w:hAnsi="Times New Roman"/>
          <w:color w:val="000000"/>
          <w:sz w:val="24"/>
          <w:szCs w:val="24"/>
          <w:lang w:eastAsia="ru-RU"/>
        </w:rPr>
      </w:pPr>
      <w:r w:rsidRPr="00DA2333">
        <w:rPr>
          <w:rFonts w:ascii="Times New Roman" w:eastAsia="Times New Roman" w:hAnsi="Times New Roman"/>
          <w:color w:val="000000"/>
          <w:sz w:val="24"/>
          <w:szCs w:val="24"/>
          <w:lang w:eastAsia="ru-RU"/>
        </w:rPr>
        <w:t xml:space="preserve">  2) принятие правил внутреннего трудового распорядка, иных локальных нормативных актов по вопросам, затрагивающим интересы трудового коллектива, в пределах своей компетенции; </w:t>
      </w:r>
    </w:p>
    <w:p w:rsidR="00DA2333" w:rsidRPr="00DA2333" w:rsidRDefault="00DA2333" w:rsidP="00DA2333">
      <w:pPr>
        <w:tabs>
          <w:tab w:val="left" w:pos="709"/>
        </w:tabs>
        <w:spacing w:after="0" w:line="240" w:lineRule="auto"/>
        <w:ind w:firstLine="567"/>
        <w:jc w:val="both"/>
        <w:rPr>
          <w:rFonts w:ascii="Times New Roman" w:eastAsia="Times New Roman" w:hAnsi="Times New Roman"/>
          <w:color w:val="000000"/>
          <w:sz w:val="24"/>
          <w:szCs w:val="24"/>
          <w:lang w:eastAsia="ru-RU"/>
        </w:rPr>
      </w:pPr>
      <w:r w:rsidRPr="00DA2333">
        <w:rPr>
          <w:rFonts w:ascii="Times New Roman" w:eastAsia="Times New Roman" w:hAnsi="Times New Roman"/>
          <w:color w:val="000000"/>
          <w:sz w:val="24"/>
          <w:szCs w:val="24"/>
          <w:lang w:eastAsia="ru-RU"/>
        </w:rPr>
        <w:tab/>
        <w:t>3) выдвижение коллективных требований работников Школы и избрание полномочных представителей для участия в решении коллективного трудового спора;</w:t>
      </w:r>
    </w:p>
    <w:p w:rsidR="00DA2333" w:rsidRPr="00DA2333" w:rsidRDefault="00DA2333" w:rsidP="00DA2333">
      <w:pPr>
        <w:tabs>
          <w:tab w:val="left" w:pos="709"/>
        </w:tabs>
        <w:spacing w:after="0" w:line="240" w:lineRule="auto"/>
        <w:ind w:firstLine="567"/>
        <w:jc w:val="both"/>
        <w:rPr>
          <w:rFonts w:ascii="Times New Roman" w:eastAsia="Times New Roman" w:hAnsi="Times New Roman"/>
          <w:color w:val="000000"/>
          <w:sz w:val="24"/>
          <w:szCs w:val="24"/>
          <w:lang w:eastAsia="ru-RU"/>
        </w:rPr>
      </w:pPr>
      <w:r w:rsidRPr="00DA2333">
        <w:rPr>
          <w:rFonts w:ascii="Times New Roman" w:eastAsia="Times New Roman" w:hAnsi="Times New Roman"/>
          <w:color w:val="000000"/>
          <w:sz w:val="24"/>
          <w:szCs w:val="24"/>
          <w:lang w:eastAsia="ru-RU"/>
        </w:rPr>
        <w:t xml:space="preserve">  </w:t>
      </w:r>
      <w:r w:rsidRPr="00DA2333">
        <w:rPr>
          <w:rFonts w:ascii="Times New Roman" w:eastAsia="Times New Roman" w:hAnsi="Times New Roman"/>
          <w:sz w:val="24"/>
          <w:szCs w:val="24"/>
          <w:lang w:eastAsia="ru-RU"/>
        </w:rPr>
        <w:t>4)   внесение предложений по изменению Устава Школы;</w:t>
      </w:r>
    </w:p>
    <w:p w:rsidR="00DA2333" w:rsidRPr="00DA2333" w:rsidRDefault="00DA2333" w:rsidP="00DA2333">
      <w:pPr>
        <w:tabs>
          <w:tab w:val="left" w:pos="709"/>
          <w:tab w:val="left" w:pos="8222"/>
          <w:tab w:val="left" w:pos="9614"/>
        </w:tabs>
        <w:spacing w:after="0" w:line="233" w:lineRule="auto"/>
        <w:ind w:firstLine="260"/>
        <w:jc w:val="both"/>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t xml:space="preserve">       5) обсуждение вопросов состояния трудовой дисциплины;  </w:t>
      </w:r>
    </w:p>
    <w:p w:rsidR="00DA2333" w:rsidRPr="00DA2333" w:rsidRDefault="00DA2333" w:rsidP="00DA2333">
      <w:pPr>
        <w:tabs>
          <w:tab w:val="left" w:pos="709"/>
          <w:tab w:val="left" w:pos="8222"/>
          <w:tab w:val="left" w:pos="9614"/>
        </w:tabs>
        <w:spacing w:after="0" w:line="233" w:lineRule="auto"/>
        <w:ind w:firstLine="260"/>
        <w:jc w:val="both"/>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t xml:space="preserve">       6) обсуждение вопросов охраны жизни и здоровья учащихся и работников Школы, безопасности условий  осуществления образовательной деятельности;</w:t>
      </w:r>
    </w:p>
    <w:p w:rsidR="00DA2333" w:rsidRPr="00DA2333" w:rsidRDefault="00DA2333" w:rsidP="00DA2333">
      <w:pPr>
        <w:tabs>
          <w:tab w:val="left" w:pos="709"/>
          <w:tab w:val="left" w:pos="8222"/>
          <w:tab w:val="left" w:pos="9614"/>
        </w:tabs>
        <w:spacing w:after="0" w:line="240" w:lineRule="auto"/>
        <w:ind w:firstLine="260"/>
        <w:jc w:val="both"/>
        <w:rPr>
          <w:rFonts w:eastAsia="Times New Roman"/>
          <w:lang w:eastAsia="ru-RU"/>
        </w:rPr>
      </w:pPr>
      <w:r w:rsidRPr="00DA2333">
        <w:rPr>
          <w:rFonts w:ascii="Times New Roman" w:eastAsia="Times New Roman" w:hAnsi="Times New Roman"/>
          <w:sz w:val="24"/>
          <w:szCs w:val="24"/>
          <w:lang w:eastAsia="ru-RU"/>
        </w:rPr>
        <w:t xml:space="preserve">       7) рассмотрение иных вопросов деятельности Школы, принятые Собранием к своему рассмотрению либо вынесенные на его рассмотрение директором Школы.</w:t>
      </w:r>
      <w:r w:rsidRPr="00DA2333">
        <w:rPr>
          <w:rFonts w:eastAsia="Times New Roman"/>
          <w:lang w:eastAsia="ru-RU"/>
        </w:rPr>
        <w:t xml:space="preserve">  </w:t>
      </w:r>
    </w:p>
    <w:p w:rsidR="00DA2333" w:rsidRPr="00DA2333" w:rsidRDefault="00DA2333" w:rsidP="00DA2333">
      <w:pPr>
        <w:tabs>
          <w:tab w:val="left" w:pos="709"/>
          <w:tab w:val="left" w:pos="851"/>
        </w:tabs>
        <w:spacing w:after="0" w:line="240" w:lineRule="auto"/>
        <w:jc w:val="both"/>
        <w:rPr>
          <w:rFonts w:ascii="Times New Roman" w:eastAsia="Times New Roman" w:hAnsi="Times New Roman"/>
          <w:color w:val="000000"/>
          <w:sz w:val="24"/>
          <w:szCs w:val="24"/>
          <w:lang w:eastAsia="ru-RU"/>
        </w:rPr>
      </w:pPr>
      <w:r w:rsidRPr="00DA2333">
        <w:rPr>
          <w:rFonts w:ascii="Times New Roman" w:eastAsia="Times New Roman" w:hAnsi="Times New Roman"/>
          <w:color w:val="000000"/>
          <w:sz w:val="24"/>
          <w:szCs w:val="24"/>
          <w:shd w:val="clear" w:color="auto" w:fill="FFFFFF"/>
          <w:lang w:eastAsia="ru-RU"/>
        </w:rPr>
        <w:t xml:space="preserve">           4.10. Срок полномочий  Собрания не ограничен.</w:t>
      </w:r>
      <w:r w:rsidRPr="00DA2333">
        <w:rPr>
          <w:rFonts w:ascii="Times New Roman" w:eastAsia="Times New Roman" w:hAnsi="Times New Roman"/>
          <w:color w:val="000000"/>
          <w:sz w:val="24"/>
          <w:szCs w:val="24"/>
          <w:lang w:eastAsia="ru-RU"/>
        </w:rPr>
        <w:t xml:space="preserve"> </w:t>
      </w:r>
    </w:p>
    <w:p w:rsidR="00DA2333" w:rsidRPr="00DA2333" w:rsidRDefault="00DA2333" w:rsidP="00DA2333">
      <w:pPr>
        <w:tabs>
          <w:tab w:val="left" w:pos="709"/>
        </w:tabs>
        <w:spacing w:after="0" w:line="240" w:lineRule="auto"/>
        <w:ind w:firstLine="567"/>
        <w:jc w:val="both"/>
        <w:rPr>
          <w:rFonts w:ascii="Times New Roman" w:eastAsia="Times New Roman" w:hAnsi="Times New Roman"/>
          <w:color w:val="FF0000"/>
          <w:sz w:val="24"/>
          <w:szCs w:val="24"/>
          <w:lang w:eastAsia="ru-RU"/>
        </w:rPr>
      </w:pPr>
      <w:r w:rsidRPr="00DA2333">
        <w:rPr>
          <w:rFonts w:ascii="Times New Roman" w:eastAsia="Times New Roman" w:hAnsi="Times New Roman"/>
          <w:color w:val="000000"/>
          <w:sz w:val="24"/>
          <w:szCs w:val="24"/>
          <w:lang w:eastAsia="ru-RU"/>
        </w:rPr>
        <w:t xml:space="preserve">  4.11.  Педагогический совет Школы является постоянно действующим коллегиальным  органом управления Школы.  </w:t>
      </w:r>
    </w:p>
    <w:p w:rsidR="00DA2333" w:rsidRPr="00DA2333" w:rsidRDefault="00DA2333" w:rsidP="00DA2333">
      <w:pPr>
        <w:tabs>
          <w:tab w:val="left" w:pos="709"/>
        </w:tabs>
        <w:spacing w:after="0" w:line="240" w:lineRule="auto"/>
        <w:ind w:firstLine="567"/>
        <w:jc w:val="both"/>
        <w:rPr>
          <w:rFonts w:ascii="Times New Roman" w:eastAsia="Times New Roman" w:hAnsi="Times New Roman"/>
          <w:sz w:val="24"/>
          <w:szCs w:val="24"/>
          <w:lang w:eastAsia="ru-RU"/>
        </w:rPr>
      </w:pPr>
      <w:r w:rsidRPr="00DA2333">
        <w:rPr>
          <w:rFonts w:ascii="Times New Roman" w:eastAsia="Times New Roman" w:hAnsi="Times New Roman"/>
          <w:color w:val="000000"/>
          <w:sz w:val="24"/>
          <w:szCs w:val="24"/>
          <w:lang w:eastAsia="ru-RU"/>
        </w:rPr>
        <w:t xml:space="preserve">  4.12. Порядок организации деятельности педагогического совета  и его компетенция   регламентируются  локальным нормативным  актом.</w:t>
      </w:r>
      <w:r w:rsidRPr="00DA2333">
        <w:rPr>
          <w:rFonts w:ascii="Times New Roman" w:eastAsia="Times New Roman" w:hAnsi="Times New Roman"/>
          <w:sz w:val="24"/>
          <w:szCs w:val="24"/>
          <w:lang w:eastAsia="ru-RU"/>
        </w:rPr>
        <w:t xml:space="preserve"> </w:t>
      </w:r>
    </w:p>
    <w:p w:rsidR="00DA2333" w:rsidRPr="00DA2333" w:rsidRDefault="00DA2333" w:rsidP="00DA2333">
      <w:pPr>
        <w:tabs>
          <w:tab w:val="left" w:pos="709"/>
        </w:tabs>
        <w:spacing w:after="0" w:line="240" w:lineRule="auto"/>
        <w:ind w:firstLine="567"/>
        <w:jc w:val="both"/>
        <w:rPr>
          <w:rFonts w:ascii="Times New Roman" w:eastAsia="Times New Roman" w:hAnsi="Times New Roman"/>
          <w:color w:val="000000"/>
          <w:sz w:val="24"/>
          <w:szCs w:val="24"/>
          <w:lang w:eastAsia="ru-RU"/>
        </w:rPr>
      </w:pPr>
      <w:r w:rsidRPr="00DA2333">
        <w:rPr>
          <w:rFonts w:ascii="Times New Roman" w:eastAsia="Times New Roman" w:hAnsi="Times New Roman"/>
          <w:sz w:val="24"/>
          <w:szCs w:val="24"/>
          <w:lang w:eastAsia="ru-RU"/>
        </w:rPr>
        <w:t xml:space="preserve">   4.13. </w:t>
      </w:r>
      <w:r w:rsidRPr="00DA2333">
        <w:rPr>
          <w:rFonts w:ascii="Times New Roman" w:eastAsia="Times New Roman" w:hAnsi="Times New Roman"/>
          <w:color w:val="000000"/>
          <w:sz w:val="24"/>
          <w:szCs w:val="24"/>
          <w:lang w:eastAsia="ru-RU"/>
        </w:rPr>
        <w:t xml:space="preserve">Членами педагогического совета являются все педагогические работники, а также иные работники Школы, </w:t>
      </w:r>
      <w:r w:rsidRPr="00DA2333">
        <w:rPr>
          <w:rFonts w:ascii="Times New Roman" w:eastAsia="Times New Roman" w:hAnsi="Times New Roman"/>
          <w:sz w:val="24"/>
          <w:szCs w:val="24"/>
          <w:lang w:eastAsia="ru-RU"/>
        </w:rPr>
        <w:t>чья деятельность связана с содержанием и организацией образовательной деятельности.</w:t>
      </w:r>
      <w:r w:rsidRPr="00DA2333">
        <w:rPr>
          <w:rFonts w:ascii="Times New Roman" w:eastAsia="Times New Roman" w:hAnsi="Times New Roman"/>
          <w:color w:val="000000"/>
          <w:sz w:val="24"/>
          <w:szCs w:val="24"/>
          <w:lang w:eastAsia="ru-RU"/>
        </w:rPr>
        <w:t xml:space="preserve"> Председателем педагогического совета является директор Школы.</w:t>
      </w:r>
    </w:p>
    <w:p w:rsidR="00DA2333" w:rsidRPr="00DA2333" w:rsidRDefault="00DA2333" w:rsidP="00DA2333">
      <w:pPr>
        <w:spacing w:line="240" w:lineRule="auto"/>
        <w:ind w:firstLine="709"/>
        <w:contextualSpacing/>
        <w:jc w:val="both"/>
        <w:rPr>
          <w:rFonts w:ascii="Times New Roman" w:eastAsia="Times New Roman" w:hAnsi="Times New Roman"/>
          <w:sz w:val="24"/>
          <w:szCs w:val="24"/>
          <w:lang w:eastAsia="ru-RU"/>
        </w:rPr>
      </w:pPr>
      <w:r w:rsidRPr="00DA2333">
        <w:rPr>
          <w:rFonts w:ascii="Times New Roman" w:eastAsia="Times New Roman" w:hAnsi="Times New Roman"/>
          <w:color w:val="000000"/>
          <w:sz w:val="24"/>
          <w:szCs w:val="24"/>
          <w:lang w:eastAsia="ru-RU"/>
        </w:rPr>
        <w:t>4.14.</w:t>
      </w:r>
      <w:r w:rsidRPr="00DA2333">
        <w:rPr>
          <w:rFonts w:ascii="Times New Roman" w:eastAsia="Times New Roman" w:hAnsi="Times New Roman"/>
          <w:sz w:val="24"/>
          <w:szCs w:val="24"/>
          <w:lang w:eastAsia="ru-RU"/>
        </w:rPr>
        <w:t xml:space="preserve"> Заседания педагогического совета созываются его председателем не реже четырех раз в год. </w:t>
      </w:r>
    </w:p>
    <w:p w:rsidR="00DA2333" w:rsidRPr="00DA2333" w:rsidRDefault="00DA2333" w:rsidP="00DA2333">
      <w:pPr>
        <w:spacing w:line="240" w:lineRule="auto"/>
        <w:ind w:firstLine="709"/>
        <w:contextualSpacing/>
        <w:jc w:val="both"/>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t>4.15. Решения педагогического совета по вопросам, входящим в его компетенцию, правомочны, если все члены педагогического совета извещены о времени и месте проведения,  и на заседании присутствуют более половины педагогических работников Школы. Решения принимаются открытым голосованием. Каждый член педагогического совета имеет один голос. Решение считается принятым, если за него проголосовало более половины присутствующих на заседании членов Педагогического  совета. При равенстве голосов голос председателя педагогического совета является решающим.</w:t>
      </w:r>
    </w:p>
    <w:p w:rsidR="00DA2333" w:rsidRPr="00DA2333" w:rsidRDefault="00DA2333" w:rsidP="00DA2333">
      <w:pPr>
        <w:tabs>
          <w:tab w:val="left" w:pos="709"/>
        </w:tabs>
        <w:spacing w:line="240" w:lineRule="auto"/>
        <w:ind w:firstLine="709"/>
        <w:contextualSpacing/>
        <w:jc w:val="both"/>
        <w:rPr>
          <w:rFonts w:ascii="Times New Roman" w:eastAsia="Times New Roman" w:hAnsi="Times New Roman"/>
          <w:color w:val="000000"/>
          <w:sz w:val="24"/>
          <w:szCs w:val="24"/>
          <w:lang w:eastAsia="ru-RU"/>
        </w:rPr>
      </w:pPr>
      <w:r w:rsidRPr="00DA2333">
        <w:rPr>
          <w:rFonts w:ascii="Times New Roman" w:eastAsia="Times New Roman" w:hAnsi="Times New Roman"/>
          <w:color w:val="000000"/>
          <w:sz w:val="24"/>
          <w:szCs w:val="24"/>
          <w:lang w:eastAsia="ru-RU"/>
        </w:rPr>
        <w:t>4.16. К компетенции педагогического совета относится:</w:t>
      </w:r>
    </w:p>
    <w:p w:rsidR="00DA2333" w:rsidRPr="00DA2333" w:rsidRDefault="00DA2333" w:rsidP="00DA2333">
      <w:pPr>
        <w:tabs>
          <w:tab w:val="left" w:pos="709"/>
        </w:tabs>
        <w:spacing w:after="0" w:line="240" w:lineRule="auto"/>
        <w:ind w:firstLine="567"/>
        <w:jc w:val="both"/>
        <w:rPr>
          <w:rFonts w:ascii="Times New Roman" w:eastAsia="Times New Roman" w:hAnsi="Times New Roman"/>
          <w:color w:val="000000"/>
          <w:sz w:val="24"/>
          <w:szCs w:val="24"/>
          <w:lang w:eastAsia="ru-RU"/>
        </w:rPr>
      </w:pPr>
      <w:r w:rsidRPr="00DA2333">
        <w:rPr>
          <w:rFonts w:ascii="Times New Roman" w:eastAsia="Times New Roman" w:hAnsi="Times New Roman"/>
          <w:color w:val="000000"/>
          <w:sz w:val="24"/>
          <w:szCs w:val="24"/>
          <w:lang w:eastAsia="ru-RU"/>
        </w:rPr>
        <w:lastRenderedPageBreak/>
        <w:t xml:space="preserve"> </w:t>
      </w:r>
      <w:r w:rsidRPr="00DA2333">
        <w:rPr>
          <w:rFonts w:ascii="Times New Roman" w:eastAsia="Times New Roman" w:hAnsi="Times New Roman"/>
          <w:sz w:val="24"/>
          <w:szCs w:val="24"/>
          <w:lang w:eastAsia="ru-RU"/>
        </w:rPr>
        <w:t xml:space="preserve"> 1) рассмотрение  и принятие решения по вопросам реализации основных общеобразовательных программ, программы развития Школы, основных направлений деятельности Школы, повышения качества образования; </w:t>
      </w:r>
    </w:p>
    <w:p w:rsidR="00DA2333" w:rsidRPr="00DA2333" w:rsidRDefault="00DA2333" w:rsidP="00DA2333">
      <w:pPr>
        <w:tabs>
          <w:tab w:val="left" w:pos="709"/>
        </w:tabs>
        <w:spacing w:after="0" w:line="240" w:lineRule="auto"/>
        <w:ind w:firstLine="567"/>
        <w:jc w:val="both"/>
        <w:rPr>
          <w:rFonts w:ascii="Times New Roman" w:eastAsia="Times New Roman" w:hAnsi="Times New Roman"/>
          <w:color w:val="000000"/>
          <w:sz w:val="24"/>
          <w:szCs w:val="24"/>
          <w:lang w:eastAsia="ru-RU"/>
        </w:rPr>
      </w:pPr>
      <w:r w:rsidRPr="00DA2333">
        <w:rPr>
          <w:rFonts w:ascii="Times New Roman" w:eastAsia="Times New Roman" w:hAnsi="Times New Roman"/>
          <w:color w:val="000000"/>
          <w:sz w:val="24"/>
          <w:szCs w:val="24"/>
          <w:lang w:eastAsia="ru-RU"/>
        </w:rPr>
        <w:t xml:space="preserve">  2) обсуждение  учебных планов, календарных  учебных </w:t>
      </w:r>
      <w:r w:rsidRPr="00DA2333">
        <w:rPr>
          <w:rFonts w:ascii="Times New Roman" w:eastAsia="Times New Roman" w:hAnsi="Times New Roman"/>
          <w:sz w:val="24"/>
          <w:szCs w:val="24"/>
          <w:lang w:eastAsia="ru-RU"/>
        </w:rPr>
        <w:t>графиков, выбора</w:t>
      </w:r>
      <w:r w:rsidRPr="00DA2333">
        <w:rPr>
          <w:rFonts w:ascii="Times New Roman" w:eastAsia="Times New Roman" w:hAnsi="Times New Roman"/>
          <w:color w:val="000000"/>
          <w:sz w:val="24"/>
          <w:szCs w:val="24"/>
          <w:lang w:eastAsia="ru-RU"/>
        </w:rPr>
        <w:t xml:space="preserve"> учебников и учебных пособий, форм, методов образовательной деятельности и способов их реализации;  </w:t>
      </w:r>
    </w:p>
    <w:p w:rsidR="00DA2333" w:rsidRPr="00DA2333" w:rsidRDefault="00DA2333" w:rsidP="00DA2333">
      <w:pPr>
        <w:tabs>
          <w:tab w:val="left" w:pos="709"/>
          <w:tab w:val="left" w:pos="973"/>
        </w:tabs>
        <w:spacing w:after="0" w:line="234" w:lineRule="auto"/>
        <w:jc w:val="both"/>
        <w:rPr>
          <w:rFonts w:ascii="Times New Roman" w:eastAsia="Times New Roman" w:hAnsi="Times New Roman"/>
          <w:color w:val="000000"/>
          <w:sz w:val="24"/>
          <w:szCs w:val="24"/>
          <w:lang w:eastAsia="ru-RU"/>
        </w:rPr>
      </w:pPr>
      <w:r w:rsidRPr="00DA2333">
        <w:rPr>
          <w:rFonts w:ascii="Times New Roman" w:eastAsia="Times New Roman" w:hAnsi="Times New Roman"/>
          <w:sz w:val="24"/>
          <w:szCs w:val="24"/>
          <w:lang w:eastAsia="ru-RU"/>
        </w:rPr>
        <w:t xml:space="preserve"> </w:t>
      </w:r>
      <w:r w:rsidRPr="00DA2333">
        <w:rPr>
          <w:rFonts w:ascii="Times New Roman" w:eastAsia="Times New Roman" w:hAnsi="Times New Roman"/>
          <w:color w:val="000000"/>
          <w:sz w:val="24"/>
          <w:szCs w:val="24"/>
          <w:lang w:eastAsia="ru-RU"/>
        </w:rPr>
        <w:t xml:space="preserve">           3) принятие решения о переводе учащихся в следующий класс обучения, об условном переводе в следующий класс обучения;</w:t>
      </w:r>
    </w:p>
    <w:p w:rsidR="00DA2333" w:rsidRPr="00DA2333" w:rsidRDefault="00DA2333" w:rsidP="00DA2333">
      <w:pPr>
        <w:tabs>
          <w:tab w:val="left" w:pos="709"/>
        </w:tabs>
        <w:spacing w:after="0" w:line="240" w:lineRule="auto"/>
        <w:ind w:firstLine="567"/>
        <w:jc w:val="both"/>
        <w:rPr>
          <w:rFonts w:ascii="Times New Roman" w:eastAsia="Times New Roman" w:hAnsi="Times New Roman"/>
          <w:color w:val="000000"/>
          <w:sz w:val="24"/>
          <w:szCs w:val="24"/>
          <w:lang w:eastAsia="ru-RU"/>
        </w:rPr>
      </w:pPr>
      <w:r w:rsidRPr="00DA2333">
        <w:rPr>
          <w:rFonts w:ascii="Times New Roman" w:eastAsia="Times New Roman" w:hAnsi="Times New Roman"/>
          <w:color w:val="000000"/>
          <w:sz w:val="24"/>
          <w:szCs w:val="24"/>
          <w:lang w:eastAsia="ru-RU"/>
        </w:rPr>
        <w:t xml:space="preserve">  4) принятие решения по усмотрению родителей (законных представителей) об оставлении учащихся на повторное обучение, перевод на обучение по адаптированным  образовательным программам в соответствии с рекомендациями психолого-медико-педагогической комиссии либо на обучение по индивидуальному учебному плану;</w:t>
      </w:r>
    </w:p>
    <w:p w:rsidR="00DA2333" w:rsidRPr="00DA2333" w:rsidRDefault="00DA2333" w:rsidP="00DA2333">
      <w:pPr>
        <w:tabs>
          <w:tab w:val="left" w:pos="709"/>
        </w:tabs>
        <w:spacing w:after="0" w:line="240" w:lineRule="auto"/>
        <w:ind w:firstLine="709"/>
        <w:jc w:val="both"/>
        <w:rPr>
          <w:rFonts w:ascii="Times New Roman" w:eastAsia="Times New Roman" w:hAnsi="Times New Roman"/>
          <w:sz w:val="24"/>
          <w:szCs w:val="24"/>
          <w:lang w:eastAsia="ru-RU"/>
        </w:rPr>
      </w:pPr>
      <w:r w:rsidRPr="00DA2333">
        <w:rPr>
          <w:rFonts w:ascii="Times New Roman" w:eastAsia="Times New Roman" w:hAnsi="Times New Roman"/>
          <w:color w:val="000000"/>
          <w:sz w:val="24"/>
          <w:szCs w:val="24"/>
          <w:lang w:eastAsia="ru-RU"/>
        </w:rPr>
        <w:t>5) принятие решения о применении дисциплинарного взыскания к учащимся за неисполнение или нарушение Устава Школы,</w:t>
      </w:r>
      <w:r w:rsidRPr="00DA2333">
        <w:rPr>
          <w:rFonts w:ascii="Times New Roman" w:eastAsia="Times New Roman" w:hAnsi="Times New Roman"/>
          <w:sz w:val="24"/>
          <w:szCs w:val="24"/>
          <w:lang w:eastAsia="ru-RU"/>
        </w:rPr>
        <w:t xml:space="preserve"> правил внутреннего распорядка учащихся и иных локальных нормативных актов по вопросам  организации и осуществления  образовательной деятельности;</w:t>
      </w:r>
    </w:p>
    <w:p w:rsidR="00DA2333" w:rsidRPr="00DA2333" w:rsidRDefault="00DA2333" w:rsidP="00DA2333">
      <w:pPr>
        <w:tabs>
          <w:tab w:val="left" w:pos="709"/>
        </w:tabs>
        <w:spacing w:after="0" w:line="240" w:lineRule="auto"/>
        <w:ind w:firstLine="567"/>
        <w:rPr>
          <w:rFonts w:ascii="Times New Roman" w:eastAsia="Times New Roman" w:hAnsi="Times New Roman"/>
          <w:color w:val="000000"/>
          <w:sz w:val="24"/>
          <w:szCs w:val="24"/>
          <w:lang w:eastAsia="ru-RU"/>
        </w:rPr>
      </w:pPr>
      <w:r w:rsidRPr="00DA2333">
        <w:rPr>
          <w:rFonts w:ascii="Times New Roman" w:eastAsia="Times New Roman" w:hAnsi="Times New Roman"/>
          <w:color w:val="000000"/>
          <w:sz w:val="24"/>
          <w:szCs w:val="24"/>
          <w:lang w:eastAsia="ru-RU"/>
        </w:rPr>
        <w:t xml:space="preserve">  6) принятие решения о допуске учащихся к государственной итоговой аттестации;   </w:t>
      </w:r>
    </w:p>
    <w:p w:rsidR="00DA2333" w:rsidRPr="00DA2333" w:rsidRDefault="00DA2333" w:rsidP="00DA2333">
      <w:pPr>
        <w:tabs>
          <w:tab w:val="left" w:pos="709"/>
        </w:tabs>
        <w:spacing w:after="0" w:line="240" w:lineRule="auto"/>
        <w:ind w:firstLine="567"/>
        <w:jc w:val="both"/>
        <w:rPr>
          <w:rFonts w:eastAsia="Times New Roman"/>
          <w:lang w:eastAsia="ru-RU"/>
        </w:rPr>
      </w:pPr>
      <w:r w:rsidRPr="00DA2333">
        <w:rPr>
          <w:rFonts w:ascii="Times New Roman" w:eastAsia="Times New Roman" w:hAnsi="Times New Roman"/>
          <w:color w:val="000000"/>
          <w:sz w:val="24"/>
          <w:szCs w:val="24"/>
          <w:lang w:eastAsia="ru-RU"/>
        </w:rPr>
        <w:t xml:space="preserve">  7) принятие  решения о выдаче документов об образовании, о награждении </w:t>
      </w:r>
      <w:r w:rsidRPr="00DA2333">
        <w:rPr>
          <w:rFonts w:ascii="Times New Roman" w:eastAsia="Times New Roman" w:hAnsi="Times New Roman"/>
          <w:sz w:val="24"/>
          <w:szCs w:val="24"/>
          <w:lang w:eastAsia="ru-RU"/>
        </w:rPr>
        <w:t>выпускников;</w:t>
      </w:r>
    </w:p>
    <w:p w:rsidR="00DA2333" w:rsidRPr="00DA2333" w:rsidRDefault="00DA2333" w:rsidP="00DA2333">
      <w:pPr>
        <w:tabs>
          <w:tab w:val="left" w:pos="709"/>
        </w:tabs>
        <w:spacing w:after="0" w:line="240" w:lineRule="auto"/>
        <w:ind w:firstLine="567"/>
        <w:jc w:val="both"/>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t xml:space="preserve">  8)</w:t>
      </w:r>
      <w:r w:rsidRPr="00DA2333">
        <w:rPr>
          <w:rFonts w:eastAsia="Times New Roman"/>
          <w:lang w:eastAsia="ru-RU"/>
        </w:rPr>
        <w:t xml:space="preserve"> </w:t>
      </w:r>
      <w:r w:rsidRPr="00DA2333">
        <w:rPr>
          <w:rFonts w:ascii="Times New Roman" w:eastAsia="Times New Roman" w:hAnsi="Times New Roman"/>
          <w:sz w:val="24"/>
          <w:szCs w:val="24"/>
          <w:lang w:eastAsia="ru-RU"/>
        </w:rPr>
        <w:t>принятие локальных нормативных актов по вопросам организации образовательной деятельности в пределах своей компетенции;</w:t>
      </w:r>
    </w:p>
    <w:p w:rsidR="00DA2333" w:rsidRPr="00DA2333" w:rsidRDefault="00DA2333" w:rsidP="00DA2333">
      <w:pPr>
        <w:tabs>
          <w:tab w:val="left" w:pos="709"/>
          <w:tab w:val="left" w:pos="851"/>
        </w:tabs>
        <w:spacing w:after="0" w:line="240" w:lineRule="auto"/>
        <w:ind w:firstLine="567"/>
        <w:jc w:val="both"/>
        <w:rPr>
          <w:rFonts w:ascii="Times New Roman" w:eastAsia="Times New Roman" w:hAnsi="Times New Roman"/>
          <w:sz w:val="24"/>
          <w:szCs w:val="24"/>
          <w:lang w:eastAsia="ru-RU"/>
        </w:rPr>
      </w:pPr>
      <w:r w:rsidRPr="00DA2333">
        <w:rPr>
          <w:rFonts w:eastAsia="Times New Roman"/>
          <w:color w:val="FF0000"/>
          <w:lang w:eastAsia="ru-RU"/>
        </w:rPr>
        <w:t xml:space="preserve">   </w:t>
      </w:r>
      <w:r w:rsidRPr="00DA2333">
        <w:rPr>
          <w:rFonts w:ascii="Times New Roman" w:eastAsia="Times New Roman" w:hAnsi="Times New Roman"/>
          <w:sz w:val="24"/>
          <w:szCs w:val="24"/>
          <w:lang w:eastAsia="ru-RU"/>
        </w:rPr>
        <w:t xml:space="preserve">9)  принятие решения по иным вопросам, касающимся содержания образования.  </w:t>
      </w:r>
    </w:p>
    <w:p w:rsidR="00DA2333" w:rsidRPr="00DA2333" w:rsidRDefault="00DA2333" w:rsidP="00DA2333">
      <w:pPr>
        <w:spacing w:line="240" w:lineRule="auto"/>
        <w:ind w:firstLine="709"/>
        <w:contextualSpacing/>
        <w:jc w:val="both"/>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t>4.17. Срок полномочий педагогического совета не ограничен.</w:t>
      </w:r>
    </w:p>
    <w:p w:rsidR="00DA2333" w:rsidRPr="00DA2333" w:rsidRDefault="00DA2333" w:rsidP="00DA2333">
      <w:pPr>
        <w:tabs>
          <w:tab w:val="left" w:pos="709"/>
        </w:tabs>
        <w:autoSpaceDE w:val="0"/>
        <w:autoSpaceDN w:val="0"/>
        <w:adjustRightInd w:val="0"/>
        <w:spacing w:line="240" w:lineRule="auto"/>
        <w:ind w:firstLine="709"/>
        <w:contextualSpacing/>
        <w:jc w:val="both"/>
        <w:outlineLvl w:val="2"/>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t>4.18. Единоличным исполнительным органом Школы является директор, который осуществляет текущее руководство деятельностью Школы.</w:t>
      </w:r>
    </w:p>
    <w:p w:rsidR="00DA2333" w:rsidRPr="00DA2333" w:rsidRDefault="00DA2333" w:rsidP="00DA2333">
      <w:pPr>
        <w:spacing w:after="0" w:line="240" w:lineRule="auto"/>
        <w:jc w:val="both"/>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t xml:space="preserve">            4.19. Назначение на должность и освобождение от должности директора Школы производится Учредителем в порядке, установленном действующим законодательством Российской Федерации.</w:t>
      </w:r>
    </w:p>
    <w:p w:rsidR="00DA2333" w:rsidRPr="00DA2333" w:rsidRDefault="00DA2333" w:rsidP="00DA2333">
      <w:pPr>
        <w:tabs>
          <w:tab w:val="left" w:pos="709"/>
        </w:tabs>
        <w:spacing w:after="0" w:line="240" w:lineRule="auto"/>
        <w:jc w:val="both"/>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t xml:space="preserve">            4.20. Директор осуществляет руководство деятельностью Школы в соответствии с законодательством Российской Федерации и настоящим Уставом, несет ответственность за деятельность Школы.</w:t>
      </w:r>
    </w:p>
    <w:p w:rsidR="00DA2333" w:rsidRPr="00DA2333" w:rsidRDefault="00DA2333" w:rsidP="00DA2333">
      <w:pPr>
        <w:tabs>
          <w:tab w:val="left" w:pos="851"/>
        </w:tabs>
        <w:spacing w:after="0" w:line="240" w:lineRule="auto"/>
        <w:ind w:firstLine="566"/>
        <w:jc w:val="both"/>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t xml:space="preserve">   4.21. К компетенции директора Школы относятся вопросы осуществления руководства деятельностью Школы, за исключением вопросов, отнесенных федеральными законами к компетенции Учредителя Школы.</w:t>
      </w:r>
    </w:p>
    <w:p w:rsidR="00DA2333" w:rsidRPr="00DA2333" w:rsidRDefault="00DA2333" w:rsidP="00DA2333">
      <w:pPr>
        <w:tabs>
          <w:tab w:val="left" w:pos="709"/>
        </w:tabs>
        <w:spacing w:after="0" w:line="240" w:lineRule="auto"/>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t xml:space="preserve">            4.22. Директор Школы без доверенности действует от имени Школы, в том числе:</w:t>
      </w:r>
    </w:p>
    <w:p w:rsidR="00DA2333" w:rsidRPr="00DA2333" w:rsidRDefault="00DA2333" w:rsidP="00DA2333">
      <w:pPr>
        <w:spacing w:after="0" w:line="240" w:lineRule="auto"/>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t xml:space="preserve">            1) представляет интересы Школы  и совершает сделки от имени Школы;</w:t>
      </w:r>
    </w:p>
    <w:p w:rsidR="00DA2333" w:rsidRPr="00DA2333" w:rsidRDefault="00DA2333" w:rsidP="00DA2333">
      <w:pPr>
        <w:tabs>
          <w:tab w:val="left" w:pos="426"/>
          <w:tab w:val="left" w:pos="1196"/>
        </w:tabs>
        <w:spacing w:after="0" w:line="240" w:lineRule="auto"/>
        <w:jc w:val="both"/>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t xml:space="preserve">            2)  осуществляет в соответствии с требованиями нормативных правовых актов образовательную и иную деятельность Школы;</w:t>
      </w:r>
    </w:p>
    <w:p w:rsidR="00DA2333" w:rsidRPr="00DA2333" w:rsidRDefault="00DA2333" w:rsidP="00DA2333">
      <w:pPr>
        <w:tabs>
          <w:tab w:val="left" w:pos="0"/>
          <w:tab w:val="left" w:pos="709"/>
        </w:tabs>
        <w:spacing w:after="0" w:line="240" w:lineRule="auto"/>
        <w:jc w:val="both"/>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t xml:space="preserve">            3) утверждает штатное расписание Школы, осуществляет прием на работу работников, заключает и расторгает  с ними трудовые договоры,  создает условия и организует дополнительное профессиональное образование работников; </w:t>
      </w:r>
    </w:p>
    <w:p w:rsidR="00DA2333" w:rsidRPr="00DA2333" w:rsidRDefault="00DA2333" w:rsidP="00DA2333">
      <w:pPr>
        <w:tabs>
          <w:tab w:val="left" w:pos="0"/>
          <w:tab w:val="left" w:pos="709"/>
        </w:tabs>
        <w:spacing w:after="0" w:line="240" w:lineRule="auto"/>
        <w:jc w:val="both"/>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t xml:space="preserve">             должностные инструкции работников, локальные нормативные акты Школы;</w:t>
      </w:r>
    </w:p>
    <w:p w:rsidR="00DA2333" w:rsidRPr="00DA2333" w:rsidRDefault="00DA2333" w:rsidP="00DA2333">
      <w:pPr>
        <w:tabs>
          <w:tab w:val="left" w:pos="709"/>
          <w:tab w:val="left" w:pos="851"/>
        </w:tabs>
        <w:spacing w:after="0" w:line="240" w:lineRule="auto"/>
        <w:ind w:firstLine="284"/>
        <w:jc w:val="both"/>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t xml:space="preserve">       4) обеспечивает установление  заработной платы работников Школы, в том числе  надбавки и доплаты к окладам, компенсационные и стимулирующие выплаты в соответствии с положением об оплате труда работников Школы, законами и иными нормативными правовыми актами;</w:t>
      </w:r>
    </w:p>
    <w:p w:rsidR="00DA2333" w:rsidRPr="00DA2333" w:rsidRDefault="00DA2333" w:rsidP="00DA2333">
      <w:pPr>
        <w:tabs>
          <w:tab w:val="left" w:pos="709"/>
          <w:tab w:val="left" w:pos="851"/>
        </w:tabs>
        <w:spacing w:after="0" w:line="240" w:lineRule="auto"/>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t xml:space="preserve">            5) утверждает план финансово-хозяйственной деятельности Школы;</w:t>
      </w:r>
    </w:p>
    <w:p w:rsidR="00DA2333" w:rsidRPr="00DA2333" w:rsidRDefault="00DA2333" w:rsidP="00DA2333">
      <w:pPr>
        <w:tabs>
          <w:tab w:val="left" w:pos="851"/>
        </w:tabs>
        <w:spacing w:after="0" w:line="240" w:lineRule="auto"/>
        <w:jc w:val="both"/>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t xml:space="preserve">            6) формирует контингент учащихся;</w:t>
      </w:r>
    </w:p>
    <w:p w:rsidR="00DA2333" w:rsidRPr="00DA2333" w:rsidRDefault="00DA2333" w:rsidP="00DA2333">
      <w:pPr>
        <w:spacing w:after="0" w:line="240" w:lineRule="auto"/>
        <w:jc w:val="both"/>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t xml:space="preserve">            7) обеспечивает охрану жизни и здоровья учащихся и работников, соблюдение прав   и свобод учащихся и работников в установленном законодательством Российской Федерации порядке;</w:t>
      </w:r>
    </w:p>
    <w:p w:rsidR="00DA2333" w:rsidRPr="00DA2333" w:rsidRDefault="00DA2333" w:rsidP="00DA2333">
      <w:pPr>
        <w:tabs>
          <w:tab w:val="left" w:pos="709"/>
          <w:tab w:val="left" w:pos="851"/>
        </w:tabs>
        <w:spacing w:after="0" w:line="240" w:lineRule="auto"/>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t xml:space="preserve">            8) организует делопроизводство;</w:t>
      </w:r>
    </w:p>
    <w:p w:rsidR="00DA2333" w:rsidRPr="00DA2333" w:rsidRDefault="00DA2333" w:rsidP="00DA2333">
      <w:pPr>
        <w:tabs>
          <w:tab w:val="left" w:pos="0"/>
          <w:tab w:val="left" w:pos="851"/>
        </w:tabs>
        <w:spacing w:after="0" w:line="240" w:lineRule="auto"/>
        <w:ind w:firstLine="284"/>
        <w:jc w:val="both"/>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lastRenderedPageBreak/>
        <w:t xml:space="preserve">       9) обеспечивает учет, сохранность и пополнение учебно-материальной базы, учет и хранение документации;</w:t>
      </w:r>
    </w:p>
    <w:p w:rsidR="00DA2333" w:rsidRPr="00DA2333" w:rsidRDefault="00DA2333" w:rsidP="00DA2333">
      <w:pPr>
        <w:tabs>
          <w:tab w:val="left" w:pos="567"/>
          <w:tab w:val="left" w:pos="709"/>
          <w:tab w:val="left" w:pos="851"/>
          <w:tab w:val="left" w:pos="993"/>
          <w:tab w:val="left" w:pos="1196"/>
        </w:tabs>
        <w:spacing w:after="0" w:line="240" w:lineRule="auto"/>
        <w:jc w:val="both"/>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t xml:space="preserve">           10) определяет состав, объём и порядок защиты сведений конфиденциального характера, персональных данных учащихся, работников, обеспечивает сохранность конфиденциальной информации; </w:t>
      </w:r>
    </w:p>
    <w:p w:rsidR="00DA2333" w:rsidRPr="00DA2333" w:rsidRDefault="00DA2333" w:rsidP="00DA2333">
      <w:pPr>
        <w:tabs>
          <w:tab w:val="left" w:pos="709"/>
          <w:tab w:val="left" w:pos="851"/>
        </w:tabs>
        <w:spacing w:after="0" w:line="240" w:lineRule="auto"/>
        <w:jc w:val="both"/>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t xml:space="preserve">           11) издает приказы, дает поручения и указания, обязательные для исполнения всеми работниками Школы; </w:t>
      </w:r>
    </w:p>
    <w:p w:rsidR="00DA2333" w:rsidRPr="00DA2333" w:rsidRDefault="00DA2333" w:rsidP="00DA2333">
      <w:pPr>
        <w:tabs>
          <w:tab w:val="left" w:pos="0"/>
          <w:tab w:val="left" w:pos="709"/>
        </w:tabs>
        <w:spacing w:after="0" w:line="240" w:lineRule="auto"/>
        <w:jc w:val="both"/>
        <w:rPr>
          <w:rFonts w:eastAsia="Times New Roman"/>
          <w:sz w:val="20"/>
          <w:szCs w:val="20"/>
          <w:lang w:eastAsia="ru-RU"/>
        </w:rPr>
      </w:pPr>
      <w:r w:rsidRPr="00DA2333">
        <w:rPr>
          <w:rFonts w:ascii="Times New Roman" w:eastAsia="Times New Roman" w:hAnsi="Times New Roman"/>
          <w:sz w:val="24"/>
          <w:szCs w:val="24"/>
          <w:lang w:eastAsia="ru-RU"/>
        </w:rPr>
        <w:t xml:space="preserve">            12) утверждает должностные инструкции работников, локальные нормативные акты Школы;</w:t>
      </w:r>
    </w:p>
    <w:p w:rsidR="00DA2333" w:rsidRPr="00DA2333" w:rsidRDefault="00DA2333" w:rsidP="00DA2333">
      <w:pPr>
        <w:tabs>
          <w:tab w:val="left" w:pos="0"/>
          <w:tab w:val="left" w:pos="709"/>
          <w:tab w:val="left" w:pos="851"/>
        </w:tabs>
        <w:spacing w:line="240" w:lineRule="auto"/>
        <w:ind w:firstLine="284"/>
        <w:contextualSpacing/>
        <w:jc w:val="both"/>
        <w:outlineLvl w:val="2"/>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t xml:space="preserve">       13) осуществляет иные полномочия, предусмотренные законодательством, настоящим Уставом, локальными нормативными актами Школы и должностной инструкцией.</w:t>
      </w:r>
    </w:p>
    <w:p w:rsidR="00DA2333" w:rsidRPr="00DA2333" w:rsidRDefault="00DA2333" w:rsidP="00DA2333">
      <w:pPr>
        <w:tabs>
          <w:tab w:val="left" w:pos="0"/>
          <w:tab w:val="left" w:pos="709"/>
          <w:tab w:val="left" w:pos="851"/>
        </w:tabs>
        <w:spacing w:line="240" w:lineRule="auto"/>
        <w:ind w:firstLine="284"/>
        <w:contextualSpacing/>
        <w:jc w:val="both"/>
        <w:outlineLvl w:val="2"/>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t xml:space="preserve">       4.23. Директор Школы несет ответственность за неисполнение или ненадлежащее исполнение возложенных на него обязанностей (персональную, материальную) в соответствии с действующим законодательством, трудовым договором. </w:t>
      </w:r>
    </w:p>
    <w:p w:rsidR="00DA2333" w:rsidRPr="00DA2333" w:rsidRDefault="00DA2333" w:rsidP="00DA2333">
      <w:pPr>
        <w:tabs>
          <w:tab w:val="left" w:pos="0"/>
          <w:tab w:val="left" w:pos="709"/>
          <w:tab w:val="left" w:pos="851"/>
        </w:tabs>
        <w:spacing w:after="0" w:line="240" w:lineRule="auto"/>
        <w:ind w:firstLine="284"/>
        <w:contextualSpacing/>
        <w:jc w:val="both"/>
        <w:outlineLvl w:val="2"/>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t xml:space="preserve">       4.24. На период отсутствия директора Школы его обязанности на основании приказа Учредителя возлагаются на одного из заместителей директора.</w:t>
      </w:r>
      <w:r w:rsidRPr="00DA2333">
        <w:rPr>
          <w:rFonts w:ascii="Times New Roman" w:eastAsia="Times New Roman" w:hAnsi="Times New Roman"/>
          <w:color w:val="FF0000"/>
          <w:sz w:val="24"/>
          <w:szCs w:val="24"/>
          <w:lang w:eastAsia="ru-RU"/>
        </w:rPr>
        <w:t xml:space="preserve"> </w:t>
      </w:r>
      <w:r w:rsidRPr="00DA2333">
        <w:rPr>
          <w:rFonts w:ascii="Times New Roman" w:eastAsia="Times New Roman" w:hAnsi="Times New Roman"/>
          <w:sz w:val="24"/>
          <w:szCs w:val="24"/>
          <w:lang w:eastAsia="ru-RU"/>
        </w:rPr>
        <w:t xml:space="preserve">    </w:t>
      </w:r>
      <w:r w:rsidRPr="00DA2333">
        <w:rPr>
          <w:rFonts w:ascii="Times New Roman" w:eastAsia="Times New Roman" w:hAnsi="Times New Roman"/>
          <w:sz w:val="24"/>
          <w:szCs w:val="24"/>
          <w:lang w:eastAsia="ru-RU"/>
        </w:rPr>
        <w:tab/>
      </w:r>
      <w:r w:rsidRPr="00DA2333">
        <w:rPr>
          <w:rFonts w:ascii="Times New Roman" w:eastAsia="Times New Roman" w:hAnsi="Times New Roman"/>
          <w:sz w:val="24"/>
          <w:szCs w:val="24"/>
          <w:lang w:eastAsia="ru-RU"/>
        </w:rPr>
        <w:tab/>
      </w:r>
    </w:p>
    <w:p w:rsidR="00DA2333" w:rsidRPr="00DA2333" w:rsidRDefault="00DA2333" w:rsidP="00DA2333">
      <w:pPr>
        <w:tabs>
          <w:tab w:val="left" w:pos="0"/>
          <w:tab w:val="left" w:pos="709"/>
          <w:tab w:val="left" w:pos="851"/>
        </w:tabs>
        <w:spacing w:after="0" w:line="240" w:lineRule="auto"/>
        <w:ind w:firstLine="284"/>
        <w:contextualSpacing/>
        <w:jc w:val="both"/>
        <w:outlineLvl w:val="2"/>
        <w:rPr>
          <w:rFonts w:ascii="Times New Roman" w:eastAsia="Times New Roman" w:hAnsi="Times New Roman"/>
          <w:color w:val="FF0000"/>
          <w:sz w:val="24"/>
          <w:szCs w:val="24"/>
          <w:lang w:eastAsia="ru-RU"/>
        </w:rPr>
      </w:pPr>
      <w:r w:rsidRPr="00DA2333">
        <w:rPr>
          <w:rFonts w:ascii="Times New Roman" w:eastAsia="Times New Roman" w:hAnsi="Times New Roman"/>
          <w:sz w:val="24"/>
          <w:szCs w:val="24"/>
          <w:lang w:eastAsia="ru-RU"/>
        </w:rPr>
        <w:t xml:space="preserve">       </w:t>
      </w:r>
      <w:r w:rsidRPr="00DA2333">
        <w:rPr>
          <w:rFonts w:ascii="Times New Roman" w:eastAsia="Times New Roman" w:hAnsi="Times New Roman"/>
          <w:color w:val="000000" w:themeColor="text1"/>
          <w:sz w:val="24"/>
          <w:szCs w:val="24"/>
          <w:lang w:eastAsia="ru-RU"/>
        </w:rPr>
        <w:t>4.25.</w:t>
      </w:r>
      <w:r w:rsidRPr="00DA2333">
        <w:rPr>
          <w:rFonts w:ascii="Times New Roman" w:eastAsia="Times New Roman" w:hAnsi="Times New Roman"/>
          <w:sz w:val="24"/>
          <w:szCs w:val="24"/>
          <w:lang w:eastAsia="ru-RU"/>
        </w:rPr>
        <w:t xml:space="preserve"> В целях учета мнения учащихся, родителей (законных представителей) несовершеннолетних учащихся и педагогических работников по вопросам управления Школой и при принятии Школой локальных нормативных актов, затрагивающих их права и законные интересы, по инициативе учащихся, родителей (законных представителей) несовершеннолетних учащихся и педагогических работников в Школе могут создаваться  и действовать советы учащихся, советы родителей (законных представителей) несовершеннолетних учащихся и или иные органы, профессиональные союзы работников </w:t>
      </w:r>
      <w:r w:rsidRPr="00DA2333">
        <w:rPr>
          <w:rFonts w:ascii="Times New Roman" w:eastAsia="Times New Roman" w:hAnsi="Times New Roman"/>
          <w:color w:val="000000" w:themeColor="text1"/>
          <w:sz w:val="24"/>
          <w:szCs w:val="24"/>
          <w:lang w:eastAsia="ru-RU"/>
        </w:rPr>
        <w:t xml:space="preserve">и их представительные органы.  </w:t>
      </w:r>
      <w:r w:rsidRPr="00DA2333">
        <w:rPr>
          <w:rFonts w:ascii="Times New Roman" w:eastAsia="Times New Roman" w:hAnsi="Times New Roman"/>
          <w:color w:val="FF0000"/>
          <w:sz w:val="24"/>
          <w:szCs w:val="24"/>
          <w:lang w:eastAsia="ru-RU"/>
        </w:rPr>
        <w:t xml:space="preserve"> </w:t>
      </w:r>
    </w:p>
    <w:p w:rsidR="00DA2333" w:rsidRPr="00DA2333" w:rsidRDefault="00DA2333" w:rsidP="00DA2333">
      <w:pPr>
        <w:tabs>
          <w:tab w:val="left" w:pos="709"/>
        </w:tabs>
        <w:spacing w:after="0" w:line="240" w:lineRule="auto"/>
        <w:contextualSpacing/>
        <w:jc w:val="both"/>
        <w:rPr>
          <w:rFonts w:ascii="Times New Roman" w:eastAsia="Times New Roman" w:hAnsi="Times New Roman"/>
          <w:color w:val="000000"/>
          <w:sz w:val="24"/>
          <w:szCs w:val="24"/>
          <w:shd w:val="clear" w:color="auto" w:fill="FFFFFF"/>
          <w:lang w:eastAsia="ru-RU"/>
        </w:rPr>
      </w:pPr>
      <w:r w:rsidRPr="00DA2333">
        <w:rPr>
          <w:rFonts w:ascii="Times New Roman" w:eastAsia="Times New Roman" w:hAnsi="Times New Roman"/>
          <w:color w:val="000000"/>
          <w:sz w:val="24"/>
          <w:szCs w:val="24"/>
          <w:shd w:val="clear" w:color="auto" w:fill="FFFFFF"/>
          <w:lang w:eastAsia="ru-RU"/>
        </w:rPr>
        <w:t xml:space="preserve">            4.26. В целях содействия Школе в осуществлении воспитания и обучения учащихся  в Школе, обеспечения взаимодействия Школы с родителями (законными представителями) учащихся создан общешкольный родительский комитет (далее - Комитет).  </w:t>
      </w:r>
    </w:p>
    <w:p w:rsidR="00DA2333" w:rsidRPr="00DA2333" w:rsidRDefault="00DA2333" w:rsidP="00DA2333">
      <w:pPr>
        <w:tabs>
          <w:tab w:val="left" w:pos="709"/>
        </w:tabs>
        <w:spacing w:line="240" w:lineRule="auto"/>
        <w:contextualSpacing/>
        <w:jc w:val="both"/>
        <w:rPr>
          <w:rFonts w:ascii="Times New Roman" w:eastAsia="Times New Roman" w:hAnsi="Times New Roman"/>
          <w:color w:val="000000"/>
          <w:sz w:val="24"/>
          <w:szCs w:val="24"/>
          <w:lang w:eastAsia="ru-RU"/>
        </w:rPr>
      </w:pPr>
      <w:r w:rsidRPr="00DA2333">
        <w:rPr>
          <w:rFonts w:ascii="Times New Roman" w:eastAsia="Times New Roman" w:hAnsi="Times New Roman"/>
          <w:sz w:val="24"/>
          <w:szCs w:val="24"/>
          <w:lang w:eastAsia="ru-RU"/>
        </w:rPr>
        <w:t xml:space="preserve"> </w:t>
      </w:r>
      <w:r w:rsidRPr="00DA2333">
        <w:rPr>
          <w:rFonts w:ascii="Times New Roman" w:eastAsia="Times New Roman" w:hAnsi="Times New Roman"/>
          <w:color w:val="000000"/>
          <w:sz w:val="24"/>
          <w:szCs w:val="24"/>
          <w:lang w:eastAsia="ru-RU"/>
        </w:rPr>
        <w:t xml:space="preserve">           4.27. </w:t>
      </w:r>
      <w:r w:rsidRPr="00DA2333">
        <w:rPr>
          <w:rFonts w:ascii="Times New Roman" w:eastAsia="Times New Roman" w:hAnsi="Times New Roman"/>
          <w:sz w:val="24"/>
          <w:szCs w:val="24"/>
          <w:lang w:eastAsia="ru-RU"/>
        </w:rPr>
        <w:t>Комитет</w:t>
      </w:r>
      <w:r w:rsidRPr="00DA2333">
        <w:rPr>
          <w:rFonts w:ascii="Times New Roman" w:eastAsia="Times New Roman" w:hAnsi="Times New Roman"/>
          <w:color w:val="000000"/>
          <w:sz w:val="24"/>
          <w:szCs w:val="24"/>
          <w:lang w:eastAsia="ru-RU"/>
        </w:rPr>
        <w:t xml:space="preserve">  избирается на общешкольном родительском собрании и подотчетен ему в своей деятельности.</w:t>
      </w:r>
    </w:p>
    <w:p w:rsidR="00DA2333" w:rsidRPr="00DA2333" w:rsidRDefault="00DA2333" w:rsidP="00DA2333">
      <w:pPr>
        <w:tabs>
          <w:tab w:val="left" w:pos="709"/>
        </w:tabs>
        <w:spacing w:line="240" w:lineRule="auto"/>
        <w:contextualSpacing/>
        <w:jc w:val="both"/>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t xml:space="preserve">            4.28. Комитет состоит из равного числа избираемых представителей   родительской общественности классных коллективов. Из  состава  Комитета большинством голосов </w:t>
      </w:r>
      <w:r w:rsidRPr="00DA2333">
        <w:rPr>
          <w:rFonts w:ascii="Times New Roman" w:eastAsia="Times New Roman" w:hAnsi="Times New Roman"/>
          <w:color w:val="000000"/>
          <w:sz w:val="24"/>
          <w:szCs w:val="24"/>
          <w:lang w:eastAsia="ru-RU"/>
        </w:rPr>
        <w:t xml:space="preserve"> открытым голосованием  избираются председатель  Комитета   и секретарь.  </w:t>
      </w:r>
      <w:r w:rsidRPr="00DA2333">
        <w:rPr>
          <w:rFonts w:ascii="Times New Roman" w:eastAsia="Times New Roman" w:hAnsi="Times New Roman"/>
          <w:sz w:val="24"/>
          <w:szCs w:val="24"/>
          <w:lang w:eastAsia="ru-RU"/>
        </w:rPr>
        <w:t xml:space="preserve"> </w:t>
      </w:r>
    </w:p>
    <w:p w:rsidR="00DA2333" w:rsidRPr="00DA2333" w:rsidRDefault="00DA2333" w:rsidP="00DA2333">
      <w:pPr>
        <w:tabs>
          <w:tab w:val="left" w:pos="709"/>
        </w:tabs>
        <w:spacing w:after="0" w:line="240" w:lineRule="auto"/>
        <w:ind w:left="284"/>
        <w:contextualSpacing/>
        <w:jc w:val="both"/>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t xml:space="preserve">       4.29. К полномочиям  Комитета относится:</w:t>
      </w:r>
    </w:p>
    <w:p w:rsidR="00DA2333" w:rsidRPr="00DA2333" w:rsidRDefault="00DA2333" w:rsidP="00DA2333">
      <w:pPr>
        <w:spacing w:after="0" w:line="240" w:lineRule="auto"/>
        <w:ind w:firstLine="567"/>
        <w:jc w:val="both"/>
        <w:rPr>
          <w:rFonts w:ascii="Times New Roman" w:eastAsia="Times New Roman" w:hAnsi="Times New Roman"/>
          <w:color w:val="000000"/>
          <w:sz w:val="24"/>
          <w:szCs w:val="24"/>
          <w:lang w:eastAsia="ru-RU"/>
        </w:rPr>
      </w:pPr>
      <w:r w:rsidRPr="00DA2333">
        <w:rPr>
          <w:rFonts w:ascii="Times New Roman" w:eastAsia="Times New Roman" w:hAnsi="Times New Roman"/>
          <w:color w:val="000000"/>
          <w:sz w:val="24"/>
          <w:szCs w:val="24"/>
          <w:lang w:eastAsia="ru-RU"/>
        </w:rPr>
        <w:t xml:space="preserve">  1) содействие Школе в совершенствовании условий для осуществления образовательной деятельности</w:t>
      </w:r>
      <w:r w:rsidRPr="00DA2333">
        <w:rPr>
          <w:rFonts w:ascii="Times New Roman" w:eastAsia="Times New Roman" w:hAnsi="Times New Roman"/>
          <w:sz w:val="24"/>
          <w:szCs w:val="24"/>
          <w:lang w:eastAsia="ru-RU"/>
        </w:rPr>
        <w:t>,</w:t>
      </w:r>
      <w:r w:rsidRPr="00DA2333">
        <w:rPr>
          <w:rFonts w:ascii="Times New Roman" w:eastAsia="Times New Roman" w:hAnsi="Times New Roman"/>
          <w:color w:val="000000"/>
          <w:sz w:val="24"/>
          <w:szCs w:val="24"/>
          <w:lang w:eastAsia="ru-RU"/>
        </w:rPr>
        <w:t xml:space="preserve"> охраны жизни и здоровья учащихся,  </w:t>
      </w:r>
    </w:p>
    <w:p w:rsidR="00DA2333" w:rsidRPr="00DA2333" w:rsidRDefault="00DA2333" w:rsidP="00DA2333">
      <w:pPr>
        <w:tabs>
          <w:tab w:val="left" w:pos="709"/>
        </w:tabs>
        <w:spacing w:after="0" w:line="240" w:lineRule="auto"/>
        <w:ind w:firstLine="567"/>
        <w:jc w:val="both"/>
        <w:rPr>
          <w:rFonts w:ascii="Times New Roman" w:eastAsia="Times New Roman" w:hAnsi="Times New Roman"/>
          <w:color w:val="000000"/>
          <w:sz w:val="24"/>
          <w:szCs w:val="24"/>
          <w:lang w:eastAsia="ru-RU"/>
        </w:rPr>
      </w:pPr>
      <w:r w:rsidRPr="00DA2333">
        <w:rPr>
          <w:rFonts w:ascii="Times New Roman" w:eastAsia="Times New Roman" w:hAnsi="Times New Roman"/>
          <w:color w:val="000000"/>
          <w:sz w:val="24"/>
          <w:szCs w:val="24"/>
          <w:lang w:eastAsia="ru-RU"/>
        </w:rPr>
        <w:t xml:space="preserve">   2) оказание помощи администрации Школы в организации и проведении общешкольных родительских собраний.</w:t>
      </w:r>
    </w:p>
    <w:p w:rsidR="00DA2333" w:rsidRPr="00DA2333" w:rsidRDefault="00DA2333" w:rsidP="00DA2333">
      <w:pPr>
        <w:shd w:val="clear" w:color="auto" w:fill="FFFFFF"/>
        <w:tabs>
          <w:tab w:val="left" w:pos="567"/>
          <w:tab w:val="left" w:pos="709"/>
        </w:tabs>
        <w:spacing w:after="0" w:line="240" w:lineRule="auto"/>
        <w:ind w:firstLine="540"/>
        <w:jc w:val="both"/>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t xml:space="preserve">    3) привлечение родительской общественности к активному участию в жизни Школы, в организации общешкольных мероприятий; </w:t>
      </w:r>
    </w:p>
    <w:p w:rsidR="00DA2333" w:rsidRPr="00DA2333" w:rsidRDefault="00DA2333" w:rsidP="00DA2333">
      <w:pPr>
        <w:spacing w:after="0" w:line="240" w:lineRule="auto"/>
        <w:ind w:right="-1" w:firstLine="566"/>
        <w:jc w:val="both"/>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t xml:space="preserve">  4) принятие рекомендательных решений по всем вопросам организации деятельности Школы, в том числе по вопросам оказания помощи и содействия в работе Школы. </w:t>
      </w:r>
    </w:p>
    <w:p w:rsidR="00DA2333" w:rsidRPr="00DA2333" w:rsidRDefault="00DA2333" w:rsidP="00DA2333">
      <w:pPr>
        <w:tabs>
          <w:tab w:val="left" w:pos="709"/>
        </w:tabs>
        <w:spacing w:after="0" w:line="240" w:lineRule="auto"/>
        <w:ind w:right="-1"/>
        <w:jc w:val="both"/>
        <w:rPr>
          <w:rFonts w:ascii="Times New Roman" w:eastAsia="Times New Roman" w:hAnsi="Times New Roman"/>
          <w:sz w:val="28"/>
          <w:szCs w:val="28"/>
          <w:lang w:eastAsia="ru-RU"/>
        </w:rPr>
      </w:pPr>
      <w:r w:rsidRPr="00DA2333">
        <w:rPr>
          <w:rFonts w:ascii="Times New Roman" w:eastAsia="Times New Roman" w:hAnsi="Times New Roman"/>
          <w:sz w:val="24"/>
          <w:szCs w:val="24"/>
          <w:lang w:eastAsia="ru-RU"/>
        </w:rPr>
        <w:t xml:space="preserve">            5) привлечение добровольных имущественных взносов, пожертвований и других, не запрещенных законом, поступлений.</w:t>
      </w:r>
    </w:p>
    <w:p w:rsidR="00DA2333" w:rsidRPr="00DA2333" w:rsidRDefault="00DA2333" w:rsidP="00DA2333">
      <w:pPr>
        <w:tabs>
          <w:tab w:val="left" w:pos="709"/>
        </w:tabs>
        <w:spacing w:after="0" w:line="240" w:lineRule="auto"/>
        <w:ind w:right="-1"/>
        <w:jc w:val="both"/>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t xml:space="preserve"> </w:t>
      </w:r>
      <w:r w:rsidRPr="00DA2333">
        <w:rPr>
          <w:rFonts w:ascii="Times New Roman" w:eastAsia="Times New Roman" w:hAnsi="Times New Roman"/>
          <w:sz w:val="24"/>
          <w:szCs w:val="24"/>
          <w:lang w:eastAsia="ru-RU"/>
        </w:rPr>
        <w:tab/>
        <w:t>6) участие в обсуждении  локальных нормативных  актов Школы, затрагивающих права и законные интересы учащихся Школы  и их родителей (законных представителей).</w:t>
      </w:r>
    </w:p>
    <w:p w:rsidR="00DA2333" w:rsidRPr="00DA2333" w:rsidRDefault="00DA2333" w:rsidP="00DA2333">
      <w:pPr>
        <w:tabs>
          <w:tab w:val="left" w:pos="709"/>
        </w:tabs>
        <w:spacing w:after="0" w:line="240" w:lineRule="auto"/>
        <w:ind w:right="-1" w:firstLine="566"/>
        <w:jc w:val="both"/>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t xml:space="preserve">  4.30. Решения Комитета принимаются простым большинством голосов при наличии на заседании более  половины его членов. При равном количестве голосов решающим является голос председателя  Комитета.     </w:t>
      </w:r>
    </w:p>
    <w:p w:rsidR="00DA2333" w:rsidRPr="00DA2333" w:rsidRDefault="00DA2333" w:rsidP="00DA2333">
      <w:pPr>
        <w:tabs>
          <w:tab w:val="left" w:pos="709"/>
          <w:tab w:val="left" w:pos="851"/>
        </w:tabs>
        <w:spacing w:after="0" w:line="240" w:lineRule="auto"/>
        <w:ind w:right="-613"/>
        <w:jc w:val="both"/>
        <w:rPr>
          <w:rFonts w:ascii="Times New Roman" w:eastAsia="Times New Roman" w:hAnsi="Times New Roman"/>
          <w:color w:val="000000"/>
          <w:sz w:val="24"/>
          <w:szCs w:val="24"/>
          <w:lang w:eastAsia="ru-RU"/>
        </w:rPr>
      </w:pPr>
      <w:r w:rsidRPr="00DA2333">
        <w:rPr>
          <w:rFonts w:ascii="Times New Roman" w:eastAsia="Times New Roman" w:hAnsi="Times New Roman"/>
          <w:sz w:val="24"/>
          <w:szCs w:val="24"/>
          <w:lang w:eastAsia="ru-RU"/>
        </w:rPr>
        <w:t xml:space="preserve">            4.31. Срок полномочий Комитета – 1 год. </w:t>
      </w:r>
    </w:p>
    <w:p w:rsidR="00DA2333" w:rsidRPr="00DA2333" w:rsidRDefault="00DA2333" w:rsidP="00DA2333">
      <w:pPr>
        <w:tabs>
          <w:tab w:val="left" w:pos="709"/>
        </w:tabs>
        <w:autoSpaceDE w:val="0"/>
        <w:autoSpaceDN w:val="0"/>
        <w:adjustRightInd w:val="0"/>
        <w:spacing w:after="0" w:line="240" w:lineRule="auto"/>
        <w:ind w:firstLine="709"/>
        <w:contextualSpacing/>
        <w:jc w:val="both"/>
        <w:rPr>
          <w:rFonts w:ascii="Times New Roman" w:eastAsia="Times New Roman" w:hAnsi="Times New Roman"/>
          <w:iCs/>
          <w:color w:val="000000"/>
          <w:sz w:val="24"/>
          <w:szCs w:val="24"/>
          <w:lang w:eastAsia="ru-RU"/>
        </w:rPr>
      </w:pPr>
      <w:r w:rsidRPr="00DA2333">
        <w:rPr>
          <w:rFonts w:ascii="Times New Roman" w:eastAsia="Times New Roman" w:hAnsi="Times New Roman"/>
          <w:sz w:val="24"/>
          <w:szCs w:val="24"/>
          <w:lang w:eastAsia="ru-RU"/>
        </w:rPr>
        <w:lastRenderedPageBreak/>
        <w:t>4.32. Порядок деятельности Комитета определяется локальным нормативным актом.</w:t>
      </w:r>
    </w:p>
    <w:p w:rsidR="00DA2333" w:rsidRPr="00DA2333" w:rsidRDefault="00DA2333" w:rsidP="00DA2333">
      <w:pPr>
        <w:tabs>
          <w:tab w:val="left" w:pos="709"/>
        </w:tabs>
        <w:autoSpaceDE w:val="0"/>
        <w:autoSpaceDN w:val="0"/>
        <w:adjustRightInd w:val="0"/>
        <w:spacing w:after="0" w:line="240" w:lineRule="auto"/>
        <w:ind w:firstLine="709"/>
        <w:contextualSpacing/>
        <w:jc w:val="both"/>
        <w:rPr>
          <w:rFonts w:ascii="Arial" w:eastAsia="Times New Roman" w:hAnsi="Arial"/>
          <w:sz w:val="24"/>
          <w:szCs w:val="24"/>
          <w:lang w:eastAsia="ru-RU"/>
        </w:rPr>
      </w:pPr>
      <w:r w:rsidRPr="00DA2333">
        <w:rPr>
          <w:rFonts w:ascii="Times New Roman" w:eastAsia="Times New Roman" w:hAnsi="Times New Roman"/>
          <w:color w:val="000000"/>
          <w:sz w:val="24"/>
          <w:szCs w:val="24"/>
          <w:lang w:eastAsia="ru-RU"/>
        </w:rPr>
        <w:t>4.33. В Школе по инициативе учащихся создается совет учащихся.</w:t>
      </w:r>
      <w:r w:rsidRPr="00DA2333">
        <w:rPr>
          <w:rFonts w:ascii="Arial" w:eastAsia="Times New Roman" w:hAnsi="Arial"/>
          <w:sz w:val="24"/>
          <w:szCs w:val="24"/>
          <w:lang w:eastAsia="ru-RU"/>
        </w:rPr>
        <w:t xml:space="preserve"> </w:t>
      </w:r>
    </w:p>
    <w:p w:rsidR="00DA2333" w:rsidRPr="00DA2333" w:rsidRDefault="00DA2333" w:rsidP="00DA2333">
      <w:pPr>
        <w:tabs>
          <w:tab w:val="left" w:pos="709"/>
          <w:tab w:val="left" w:pos="851"/>
        </w:tabs>
        <w:spacing w:after="0" w:line="240" w:lineRule="auto"/>
        <w:ind w:left="284" w:right="-1" w:firstLine="436"/>
        <w:jc w:val="both"/>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t xml:space="preserve">4.34. Совет учащихся  формируется со сроком на один год из числа учащихся с 1 по 11 классы  по одному представителю от  каждого классного коллектива. Представители от каждого классного коллектива  избираются на классных собраниях.  </w:t>
      </w:r>
    </w:p>
    <w:p w:rsidR="00DA2333" w:rsidRPr="00DA2333" w:rsidRDefault="00DA2333" w:rsidP="00DA2333">
      <w:pPr>
        <w:tabs>
          <w:tab w:val="left" w:pos="851"/>
        </w:tabs>
        <w:spacing w:after="0" w:line="240" w:lineRule="auto"/>
        <w:ind w:left="284" w:right="-1" w:firstLine="436"/>
        <w:jc w:val="both"/>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t xml:space="preserve">4.35. Из состава членов совета учащихся   большинством голосов открытым голосованием  избираются председатель и секретарь.        </w:t>
      </w:r>
    </w:p>
    <w:p w:rsidR="00DA2333" w:rsidRPr="00DA2333" w:rsidRDefault="00DA2333" w:rsidP="00DA2333">
      <w:pPr>
        <w:tabs>
          <w:tab w:val="left" w:pos="851"/>
        </w:tabs>
        <w:spacing w:after="0" w:line="240" w:lineRule="auto"/>
        <w:ind w:left="284" w:right="-1" w:firstLine="436"/>
        <w:jc w:val="both"/>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t>4.36. Совет учащихся  собирается по мере необходимости. Совет учащихся правомочен принимать  решения при наличии на заседании более  половины своего состава. Решения принимаются простым большинством голосов.</w:t>
      </w:r>
    </w:p>
    <w:p w:rsidR="00DA2333" w:rsidRPr="00DA2333" w:rsidRDefault="00DA2333" w:rsidP="00DA2333">
      <w:pPr>
        <w:tabs>
          <w:tab w:val="left" w:pos="709"/>
          <w:tab w:val="left" w:pos="851"/>
        </w:tabs>
        <w:spacing w:after="0" w:line="240" w:lineRule="auto"/>
        <w:ind w:left="284" w:right="-613" w:firstLine="436"/>
        <w:jc w:val="both"/>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t>4.37. Компетенция совета учащихся:</w:t>
      </w:r>
    </w:p>
    <w:p w:rsidR="00DA2333" w:rsidRPr="00DA2333" w:rsidRDefault="00DA2333" w:rsidP="00DA2333">
      <w:pPr>
        <w:tabs>
          <w:tab w:val="left" w:pos="1040"/>
        </w:tabs>
        <w:spacing w:after="0" w:line="240" w:lineRule="auto"/>
        <w:jc w:val="both"/>
        <w:rPr>
          <w:rFonts w:ascii="Times New Roman" w:eastAsia="Times New Roman" w:hAnsi="Times New Roman"/>
          <w:color w:val="FF0000"/>
          <w:sz w:val="24"/>
          <w:szCs w:val="24"/>
          <w:lang w:eastAsia="ru-RU"/>
        </w:rPr>
      </w:pPr>
      <w:r w:rsidRPr="00DA2333">
        <w:rPr>
          <w:rFonts w:ascii="Times New Roman" w:eastAsia="Times New Roman" w:hAnsi="Times New Roman"/>
          <w:sz w:val="24"/>
          <w:szCs w:val="24"/>
          <w:lang w:eastAsia="ru-RU"/>
        </w:rPr>
        <w:t xml:space="preserve">            1) внесение предложений в  планы внеурочной деятельности  Школы;</w:t>
      </w:r>
      <w:r w:rsidRPr="00DA2333">
        <w:rPr>
          <w:rFonts w:ascii="Times New Roman" w:eastAsia="Times New Roman" w:hAnsi="Times New Roman"/>
          <w:color w:val="FF0000"/>
          <w:sz w:val="24"/>
          <w:szCs w:val="24"/>
          <w:lang w:eastAsia="ru-RU"/>
        </w:rPr>
        <w:t xml:space="preserve">     </w:t>
      </w:r>
    </w:p>
    <w:p w:rsidR="00DA2333" w:rsidRPr="00DA2333" w:rsidRDefault="00DA2333" w:rsidP="00DA2333">
      <w:pPr>
        <w:tabs>
          <w:tab w:val="left" w:pos="1040"/>
        </w:tabs>
        <w:spacing w:after="0" w:line="240" w:lineRule="auto"/>
        <w:jc w:val="both"/>
        <w:rPr>
          <w:rFonts w:ascii="Times New Roman" w:eastAsia="Times New Roman" w:hAnsi="Times New Roman"/>
          <w:color w:val="FF0000"/>
          <w:sz w:val="24"/>
          <w:szCs w:val="24"/>
          <w:lang w:eastAsia="ru-RU"/>
        </w:rPr>
      </w:pPr>
      <w:r w:rsidRPr="00DA2333">
        <w:rPr>
          <w:rFonts w:ascii="Times New Roman" w:eastAsia="Times New Roman" w:hAnsi="Times New Roman"/>
          <w:color w:val="FF0000"/>
          <w:sz w:val="24"/>
          <w:szCs w:val="24"/>
          <w:lang w:eastAsia="ru-RU"/>
        </w:rPr>
        <w:t xml:space="preserve">            </w:t>
      </w:r>
      <w:r w:rsidRPr="00DA2333">
        <w:rPr>
          <w:rFonts w:ascii="Times New Roman" w:eastAsia="Times New Roman" w:hAnsi="Times New Roman"/>
          <w:sz w:val="24"/>
          <w:szCs w:val="24"/>
          <w:lang w:eastAsia="ru-RU"/>
        </w:rPr>
        <w:t>2) участие в разработке и проведении общешкольных мероприятий.</w:t>
      </w:r>
    </w:p>
    <w:p w:rsidR="00DA2333" w:rsidRPr="00DA2333" w:rsidRDefault="00DA2333" w:rsidP="00DA2333">
      <w:pPr>
        <w:tabs>
          <w:tab w:val="left" w:pos="709"/>
        </w:tabs>
        <w:autoSpaceDE w:val="0"/>
        <w:autoSpaceDN w:val="0"/>
        <w:adjustRightInd w:val="0"/>
        <w:spacing w:after="0" w:line="240" w:lineRule="auto"/>
        <w:ind w:firstLine="709"/>
        <w:contextualSpacing/>
        <w:jc w:val="both"/>
        <w:rPr>
          <w:rFonts w:ascii="Times New Roman" w:eastAsia="Times New Roman" w:hAnsi="Times New Roman"/>
          <w:color w:val="000000"/>
          <w:sz w:val="24"/>
          <w:szCs w:val="24"/>
          <w:lang w:eastAsia="ru-RU"/>
        </w:rPr>
      </w:pPr>
      <w:r w:rsidRPr="00DA2333">
        <w:rPr>
          <w:rFonts w:ascii="Times New Roman" w:eastAsia="Times New Roman" w:hAnsi="Times New Roman"/>
          <w:sz w:val="24"/>
          <w:szCs w:val="24"/>
          <w:lang w:eastAsia="ru-RU"/>
        </w:rPr>
        <w:t>3) участие  в обсуждении локальных нормативных актов Школы, затрагивающих права и законные интересы учащихся Школы.</w:t>
      </w:r>
    </w:p>
    <w:p w:rsidR="00DA2333" w:rsidRPr="00DA2333" w:rsidRDefault="00DA2333" w:rsidP="00DA2333">
      <w:pPr>
        <w:tabs>
          <w:tab w:val="left" w:pos="709"/>
        </w:tabs>
        <w:autoSpaceDE w:val="0"/>
        <w:autoSpaceDN w:val="0"/>
        <w:adjustRightInd w:val="0"/>
        <w:spacing w:after="0" w:line="240" w:lineRule="auto"/>
        <w:contextualSpacing/>
        <w:jc w:val="both"/>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t xml:space="preserve">            4.38. Организация работы совета учащихся регламентируется соответствующим локальным нормативным актом.</w:t>
      </w:r>
    </w:p>
    <w:p w:rsidR="00DA2333" w:rsidRPr="00DA2333" w:rsidRDefault="00DA2333" w:rsidP="00DA2333">
      <w:pPr>
        <w:tabs>
          <w:tab w:val="left" w:pos="709"/>
        </w:tabs>
        <w:autoSpaceDE w:val="0"/>
        <w:autoSpaceDN w:val="0"/>
        <w:adjustRightInd w:val="0"/>
        <w:spacing w:after="0" w:line="240" w:lineRule="auto"/>
        <w:ind w:firstLine="709"/>
        <w:contextualSpacing/>
        <w:jc w:val="both"/>
        <w:rPr>
          <w:rFonts w:ascii="Times New Roman" w:eastAsia="Times New Roman" w:hAnsi="Times New Roman"/>
          <w:color w:val="000000" w:themeColor="text1"/>
          <w:sz w:val="20"/>
          <w:szCs w:val="20"/>
          <w:lang w:eastAsia="ru-RU"/>
        </w:rPr>
      </w:pPr>
      <w:r w:rsidRPr="00DA2333">
        <w:rPr>
          <w:rFonts w:ascii="Times New Roman" w:eastAsia="Times New Roman" w:hAnsi="Times New Roman"/>
          <w:sz w:val="24"/>
          <w:szCs w:val="24"/>
          <w:lang w:eastAsia="ru-RU"/>
        </w:rPr>
        <w:t>4.39.</w:t>
      </w:r>
      <w:r w:rsidRPr="00DA2333">
        <w:rPr>
          <w:rFonts w:ascii="Arial" w:eastAsia="Times New Roman" w:hAnsi="Arial"/>
          <w:sz w:val="24"/>
          <w:szCs w:val="24"/>
          <w:lang w:eastAsia="ru-RU"/>
        </w:rPr>
        <w:t xml:space="preserve"> </w:t>
      </w:r>
      <w:r w:rsidRPr="00DA2333">
        <w:rPr>
          <w:rFonts w:ascii="Times New Roman" w:eastAsia="Times New Roman" w:hAnsi="Times New Roman"/>
          <w:color w:val="000000" w:themeColor="text1"/>
          <w:sz w:val="24"/>
          <w:szCs w:val="24"/>
          <w:lang w:eastAsia="ru-RU"/>
        </w:rPr>
        <w:t>В управлении Школой участвует Учредитель в рамках своих полномочий, установленных законодательством Российской Федерации.</w:t>
      </w:r>
    </w:p>
    <w:p w:rsidR="00DA2333" w:rsidRPr="00DA2333" w:rsidRDefault="00DA2333" w:rsidP="00DA2333">
      <w:pPr>
        <w:spacing w:after="0" w:line="240" w:lineRule="auto"/>
        <w:ind w:firstLine="567"/>
        <w:jc w:val="center"/>
        <w:rPr>
          <w:rFonts w:ascii="Times New Roman" w:eastAsia="Times New Roman" w:hAnsi="Times New Roman"/>
          <w:color w:val="000000"/>
          <w:sz w:val="24"/>
          <w:szCs w:val="24"/>
          <w:lang w:eastAsia="ru-RU"/>
        </w:rPr>
      </w:pPr>
    </w:p>
    <w:p w:rsidR="00DA2333" w:rsidRPr="00DA2333" w:rsidRDefault="00DA2333" w:rsidP="006917E0">
      <w:pPr>
        <w:numPr>
          <w:ilvl w:val="0"/>
          <w:numId w:val="18"/>
        </w:numPr>
        <w:tabs>
          <w:tab w:val="left" w:pos="709"/>
        </w:tabs>
        <w:spacing w:line="240" w:lineRule="auto"/>
        <w:contextualSpacing/>
        <w:jc w:val="center"/>
        <w:rPr>
          <w:rFonts w:ascii="Times New Roman" w:eastAsia="Times New Roman" w:hAnsi="Times New Roman"/>
          <w:b/>
          <w:color w:val="000000"/>
          <w:sz w:val="24"/>
          <w:szCs w:val="24"/>
          <w:lang w:eastAsia="ru-RU"/>
        </w:rPr>
      </w:pPr>
      <w:r w:rsidRPr="00DA2333">
        <w:rPr>
          <w:rFonts w:ascii="Times New Roman" w:eastAsia="Times New Roman" w:hAnsi="Times New Roman"/>
          <w:b/>
          <w:color w:val="000000"/>
          <w:sz w:val="24"/>
          <w:szCs w:val="24"/>
          <w:lang w:eastAsia="ru-RU"/>
        </w:rPr>
        <w:t>ИМУЩЕСТВО И ФИНАНСОВО-ХОЗЯЙСТВЕННАЯ ДЕЯТЕЛЬНОСТЬ</w:t>
      </w:r>
    </w:p>
    <w:p w:rsidR="00DA2333" w:rsidRPr="00DA2333" w:rsidRDefault="00DA2333" w:rsidP="00DA2333">
      <w:pPr>
        <w:tabs>
          <w:tab w:val="left" w:pos="-5245"/>
          <w:tab w:val="left" w:pos="-4962"/>
          <w:tab w:val="left" w:pos="709"/>
        </w:tabs>
        <w:spacing w:after="0" w:line="240" w:lineRule="auto"/>
        <w:contextualSpacing/>
        <w:jc w:val="both"/>
        <w:rPr>
          <w:rFonts w:ascii="Times New Roman" w:eastAsia="Times New Roman" w:hAnsi="Times New Roman"/>
          <w:color w:val="000000"/>
          <w:sz w:val="24"/>
          <w:szCs w:val="24"/>
          <w:lang w:eastAsia="ru-RU"/>
        </w:rPr>
      </w:pPr>
      <w:r w:rsidRPr="00DA2333">
        <w:rPr>
          <w:rFonts w:ascii="Times New Roman" w:eastAsia="Times New Roman" w:hAnsi="Times New Roman"/>
          <w:sz w:val="24"/>
          <w:szCs w:val="24"/>
          <w:lang w:eastAsia="ru-RU"/>
        </w:rPr>
        <w:tab/>
        <w:t>5.1. Полномочия собственника муниципального имущества, закрепленного за Школой на праве оперативного управления, от имени муниципального образования муниципального района «Ижемский» осуществляет администрация муниципального района «Ижемский».</w:t>
      </w:r>
    </w:p>
    <w:p w:rsidR="00DA2333" w:rsidRPr="00DA2333" w:rsidRDefault="00DA2333" w:rsidP="00DA2333">
      <w:pPr>
        <w:autoSpaceDE w:val="0"/>
        <w:autoSpaceDN w:val="0"/>
        <w:adjustRightInd w:val="0"/>
        <w:spacing w:after="0" w:line="240" w:lineRule="auto"/>
        <w:ind w:firstLine="567"/>
        <w:jc w:val="both"/>
        <w:rPr>
          <w:rFonts w:ascii="Times New Roman" w:eastAsia="Times New Roman" w:hAnsi="Times New Roman"/>
          <w:color w:val="000000"/>
          <w:sz w:val="24"/>
          <w:szCs w:val="24"/>
          <w:lang w:eastAsia="ru-RU"/>
        </w:rPr>
      </w:pPr>
      <w:r w:rsidRPr="00DA2333">
        <w:rPr>
          <w:rFonts w:ascii="Times New Roman" w:eastAsia="Times New Roman" w:hAnsi="Times New Roman"/>
          <w:color w:val="000000"/>
          <w:sz w:val="24"/>
          <w:szCs w:val="24"/>
          <w:lang w:eastAsia="ru-RU"/>
        </w:rPr>
        <w:t xml:space="preserve">  5.2. Учредитель в целях обеспечения уставной деятельности закрепляет за Школой недвижимое и движимое имущество на праве оперативного управления.  </w:t>
      </w:r>
    </w:p>
    <w:p w:rsidR="00DA2333" w:rsidRPr="00DA2333" w:rsidRDefault="00DA2333" w:rsidP="00DA2333">
      <w:pPr>
        <w:autoSpaceDE w:val="0"/>
        <w:autoSpaceDN w:val="0"/>
        <w:adjustRightInd w:val="0"/>
        <w:spacing w:after="0" w:line="240" w:lineRule="auto"/>
        <w:ind w:firstLine="567"/>
        <w:jc w:val="both"/>
        <w:rPr>
          <w:rFonts w:ascii="Times New Roman" w:eastAsia="Times New Roman" w:hAnsi="Times New Roman"/>
          <w:color w:val="000000"/>
          <w:sz w:val="24"/>
          <w:szCs w:val="24"/>
          <w:lang w:eastAsia="ru-RU"/>
        </w:rPr>
      </w:pPr>
      <w:r w:rsidRPr="00DA2333">
        <w:rPr>
          <w:rFonts w:ascii="Times New Roman" w:eastAsia="Times New Roman" w:hAnsi="Times New Roman"/>
          <w:color w:val="000000"/>
          <w:sz w:val="24"/>
          <w:szCs w:val="24"/>
          <w:lang w:eastAsia="ru-RU"/>
        </w:rPr>
        <w:t xml:space="preserve">  5.3. Школа использует закрепленное за ней имущество и имущество, приобретенное на средства, выделенные ей Учредителем, исключительно для осуществления целей и видов деятельности, закрепленных в настоящем Уставе.</w:t>
      </w:r>
    </w:p>
    <w:p w:rsidR="00DA2333" w:rsidRPr="00DA2333" w:rsidRDefault="00DA2333" w:rsidP="00DA2333">
      <w:pPr>
        <w:tabs>
          <w:tab w:val="left" w:pos="709"/>
          <w:tab w:val="left" w:pos="851"/>
        </w:tabs>
        <w:autoSpaceDE w:val="0"/>
        <w:autoSpaceDN w:val="0"/>
        <w:adjustRightInd w:val="0"/>
        <w:spacing w:after="0" w:line="240" w:lineRule="auto"/>
        <w:ind w:firstLine="567"/>
        <w:jc w:val="both"/>
        <w:rPr>
          <w:rFonts w:ascii="Times New Roman" w:eastAsia="Times New Roman" w:hAnsi="Times New Roman"/>
          <w:color w:val="000000" w:themeColor="text1"/>
          <w:sz w:val="24"/>
          <w:szCs w:val="24"/>
          <w:lang w:eastAsia="ru-RU"/>
        </w:rPr>
      </w:pPr>
      <w:r w:rsidRPr="00DA2333">
        <w:rPr>
          <w:rFonts w:ascii="Times New Roman" w:eastAsia="Times New Roman" w:hAnsi="Times New Roman"/>
          <w:color w:val="000000"/>
          <w:sz w:val="24"/>
          <w:szCs w:val="24"/>
          <w:lang w:eastAsia="ru-RU"/>
        </w:rPr>
        <w:t xml:space="preserve">  5.4. </w:t>
      </w:r>
      <w:r w:rsidRPr="00DA2333">
        <w:rPr>
          <w:rFonts w:ascii="Times New Roman" w:eastAsia="Times New Roman" w:hAnsi="Times New Roman"/>
          <w:color w:val="000000" w:themeColor="text1"/>
          <w:sz w:val="24"/>
          <w:szCs w:val="24"/>
          <w:lang w:eastAsia="ru-RU"/>
        </w:rPr>
        <w:t>Имущество и денежные средства Школы отражаются на ее балансе и используются для достижения целей, определенных настоящим Уставом.</w:t>
      </w:r>
    </w:p>
    <w:p w:rsidR="00DA2333" w:rsidRPr="00DA2333" w:rsidRDefault="00DA2333" w:rsidP="00DA2333">
      <w:pPr>
        <w:spacing w:after="0" w:line="240" w:lineRule="auto"/>
        <w:jc w:val="both"/>
        <w:rPr>
          <w:rFonts w:ascii="Times New Roman" w:eastAsia="Times New Roman" w:hAnsi="Times New Roman"/>
          <w:sz w:val="24"/>
          <w:szCs w:val="24"/>
          <w:lang w:eastAsia="ru-RU"/>
        </w:rPr>
      </w:pPr>
      <w:r w:rsidRPr="00DA2333">
        <w:rPr>
          <w:rFonts w:ascii="Times New Roman" w:eastAsia="Times New Roman" w:hAnsi="Times New Roman"/>
          <w:color w:val="000000" w:themeColor="text1"/>
          <w:sz w:val="24"/>
          <w:szCs w:val="24"/>
          <w:lang w:eastAsia="ru-RU"/>
        </w:rPr>
        <w:t xml:space="preserve"> </w:t>
      </w:r>
      <w:r w:rsidRPr="00DA2333">
        <w:rPr>
          <w:rFonts w:ascii="Times New Roman" w:eastAsia="Times New Roman" w:hAnsi="Times New Roman"/>
          <w:color w:val="000000" w:themeColor="text1"/>
          <w:sz w:val="24"/>
          <w:szCs w:val="24"/>
          <w:lang w:eastAsia="ru-RU"/>
        </w:rPr>
        <w:tab/>
        <w:t>5.5. Недвижимое имущество, закрепленное за Школой или</w:t>
      </w:r>
      <w:r w:rsidRPr="00DA2333">
        <w:rPr>
          <w:rFonts w:ascii="Times New Roman" w:eastAsia="Times New Roman" w:hAnsi="Times New Roman"/>
          <w:color w:val="000000"/>
          <w:sz w:val="24"/>
          <w:szCs w:val="24"/>
          <w:lang w:eastAsia="ru-RU"/>
        </w:rPr>
        <w:t xml:space="preserve"> приобретенное за счет средств, выделенных ему Учредителем на приобретение этого имущества, а также находящееся у Школы особо ценное движимое имущество подлежат обособленному учету в установленном порядке. </w:t>
      </w:r>
      <w:r w:rsidRPr="00DA2333">
        <w:rPr>
          <w:rFonts w:ascii="Times New Roman" w:eastAsia="Times New Roman" w:hAnsi="Times New Roman"/>
          <w:sz w:val="24"/>
          <w:szCs w:val="24"/>
          <w:lang w:eastAsia="ru-RU"/>
        </w:rPr>
        <w:t>Под особо ценным движимым имуществом понимается имущество, без которого осуществление Школой  своей уставной деятельности будет существенно затруднено. Виды особо ценного движимого имущества определяются в порядке, установленном Учредителем.</w:t>
      </w:r>
    </w:p>
    <w:p w:rsidR="00DA2333" w:rsidRPr="00DA2333" w:rsidRDefault="00DA2333" w:rsidP="00DA2333">
      <w:pPr>
        <w:autoSpaceDE w:val="0"/>
        <w:autoSpaceDN w:val="0"/>
        <w:adjustRightInd w:val="0"/>
        <w:spacing w:after="0" w:line="240" w:lineRule="auto"/>
        <w:ind w:firstLine="567"/>
        <w:jc w:val="both"/>
        <w:rPr>
          <w:rFonts w:ascii="Times New Roman" w:eastAsia="Times New Roman" w:hAnsi="Times New Roman"/>
          <w:color w:val="000000"/>
          <w:sz w:val="24"/>
          <w:szCs w:val="24"/>
          <w:lang w:eastAsia="ru-RU"/>
        </w:rPr>
      </w:pPr>
      <w:r w:rsidRPr="00DA2333">
        <w:rPr>
          <w:rFonts w:ascii="Times New Roman" w:eastAsia="Times New Roman" w:hAnsi="Times New Roman"/>
          <w:color w:val="000000"/>
          <w:sz w:val="24"/>
          <w:szCs w:val="24"/>
          <w:lang w:eastAsia="ru-RU"/>
        </w:rPr>
        <w:tab/>
        <w:t xml:space="preserve">5.6. Школа не вправе без  согласия </w:t>
      </w:r>
      <w:r w:rsidRPr="00DA2333">
        <w:rPr>
          <w:rFonts w:ascii="Times New Roman" w:eastAsia="Times New Roman" w:hAnsi="Times New Roman"/>
          <w:color w:val="000000" w:themeColor="text1"/>
          <w:sz w:val="24"/>
          <w:szCs w:val="24"/>
          <w:lang w:eastAsia="ru-RU"/>
        </w:rPr>
        <w:t xml:space="preserve">Учредителя </w:t>
      </w:r>
      <w:r w:rsidRPr="00DA2333">
        <w:rPr>
          <w:rFonts w:ascii="Times New Roman" w:eastAsia="Times New Roman" w:hAnsi="Times New Roman"/>
          <w:color w:val="000000"/>
          <w:sz w:val="24"/>
          <w:szCs w:val="24"/>
          <w:lang w:eastAsia="ru-RU"/>
        </w:rPr>
        <w:t xml:space="preserve">распоряжаться   особо ценным движимым имуществом, закрепленным за ней собственником или приобретенным Школой за счет средств, выделенных ей собственником  на приобретение этого имущества, а также недвижимым имуществом. </w:t>
      </w:r>
      <w:r w:rsidRPr="00DA2333">
        <w:rPr>
          <w:rFonts w:ascii="Times New Roman" w:eastAsia="Times New Roman" w:hAnsi="Times New Roman"/>
          <w:sz w:val="24"/>
          <w:szCs w:val="24"/>
          <w:lang w:eastAsia="ru-RU"/>
        </w:rPr>
        <w:t>Остальным находящимся на праве оперативного управления имуществом Школа вправе распоряжаться самостоятельно, если иное не предусмотрено  законодательством.</w:t>
      </w:r>
      <w:r w:rsidRPr="00DA2333">
        <w:rPr>
          <w:rFonts w:ascii="Times New Roman" w:eastAsia="Times New Roman" w:hAnsi="Times New Roman"/>
          <w:color w:val="000000"/>
          <w:sz w:val="24"/>
          <w:szCs w:val="24"/>
          <w:lang w:eastAsia="ru-RU"/>
        </w:rPr>
        <w:t xml:space="preserve"> </w:t>
      </w:r>
    </w:p>
    <w:p w:rsidR="00DA2333" w:rsidRPr="00DA2333" w:rsidRDefault="00DA2333" w:rsidP="00DA2333">
      <w:pPr>
        <w:spacing w:after="0" w:line="240" w:lineRule="auto"/>
        <w:ind w:firstLine="567"/>
        <w:jc w:val="both"/>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t xml:space="preserve">  5.7. В случае сдачи в аренду с согласия учредителя недвижимого имущества и особо ценного движимого имущества, закрепленного за МБОУ учредителем или приобретенного МБОУ за счет средств, выделенных ему учредителем на приобретение такого имущества, финансовое обеспечение содержания такого имущества учредителем не осуществляется.</w:t>
      </w:r>
    </w:p>
    <w:p w:rsidR="00DA2333" w:rsidRPr="00DA2333" w:rsidRDefault="00DA2333" w:rsidP="00DA2333">
      <w:pPr>
        <w:autoSpaceDE w:val="0"/>
        <w:autoSpaceDN w:val="0"/>
        <w:adjustRightInd w:val="0"/>
        <w:spacing w:after="28" w:line="240" w:lineRule="auto"/>
        <w:ind w:firstLine="567"/>
        <w:jc w:val="both"/>
        <w:rPr>
          <w:rFonts w:ascii="Times New Roman" w:eastAsia="Times New Roman" w:hAnsi="Times New Roman"/>
          <w:color w:val="000000"/>
          <w:sz w:val="24"/>
          <w:szCs w:val="24"/>
          <w:lang w:eastAsia="ru-RU"/>
        </w:rPr>
      </w:pPr>
      <w:r w:rsidRPr="00DA2333">
        <w:rPr>
          <w:rFonts w:ascii="Times New Roman" w:eastAsia="Times New Roman" w:hAnsi="Times New Roman"/>
          <w:color w:val="FF0000"/>
          <w:sz w:val="24"/>
          <w:szCs w:val="24"/>
          <w:lang w:eastAsia="ru-RU"/>
        </w:rPr>
        <w:lastRenderedPageBreak/>
        <w:t xml:space="preserve"> </w:t>
      </w:r>
      <w:r w:rsidRPr="00DA2333">
        <w:rPr>
          <w:rFonts w:ascii="Times New Roman" w:eastAsia="Times New Roman" w:hAnsi="Times New Roman"/>
          <w:color w:val="000000"/>
          <w:sz w:val="24"/>
          <w:szCs w:val="24"/>
          <w:lang w:eastAsia="ru-RU"/>
        </w:rPr>
        <w:t xml:space="preserve"> 5.8. Школа несет ответственность перед Учредителем за сохранность и эффективное использование закрепленного за Школой имущества. </w:t>
      </w:r>
    </w:p>
    <w:p w:rsidR="00DA2333" w:rsidRPr="00DA2333" w:rsidRDefault="00DA2333" w:rsidP="00DA2333">
      <w:pPr>
        <w:tabs>
          <w:tab w:val="left" w:pos="709"/>
        </w:tabs>
        <w:autoSpaceDE w:val="0"/>
        <w:autoSpaceDN w:val="0"/>
        <w:adjustRightInd w:val="0"/>
        <w:spacing w:after="0" w:line="240" w:lineRule="auto"/>
        <w:ind w:firstLine="567"/>
        <w:jc w:val="both"/>
        <w:rPr>
          <w:rFonts w:ascii="Times New Roman" w:eastAsia="Times New Roman" w:hAnsi="Times New Roman"/>
          <w:color w:val="000000"/>
          <w:sz w:val="24"/>
          <w:szCs w:val="24"/>
          <w:lang w:eastAsia="ru-RU"/>
        </w:rPr>
      </w:pPr>
      <w:r w:rsidRPr="00DA2333">
        <w:rPr>
          <w:rFonts w:ascii="Times New Roman" w:eastAsia="Times New Roman" w:hAnsi="Times New Roman"/>
          <w:color w:val="000000" w:themeColor="text1"/>
          <w:sz w:val="24"/>
          <w:szCs w:val="24"/>
          <w:lang w:eastAsia="ru-RU"/>
        </w:rPr>
        <w:t xml:space="preserve">  5.9. Школа отвечает по своим обязательствам имуществом, находящимся у нее на праве оперативного управления, за исключением недвижимого имущества и особо ценного</w:t>
      </w:r>
      <w:r w:rsidRPr="00DA2333">
        <w:rPr>
          <w:rFonts w:ascii="Times New Roman" w:eastAsia="Times New Roman" w:hAnsi="Times New Roman"/>
          <w:color w:val="000000"/>
          <w:sz w:val="24"/>
          <w:szCs w:val="24"/>
          <w:lang w:eastAsia="ru-RU"/>
        </w:rPr>
        <w:t xml:space="preserve"> движимого имущества, закрепленных за ней учредителем или приобретенных за счет средств, выделенных ей учредителем на приобретение этого имущества. </w:t>
      </w:r>
    </w:p>
    <w:p w:rsidR="00DA2333" w:rsidRPr="00DA2333" w:rsidRDefault="00DA2333" w:rsidP="00DA2333">
      <w:pPr>
        <w:tabs>
          <w:tab w:val="left" w:pos="709"/>
        </w:tabs>
        <w:autoSpaceDE w:val="0"/>
        <w:autoSpaceDN w:val="0"/>
        <w:adjustRightInd w:val="0"/>
        <w:spacing w:after="0" w:line="240" w:lineRule="auto"/>
        <w:ind w:firstLine="567"/>
        <w:jc w:val="both"/>
        <w:rPr>
          <w:rFonts w:ascii="Times New Roman" w:eastAsia="Times New Roman" w:hAnsi="Times New Roman"/>
          <w:color w:val="000000"/>
          <w:sz w:val="24"/>
          <w:szCs w:val="24"/>
          <w:lang w:eastAsia="ru-RU"/>
        </w:rPr>
      </w:pPr>
      <w:r w:rsidRPr="00DA2333">
        <w:rPr>
          <w:rFonts w:ascii="Times New Roman" w:eastAsia="Times New Roman" w:hAnsi="Times New Roman"/>
          <w:color w:val="000000"/>
          <w:sz w:val="24"/>
          <w:szCs w:val="24"/>
          <w:lang w:eastAsia="ru-RU"/>
        </w:rPr>
        <w:t xml:space="preserve">  5.10. Собственник имущества Школы не несёт ответственность по обязательствам Школы. Школа не отвечает по обязательствам собственника имущества Школы. </w:t>
      </w:r>
    </w:p>
    <w:p w:rsidR="00DA2333" w:rsidRPr="00DA2333" w:rsidRDefault="00DA2333" w:rsidP="00DA2333">
      <w:pPr>
        <w:tabs>
          <w:tab w:val="left" w:pos="709"/>
        </w:tabs>
        <w:autoSpaceDE w:val="0"/>
        <w:autoSpaceDN w:val="0"/>
        <w:adjustRightInd w:val="0"/>
        <w:spacing w:after="0" w:line="240" w:lineRule="auto"/>
        <w:ind w:firstLine="567"/>
        <w:jc w:val="both"/>
        <w:rPr>
          <w:rFonts w:eastAsia="Times New Roman"/>
          <w:color w:val="000000"/>
          <w:lang w:eastAsia="ru-RU"/>
        </w:rPr>
      </w:pPr>
      <w:r w:rsidRPr="00DA2333">
        <w:rPr>
          <w:rFonts w:eastAsia="Times New Roman"/>
          <w:lang w:eastAsia="ru-RU"/>
        </w:rPr>
        <w:t xml:space="preserve">   </w:t>
      </w:r>
      <w:r w:rsidRPr="00DA2333">
        <w:rPr>
          <w:rFonts w:ascii="Times New Roman" w:eastAsia="Times New Roman" w:hAnsi="Times New Roman"/>
          <w:sz w:val="24"/>
          <w:szCs w:val="24"/>
          <w:lang w:eastAsia="ru-RU"/>
        </w:rPr>
        <w:t>5.11.</w:t>
      </w:r>
      <w:r w:rsidRPr="00DA2333">
        <w:rPr>
          <w:rFonts w:eastAsia="Times New Roman"/>
          <w:lang w:eastAsia="ru-RU"/>
        </w:rPr>
        <w:t xml:space="preserve"> </w:t>
      </w:r>
      <w:r w:rsidRPr="00DA2333">
        <w:rPr>
          <w:rFonts w:ascii="Times New Roman" w:eastAsia="Times New Roman" w:hAnsi="Times New Roman"/>
          <w:sz w:val="24"/>
          <w:szCs w:val="24"/>
          <w:lang w:eastAsia="ru-RU"/>
        </w:rPr>
        <w:t>По обязательствам Школы, связанным с причинением вреда гражданам, при недостаточности имущества Школы, субсидиарную ответственность несет собственник имущества Школы.</w:t>
      </w:r>
      <w:r w:rsidRPr="00DA2333">
        <w:rPr>
          <w:rFonts w:ascii="Times New Roman" w:eastAsia="Times New Roman" w:hAnsi="Times New Roman"/>
          <w:color w:val="000000"/>
          <w:sz w:val="24"/>
          <w:szCs w:val="24"/>
          <w:lang w:eastAsia="ru-RU"/>
        </w:rPr>
        <w:t xml:space="preserve"> </w:t>
      </w:r>
    </w:p>
    <w:p w:rsidR="00DA2333" w:rsidRPr="00DA2333" w:rsidRDefault="00DA2333" w:rsidP="00DA2333">
      <w:pPr>
        <w:tabs>
          <w:tab w:val="left" w:pos="709"/>
        </w:tabs>
        <w:spacing w:after="0" w:line="240" w:lineRule="auto"/>
        <w:jc w:val="both"/>
        <w:rPr>
          <w:rFonts w:ascii="Times New Roman" w:eastAsia="Times New Roman" w:hAnsi="Times New Roman"/>
          <w:color w:val="FF0000"/>
          <w:sz w:val="24"/>
          <w:szCs w:val="24"/>
          <w:lang w:eastAsia="ru-RU"/>
        </w:rPr>
      </w:pPr>
      <w:r w:rsidRPr="00DA2333">
        <w:rPr>
          <w:rFonts w:ascii="Times New Roman" w:eastAsia="Times New Roman" w:hAnsi="Times New Roman"/>
          <w:color w:val="000000"/>
          <w:sz w:val="24"/>
          <w:szCs w:val="24"/>
          <w:lang w:eastAsia="ru-RU"/>
        </w:rPr>
        <w:t xml:space="preserve">           </w:t>
      </w:r>
      <w:r w:rsidRPr="00DA2333">
        <w:rPr>
          <w:rFonts w:ascii="Times New Roman" w:eastAsia="Times New Roman" w:hAnsi="Times New Roman"/>
          <w:sz w:val="24"/>
          <w:szCs w:val="24"/>
          <w:lang w:eastAsia="ru-RU"/>
        </w:rPr>
        <w:t xml:space="preserve">5.12. Земельные участки, необходимые для выполнения  Школой своих уставных задач, принадлежат  ей  на праве постоянного (бессрочного) пользования. </w:t>
      </w:r>
      <w:r w:rsidRPr="00DA2333">
        <w:rPr>
          <w:rFonts w:eastAsia="Times New Roman"/>
          <w:color w:val="FF0000"/>
          <w:lang w:eastAsia="ru-RU"/>
        </w:rPr>
        <w:t xml:space="preserve">  </w:t>
      </w:r>
      <w:r w:rsidRPr="00DA2333">
        <w:rPr>
          <w:rFonts w:ascii="Times New Roman" w:eastAsia="Times New Roman" w:hAnsi="Times New Roman"/>
          <w:color w:val="FF0000"/>
          <w:sz w:val="24"/>
          <w:szCs w:val="24"/>
          <w:lang w:eastAsia="ru-RU"/>
        </w:rPr>
        <w:t xml:space="preserve">  </w:t>
      </w:r>
    </w:p>
    <w:p w:rsidR="00DA2333" w:rsidRPr="00DA2333" w:rsidRDefault="00DA2333" w:rsidP="00DA2333">
      <w:pPr>
        <w:tabs>
          <w:tab w:val="left" w:pos="709"/>
        </w:tabs>
        <w:autoSpaceDE w:val="0"/>
        <w:autoSpaceDN w:val="0"/>
        <w:adjustRightInd w:val="0"/>
        <w:spacing w:after="0" w:line="240" w:lineRule="auto"/>
        <w:ind w:firstLine="567"/>
        <w:jc w:val="both"/>
        <w:rPr>
          <w:rFonts w:ascii="Times New Roman" w:eastAsia="Times New Roman" w:hAnsi="Times New Roman"/>
          <w:color w:val="000000"/>
          <w:sz w:val="24"/>
          <w:szCs w:val="24"/>
          <w:lang w:eastAsia="ru-RU"/>
        </w:rPr>
      </w:pPr>
      <w:r w:rsidRPr="00DA2333">
        <w:rPr>
          <w:rFonts w:ascii="Times New Roman" w:eastAsia="Times New Roman" w:hAnsi="Times New Roman"/>
          <w:color w:val="000000"/>
          <w:sz w:val="24"/>
          <w:szCs w:val="24"/>
          <w:lang w:eastAsia="ru-RU"/>
        </w:rPr>
        <w:t xml:space="preserve">  5.13. Финансовое обеспечение выполнения муниципального задания Школы осуществляется в виде субсидий из бюджета муниципального образования муниципального района «Ижемский». Финансовое обеспечение выполнения муниципального задания Школой осуществляется на основе местных нормативов финансового обеспечения образовательной деятельности. </w:t>
      </w:r>
    </w:p>
    <w:p w:rsidR="00DA2333" w:rsidRPr="00DA2333" w:rsidRDefault="00DA2333" w:rsidP="00DA2333">
      <w:pPr>
        <w:tabs>
          <w:tab w:val="left" w:pos="709"/>
        </w:tabs>
        <w:autoSpaceDE w:val="0"/>
        <w:autoSpaceDN w:val="0"/>
        <w:adjustRightInd w:val="0"/>
        <w:spacing w:after="0" w:line="240" w:lineRule="auto"/>
        <w:ind w:firstLine="567"/>
        <w:jc w:val="both"/>
        <w:rPr>
          <w:rFonts w:ascii="Times New Roman" w:eastAsia="Times New Roman" w:hAnsi="Times New Roman"/>
          <w:color w:val="000000"/>
          <w:sz w:val="24"/>
          <w:szCs w:val="24"/>
          <w:lang w:eastAsia="ru-RU"/>
        </w:rPr>
      </w:pPr>
      <w:r w:rsidRPr="00DA2333">
        <w:rPr>
          <w:rFonts w:ascii="Times New Roman" w:eastAsia="Times New Roman" w:hAnsi="Times New Roman"/>
          <w:color w:val="000000"/>
          <w:sz w:val="24"/>
          <w:szCs w:val="24"/>
          <w:lang w:eastAsia="ru-RU"/>
        </w:rPr>
        <w:t xml:space="preserve">  5.14. Финансовое обеспечение выполнения муниципального задания осуществляется с учетом расходов на содержание недвижимого имущества и особо ценного движимого имущества, закрепленных за Школой Учредителем или приобретенных Школой за счет средств, выделенных ей Учредителем на приобретение такого имущества, расходов на уплату налогов, в качестве объекта налогообложения, по которым признается соответствующее имущество, в том числе и земельные участки. </w:t>
      </w:r>
    </w:p>
    <w:p w:rsidR="00DA2333" w:rsidRPr="00DA2333" w:rsidRDefault="00DA2333" w:rsidP="00DA2333">
      <w:pPr>
        <w:tabs>
          <w:tab w:val="left" w:pos="709"/>
        </w:tabs>
        <w:autoSpaceDE w:val="0"/>
        <w:autoSpaceDN w:val="0"/>
        <w:adjustRightInd w:val="0"/>
        <w:spacing w:after="0" w:line="240" w:lineRule="auto"/>
        <w:ind w:firstLine="567"/>
        <w:jc w:val="both"/>
        <w:rPr>
          <w:rFonts w:ascii="Times New Roman" w:eastAsia="Times New Roman" w:hAnsi="Times New Roman"/>
          <w:color w:val="000000"/>
          <w:sz w:val="24"/>
          <w:szCs w:val="24"/>
          <w:lang w:eastAsia="ru-RU"/>
        </w:rPr>
      </w:pPr>
      <w:r w:rsidRPr="00DA2333">
        <w:rPr>
          <w:rFonts w:ascii="Times New Roman" w:eastAsia="Times New Roman" w:hAnsi="Times New Roman"/>
          <w:color w:val="000000"/>
          <w:sz w:val="24"/>
          <w:szCs w:val="24"/>
          <w:lang w:eastAsia="ru-RU"/>
        </w:rPr>
        <w:t xml:space="preserve">  5.15. Источниками формирования имущества и финансовых ресурсов Школы являются: </w:t>
      </w:r>
    </w:p>
    <w:p w:rsidR="00DA2333" w:rsidRPr="00DA2333" w:rsidRDefault="00DA2333" w:rsidP="00DA2333">
      <w:pPr>
        <w:autoSpaceDE w:val="0"/>
        <w:autoSpaceDN w:val="0"/>
        <w:adjustRightInd w:val="0"/>
        <w:spacing w:after="27" w:line="240" w:lineRule="auto"/>
        <w:ind w:firstLine="567"/>
        <w:jc w:val="both"/>
        <w:rPr>
          <w:rFonts w:ascii="Times New Roman" w:eastAsia="Times New Roman" w:hAnsi="Times New Roman"/>
          <w:color w:val="000000"/>
          <w:sz w:val="24"/>
          <w:szCs w:val="24"/>
          <w:lang w:eastAsia="ru-RU"/>
        </w:rPr>
      </w:pPr>
      <w:r w:rsidRPr="00DA2333">
        <w:rPr>
          <w:rFonts w:ascii="Times New Roman" w:eastAsia="Times New Roman" w:hAnsi="Times New Roman"/>
          <w:color w:val="000000"/>
          <w:sz w:val="24"/>
          <w:szCs w:val="24"/>
          <w:lang w:eastAsia="ru-RU"/>
        </w:rPr>
        <w:t xml:space="preserve">  1) бюджетные и внебюджетные средства; </w:t>
      </w:r>
    </w:p>
    <w:p w:rsidR="00DA2333" w:rsidRPr="00DA2333" w:rsidRDefault="00DA2333" w:rsidP="00DA2333">
      <w:pPr>
        <w:autoSpaceDE w:val="0"/>
        <w:autoSpaceDN w:val="0"/>
        <w:adjustRightInd w:val="0"/>
        <w:spacing w:after="27" w:line="240" w:lineRule="auto"/>
        <w:ind w:firstLine="567"/>
        <w:jc w:val="both"/>
        <w:rPr>
          <w:rFonts w:ascii="Times New Roman" w:eastAsia="Times New Roman" w:hAnsi="Times New Roman"/>
          <w:color w:val="000000"/>
          <w:sz w:val="24"/>
          <w:szCs w:val="24"/>
          <w:lang w:eastAsia="ru-RU"/>
        </w:rPr>
      </w:pPr>
      <w:r w:rsidRPr="00DA2333">
        <w:rPr>
          <w:rFonts w:ascii="Times New Roman" w:eastAsia="Times New Roman" w:hAnsi="Times New Roman"/>
          <w:color w:val="000000"/>
          <w:sz w:val="24"/>
          <w:szCs w:val="24"/>
          <w:lang w:eastAsia="ru-RU"/>
        </w:rPr>
        <w:t xml:space="preserve">  2) имущество, переданное Школе собственником или уполномоченным им органом; </w:t>
      </w:r>
    </w:p>
    <w:p w:rsidR="00DA2333" w:rsidRPr="00DA2333" w:rsidRDefault="00DA2333" w:rsidP="00DA2333">
      <w:pPr>
        <w:autoSpaceDE w:val="0"/>
        <w:autoSpaceDN w:val="0"/>
        <w:adjustRightInd w:val="0"/>
        <w:spacing w:after="0" w:line="240" w:lineRule="auto"/>
        <w:ind w:firstLine="567"/>
        <w:jc w:val="both"/>
        <w:rPr>
          <w:rFonts w:ascii="Times New Roman" w:eastAsia="Times New Roman" w:hAnsi="Times New Roman"/>
          <w:color w:val="000000"/>
          <w:sz w:val="24"/>
          <w:szCs w:val="24"/>
          <w:lang w:eastAsia="ru-RU"/>
        </w:rPr>
      </w:pPr>
      <w:r w:rsidRPr="00DA2333">
        <w:rPr>
          <w:rFonts w:ascii="Times New Roman" w:eastAsia="Times New Roman" w:hAnsi="Times New Roman"/>
          <w:color w:val="000000"/>
          <w:sz w:val="24"/>
          <w:szCs w:val="24"/>
          <w:lang w:eastAsia="ru-RU"/>
        </w:rPr>
        <w:t xml:space="preserve">  3) добровольные пожертвования и целевые взносы физических и (или) юридических лиц; </w:t>
      </w:r>
    </w:p>
    <w:p w:rsidR="00DA2333" w:rsidRPr="00DA2333" w:rsidRDefault="00DA2333" w:rsidP="00DA2333">
      <w:pPr>
        <w:tabs>
          <w:tab w:val="left" w:pos="709"/>
        </w:tabs>
        <w:autoSpaceDE w:val="0"/>
        <w:autoSpaceDN w:val="0"/>
        <w:adjustRightInd w:val="0"/>
        <w:spacing w:after="0" w:line="240" w:lineRule="auto"/>
        <w:ind w:firstLine="567"/>
        <w:jc w:val="both"/>
        <w:rPr>
          <w:rFonts w:ascii="Times New Roman" w:eastAsia="Times New Roman" w:hAnsi="Times New Roman"/>
          <w:color w:val="000000"/>
          <w:sz w:val="24"/>
          <w:szCs w:val="24"/>
          <w:lang w:eastAsia="ru-RU"/>
        </w:rPr>
      </w:pPr>
      <w:r w:rsidRPr="00DA2333">
        <w:rPr>
          <w:rFonts w:ascii="Times New Roman" w:eastAsia="Times New Roman" w:hAnsi="Times New Roman"/>
          <w:color w:val="000000"/>
          <w:sz w:val="24"/>
          <w:szCs w:val="24"/>
          <w:lang w:eastAsia="ru-RU"/>
        </w:rPr>
        <w:t xml:space="preserve">  4) другие источники, не запрещённые действующим законодательством. </w:t>
      </w:r>
    </w:p>
    <w:p w:rsidR="00DA2333" w:rsidRPr="00DA2333" w:rsidRDefault="00DA2333" w:rsidP="00DA2333">
      <w:pPr>
        <w:autoSpaceDE w:val="0"/>
        <w:autoSpaceDN w:val="0"/>
        <w:adjustRightInd w:val="0"/>
        <w:spacing w:after="0" w:line="240" w:lineRule="auto"/>
        <w:ind w:firstLine="567"/>
        <w:jc w:val="both"/>
        <w:rPr>
          <w:rFonts w:ascii="Times New Roman" w:eastAsia="Times New Roman" w:hAnsi="Times New Roman"/>
          <w:color w:val="000000"/>
          <w:sz w:val="24"/>
          <w:szCs w:val="24"/>
          <w:lang w:eastAsia="ru-RU"/>
        </w:rPr>
      </w:pPr>
      <w:r w:rsidRPr="00DA2333">
        <w:rPr>
          <w:rFonts w:ascii="Times New Roman" w:eastAsia="Times New Roman" w:hAnsi="Times New Roman"/>
          <w:color w:val="000000"/>
          <w:sz w:val="24"/>
          <w:szCs w:val="24"/>
          <w:lang w:eastAsia="ru-RU"/>
        </w:rPr>
        <w:t xml:space="preserve">  5.16. Привлечение Школой дополнительных средств не влечет за собой снижения нормативов и (или) абсолютных размеров ее финансирования из бюджета. </w:t>
      </w:r>
    </w:p>
    <w:p w:rsidR="00DA2333" w:rsidRPr="00DA2333" w:rsidRDefault="00DA2333" w:rsidP="00DA2333">
      <w:pPr>
        <w:tabs>
          <w:tab w:val="left" w:pos="709"/>
        </w:tabs>
        <w:autoSpaceDE w:val="0"/>
        <w:autoSpaceDN w:val="0"/>
        <w:adjustRightInd w:val="0"/>
        <w:spacing w:after="0" w:line="240" w:lineRule="auto"/>
        <w:ind w:firstLine="567"/>
        <w:jc w:val="both"/>
        <w:rPr>
          <w:rFonts w:ascii="Times New Roman" w:eastAsia="Times New Roman" w:hAnsi="Times New Roman"/>
          <w:b/>
          <w:sz w:val="24"/>
          <w:szCs w:val="24"/>
          <w:lang w:eastAsia="ru-RU"/>
        </w:rPr>
      </w:pPr>
      <w:r w:rsidRPr="00DA2333">
        <w:rPr>
          <w:rFonts w:ascii="Times New Roman" w:eastAsia="Times New Roman" w:hAnsi="Times New Roman"/>
          <w:b/>
          <w:sz w:val="24"/>
          <w:szCs w:val="24"/>
          <w:lang w:eastAsia="ru-RU"/>
        </w:rPr>
        <w:t xml:space="preserve">  </w:t>
      </w:r>
      <w:r w:rsidRPr="00DA2333">
        <w:rPr>
          <w:rFonts w:ascii="Times New Roman" w:eastAsia="Times New Roman" w:hAnsi="Times New Roman"/>
          <w:sz w:val="24"/>
          <w:szCs w:val="24"/>
          <w:lang w:eastAsia="ru-RU"/>
        </w:rPr>
        <w:t>5.17. Оприходование добровольных пожертвований и целевых взносов физических и (или) юридических лиц осуществляется через   бухгалтерскую  службу органа местного самоуправления, осуществляющего управление в сфере образования.</w:t>
      </w:r>
      <w:r w:rsidRPr="00DA2333">
        <w:rPr>
          <w:rFonts w:ascii="Times New Roman" w:eastAsia="Times New Roman" w:hAnsi="Times New Roman"/>
          <w:b/>
          <w:sz w:val="24"/>
          <w:szCs w:val="24"/>
          <w:lang w:eastAsia="ru-RU"/>
        </w:rPr>
        <w:t xml:space="preserve"> </w:t>
      </w:r>
    </w:p>
    <w:p w:rsidR="00DA2333" w:rsidRPr="00DA2333" w:rsidRDefault="00DA2333" w:rsidP="00DA2333">
      <w:pPr>
        <w:tabs>
          <w:tab w:val="left" w:pos="709"/>
        </w:tabs>
        <w:autoSpaceDE w:val="0"/>
        <w:autoSpaceDN w:val="0"/>
        <w:adjustRightInd w:val="0"/>
        <w:spacing w:after="0" w:line="240" w:lineRule="auto"/>
        <w:ind w:firstLine="567"/>
        <w:jc w:val="both"/>
        <w:rPr>
          <w:rFonts w:ascii="Times New Roman" w:eastAsia="Times New Roman" w:hAnsi="Times New Roman"/>
          <w:color w:val="000000"/>
          <w:sz w:val="24"/>
          <w:szCs w:val="24"/>
          <w:lang w:eastAsia="ru-RU"/>
        </w:rPr>
      </w:pPr>
      <w:r w:rsidRPr="00DA2333">
        <w:rPr>
          <w:rFonts w:ascii="Times New Roman" w:eastAsia="Times New Roman" w:hAnsi="Times New Roman"/>
          <w:color w:val="000000"/>
          <w:sz w:val="24"/>
          <w:szCs w:val="24"/>
          <w:lang w:eastAsia="ru-RU"/>
        </w:rPr>
        <w:t xml:space="preserve">  5.18. Школе принадлежит право собственности на денежные средства, имущество и иные объекты собственности, переданные ему физическими и (или) юридическими лицами в виде дара, пожертвования или по завещанию, на продукты интеллектуального и творческого труда, являющиеся результатом его деятельности, а также на доходы от собственной деятельности Школы и приобретенные на эти доходы объекты собственности. </w:t>
      </w:r>
    </w:p>
    <w:p w:rsidR="00DA2333" w:rsidRPr="00DA2333" w:rsidRDefault="00DA2333" w:rsidP="00DA2333">
      <w:pPr>
        <w:tabs>
          <w:tab w:val="left" w:pos="709"/>
        </w:tabs>
        <w:autoSpaceDE w:val="0"/>
        <w:autoSpaceDN w:val="0"/>
        <w:adjustRightInd w:val="0"/>
        <w:spacing w:after="0" w:line="240" w:lineRule="auto"/>
        <w:ind w:firstLine="567"/>
        <w:jc w:val="both"/>
        <w:rPr>
          <w:rFonts w:ascii="Times New Roman" w:eastAsia="Times New Roman" w:hAnsi="Times New Roman"/>
          <w:color w:val="000000"/>
          <w:sz w:val="24"/>
          <w:szCs w:val="24"/>
          <w:lang w:eastAsia="ru-RU"/>
        </w:rPr>
      </w:pPr>
      <w:r w:rsidRPr="00DA2333">
        <w:rPr>
          <w:rFonts w:ascii="Times New Roman" w:eastAsia="Times New Roman" w:hAnsi="Times New Roman"/>
          <w:color w:val="000000"/>
          <w:sz w:val="24"/>
          <w:szCs w:val="24"/>
          <w:lang w:eastAsia="ru-RU"/>
        </w:rPr>
        <w:t xml:space="preserve">  5.19. Финансовые и материальные средства Школы, закрепленные за ней Учредителем, используются Школой в соответствии с Уставом и изъятию не подлежат, если иное не предусмотрено законодательством Российской Федерации. </w:t>
      </w:r>
    </w:p>
    <w:p w:rsidR="00DA2333" w:rsidRPr="00DA2333" w:rsidRDefault="00DA2333" w:rsidP="00DA2333">
      <w:pPr>
        <w:autoSpaceDE w:val="0"/>
        <w:autoSpaceDN w:val="0"/>
        <w:adjustRightInd w:val="0"/>
        <w:spacing w:after="28" w:line="240" w:lineRule="auto"/>
        <w:ind w:firstLine="567"/>
        <w:jc w:val="both"/>
        <w:rPr>
          <w:rFonts w:ascii="Times New Roman" w:eastAsia="Times New Roman" w:hAnsi="Times New Roman"/>
          <w:color w:val="000000"/>
          <w:sz w:val="24"/>
          <w:szCs w:val="24"/>
          <w:lang w:eastAsia="ru-RU"/>
        </w:rPr>
      </w:pPr>
      <w:r w:rsidRPr="00DA2333">
        <w:rPr>
          <w:rFonts w:ascii="Times New Roman" w:eastAsia="Times New Roman" w:hAnsi="Times New Roman"/>
          <w:color w:val="000000"/>
          <w:sz w:val="24"/>
          <w:szCs w:val="24"/>
          <w:lang w:eastAsia="ru-RU"/>
        </w:rPr>
        <w:t xml:space="preserve">  5.20. Не использованные в текущем году (квартале, месяце) финансовые средства не могут быть изъяты или зачтены Учредителем в объем финансирования на следующий год (квартал, месяц). </w:t>
      </w:r>
    </w:p>
    <w:p w:rsidR="00DA2333" w:rsidRPr="00DA2333" w:rsidRDefault="00DA2333" w:rsidP="00DA2333">
      <w:pPr>
        <w:autoSpaceDE w:val="0"/>
        <w:autoSpaceDN w:val="0"/>
        <w:adjustRightInd w:val="0"/>
        <w:spacing w:after="28" w:line="240" w:lineRule="auto"/>
        <w:ind w:firstLine="567"/>
        <w:jc w:val="both"/>
        <w:rPr>
          <w:rFonts w:ascii="Times New Roman" w:eastAsia="Times New Roman" w:hAnsi="Times New Roman"/>
          <w:color w:val="000000"/>
          <w:sz w:val="24"/>
          <w:szCs w:val="24"/>
          <w:lang w:eastAsia="ru-RU"/>
        </w:rPr>
      </w:pPr>
      <w:r w:rsidRPr="00DA2333">
        <w:rPr>
          <w:rFonts w:ascii="Times New Roman" w:eastAsia="Times New Roman" w:hAnsi="Times New Roman"/>
          <w:color w:val="000000"/>
          <w:sz w:val="24"/>
          <w:szCs w:val="24"/>
          <w:lang w:eastAsia="ru-RU"/>
        </w:rPr>
        <w:t xml:space="preserve">  5.21. Развитие материально-технической базы Школы осуществляется самостоятельно в пределах, закрепленных за ней бюджетных и собственных средств. </w:t>
      </w:r>
    </w:p>
    <w:p w:rsidR="00DA2333" w:rsidRPr="00DA2333" w:rsidRDefault="00DA2333" w:rsidP="00DA2333">
      <w:pPr>
        <w:autoSpaceDE w:val="0"/>
        <w:autoSpaceDN w:val="0"/>
        <w:adjustRightInd w:val="0"/>
        <w:spacing w:after="0" w:line="240" w:lineRule="auto"/>
        <w:ind w:firstLine="567"/>
        <w:jc w:val="both"/>
        <w:rPr>
          <w:rFonts w:ascii="Times New Roman" w:eastAsia="Times New Roman" w:hAnsi="Times New Roman"/>
          <w:color w:val="000000"/>
          <w:sz w:val="24"/>
          <w:szCs w:val="24"/>
          <w:lang w:eastAsia="ru-RU"/>
        </w:rPr>
      </w:pPr>
      <w:r w:rsidRPr="00DA2333">
        <w:rPr>
          <w:rFonts w:ascii="Times New Roman" w:eastAsia="Times New Roman" w:hAnsi="Times New Roman"/>
          <w:color w:val="000000"/>
          <w:sz w:val="24"/>
          <w:szCs w:val="24"/>
          <w:lang w:eastAsia="ru-RU"/>
        </w:rPr>
        <w:lastRenderedPageBreak/>
        <w:t xml:space="preserve">  5.22. Расходы на текущий и капитальный ремонт Школы несет Учредитель. </w:t>
      </w:r>
    </w:p>
    <w:p w:rsidR="00DA2333" w:rsidRPr="00DA2333" w:rsidRDefault="00DA2333" w:rsidP="00DA2333">
      <w:pPr>
        <w:tabs>
          <w:tab w:val="left" w:pos="709"/>
        </w:tabs>
        <w:autoSpaceDE w:val="0"/>
        <w:autoSpaceDN w:val="0"/>
        <w:adjustRightInd w:val="0"/>
        <w:spacing w:after="0" w:line="240" w:lineRule="auto"/>
        <w:ind w:firstLine="567"/>
        <w:jc w:val="both"/>
        <w:rPr>
          <w:rFonts w:eastAsia="Times New Roman"/>
          <w:lang w:eastAsia="ru-RU"/>
        </w:rPr>
      </w:pPr>
      <w:r w:rsidRPr="00DA2333">
        <w:rPr>
          <w:rFonts w:ascii="Times New Roman" w:eastAsia="Times New Roman" w:hAnsi="Times New Roman"/>
          <w:color w:val="000000"/>
          <w:sz w:val="24"/>
          <w:szCs w:val="24"/>
          <w:lang w:eastAsia="ru-RU"/>
        </w:rPr>
        <w:t xml:space="preserve">  5.23. Школа предварительно согласовывает с Учредителем крупные сделки. Крупной сделкой признается сделка или несколько взаимосвязанных между собой сделок, связанных с распоряжением денежными средствами, отчуждением иного имущества, которым в соответствии с федеральным законом Школа вправе распоряжаться самостоятельно, а также передачей такого имущества в пользование или залог при условии, что цена такой сделки или стоимость отчуждаемого или передаваемого имущества превышает 10 процентов балансовой стоимости активов Школы, определяемой по данным бухгалтерской отчетности на последнюю отчетную дату. </w:t>
      </w:r>
      <w:r w:rsidRPr="00DA2333">
        <w:rPr>
          <w:rFonts w:eastAsia="Times New Roman"/>
          <w:color w:val="000000"/>
          <w:lang w:eastAsia="ru-RU"/>
        </w:rPr>
        <w:t xml:space="preserve"> </w:t>
      </w:r>
    </w:p>
    <w:p w:rsidR="00DA2333" w:rsidRPr="00DA2333" w:rsidRDefault="00DA2333" w:rsidP="00DA2333">
      <w:pPr>
        <w:spacing w:after="0" w:line="240" w:lineRule="auto"/>
        <w:ind w:firstLine="709"/>
        <w:jc w:val="both"/>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t xml:space="preserve">5.24. Школа осуществляет оперативный бухгалтерский учет своей деятельности в соответствии с договором на обслуживание с  бухгалтерской службой органа местного самоуправления, осуществляющего управление в сфере образования, ведет статистическую отчетность. </w:t>
      </w:r>
    </w:p>
    <w:p w:rsidR="00DA2333" w:rsidRPr="00DA2333" w:rsidRDefault="00DA2333" w:rsidP="00DA2333">
      <w:pPr>
        <w:spacing w:after="0" w:line="240" w:lineRule="auto"/>
        <w:ind w:firstLine="709"/>
        <w:jc w:val="both"/>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t>5.25. Осуществление закупок товаров, работ, услуг осуществляется Школой в порядке, установленном федеральным законодательством о закупках товаров, работ, услуг.</w:t>
      </w:r>
    </w:p>
    <w:p w:rsidR="00DA2333" w:rsidRPr="00DA2333" w:rsidRDefault="00DA2333" w:rsidP="00DA2333">
      <w:pPr>
        <w:widowControl w:val="0"/>
        <w:tabs>
          <w:tab w:val="left" w:pos="709"/>
        </w:tabs>
        <w:autoSpaceDE w:val="0"/>
        <w:autoSpaceDN w:val="0"/>
        <w:adjustRightInd w:val="0"/>
        <w:spacing w:after="240" w:line="240" w:lineRule="auto"/>
        <w:ind w:firstLine="709"/>
        <w:jc w:val="both"/>
        <w:rPr>
          <w:rFonts w:ascii="Times New Roman" w:eastAsia="Times New Roman" w:hAnsi="Times New Roman"/>
          <w:color w:val="000000"/>
          <w:sz w:val="24"/>
          <w:szCs w:val="24"/>
          <w:lang w:eastAsia="ru-RU"/>
        </w:rPr>
      </w:pPr>
      <w:r w:rsidRPr="00DA2333">
        <w:rPr>
          <w:rFonts w:ascii="Times New Roman" w:eastAsia="Times New Roman" w:hAnsi="Times New Roman"/>
          <w:sz w:val="24"/>
          <w:szCs w:val="24"/>
          <w:lang w:eastAsia="ru-RU"/>
        </w:rPr>
        <w:t>5.26. Школа представляет Учредителю и общественности ежегодный отчет о поступлении и расходовании финансовых и материальных средств, а также отчет о результатах самооценки деятельности  Школы (самообследования).</w:t>
      </w:r>
    </w:p>
    <w:p w:rsidR="00DA2333" w:rsidRPr="00DA2333" w:rsidRDefault="00DA2333" w:rsidP="006917E0">
      <w:pPr>
        <w:numPr>
          <w:ilvl w:val="0"/>
          <w:numId w:val="18"/>
        </w:numPr>
        <w:spacing w:before="120" w:after="0" w:line="240" w:lineRule="auto"/>
        <w:contextualSpacing/>
        <w:jc w:val="center"/>
        <w:rPr>
          <w:rFonts w:ascii="Times New Roman" w:eastAsia="Times New Roman" w:hAnsi="Times New Roman"/>
          <w:b/>
          <w:sz w:val="24"/>
          <w:szCs w:val="24"/>
          <w:lang w:eastAsia="ru-RU"/>
        </w:rPr>
      </w:pPr>
      <w:r w:rsidRPr="00DA2333">
        <w:rPr>
          <w:rFonts w:ascii="Times New Roman" w:eastAsia="Times New Roman" w:hAnsi="Times New Roman"/>
          <w:b/>
          <w:sz w:val="24"/>
          <w:szCs w:val="24"/>
          <w:lang w:eastAsia="ru-RU"/>
        </w:rPr>
        <w:t>РЕГЛАМЕНТАЦИЯ ДЕЯТЕЛЬНОСТИ</w:t>
      </w:r>
    </w:p>
    <w:p w:rsidR="00DA2333" w:rsidRPr="00DA2333" w:rsidRDefault="00DA2333" w:rsidP="00DA2333">
      <w:pPr>
        <w:spacing w:after="0" w:line="240" w:lineRule="auto"/>
        <w:ind w:firstLine="709"/>
        <w:jc w:val="both"/>
        <w:rPr>
          <w:rFonts w:ascii="Times New Roman" w:eastAsia="Times New Roman" w:hAnsi="Times New Roman"/>
          <w:color w:val="000000"/>
          <w:sz w:val="24"/>
          <w:szCs w:val="24"/>
          <w:lang w:eastAsia="ru-RU"/>
        </w:rPr>
      </w:pPr>
      <w:r w:rsidRPr="00DA2333">
        <w:rPr>
          <w:rFonts w:ascii="Times New Roman" w:eastAsia="Times New Roman" w:hAnsi="Times New Roman"/>
          <w:color w:val="000000"/>
          <w:sz w:val="24"/>
          <w:szCs w:val="24"/>
          <w:lang w:eastAsia="ru-RU"/>
        </w:rPr>
        <w:t xml:space="preserve"> </w:t>
      </w:r>
    </w:p>
    <w:p w:rsidR="00DA2333" w:rsidRPr="00DA2333" w:rsidRDefault="00DA2333" w:rsidP="00DA2333">
      <w:pPr>
        <w:spacing w:after="0" w:line="240" w:lineRule="auto"/>
        <w:ind w:firstLine="709"/>
        <w:jc w:val="both"/>
        <w:rPr>
          <w:rFonts w:ascii="Times New Roman" w:eastAsia="Times New Roman" w:hAnsi="Times New Roman"/>
          <w:sz w:val="24"/>
          <w:szCs w:val="24"/>
          <w:lang w:eastAsia="ru-RU"/>
        </w:rPr>
      </w:pPr>
      <w:r w:rsidRPr="00DA2333">
        <w:rPr>
          <w:rFonts w:ascii="Times New Roman" w:eastAsia="Times New Roman" w:hAnsi="Times New Roman"/>
          <w:color w:val="000000"/>
          <w:sz w:val="24"/>
          <w:szCs w:val="24"/>
          <w:lang w:eastAsia="ru-RU"/>
        </w:rPr>
        <w:t xml:space="preserve">6.1.  </w:t>
      </w:r>
      <w:r w:rsidRPr="00DA2333">
        <w:rPr>
          <w:rFonts w:ascii="Times New Roman" w:eastAsia="Times New Roman" w:hAnsi="Times New Roman"/>
          <w:sz w:val="24"/>
          <w:szCs w:val="24"/>
          <w:lang w:eastAsia="ru-RU"/>
        </w:rPr>
        <w:t xml:space="preserve"> Школа </w:t>
      </w:r>
      <w:r w:rsidRPr="00DA2333">
        <w:rPr>
          <w:rFonts w:ascii="Times New Roman" w:eastAsia="Times New Roman" w:hAnsi="Times New Roman"/>
          <w:color w:val="000000"/>
          <w:sz w:val="24"/>
          <w:szCs w:val="24"/>
          <w:shd w:val="clear" w:color="auto" w:fill="FFFFFF"/>
          <w:lang w:eastAsia="ru-RU"/>
        </w:rPr>
        <w:t xml:space="preserve">в пределах своей компетенции в соответствии с законодательством Российской Федерации </w:t>
      </w:r>
      <w:r w:rsidRPr="00DA2333">
        <w:rPr>
          <w:rFonts w:ascii="Times New Roman" w:eastAsia="Times New Roman" w:hAnsi="Times New Roman"/>
          <w:sz w:val="24"/>
          <w:szCs w:val="24"/>
          <w:lang w:eastAsia="ru-RU"/>
        </w:rPr>
        <w:t xml:space="preserve">принимает локальные нормативные акты (приказы, инструкции, правила, положения, решения), в том числе локальные нормативные акты, содержащие нормы, регулирующие образовательную деятельность. </w:t>
      </w:r>
    </w:p>
    <w:p w:rsidR="00DA2333" w:rsidRPr="00DA2333" w:rsidRDefault="00DA2333" w:rsidP="00DA2333">
      <w:pPr>
        <w:tabs>
          <w:tab w:val="left" w:pos="709"/>
        </w:tabs>
        <w:spacing w:after="0" w:line="240" w:lineRule="auto"/>
        <w:ind w:firstLine="709"/>
        <w:jc w:val="both"/>
        <w:rPr>
          <w:rFonts w:ascii="Times New Roman" w:eastAsia="Times New Roman" w:hAnsi="Times New Roman"/>
          <w:color w:val="000000" w:themeColor="text1"/>
          <w:sz w:val="24"/>
          <w:szCs w:val="24"/>
          <w:lang w:eastAsia="ru-RU"/>
        </w:rPr>
      </w:pPr>
      <w:r w:rsidRPr="00DA2333">
        <w:rPr>
          <w:rFonts w:ascii="Times New Roman" w:eastAsia="Times New Roman" w:hAnsi="Times New Roman"/>
          <w:color w:val="000000" w:themeColor="text1"/>
          <w:sz w:val="24"/>
          <w:szCs w:val="24"/>
          <w:lang w:eastAsia="ru-RU"/>
        </w:rPr>
        <w:t xml:space="preserve">6.2. Локальные нормативные акты, затрагивающие права учащихся и работников Школы, принимаются с учетом мнения совета учащихся, общешкольного родительского комитета, а также в порядке и в случаях, которые предусмотрены трудовым законодательством, с учетом мнения общего собрания работников Школы. </w:t>
      </w:r>
    </w:p>
    <w:p w:rsidR="00DA2333" w:rsidRPr="00DA2333" w:rsidRDefault="00DA2333" w:rsidP="00DA2333">
      <w:pPr>
        <w:spacing w:after="0" w:line="240" w:lineRule="auto"/>
        <w:ind w:firstLine="709"/>
        <w:jc w:val="both"/>
        <w:rPr>
          <w:rFonts w:eastAsia="Times New Roman"/>
          <w:b/>
          <w:bCs/>
          <w:color w:val="000000"/>
          <w:sz w:val="36"/>
          <w:szCs w:val="36"/>
          <w:shd w:val="clear" w:color="auto" w:fill="FFFFFF"/>
          <w:lang w:eastAsia="ru-RU"/>
        </w:rPr>
      </w:pPr>
      <w:r w:rsidRPr="00DA2333">
        <w:rPr>
          <w:rFonts w:ascii="Times New Roman" w:eastAsia="Times New Roman" w:hAnsi="Times New Roman"/>
          <w:color w:val="000000"/>
          <w:sz w:val="24"/>
          <w:szCs w:val="24"/>
          <w:lang w:eastAsia="ru-RU"/>
        </w:rPr>
        <w:t>6.3. Нормы локальных нормативных актов, ухудшающие положение учащихся или работников Школы по сравнению с установленным законодательством об образовании, трудовым законодательством положением либо принятые с нарушением установленного порядка, не применяются и подлежат отмене.</w:t>
      </w:r>
      <w:r w:rsidRPr="00DA2333">
        <w:rPr>
          <w:rFonts w:ascii="Times New Roman" w:eastAsia="Times New Roman" w:hAnsi="Times New Roman"/>
          <w:sz w:val="24"/>
          <w:szCs w:val="24"/>
          <w:lang w:eastAsia="ru-RU"/>
        </w:rPr>
        <w:t xml:space="preserve">         </w:t>
      </w:r>
    </w:p>
    <w:p w:rsidR="00DA2333" w:rsidRPr="00DA2333" w:rsidRDefault="00DA2333" w:rsidP="00DA2333">
      <w:pPr>
        <w:spacing w:after="0" w:line="240" w:lineRule="auto"/>
        <w:ind w:firstLine="709"/>
        <w:jc w:val="both"/>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t xml:space="preserve">6.4. Локальные акты не должны противоречить законодательству Российской Федерации, Республики Коми, настоящему Уставу.  </w:t>
      </w:r>
    </w:p>
    <w:p w:rsidR="00DA2333" w:rsidRPr="00DA2333" w:rsidRDefault="00DA2333" w:rsidP="00DA2333">
      <w:pPr>
        <w:tabs>
          <w:tab w:val="left" w:pos="709"/>
        </w:tabs>
        <w:spacing w:after="0" w:line="240" w:lineRule="auto"/>
        <w:ind w:firstLine="709"/>
        <w:jc w:val="both"/>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t>6.5. Локальные нормативные акты Школы, не противоречащие законодательству Российской Федерации, утверждаются и вводятся в действие приказом директора Школы.</w:t>
      </w:r>
    </w:p>
    <w:p w:rsidR="00DA2333" w:rsidRPr="00DA2333" w:rsidRDefault="00DA2333" w:rsidP="00DA2333">
      <w:pPr>
        <w:tabs>
          <w:tab w:val="left" w:pos="709"/>
        </w:tabs>
        <w:spacing w:after="0" w:line="240" w:lineRule="auto"/>
        <w:ind w:firstLine="709"/>
        <w:jc w:val="both"/>
        <w:rPr>
          <w:rFonts w:ascii="Times New Roman" w:eastAsia="Times New Roman" w:hAnsi="Times New Roman"/>
          <w:color w:val="000000"/>
          <w:sz w:val="24"/>
          <w:szCs w:val="24"/>
          <w:lang w:eastAsia="ru-RU"/>
        </w:rPr>
      </w:pPr>
      <w:r w:rsidRPr="00DA2333">
        <w:rPr>
          <w:rFonts w:ascii="Times New Roman" w:eastAsia="Times New Roman" w:hAnsi="Times New Roman"/>
          <w:color w:val="000000"/>
          <w:sz w:val="24"/>
          <w:szCs w:val="24"/>
          <w:lang w:eastAsia="ru-RU"/>
        </w:rPr>
        <w:t xml:space="preserve">6.6. Школа ведет установленную для общеобразовательных организаций номенклатуру дел. </w:t>
      </w:r>
    </w:p>
    <w:p w:rsidR="00DA2333" w:rsidRPr="00DA2333" w:rsidRDefault="00DA2333" w:rsidP="00DA2333">
      <w:pPr>
        <w:tabs>
          <w:tab w:val="left" w:pos="709"/>
        </w:tabs>
        <w:spacing w:line="240" w:lineRule="auto"/>
        <w:ind w:firstLine="709"/>
        <w:jc w:val="both"/>
        <w:rPr>
          <w:rFonts w:ascii="Times New Roman" w:eastAsia="Times New Roman" w:hAnsi="Times New Roman"/>
          <w:color w:val="000000"/>
          <w:sz w:val="24"/>
          <w:szCs w:val="24"/>
          <w:lang w:eastAsia="ru-RU"/>
        </w:rPr>
      </w:pPr>
      <w:r w:rsidRPr="00DA2333">
        <w:rPr>
          <w:rFonts w:eastAsia="Times New Roman"/>
          <w:lang w:eastAsia="ru-RU"/>
        </w:rPr>
        <w:t xml:space="preserve"> </w:t>
      </w:r>
    </w:p>
    <w:p w:rsidR="00DA2333" w:rsidRPr="00DA2333" w:rsidRDefault="00DA2333" w:rsidP="006917E0">
      <w:pPr>
        <w:widowControl w:val="0"/>
        <w:numPr>
          <w:ilvl w:val="0"/>
          <w:numId w:val="18"/>
        </w:numPr>
        <w:autoSpaceDE w:val="0"/>
        <w:autoSpaceDN w:val="0"/>
        <w:adjustRightInd w:val="0"/>
        <w:spacing w:after="0" w:line="240" w:lineRule="auto"/>
        <w:contextualSpacing/>
        <w:jc w:val="center"/>
        <w:outlineLvl w:val="0"/>
        <w:rPr>
          <w:rFonts w:ascii="Times New Roman" w:eastAsia="Times New Roman" w:hAnsi="Times New Roman"/>
          <w:b/>
          <w:color w:val="000000"/>
          <w:sz w:val="24"/>
          <w:szCs w:val="24"/>
          <w:lang w:eastAsia="ru-RU"/>
        </w:rPr>
      </w:pPr>
      <w:bookmarkStart w:id="27" w:name="Par237"/>
      <w:bookmarkEnd w:id="27"/>
      <w:r w:rsidRPr="00DA2333">
        <w:rPr>
          <w:rFonts w:ascii="Times New Roman" w:eastAsia="Times New Roman" w:hAnsi="Times New Roman"/>
          <w:b/>
          <w:color w:val="000000"/>
          <w:sz w:val="24"/>
          <w:szCs w:val="24"/>
          <w:lang w:eastAsia="ru-RU"/>
        </w:rPr>
        <w:t>РЕОРГАНИЗАЦИЯ И</w:t>
      </w:r>
      <w:r w:rsidRPr="00DA2333">
        <w:rPr>
          <w:rFonts w:ascii="Times New Roman" w:eastAsia="Times New Roman" w:hAnsi="Times New Roman"/>
          <w:color w:val="000000"/>
          <w:sz w:val="24"/>
          <w:szCs w:val="24"/>
          <w:lang w:eastAsia="ru-RU"/>
        </w:rPr>
        <w:t xml:space="preserve"> </w:t>
      </w:r>
      <w:r w:rsidRPr="00DA2333">
        <w:rPr>
          <w:rFonts w:ascii="Times New Roman" w:eastAsia="Times New Roman" w:hAnsi="Times New Roman"/>
          <w:b/>
          <w:color w:val="000000"/>
          <w:sz w:val="24"/>
          <w:szCs w:val="24"/>
          <w:lang w:eastAsia="ru-RU"/>
        </w:rPr>
        <w:t>ЛИКВИДАЦИЯ</w:t>
      </w:r>
    </w:p>
    <w:p w:rsidR="00DA2333" w:rsidRPr="00DA2333" w:rsidRDefault="00DA2333" w:rsidP="00DA2333">
      <w:pPr>
        <w:spacing w:after="0" w:line="240" w:lineRule="auto"/>
        <w:jc w:val="both"/>
        <w:rPr>
          <w:rFonts w:ascii="Times New Roman" w:eastAsia="Times New Roman" w:hAnsi="Times New Roman"/>
          <w:b/>
          <w:color w:val="000000"/>
          <w:sz w:val="24"/>
          <w:szCs w:val="24"/>
          <w:lang w:eastAsia="ru-RU"/>
        </w:rPr>
      </w:pPr>
    </w:p>
    <w:p w:rsidR="00DA2333" w:rsidRPr="00DA2333" w:rsidRDefault="00DA2333" w:rsidP="00DA2333">
      <w:pPr>
        <w:spacing w:after="0" w:line="240" w:lineRule="auto"/>
        <w:ind w:firstLine="708"/>
        <w:jc w:val="both"/>
        <w:rPr>
          <w:rFonts w:ascii="Times New Roman" w:eastAsia="Times New Roman" w:hAnsi="Times New Roman"/>
          <w:b/>
          <w:color w:val="000000"/>
          <w:sz w:val="24"/>
          <w:szCs w:val="24"/>
          <w:lang w:eastAsia="ru-RU"/>
        </w:rPr>
      </w:pPr>
      <w:r w:rsidRPr="00DA2333">
        <w:rPr>
          <w:rFonts w:ascii="Times New Roman" w:eastAsia="Times New Roman" w:hAnsi="Times New Roman"/>
          <w:color w:val="000000"/>
          <w:sz w:val="24"/>
          <w:szCs w:val="24"/>
          <w:lang w:eastAsia="ru-RU"/>
        </w:rPr>
        <w:t>7.1. Школа</w:t>
      </w:r>
      <w:r w:rsidRPr="00DA2333">
        <w:rPr>
          <w:rFonts w:ascii="Times New Roman" w:eastAsia="Times New Roman" w:hAnsi="Times New Roman"/>
          <w:color w:val="000000"/>
          <w:sz w:val="24"/>
          <w:szCs w:val="24"/>
          <w:shd w:val="clear" w:color="auto" w:fill="FFFFFF"/>
          <w:lang w:eastAsia="ru-RU"/>
        </w:rPr>
        <w:t xml:space="preserve"> реорганизуется или ликвидируется в порядке, установленном гражданским </w:t>
      </w:r>
      <w:r w:rsidRPr="00DA2333">
        <w:rPr>
          <w:rFonts w:ascii="Times New Roman" w:eastAsia="Times New Roman" w:hAnsi="Times New Roman"/>
          <w:sz w:val="24"/>
          <w:szCs w:val="24"/>
          <w:lang w:eastAsia="ru-RU"/>
        </w:rPr>
        <w:t>законодательством</w:t>
      </w:r>
      <w:r w:rsidRPr="00DA2333">
        <w:rPr>
          <w:rFonts w:ascii="Times New Roman" w:eastAsia="Times New Roman" w:hAnsi="Times New Roman"/>
          <w:color w:val="000000"/>
          <w:sz w:val="24"/>
          <w:szCs w:val="24"/>
          <w:shd w:val="clear" w:color="auto" w:fill="FFFFFF"/>
          <w:lang w:eastAsia="ru-RU"/>
        </w:rPr>
        <w:t>, с учетом особенностей, предусмотренных законодательством об образовании.</w:t>
      </w:r>
    </w:p>
    <w:p w:rsidR="00DA2333" w:rsidRPr="00DA2333" w:rsidRDefault="00DA2333" w:rsidP="00DA2333">
      <w:pPr>
        <w:spacing w:after="0" w:line="240" w:lineRule="auto"/>
        <w:ind w:firstLine="709"/>
        <w:jc w:val="both"/>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t>7.2. При реорганизации или ликвидации Школы, осуществляемых, как правило, по окончанию учебного года, Учредитель принимает  на себя ответственность за перевод учащихся в другие общеобразовательные организации по согласованию с родителями (законными представителями) учащихся.</w:t>
      </w:r>
      <w:r w:rsidRPr="00DA2333">
        <w:rPr>
          <w:rFonts w:ascii="Times New Roman" w:eastAsia="Times New Roman" w:hAnsi="Times New Roman"/>
          <w:color w:val="000000"/>
          <w:sz w:val="24"/>
          <w:szCs w:val="24"/>
          <w:lang w:eastAsia="ru-RU"/>
        </w:rPr>
        <w:t xml:space="preserve"> </w:t>
      </w:r>
    </w:p>
    <w:p w:rsidR="00DA2333" w:rsidRPr="00DA2333" w:rsidRDefault="00DA2333" w:rsidP="00DA2333">
      <w:pPr>
        <w:spacing w:after="0" w:line="240" w:lineRule="auto"/>
        <w:ind w:firstLine="709"/>
        <w:jc w:val="both"/>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lastRenderedPageBreak/>
        <w:t xml:space="preserve">7.3. При реорганизации  </w:t>
      </w:r>
      <w:r w:rsidRPr="00DA2333">
        <w:rPr>
          <w:rFonts w:ascii="Times New Roman" w:eastAsia="Times New Roman" w:hAnsi="Times New Roman"/>
          <w:color w:val="000000"/>
          <w:sz w:val="24"/>
          <w:szCs w:val="24"/>
          <w:lang w:eastAsia="ru-RU"/>
        </w:rPr>
        <w:t>Школы её Устав, лицензия на осуществление образовательной деятельности, свидетельство о государственной аккредитации утрачивают силу. Документы Школы передаются в установленном порядке организации-правопреемнику, а при его отсутствии – на  хранение в архив.</w:t>
      </w:r>
      <w:r w:rsidRPr="00DA2333">
        <w:rPr>
          <w:rFonts w:ascii="Times New Roman" w:eastAsia="Times New Roman" w:hAnsi="Times New Roman"/>
          <w:color w:val="FF0000"/>
          <w:sz w:val="24"/>
          <w:szCs w:val="24"/>
          <w:lang w:eastAsia="ru-RU"/>
        </w:rPr>
        <w:t xml:space="preserve"> </w:t>
      </w:r>
      <w:r w:rsidRPr="00DA2333">
        <w:rPr>
          <w:rFonts w:ascii="Times New Roman" w:eastAsia="Times New Roman" w:hAnsi="Times New Roman"/>
          <w:sz w:val="24"/>
          <w:szCs w:val="24"/>
          <w:lang w:eastAsia="ru-RU"/>
        </w:rPr>
        <w:t xml:space="preserve"> </w:t>
      </w:r>
    </w:p>
    <w:p w:rsidR="00DA2333" w:rsidRPr="00DA2333" w:rsidRDefault="00DA2333" w:rsidP="00DA2333">
      <w:pPr>
        <w:tabs>
          <w:tab w:val="left" w:pos="709"/>
        </w:tabs>
        <w:spacing w:after="0" w:line="240" w:lineRule="auto"/>
        <w:ind w:firstLine="567"/>
        <w:jc w:val="both"/>
        <w:rPr>
          <w:rFonts w:ascii="Times New Roman" w:eastAsia="Times New Roman" w:hAnsi="Times New Roman"/>
          <w:sz w:val="24"/>
          <w:szCs w:val="24"/>
          <w:lang w:eastAsia="ru-RU"/>
        </w:rPr>
      </w:pPr>
      <w:r w:rsidRPr="00DA2333">
        <w:rPr>
          <w:rFonts w:ascii="Times New Roman" w:eastAsia="Times New Roman" w:hAnsi="Times New Roman"/>
          <w:color w:val="FF0000"/>
          <w:sz w:val="24"/>
          <w:szCs w:val="24"/>
          <w:lang w:eastAsia="ru-RU"/>
        </w:rPr>
        <w:t xml:space="preserve">  </w:t>
      </w:r>
      <w:r w:rsidRPr="00DA2333">
        <w:rPr>
          <w:rFonts w:ascii="Times New Roman" w:eastAsia="Times New Roman" w:hAnsi="Times New Roman"/>
          <w:color w:val="000000" w:themeColor="text1"/>
          <w:sz w:val="24"/>
          <w:szCs w:val="24"/>
          <w:lang w:eastAsia="ru-RU"/>
        </w:rPr>
        <w:t>7.4.</w:t>
      </w:r>
      <w:r w:rsidRPr="00DA2333">
        <w:rPr>
          <w:rFonts w:ascii="Times New Roman" w:eastAsia="Times New Roman" w:hAnsi="Times New Roman"/>
          <w:color w:val="FF0000"/>
          <w:sz w:val="24"/>
          <w:szCs w:val="24"/>
          <w:lang w:eastAsia="ru-RU"/>
        </w:rPr>
        <w:t xml:space="preserve"> </w:t>
      </w:r>
      <w:r w:rsidRPr="00DA2333">
        <w:rPr>
          <w:rFonts w:ascii="Times New Roman" w:eastAsia="Times New Roman" w:hAnsi="Times New Roman"/>
          <w:sz w:val="24"/>
          <w:szCs w:val="24"/>
          <w:lang w:eastAsia="ru-RU"/>
        </w:rPr>
        <w:t xml:space="preserve">При ликвидации Школы денежные средства и иные объекты собственности за вычетом платежей по покрытию обязательств направляется на цели развития образования в соответствии с Уставом Школы. </w:t>
      </w:r>
      <w:r w:rsidRPr="00DA2333">
        <w:rPr>
          <w:rFonts w:ascii="Times New Roman" w:eastAsia="Times New Roman" w:hAnsi="Times New Roman"/>
          <w:color w:val="000000"/>
          <w:sz w:val="24"/>
          <w:szCs w:val="24"/>
          <w:lang w:eastAsia="ru-RU"/>
        </w:rPr>
        <w:t xml:space="preserve">Документация в установленном порядке передается в архив. </w:t>
      </w:r>
      <w:r w:rsidRPr="00DA2333">
        <w:rPr>
          <w:rFonts w:eastAsia="Times New Roman"/>
          <w:lang w:eastAsia="ru-RU"/>
        </w:rPr>
        <w:t xml:space="preserve"> </w:t>
      </w:r>
      <w:bookmarkStart w:id="28" w:name="dst1317"/>
      <w:bookmarkEnd w:id="28"/>
      <w:r w:rsidRPr="00DA2333">
        <w:rPr>
          <w:rFonts w:ascii="Arial" w:eastAsia="Times New Roman" w:hAnsi="Arial" w:cs="Arial"/>
          <w:color w:val="000000"/>
          <w:lang w:eastAsia="ru-RU"/>
        </w:rPr>
        <w:t xml:space="preserve"> </w:t>
      </w:r>
      <w:r w:rsidRPr="00DA2333">
        <w:rPr>
          <w:rFonts w:ascii="Times New Roman" w:eastAsia="Times New Roman" w:hAnsi="Times New Roman"/>
          <w:sz w:val="24"/>
          <w:szCs w:val="24"/>
          <w:lang w:eastAsia="ru-RU"/>
        </w:rPr>
        <w:t xml:space="preserve">  </w:t>
      </w:r>
    </w:p>
    <w:p w:rsidR="00DA2333" w:rsidRPr="00DA2333" w:rsidRDefault="00DA2333" w:rsidP="00DA2333">
      <w:pPr>
        <w:spacing w:after="0" w:line="240" w:lineRule="auto"/>
        <w:ind w:firstLine="709"/>
        <w:jc w:val="both"/>
        <w:rPr>
          <w:rFonts w:ascii="Times New Roman" w:eastAsia="Times New Roman" w:hAnsi="Times New Roman"/>
          <w:color w:val="000000"/>
          <w:sz w:val="24"/>
          <w:szCs w:val="24"/>
          <w:lang w:eastAsia="ru-RU"/>
        </w:rPr>
      </w:pPr>
      <w:r w:rsidRPr="00DA2333">
        <w:rPr>
          <w:rFonts w:ascii="Times New Roman" w:eastAsia="Times New Roman" w:hAnsi="Times New Roman"/>
          <w:color w:val="000000"/>
          <w:sz w:val="24"/>
          <w:szCs w:val="24"/>
          <w:lang w:eastAsia="ru-RU"/>
        </w:rPr>
        <w:t>7.5. Принятие решения о реорганизации или ликвидации Школы допускается на основании положительного заключения комиссии по оценке последствий такого решения.</w:t>
      </w:r>
    </w:p>
    <w:p w:rsidR="00DA2333" w:rsidRPr="00DA2333" w:rsidRDefault="00DA2333" w:rsidP="00DA2333">
      <w:pPr>
        <w:tabs>
          <w:tab w:val="left" w:pos="709"/>
        </w:tabs>
        <w:spacing w:after="0" w:line="240" w:lineRule="auto"/>
        <w:ind w:firstLine="567"/>
        <w:jc w:val="both"/>
        <w:rPr>
          <w:rFonts w:ascii="Times New Roman" w:eastAsia="Times New Roman" w:hAnsi="Times New Roman"/>
          <w:sz w:val="24"/>
          <w:szCs w:val="24"/>
          <w:lang w:eastAsia="ru-RU"/>
        </w:rPr>
      </w:pPr>
      <w:r w:rsidRPr="00DA2333">
        <w:rPr>
          <w:rFonts w:ascii="Times New Roman" w:eastAsia="Times New Roman" w:hAnsi="Times New Roman"/>
          <w:sz w:val="24"/>
          <w:szCs w:val="24"/>
          <w:lang w:eastAsia="ru-RU"/>
        </w:rPr>
        <w:t xml:space="preserve">  7.6. Принятие решения о реорганизации или ликвидации Школы не допускается без учета мнения  жителей </w:t>
      </w:r>
      <w:r w:rsidRPr="00DA2333">
        <w:rPr>
          <w:rFonts w:ascii="Times New Roman" w:eastAsia="Times New Roman" w:hAnsi="Times New Roman"/>
          <w:color w:val="000000"/>
          <w:sz w:val="24"/>
          <w:szCs w:val="24"/>
          <w:lang w:eastAsia="ru-RU"/>
        </w:rPr>
        <w:t>населенных пунктов, обслуживаемых Школой</w:t>
      </w:r>
      <w:r w:rsidRPr="00DA2333">
        <w:rPr>
          <w:rFonts w:ascii="Times New Roman" w:eastAsia="Times New Roman" w:hAnsi="Times New Roman"/>
          <w:sz w:val="24"/>
          <w:szCs w:val="24"/>
          <w:lang w:eastAsia="ru-RU"/>
        </w:rPr>
        <w:t>.</w:t>
      </w:r>
    </w:p>
    <w:p w:rsidR="00DA2333" w:rsidRPr="00DA2333" w:rsidRDefault="00DA2333" w:rsidP="00DA2333">
      <w:pPr>
        <w:tabs>
          <w:tab w:val="left" w:pos="709"/>
          <w:tab w:val="left" w:pos="851"/>
        </w:tabs>
        <w:spacing w:after="0" w:line="240" w:lineRule="auto"/>
        <w:ind w:firstLine="567"/>
        <w:jc w:val="both"/>
        <w:rPr>
          <w:rFonts w:ascii="Times New Roman" w:eastAsia="Times New Roman" w:hAnsi="Times New Roman"/>
          <w:color w:val="000000"/>
          <w:sz w:val="24"/>
          <w:szCs w:val="24"/>
          <w:lang w:eastAsia="ru-RU"/>
        </w:rPr>
      </w:pPr>
      <w:r w:rsidRPr="00DA2333">
        <w:rPr>
          <w:rFonts w:ascii="Times New Roman" w:eastAsia="Times New Roman" w:hAnsi="Times New Roman"/>
          <w:sz w:val="24"/>
          <w:szCs w:val="24"/>
          <w:lang w:eastAsia="ru-RU"/>
        </w:rPr>
        <w:t xml:space="preserve"> </w:t>
      </w:r>
      <w:r w:rsidRPr="00DA2333">
        <w:rPr>
          <w:rFonts w:ascii="Times New Roman" w:eastAsia="Times New Roman" w:hAnsi="Times New Roman"/>
          <w:color w:val="000000"/>
          <w:sz w:val="24"/>
          <w:szCs w:val="24"/>
          <w:lang w:eastAsia="ru-RU"/>
        </w:rPr>
        <w:t xml:space="preserve"> 7.7.  Школа считается прекратившей свою деятельность после внесения сведений  об этом в Единый государственный реестр юридических лиц.</w:t>
      </w:r>
    </w:p>
    <w:p w:rsidR="00DA2333" w:rsidRPr="00DA2333" w:rsidRDefault="00DA2333" w:rsidP="00DA2333">
      <w:pPr>
        <w:tabs>
          <w:tab w:val="left" w:pos="709"/>
          <w:tab w:val="left" w:pos="851"/>
        </w:tabs>
        <w:spacing w:after="0" w:line="240" w:lineRule="auto"/>
        <w:ind w:firstLine="567"/>
        <w:jc w:val="both"/>
        <w:rPr>
          <w:rFonts w:ascii="Times New Roman" w:eastAsia="Times New Roman" w:hAnsi="Times New Roman"/>
          <w:color w:val="000000"/>
          <w:sz w:val="24"/>
          <w:szCs w:val="24"/>
          <w:lang w:eastAsia="ru-RU"/>
        </w:rPr>
      </w:pPr>
    </w:p>
    <w:p w:rsidR="00DA2333" w:rsidRPr="00DA2333" w:rsidRDefault="00DA2333" w:rsidP="00DA2333">
      <w:pPr>
        <w:spacing w:after="0" w:line="240" w:lineRule="auto"/>
        <w:ind w:firstLine="709"/>
        <w:jc w:val="both"/>
        <w:rPr>
          <w:rFonts w:ascii="Times New Roman" w:eastAsia="Times New Roman" w:hAnsi="Times New Roman"/>
          <w:color w:val="000000"/>
          <w:sz w:val="24"/>
          <w:szCs w:val="24"/>
          <w:lang w:eastAsia="ru-RU"/>
        </w:rPr>
      </w:pPr>
      <w:r w:rsidRPr="00DA2333">
        <w:rPr>
          <w:rFonts w:ascii="Times New Roman" w:eastAsia="Times New Roman" w:hAnsi="Times New Roman"/>
          <w:color w:val="000000"/>
          <w:sz w:val="24"/>
          <w:szCs w:val="24"/>
          <w:lang w:eastAsia="ru-RU"/>
        </w:rPr>
        <w:t xml:space="preserve"> </w:t>
      </w:r>
      <w:bookmarkStart w:id="29" w:name="Par246"/>
      <w:bookmarkEnd w:id="29"/>
    </w:p>
    <w:p w:rsidR="00DA2333" w:rsidRPr="00DA2333" w:rsidRDefault="00DA2333" w:rsidP="006917E0">
      <w:pPr>
        <w:widowControl w:val="0"/>
        <w:numPr>
          <w:ilvl w:val="0"/>
          <w:numId w:val="18"/>
        </w:numPr>
        <w:autoSpaceDE w:val="0"/>
        <w:autoSpaceDN w:val="0"/>
        <w:adjustRightInd w:val="0"/>
        <w:spacing w:after="0" w:line="240" w:lineRule="auto"/>
        <w:contextualSpacing/>
        <w:jc w:val="center"/>
        <w:outlineLvl w:val="0"/>
        <w:rPr>
          <w:rFonts w:ascii="Times New Roman" w:eastAsia="Times New Roman" w:hAnsi="Times New Roman"/>
          <w:b/>
          <w:color w:val="000000"/>
          <w:sz w:val="24"/>
          <w:szCs w:val="24"/>
          <w:lang w:eastAsia="ru-RU"/>
        </w:rPr>
      </w:pPr>
      <w:r w:rsidRPr="00DA2333">
        <w:rPr>
          <w:rFonts w:ascii="Times New Roman" w:eastAsia="Times New Roman" w:hAnsi="Times New Roman"/>
          <w:b/>
          <w:color w:val="000000"/>
          <w:sz w:val="24"/>
          <w:szCs w:val="24"/>
          <w:lang w:eastAsia="ru-RU"/>
        </w:rPr>
        <w:t xml:space="preserve"> ПОРЯДОК ИЗМЕНЕНИЯ УСТАВА</w:t>
      </w:r>
    </w:p>
    <w:p w:rsidR="00DA2333" w:rsidRPr="00DA2333" w:rsidRDefault="00DA2333" w:rsidP="00DA2333">
      <w:pPr>
        <w:widowControl w:val="0"/>
        <w:autoSpaceDE w:val="0"/>
        <w:autoSpaceDN w:val="0"/>
        <w:adjustRightInd w:val="0"/>
        <w:spacing w:after="0" w:line="240" w:lineRule="auto"/>
        <w:ind w:left="1035"/>
        <w:contextualSpacing/>
        <w:outlineLvl w:val="0"/>
        <w:rPr>
          <w:rFonts w:ascii="Times New Roman" w:eastAsia="Times New Roman" w:hAnsi="Times New Roman"/>
          <w:color w:val="000000"/>
          <w:sz w:val="24"/>
          <w:szCs w:val="24"/>
          <w:lang w:eastAsia="ru-RU"/>
        </w:rPr>
      </w:pPr>
    </w:p>
    <w:p w:rsidR="00DA2333" w:rsidRPr="00DA2333" w:rsidRDefault="00DA2333" w:rsidP="00DA2333">
      <w:pPr>
        <w:tabs>
          <w:tab w:val="left" w:pos="709"/>
        </w:tabs>
        <w:spacing w:after="0" w:line="240" w:lineRule="auto"/>
        <w:jc w:val="both"/>
        <w:rPr>
          <w:rFonts w:ascii="Times New Roman" w:eastAsia="Times New Roman" w:hAnsi="Times New Roman"/>
          <w:color w:val="000000"/>
          <w:sz w:val="24"/>
          <w:szCs w:val="24"/>
          <w:lang w:eastAsia="ru-RU"/>
        </w:rPr>
      </w:pPr>
      <w:r w:rsidRPr="00DA2333">
        <w:rPr>
          <w:rFonts w:eastAsia="Times New Roman"/>
          <w:lang w:eastAsia="ru-RU"/>
        </w:rPr>
        <w:t xml:space="preserve">              </w:t>
      </w:r>
      <w:r w:rsidRPr="00DA2333">
        <w:rPr>
          <w:rFonts w:ascii="Times New Roman" w:eastAsia="Times New Roman" w:hAnsi="Times New Roman"/>
          <w:color w:val="000000"/>
          <w:sz w:val="24"/>
          <w:szCs w:val="24"/>
          <w:lang w:eastAsia="ru-RU"/>
        </w:rPr>
        <w:t xml:space="preserve"> 8.1. Устав Школы, изменения, вносимые  в Устав Школы, утверждаются Учредителем по согласованию с начальником Управления  образования администрации муниципального района «Ижемский» и</w:t>
      </w:r>
      <w:r w:rsidRPr="00DA2333">
        <w:rPr>
          <w:rFonts w:ascii="Times New Roman" w:eastAsia="Times New Roman" w:hAnsi="Times New Roman"/>
          <w:sz w:val="24"/>
          <w:szCs w:val="24"/>
          <w:lang w:eastAsia="ru-RU"/>
        </w:rPr>
        <w:t xml:space="preserve"> подлежат государственной регистрации в государственном органе регистрации юридических лиц.</w:t>
      </w:r>
    </w:p>
    <w:p w:rsidR="00DA2333" w:rsidRPr="00DA2333" w:rsidRDefault="00DA2333" w:rsidP="00DA2333">
      <w:pPr>
        <w:spacing w:after="0" w:line="240" w:lineRule="auto"/>
        <w:ind w:firstLine="709"/>
        <w:jc w:val="both"/>
        <w:rPr>
          <w:rFonts w:ascii="Times New Roman" w:eastAsia="Times New Roman" w:hAnsi="Times New Roman"/>
          <w:color w:val="000000"/>
          <w:sz w:val="24"/>
          <w:szCs w:val="24"/>
          <w:lang w:eastAsia="ru-RU"/>
        </w:rPr>
      </w:pPr>
      <w:r w:rsidRPr="00DA2333">
        <w:rPr>
          <w:rFonts w:ascii="Times New Roman" w:eastAsia="Times New Roman" w:hAnsi="Times New Roman"/>
          <w:color w:val="000000"/>
          <w:sz w:val="24"/>
          <w:szCs w:val="24"/>
          <w:lang w:eastAsia="ru-RU"/>
        </w:rPr>
        <w:t xml:space="preserve">8.2. Устав Школы, изменения, вносимые  в Устав Школы, вступают в силу после их государственной регистрации в установленном законом порядке. </w:t>
      </w:r>
    </w:p>
    <w:p w:rsidR="00DA2333" w:rsidRPr="00DA2333" w:rsidRDefault="00DA2333" w:rsidP="00DA2333">
      <w:pPr>
        <w:suppressAutoHyphens/>
        <w:autoSpaceDN w:val="0"/>
        <w:spacing w:after="0" w:line="240" w:lineRule="auto"/>
        <w:ind w:firstLine="567"/>
        <w:jc w:val="both"/>
        <w:rPr>
          <w:rFonts w:ascii="Times New Roman" w:eastAsia="Times New Roman" w:hAnsi="Times New Roman"/>
          <w:color w:val="000000"/>
          <w:sz w:val="24"/>
          <w:szCs w:val="24"/>
          <w:lang w:eastAsia="ar-SA"/>
        </w:rPr>
      </w:pPr>
      <w:r w:rsidRPr="00DA2333">
        <w:rPr>
          <w:rFonts w:ascii="Times New Roman" w:eastAsia="Times New Roman" w:hAnsi="Times New Roman"/>
          <w:sz w:val="24"/>
          <w:szCs w:val="24"/>
          <w:lang w:eastAsia="ar-SA"/>
        </w:rPr>
        <w:t xml:space="preserve"> </w:t>
      </w:r>
    </w:p>
    <w:p w:rsidR="00DA2333" w:rsidRPr="00DA2333" w:rsidRDefault="00DA2333" w:rsidP="00DA2333">
      <w:pPr>
        <w:tabs>
          <w:tab w:val="left" w:pos="567"/>
        </w:tabs>
        <w:suppressAutoHyphens/>
        <w:autoSpaceDN w:val="0"/>
        <w:spacing w:after="0" w:line="240" w:lineRule="auto"/>
        <w:ind w:firstLine="567"/>
        <w:jc w:val="both"/>
        <w:rPr>
          <w:rFonts w:ascii="Times New Roman" w:eastAsia="Times New Roman" w:hAnsi="Times New Roman"/>
          <w:color w:val="000000"/>
          <w:sz w:val="24"/>
          <w:szCs w:val="24"/>
          <w:lang w:eastAsia="ar-SA"/>
        </w:rPr>
      </w:pPr>
    </w:p>
    <w:p w:rsidR="00DA2333" w:rsidRPr="00DA2333" w:rsidRDefault="00DA2333" w:rsidP="00DA2333">
      <w:pPr>
        <w:tabs>
          <w:tab w:val="left" w:pos="709"/>
        </w:tabs>
        <w:spacing w:line="240" w:lineRule="auto"/>
        <w:jc w:val="both"/>
        <w:rPr>
          <w:rFonts w:ascii="Times New Roman" w:eastAsia="Times New Roman" w:hAnsi="Times New Roman"/>
          <w:sz w:val="20"/>
          <w:szCs w:val="20"/>
          <w:lang w:eastAsia="ru-RU"/>
        </w:rPr>
      </w:pPr>
      <w:r w:rsidRPr="00DA2333">
        <w:rPr>
          <w:rFonts w:ascii="Times New Roman" w:eastAsia="Times New Roman" w:hAnsi="Times New Roman"/>
          <w:color w:val="000000"/>
          <w:sz w:val="24"/>
          <w:szCs w:val="24"/>
          <w:lang w:eastAsia="ru-RU"/>
        </w:rPr>
        <w:t xml:space="preserve"> </w:t>
      </w:r>
      <w:r w:rsidRPr="00DA2333">
        <w:rPr>
          <w:rFonts w:ascii="Times New Roman" w:eastAsia="Times New Roman" w:hAnsi="Times New Roman"/>
          <w:sz w:val="20"/>
          <w:szCs w:val="20"/>
          <w:lang w:eastAsia="ru-RU"/>
        </w:rPr>
        <w:t xml:space="preserve"> </w:t>
      </w:r>
    </w:p>
    <w:p w:rsidR="00DA2333" w:rsidRPr="00DA2333" w:rsidRDefault="00DA2333" w:rsidP="00DA2333">
      <w:pPr>
        <w:autoSpaceDE w:val="0"/>
        <w:autoSpaceDN w:val="0"/>
        <w:adjustRightInd w:val="0"/>
        <w:spacing w:after="0" w:line="240" w:lineRule="auto"/>
        <w:ind w:firstLine="567"/>
        <w:jc w:val="both"/>
        <w:rPr>
          <w:rFonts w:ascii="Times New Roman" w:eastAsia="Times New Roman" w:hAnsi="Times New Roman"/>
          <w:color w:val="000000"/>
          <w:sz w:val="24"/>
          <w:szCs w:val="24"/>
          <w:lang w:eastAsia="ru-RU"/>
        </w:rPr>
      </w:pPr>
    </w:p>
    <w:p w:rsidR="00DA2333" w:rsidRPr="00DA2333" w:rsidRDefault="00DA2333" w:rsidP="00DA2333">
      <w:pPr>
        <w:ind w:firstLine="567"/>
        <w:rPr>
          <w:rFonts w:eastAsia="Times New Roman"/>
          <w:lang w:eastAsia="ru-RU"/>
        </w:rPr>
      </w:pPr>
    </w:p>
    <w:p w:rsidR="00DA2333" w:rsidRPr="00DA2333" w:rsidRDefault="00DA2333" w:rsidP="00DA2333">
      <w:pPr>
        <w:tabs>
          <w:tab w:val="left" w:pos="709"/>
          <w:tab w:val="left" w:pos="851"/>
          <w:tab w:val="left" w:pos="993"/>
        </w:tabs>
        <w:autoSpaceDE w:val="0"/>
        <w:autoSpaceDN w:val="0"/>
        <w:adjustRightInd w:val="0"/>
        <w:spacing w:after="0" w:line="240" w:lineRule="auto"/>
        <w:ind w:right="-2"/>
        <w:jc w:val="both"/>
        <w:rPr>
          <w:rFonts w:ascii="Times New Roman" w:eastAsia="Times New Roman" w:hAnsi="Times New Roman"/>
          <w:sz w:val="28"/>
          <w:szCs w:val="28"/>
          <w:lang w:eastAsia="ru-RU"/>
        </w:rPr>
      </w:pPr>
    </w:p>
    <w:p w:rsidR="007532C8" w:rsidRDefault="007532C8" w:rsidP="00F726A1">
      <w:pPr>
        <w:spacing w:after="0"/>
        <w:jc w:val="center"/>
        <w:rPr>
          <w:rFonts w:ascii="Times New Roman" w:hAnsi="Times New Roman"/>
          <w:i/>
          <w:sz w:val="28"/>
          <w:szCs w:val="28"/>
        </w:rPr>
      </w:pPr>
    </w:p>
    <w:p w:rsidR="007532C8" w:rsidRDefault="007532C8" w:rsidP="00F726A1">
      <w:pPr>
        <w:spacing w:after="0"/>
        <w:jc w:val="center"/>
        <w:rPr>
          <w:rFonts w:ascii="Times New Roman" w:hAnsi="Times New Roman"/>
          <w:i/>
          <w:sz w:val="28"/>
          <w:szCs w:val="28"/>
        </w:rPr>
      </w:pPr>
    </w:p>
    <w:p w:rsidR="007532C8" w:rsidRDefault="007532C8" w:rsidP="00F726A1">
      <w:pPr>
        <w:spacing w:after="0"/>
        <w:jc w:val="center"/>
        <w:rPr>
          <w:rFonts w:ascii="Times New Roman" w:hAnsi="Times New Roman"/>
          <w:i/>
          <w:sz w:val="28"/>
          <w:szCs w:val="28"/>
        </w:rPr>
      </w:pPr>
    </w:p>
    <w:p w:rsidR="007532C8" w:rsidRDefault="007532C8" w:rsidP="00F726A1">
      <w:pPr>
        <w:spacing w:after="0"/>
        <w:jc w:val="center"/>
        <w:rPr>
          <w:rFonts w:ascii="Times New Roman" w:hAnsi="Times New Roman"/>
          <w:i/>
          <w:sz w:val="28"/>
          <w:szCs w:val="28"/>
        </w:rPr>
      </w:pPr>
    </w:p>
    <w:p w:rsidR="00BE1D36" w:rsidRDefault="00BE1D36" w:rsidP="00F726A1">
      <w:pPr>
        <w:spacing w:after="0"/>
        <w:jc w:val="center"/>
        <w:rPr>
          <w:rFonts w:ascii="Times New Roman" w:hAnsi="Times New Roman"/>
          <w:i/>
          <w:sz w:val="28"/>
          <w:szCs w:val="28"/>
        </w:rPr>
      </w:pPr>
    </w:p>
    <w:p w:rsidR="00BE1D36" w:rsidRDefault="00BE1D36" w:rsidP="00F726A1">
      <w:pPr>
        <w:spacing w:after="0"/>
        <w:jc w:val="center"/>
        <w:rPr>
          <w:rFonts w:ascii="Times New Roman" w:hAnsi="Times New Roman"/>
          <w:i/>
          <w:sz w:val="28"/>
          <w:szCs w:val="28"/>
        </w:rPr>
      </w:pPr>
    </w:p>
    <w:p w:rsidR="00BE1D36" w:rsidRDefault="00BE1D36" w:rsidP="00F726A1">
      <w:pPr>
        <w:spacing w:after="0"/>
        <w:jc w:val="center"/>
        <w:rPr>
          <w:rFonts w:ascii="Times New Roman" w:hAnsi="Times New Roman"/>
          <w:i/>
          <w:sz w:val="28"/>
          <w:szCs w:val="28"/>
        </w:rPr>
      </w:pPr>
    </w:p>
    <w:p w:rsidR="00BE1D36" w:rsidRDefault="00BE1D36" w:rsidP="00F726A1">
      <w:pPr>
        <w:spacing w:after="0"/>
        <w:jc w:val="center"/>
        <w:rPr>
          <w:rFonts w:ascii="Times New Roman" w:hAnsi="Times New Roman"/>
          <w:i/>
          <w:sz w:val="28"/>
          <w:szCs w:val="28"/>
        </w:rPr>
      </w:pPr>
    </w:p>
    <w:p w:rsidR="00BE1D36" w:rsidRDefault="00BE1D36" w:rsidP="00F726A1">
      <w:pPr>
        <w:spacing w:after="0"/>
        <w:jc w:val="center"/>
        <w:rPr>
          <w:rFonts w:ascii="Times New Roman" w:hAnsi="Times New Roman"/>
          <w:i/>
          <w:sz w:val="28"/>
          <w:szCs w:val="28"/>
        </w:rPr>
      </w:pPr>
    </w:p>
    <w:p w:rsidR="00BE1D36" w:rsidRDefault="00BE1D36" w:rsidP="00F726A1">
      <w:pPr>
        <w:spacing w:after="0"/>
        <w:jc w:val="center"/>
        <w:rPr>
          <w:rFonts w:ascii="Times New Roman" w:hAnsi="Times New Roman"/>
          <w:i/>
          <w:sz w:val="28"/>
          <w:szCs w:val="28"/>
        </w:rPr>
      </w:pPr>
    </w:p>
    <w:p w:rsidR="00BE1D36" w:rsidRDefault="00BE1D36" w:rsidP="00F726A1">
      <w:pPr>
        <w:spacing w:after="0"/>
        <w:jc w:val="center"/>
        <w:rPr>
          <w:rFonts w:ascii="Times New Roman" w:hAnsi="Times New Roman"/>
          <w:i/>
          <w:sz w:val="28"/>
          <w:szCs w:val="28"/>
        </w:rPr>
      </w:pPr>
    </w:p>
    <w:p w:rsidR="00BE1D36" w:rsidRDefault="00BE1D36" w:rsidP="00F726A1">
      <w:pPr>
        <w:spacing w:after="0"/>
        <w:jc w:val="center"/>
        <w:rPr>
          <w:rFonts w:ascii="Times New Roman" w:hAnsi="Times New Roman"/>
          <w:i/>
          <w:sz w:val="28"/>
          <w:szCs w:val="28"/>
        </w:rPr>
      </w:pPr>
    </w:p>
    <w:p w:rsidR="00CA46DE" w:rsidRDefault="00CA46DE" w:rsidP="00F726A1">
      <w:pPr>
        <w:spacing w:after="0"/>
        <w:jc w:val="center"/>
        <w:rPr>
          <w:rFonts w:ascii="Times New Roman" w:hAnsi="Times New Roman"/>
          <w:i/>
          <w:sz w:val="28"/>
          <w:szCs w:val="28"/>
        </w:rPr>
      </w:pPr>
    </w:p>
    <w:p w:rsidR="00CA46DE" w:rsidRDefault="00CA46DE" w:rsidP="00F726A1">
      <w:pPr>
        <w:spacing w:after="0"/>
        <w:jc w:val="center"/>
        <w:rPr>
          <w:rFonts w:ascii="Times New Roman" w:hAnsi="Times New Roman"/>
          <w:i/>
          <w:sz w:val="28"/>
          <w:szCs w:val="28"/>
        </w:rPr>
      </w:pPr>
    </w:p>
    <w:p w:rsidR="0041125C" w:rsidRDefault="0041125C" w:rsidP="00F726A1">
      <w:pPr>
        <w:spacing w:after="0"/>
        <w:jc w:val="center"/>
        <w:rPr>
          <w:rFonts w:ascii="Times New Roman" w:hAnsi="Times New Roman"/>
          <w:i/>
          <w:sz w:val="28"/>
          <w:szCs w:val="28"/>
        </w:rPr>
      </w:pPr>
    </w:p>
    <w:p w:rsidR="00DA2333" w:rsidRPr="00D632B0" w:rsidRDefault="00DA2333" w:rsidP="00DA2333">
      <w:pPr>
        <w:tabs>
          <w:tab w:val="left" w:pos="10915"/>
        </w:tabs>
        <w:autoSpaceDE w:val="0"/>
        <w:autoSpaceDN w:val="0"/>
        <w:adjustRightInd w:val="0"/>
        <w:spacing w:after="0" w:line="240" w:lineRule="auto"/>
        <w:ind w:firstLine="567"/>
        <w:rPr>
          <w:rFonts w:ascii="Times New Roman" w:hAnsi="Times New Roman"/>
          <w:sz w:val="24"/>
          <w:szCs w:val="24"/>
        </w:rPr>
      </w:pPr>
    </w:p>
    <w:tbl>
      <w:tblPr>
        <w:tblW w:w="9640" w:type="dxa"/>
        <w:tblInd w:w="108" w:type="dxa"/>
        <w:tblLayout w:type="fixed"/>
        <w:tblLook w:val="0000"/>
      </w:tblPr>
      <w:tblGrid>
        <w:gridCol w:w="3420"/>
        <w:gridCol w:w="2676"/>
        <w:gridCol w:w="3544"/>
      </w:tblGrid>
      <w:tr w:rsidR="00DA2333" w:rsidRPr="00D632B0" w:rsidTr="00DA2333">
        <w:trPr>
          <w:cantSplit/>
        </w:trPr>
        <w:tc>
          <w:tcPr>
            <w:tcW w:w="3420" w:type="dxa"/>
          </w:tcPr>
          <w:p w:rsidR="00DA2333" w:rsidRPr="00D632B0" w:rsidRDefault="00DA2333" w:rsidP="00DA2333">
            <w:pPr>
              <w:tabs>
                <w:tab w:val="left" w:pos="10915"/>
              </w:tabs>
              <w:spacing w:after="0"/>
              <w:jc w:val="center"/>
              <w:rPr>
                <w:rFonts w:ascii="Times New Roman" w:hAnsi="Times New Roman"/>
                <w:b/>
                <w:bCs/>
              </w:rPr>
            </w:pPr>
            <w:r w:rsidRPr="00D632B0">
              <w:rPr>
                <w:rFonts w:ascii="Times New Roman" w:hAnsi="Times New Roman"/>
                <w:b/>
                <w:bCs/>
              </w:rPr>
              <w:t>«Изьва»</w:t>
            </w:r>
          </w:p>
          <w:p w:rsidR="00DA2333" w:rsidRPr="00D632B0" w:rsidRDefault="00DA2333" w:rsidP="00DA2333">
            <w:pPr>
              <w:tabs>
                <w:tab w:val="left" w:pos="10915"/>
              </w:tabs>
              <w:spacing w:after="0"/>
              <w:jc w:val="center"/>
              <w:rPr>
                <w:rFonts w:ascii="Times New Roman" w:hAnsi="Times New Roman"/>
                <w:b/>
                <w:bCs/>
              </w:rPr>
            </w:pPr>
            <w:r w:rsidRPr="00D632B0">
              <w:rPr>
                <w:rFonts w:ascii="Times New Roman" w:hAnsi="Times New Roman"/>
                <w:b/>
                <w:bCs/>
              </w:rPr>
              <w:t>муниципальнöй районса</w:t>
            </w:r>
          </w:p>
          <w:p w:rsidR="00DA2333" w:rsidRPr="00D632B0" w:rsidRDefault="00DA2333" w:rsidP="00DA2333">
            <w:pPr>
              <w:tabs>
                <w:tab w:val="left" w:pos="10915"/>
              </w:tabs>
              <w:spacing w:after="0"/>
              <w:jc w:val="center"/>
              <w:rPr>
                <w:rFonts w:ascii="Times New Roman" w:hAnsi="Times New Roman"/>
                <w:b/>
                <w:bCs/>
              </w:rPr>
            </w:pPr>
            <w:r w:rsidRPr="00D632B0">
              <w:rPr>
                <w:rFonts w:ascii="Times New Roman" w:hAnsi="Times New Roman"/>
                <w:b/>
                <w:bCs/>
              </w:rPr>
              <w:t>администрация</w:t>
            </w:r>
          </w:p>
        </w:tc>
        <w:tc>
          <w:tcPr>
            <w:tcW w:w="2676" w:type="dxa"/>
          </w:tcPr>
          <w:p w:rsidR="00DA2333" w:rsidRPr="00D632B0" w:rsidRDefault="00DA2333" w:rsidP="00DA2333">
            <w:pPr>
              <w:tabs>
                <w:tab w:val="left" w:pos="10915"/>
              </w:tabs>
              <w:jc w:val="center"/>
              <w:rPr>
                <w:rFonts w:ascii="Times New Roman" w:hAnsi="Times New Roman"/>
                <w:b/>
                <w:bCs/>
                <w:sz w:val="20"/>
                <w:szCs w:val="20"/>
              </w:rPr>
            </w:pPr>
            <w:r w:rsidRPr="00D632B0">
              <w:rPr>
                <w:rFonts w:ascii="Times New Roman" w:hAnsi="Times New Roman"/>
                <w:b/>
                <w:bCs/>
                <w:sz w:val="20"/>
                <w:szCs w:val="20"/>
              </w:rPr>
              <w:t xml:space="preserve">  </w:t>
            </w:r>
            <w:r>
              <w:rPr>
                <w:rFonts w:ascii="Times New Roman" w:hAnsi="Times New Roman"/>
                <w:b/>
                <w:noProof/>
                <w:sz w:val="28"/>
                <w:szCs w:val="28"/>
                <w:lang w:eastAsia="ru-RU"/>
              </w:rPr>
              <w:drawing>
                <wp:inline distT="0" distB="0" distL="0" distR="0">
                  <wp:extent cx="638175" cy="781050"/>
                  <wp:effectExtent l="19050" t="0" r="9525" b="0"/>
                  <wp:docPr id="30"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29" cstate="print"/>
                          <a:srcRect/>
                          <a:stretch>
                            <a:fillRect/>
                          </a:stretch>
                        </pic:blipFill>
                        <pic:spPr bwMode="auto">
                          <a:xfrm>
                            <a:off x="0" y="0"/>
                            <a:ext cx="638175" cy="781050"/>
                          </a:xfrm>
                          <a:prstGeom prst="rect">
                            <a:avLst/>
                          </a:prstGeom>
                          <a:noFill/>
                          <a:ln w="9525">
                            <a:noFill/>
                            <a:miter lim="800000"/>
                            <a:headEnd/>
                            <a:tailEnd/>
                          </a:ln>
                        </pic:spPr>
                      </pic:pic>
                    </a:graphicData>
                  </a:graphic>
                </wp:inline>
              </w:drawing>
            </w:r>
          </w:p>
        </w:tc>
        <w:tc>
          <w:tcPr>
            <w:tcW w:w="3544" w:type="dxa"/>
          </w:tcPr>
          <w:p w:rsidR="00DA2333" w:rsidRPr="00D632B0" w:rsidRDefault="00DA2333" w:rsidP="00DA2333">
            <w:pPr>
              <w:tabs>
                <w:tab w:val="left" w:pos="10915"/>
              </w:tabs>
              <w:spacing w:after="0"/>
              <w:jc w:val="center"/>
              <w:rPr>
                <w:rFonts w:ascii="Times New Roman" w:hAnsi="Times New Roman"/>
                <w:b/>
                <w:bCs/>
              </w:rPr>
            </w:pPr>
            <w:r w:rsidRPr="00D632B0">
              <w:rPr>
                <w:rFonts w:ascii="Times New Roman" w:hAnsi="Times New Roman"/>
                <w:b/>
                <w:bCs/>
              </w:rPr>
              <w:t>Администрация</w:t>
            </w:r>
          </w:p>
          <w:p w:rsidR="00DA2333" w:rsidRPr="00D632B0" w:rsidRDefault="00DA2333" w:rsidP="00DA2333">
            <w:pPr>
              <w:tabs>
                <w:tab w:val="left" w:pos="10915"/>
              </w:tabs>
              <w:spacing w:after="0"/>
              <w:jc w:val="center"/>
              <w:rPr>
                <w:rFonts w:ascii="Times New Roman" w:hAnsi="Times New Roman"/>
                <w:b/>
                <w:bCs/>
              </w:rPr>
            </w:pPr>
            <w:r w:rsidRPr="00D632B0">
              <w:rPr>
                <w:rFonts w:ascii="Times New Roman" w:hAnsi="Times New Roman"/>
                <w:b/>
                <w:bCs/>
              </w:rPr>
              <w:t>муниципального района</w:t>
            </w:r>
          </w:p>
          <w:p w:rsidR="00DA2333" w:rsidRPr="00D632B0" w:rsidRDefault="00DA2333" w:rsidP="00DA2333">
            <w:pPr>
              <w:tabs>
                <w:tab w:val="left" w:pos="10915"/>
              </w:tabs>
              <w:spacing w:after="0"/>
              <w:jc w:val="center"/>
              <w:rPr>
                <w:rFonts w:ascii="Times New Roman" w:hAnsi="Times New Roman"/>
                <w:b/>
                <w:bCs/>
              </w:rPr>
            </w:pPr>
            <w:r w:rsidRPr="00D632B0">
              <w:rPr>
                <w:rFonts w:ascii="Times New Roman" w:hAnsi="Times New Roman"/>
                <w:b/>
                <w:bCs/>
              </w:rPr>
              <w:t>«Ижемский»</w:t>
            </w:r>
          </w:p>
        </w:tc>
      </w:tr>
    </w:tbl>
    <w:p w:rsidR="00DA2333" w:rsidRPr="00D632B0" w:rsidRDefault="00DA2333" w:rsidP="00DA2333">
      <w:pPr>
        <w:keepNext/>
        <w:tabs>
          <w:tab w:val="left" w:pos="10915"/>
        </w:tabs>
        <w:spacing w:after="0" w:line="240" w:lineRule="auto"/>
        <w:jc w:val="center"/>
        <w:outlineLvl w:val="0"/>
        <w:rPr>
          <w:rFonts w:ascii="Times New Roman" w:eastAsia="Times New Roman" w:hAnsi="Times New Roman"/>
          <w:bCs/>
          <w:spacing w:val="120"/>
          <w:sz w:val="24"/>
          <w:szCs w:val="24"/>
          <w:lang w:eastAsia="ru-RU"/>
        </w:rPr>
      </w:pPr>
    </w:p>
    <w:p w:rsidR="00DA2333" w:rsidRPr="00D632B0" w:rsidRDefault="00DA2333" w:rsidP="00DA2333">
      <w:pPr>
        <w:keepNext/>
        <w:tabs>
          <w:tab w:val="left" w:pos="10915"/>
        </w:tabs>
        <w:spacing w:after="0" w:line="240" w:lineRule="auto"/>
        <w:jc w:val="center"/>
        <w:outlineLvl w:val="0"/>
        <w:rPr>
          <w:rFonts w:ascii="Times New Roman" w:eastAsia="Times New Roman" w:hAnsi="Times New Roman"/>
          <w:b/>
          <w:bCs/>
          <w:spacing w:val="120"/>
          <w:sz w:val="24"/>
          <w:szCs w:val="24"/>
          <w:lang w:eastAsia="ru-RU"/>
        </w:rPr>
      </w:pPr>
      <w:r w:rsidRPr="00D632B0">
        <w:rPr>
          <w:rFonts w:ascii="Times New Roman" w:eastAsia="Times New Roman" w:hAnsi="Times New Roman"/>
          <w:bCs/>
          <w:spacing w:val="120"/>
          <w:sz w:val="24"/>
          <w:szCs w:val="24"/>
          <w:lang w:eastAsia="ru-RU"/>
        </w:rPr>
        <w:t xml:space="preserve">  </w:t>
      </w:r>
      <w:r w:rsidRPr="00D632B0">
        <w:rPr>
          <w:rFonts w:ascii="Times New Roman" w:eastAsia="Times New Roman" w:hAnsi="Times New Roman"/>
          <w:b/>
          <w:bCs/>
          <w:spacing w:val="120"/>
          <w:sz w:val="24"/>
          <w:szCs w:val="24"/>
          <w:lang w:eastAsia="ru-RU"/>
        </w:rPr>
        <w:t>ШУÖМ</w:t>
      </w:r>
    </w:p>
    <w:p w:rsidR="00DA2333" w:rsidRPr="00D632B0" w:rsidRDefault="00DA2333" w:rsidP="00DA2333">
      <w:pPr>
        <w:tabs>
          <w:tab w:val="left" w:pos="10915"/>
        </w:tabs>
        <w:overflowPunct w:val="0"/>
        <w:autoSpaceDE w:val="0"/>
        <w:autoSpaceDN w:val="0"/>
        <w:adjustRightInd w:val="0"/>
        <w:spacing w:after="0" w:line="240" w:lineRule="auto"/>
        <w:jc w:val="center"/>
        <w:textAlignment w:val="baseline"/>
        <w:rPr>
          <w:rFonts w:ascii="Times New Roman" w:eastAsia="Times New Roman" w:hAnsi="Times New Roman"/>
          <w:b/>
          <w:sz w:val="24"/>
          <w:szCs w:val="24"/>
          <w:lang w:eastAsia="ru-RU"/>
        </w:rPr>
      </w:pPr>
    </w:p>
    <w:p w:rsidR="00DA2333" w:rsidRPr="00D632B0" w:rsidRDefault="00DA2333" w:rsidP="00DA2333">
      <w:pPr>
        <w:keepNext/>
        <w:tabs>
          <w:tab w:val="left" w:pos="10915"/>
        </w:tabs>
        <w:spacing w:after="0" w:line="240" w:lineRule="auto"/>
        <w:jc w:val="center"/>
        <w:outlineLvl w:val="0"/>
        <w:rPr>
          <w:rFonts w:ascii="Times New Roman" w:eastAsia="Times New Roman" w:hAnsi="Times New Roman"/>
          <w:b/>
          <w:bCs/>
          <w:sz w:val="24"/>
          <w:szCs w:val="24"/>
          <w:lang w:eastAsia="ru-RU"/>
        </w:rPr>
      </w:pPr>
      <w:r w:rsidRPr="00D632B0">
        <w:rPr>
          <w:rFonts w:ascii="Times New Roman" w:eastAsia="Times New Roman" w:hAnsi="Times New Roman"/>
          <w:b/>
          <w:bCs/>
          <w:sz w:val="24"/>
          <w:szCs w:val="24"/>
          <w:lang w:eastAsia="ru-RU"/>
        </w:rPr>
        <w:t xml:space="preserve">   П О С Т А Н О В Л Е Н И Е</w:t>
      </w:r>
    </w:p>
    <w:p w:rsidR="00DA2333" w:rsidRPr="00D632B0" w:rsidRDefault="00DA2333" w:rsidP="00DA2333">
      <w:pPr>
        <w:tabs>
          <w:tab w:val="left" w:pos="10915"/>
        </w:tabs>
        <w:overflowPunct w:val="0"/>
        <w:autoSpaceDE w:val="0"/>
        <w:autoSpaceDN w:val="0"/>
        <w:adjustRightInd w:val="0"/>
        <w:spacing w:after="0" w:line="240" w:lineRule="auto"/>
        <w:jc w:val="center"/>
        <w:textAlignment w:val="baseline"/>
        <w:rPr>
          <w:rFonts w:ascii="Times New Roman" w:eastAsia="Times New Roman" w:hAnsi="Times New Roman"/>
          <w:b/>
          <w:sz w:val="24"/>
          <w:szCs w:val="24"/>
          <w:lang w:eastAsia="ru-RU"/>
        </w:rPr>
      </w:pPr>
    </w:p>
    <w:p w:rsidR="00DA2333" w:rsidRDefault="00DA2333" w:rsidP="00DA2333">
      <w:pPr>
        <w:tabs>
          <w:tab w:val="left" w:pos="10915"/>
        </w:tabs>
        <w:overflowPunct w:val="0"/>
        <w:autoSpaceDE w:val="0"/>
        <w:autoSpaceDN w:val="0"/>
        <w:adjustRightInd w:val="0"/>
        <w:spacing w:after="0" w:line="240" w:lineRule="auto"/>
        <w:ind w:left="-284"/>
        <w:textAlignment w:val="baseline"/>
        <w:rPr>
          <w:rFonts w:ascii="Times New Roman" w:eastAsia="Times New Roman" w:hAnsi="Times New Roman"/>
          <w:sz w:val="24"/>
          <w:szCs w:val="24"/>
          <w:lang w:eastAsia="ru-RU"/>
        </w:rPr>
      </w:pPr>
      <w:r w:rsidRPr="00D632B0">
        <w:rPr>
          <w:rFonts w:ascii="Times New Roman" w:eastAsia="Times New Roman" w:hAnsi="Times New Roman"/>
          <w:sz w:val="24"/>
          <w:szCs w:val="24"/>
          <w:lang w:eastAsia="ru-RU"/>
        </w:rPr>
        <w:t xml:space="preserve">от </w:t>
      </w:r>
      <w:r>
        <w:rPr>
          <w:rFonts w:ascii="Times New Roman" w:eastAsia="Times New Roman" w:hAnsi="Times New Roman"/>
          <w:sz w:val="24"/>
          <w:szCs w:val="24"/>
          <w:lang w:eastAsia="ru-RU"/>
        </w:rPr>
        <w:t xml:space="preserve">29 декабря </w:t>
      </w:r>
      <w:r w:rsidRPr="00D632B0">
        <w:rPr>
          <w:rFonts w:ascii="Times New Roman" w:eastAsia="Times New Roman" w:hAnsi="Times New Roman"/>
          <w:sz w:val="24"/>
          <w:szCs w:val="24"/>
          <w:lang w:eastAsia="ru-RU"/>
        </w:rPr>
        <w:t>201</w:t>
      </w:r>
      <w:r>
        <w:rPr>
          <w:rFonts w:ascii="Times New Roman" w:eastAsia="Times New Roman" w:hAnsi="Times New Roman"/>
          <w:sz w:val="24"/>
          <w:szCs w:val="24"/>
          <w:lang w:eastAsia="ru-RU"/>
        </w:rPr>
        <w:t>7</w:t>
      </w:r>
      <w:r w:rsidRPr="00D632B0">
        <w:rPr>
          <w:rFonts w:ascii="Times New Roman" w:eastAsia="Times New Roman" w:hAnsi="Times New Roman"/>
          <w:sz w:val="24"/>
          <w:szCs w:val="24"/>
          <w:lang w:eastAsia="ru-RU"/>
        </w:rPr>
        <w:t xml:space="preserve"> года                                                                                  </w:t>
      </w:r>
      <w:r>
        <w:rPr>
          <w:rFonts w:ascii="Times New Roman" w:eastAsia="Times New Roman" w:hAnsi="Times New Roman"/>
          <w:sz w:val="24"/>
          <w:szCs w:val="24"/>
          <w:lang w:eastAsia="ru-RU"/>
        </w:rPr>
        <w:t xml:space="preserve">                      № 1139 </w:t>
      </w:r>
    </w:p>
    <w:p w:rsidR="00DA2333" w:rsidRPr="003734E5" w:rsidRDefault="00DA2333" w:rsidP="00DA2333">
      <w:pPr>
        <w:tabs>
          <w:tab w:val="left" w:pos="10915"/>
        </w:tabs>
        <w:overflowPunct w:val="0"/>
        <w:autoSpaceDE w:val="0"/>
        <w:autoSpaceDN w:val="0"/>
        <w:adjustRightInd w:val="0"/>
        <w:spacing w:after="0" w:line="240" w:lineRule="auto"/>
        <w:ind w:left="-284"/>
        <w:textAlignment w:val="baseline"/>
        <w:rPr>
          <w:rFonts w:ascii="Times New Roman" w:eastAsia="Times New Roman" w:hAnsi="Times New Roman"/>
          <w:sz w:val="20"/>
          <w:szCs w:val="20"/>
          <w:lang w:eastAsia="ru-RU"/>
        </w:rPr>
      </w:pPr>
      <w:r w:rsidRPr="003734E5">
        <w:rPr>
          <w:rFonts w:ascii="Times New Roman" w:eastAsia="Times New Roman" w:hAnsi="Times New Roman"/>
          <w:sz w:val="20"/>
          <w:szCs w:val="20"/>
          <w:lang w:eastAsia="ru-RU"/>
        </w:rPr>
        <w:t>Республика Коми, Ижемский район, с. Ижма</w:t>
      </w:r>
    </w:p>
    <w:p w:rsidR="00DA2333" w:rsidRPr="00D632B0" w:rsidRDefault="00DA2333" w:rsidP="00DA2333">
      <w:pPr>
        <w:tabs>
          <w:tab w:val="left" w:pos="10915"/>
        </w:tabs>
        <w:autoSpaceDE w:val="0"/>
        <w:autoSpaceDN w:val="0"/>
        <w:adjustRightInd w:val="0"/>
        <w:spacing w:after="0" w:line="240" w:lineRule="auto"/>
        <w:jc w:val="both"/>
        <w:outlineLvl w:val="0"/>
        <w:rPr>
          <w:rFonts w:ascii="Times New Roman" w:eastAsia="Times New Roman" w:hAnsi="Times New Roman"/>
          <w:sz w:val="24"/>
          <w:szCs w:val="24"/>
          <w:lang w:eastAsia="ru-RU"/>
        </w:rPr>
      </w:pPr>
    </w:p>
    <w:p w:rsidR="00DA2333" w:rsidRPr="00D632B0" w:rsidRDefault="00DA2333" w:rsidP="00DA2333">
      <w:pPr>
        <w:tabs>
          <w:tab w:val="left" w:pos="10915"/>
        </w:tabs>
        <w:autoSpaceDE w:val="0"/>
        <w:autoSpaceDN w:val="0"/>
        <w:adjustRightInd w:val="0"/>
        <w:spacing w:after="0" w:line="240" w:lineRule="auto"/>
        <w:jc w:val="center"/>
        <w:outlineLvl w:val="0"/>
        <w:rPr>
          <w:rFonts w:ascii="Times New Roman" w:eastAsia="Times New Roman" w:hAnsi="Times New Roman"/>
          <w:sz w:val="24"/>
          <w:szCs w:val="24"/>
          <w:lang w:eastAsia="ru-RU"/>
        </w:rPr>
      </w:pPr>
      <w:r w:rsidRPr="00D632B0">
        <w:rPr>
          <w:rFonts w:ascii="Times New Roman" w:eastAsia="Times New Roman" w:hAnsi="Times New Roman"/>
          <w:sz w:val="24"/>
          <w:szCs w:val="24"/>
          <w:lang w:eastAsia="ru-RU"/>
        </w:rPr>
        <w:t>О внесении изменений в постановление администрации муниципального района «Ижемский» от 30 декабря 2014 года № 1262 «Об утверждении  муниципальной программы муниципального образования муниципального района «Ижемский» «Муниципальное управление»</w:t>
      </w:r>
    </w:p>
    <w:p w:rsidR="00DA2333" w:rsidRPr="00D632B0" w:rsidRDefault="00DA2333" w:rsidP="00DA2333">
      <w:pPr>
        <w:tabs>
          <w:tab w:val="left" w:pos="10915"/>
        </w:tabs>
        <w:autoSpaceDE w:val="0"/>
        <w:autoSpaceDN w:val="0"/>
        <w:adjustRightInd w:val="0"/>
        <w:spacing w:after="0" w:line="240" w:lineRule="auto"/>
        <w:jc w:val="both"/>
        <w:outlineLvl w:val="0"/>
        <w:rPr>
          <w:rFonts w:ascii="Times New Roman" w:eastAsia="Times New Roman" w:hAnsi="Times New Roman"/>
          <w:sz w:val="24"/>
          <w:szCs w:val="24"/>
          <w:lang w:eastAsia="ru-RU"/>
        </w:rPr>
      </w:pPr>
    </w:p>
    <w:p w:rsidR="00DA2333" w:rsidRPr="00D632B0" w:rsidRDefault="00DA2333" w:rsidP="00DA2333">
      <w:pPr>
        <w:tabs>
          <w:tab w:val="left" w:pos="10915"/>
        </w:tabs>
        <w:spacing w:after="0" w:line="240" w:lineRule="auto"/>
        <w:ind w:left="-142" w:firstLine="567"/>
        <w:jc w:val="both"/>
        <w:rPr>
          <w:rFonts w:ascii="Times New Roman" w:eastAsia="SimSun" w:hAnsi="Times New Roman"/>
          <w:sz w:val="24"/>
          <w:szCs w:val="24"/>
          <w:lang w:eastAsia="zh-CN"/>
        </w:rPr>
      </w:pPr>
      <w:r w:rsidRPr="00D632B0">
        <w:rPr>
          <w:rFonts w:ascii="Times New Roman" w:eastAsia="SimSun" w:hAnsi="Times New Roman"/>
          <w:sz w:val="24"/>
          <w:szCs w:val="24"/>
          <w:lang w:eastAsia="zh-CN"/>
        </w:rPr>
        <w:t>Руководствуясь Уставом муниципального образования муниципального района «Ижемский», постановлением  администрации  муниципального района «Ижемский» от 08 апреля 2014 года № 287 «Об утверждении перечня  муниципальных программ муниципального района «Ижемский»,</w:t>
      </w:r>
    </w:p>
    <w:p w:rsidR="00DA2333" w:rsidRPr="00D632B0" w:rsidRDefault="00DA2333" w:rsidP="00DA2333">
      <w:pPr>
        <w:tabs>
          <w:tab w:val="left" w:pos="2040"/>
          <w:tab w:val="left" w:pos="10915"/>
        </w:tabs>
        <w:spacing w:after="0" w:line="240" w:lineRule="auto"/>
        <w:jc w:val="center"/>
        <w:rPr>
          <w:rFonts w:ascii="Times New Roman" w:eastAsia="Times New Roman" w:hAnsi="Times New Roman"/>
          <w:sz w:val="24"/>
          <w:szCs w:val="24"/>
          <w:lang w:eastAsia="ru-RU"/>
        </w:rPr>
      </w:pPr>
    </w:p>
    <w:p w:rsidR="00DA2333" w:rsidRPr="00D632B0" w:rsidRDefault="00DA2333" w:rsidP="00DA2333">
      <w:pPr>
        <w:tabs>
          <w:tab w:val="left" w:pos="2040"/>
          <w:tab w:val="left" w:pos="10915"/>
        </w:tabs>
        <w:spacing w:after="0" w:line="240" w:lineRule="auto"/>
        <w:jc w:val="center"/>
        <w:rPr>
          <w:rFonts w:ascii="Times New Roman" w:eastAsia="Times New Roman" w:hAnsi="Times New Roman"/>
          <w:sz w:val="24"/>
          <w:szCs w:val="24"/>
          <w:lang w:eastAsia="ru-RU"/>
        </w:rPr>
      </w:pPr>
      <w:r w:rsidRPr="00D632B0">
        <w:rPr>
          <w:rFonts w:ascii="Times New Roman" w:eastAsia="Times New Roman" w:hAnsi="Times New Roman"/>
          <w:sz w:val="24"/>
          <w:szCs w:val="24"/>
          <w:lang w:eastAsia="ru-RU"/>
        </w:rPr>
        <w:t>администрация муниципального района «Ижемский»</w:t>
      </w:r>
    </w:p>
    <w:p w:rsidR="00DA2333" w:rsidRPr="00D632B0" w:rsidRDefault="00DA2333" w:rsidP="00DA2333">
      <w:pPr>
        <w:tabs>
          <w:tab w:val="left" w:pos="2040"/>
          <w:tab w:val="left" w:pos="10915"/>
        </w:tabs>
        <w:spacing w:after="0" w:line="240" w:lineRule="auto"/>
        <w:jc w:val="center"/>
        <w:rPr>
          <w:rFonts w:ascii="Times New Roman" w:eastAsia="Times New Roman" w:hAnsi="Times New Roman"/>
          <w:sz w:val="24"/>
          <w:szCs w:val="24"/>
          <w:lang w:eastAsia="ru-RU"/>
        </w:rPr>
      </w:pPr>
    </w:p>
    <w:p w:rsidR="00DA2333" w:rsidRPr="00D632B0" w:rsidRDefault="00DA2333" w:rsidP="00DA2333">
      <w:pPr>
        <w:tabs>
          <w:tab w:val="left" w:pos="2040"/>
          <w:tab w:val="left" w:pos="10915"/>
        </w:tabs>
        <w:spacing w:after="0" w:line="240" w:lineRule="auto"/>
        <w:jc w:val="center"/>
        <w:rPr>
          <w:rFonts w:ascii="Times New Roman" w:eastAsia="Times New Roman" w:hAnsi="Times New Roman"/>
          <w:sz w:val="24"/>
          <w:szCs w:val="24"/>
          <w:lang w:eastAsia="ru-RU"/>
        </w:rPr>
      </w:pPr>
      <w:r w:rsidRPr="00D632B0">
        <w:rPr>
          <w:rFonts w:ascii="Times New Roman" w:eastAsia="Times New Roman" w:hAnsi="Times New Roman"/>
          <w:sz w:val="24"/>
          <w:szCs w:val="24"/>
          <w:lang w:eastAsia="ru-RU"/>
        </w:rPr>
        <w:t>П О С Т А Н О В Л Я Е Т:</w:t>
      </w:r>
    </w:p>
    <w:p w:rsidR="00DA2333" w:rsidRPr="00D632B0" w:rsidRDefault="00DA2333" w:rsidP="00DA2333">
      <w:pPr>
        <w:tabs>
          <w:tab w:val="left" w:pos="2040"/>
          <w:tab w:val="left" w:pos="10915"/>
        </w:tabs>
        <w:spacing w:after="0" w:line="240" w:lineRule="auto"/>
        <w:jc w:val="center"/>
        <w:rPr>
          <w:rFonts w:ascii="Times New Roman" w:eastAsia="Times New Roman" w:hAnsi="Times New Roman"/>
          <w:sz w:val="24"/>
          <w:szCs w:val="24"/>
          <w:lang w:eastAsia="ru-RU"/>
        </w:rPr>
      </w:pPr>
    </w:p>
    <w:p w:rsidR="00DA2333" w:rsidRPr="00D632B0" w:rsidRDefault="00DA2333" w:rsidP="00DA2333">
      <w:pPr>
        <w:tabs>
          <w:tab w:val="left" w:pos="10915"/>
        </w:tabs>
        <w:autoSpaceDE w:val="0"/>
        <w:autoSpaceDN w:val="0"/>
        <w:adjustRightInd w:val="0"/>
        <w:spacing w:after="0" w:line="240" w:lineRule="auto"/>
        <w:ind w:left="-142" w:firstLine="567"/>
        <w:jc w:val="both"/>
        <w:outlineLvl w:val="0"/>
        <w:rPr>
          <w:rFonts w:ascii="Times New Roman" w:eastAsia="Times New Roman" w:hAnsi="Times New Roman"/>
          <w:sz w:val="24"/>
          <w:szCs w:val="24"/>
          <w:lang w:eastAsia="ru-RU"/>
        </w:rPr>
      </w:pPr>
      <w:r w:rsidRPr="00D632B0">
        <w:rPr>
          <w:rFonts w:ascii="Times New Roman" w:eastAsia="Times New Roman" w:hAnsi="Times New Roman"/>
          <w:sz w:val="24"/>
          <w:szCs w:val="24"/>
          <w:lang w:eastAsia="ru-RU"/>
        </w:rPr>
        <w:t>1. Внести в постановление администрации муниципального района «Ижемский» от 30 декабря 2014 года № 1262 «Об утверждении  муниципальной программы муниципального образования муниципального района «Ижемский» «Муниципальное управление» (далее – Программа) следующие изменения:</w:t>
      </w:r>
    </w:p>
    <w:p w:rsidR="00DA2333" w:rsidRPr="00D632B0" w:rsidRDefault="00DA2333" w:rsidP="00DA2333">
      <w:pPr>
        <w:tabs>
          <w:tab w:val="left" w:pos="10915"/>
        </w:tabs>
        <w:autoSpaceDE w:val="0"/>
        <w:autoSpaceDN w:val="0"/>
        <w:adjustRightInd w:val="0"/>
        <w:spacing w:after="0" w:line="240" w:lineRule="auto"/>
        <w:ind w:firstLine="709"/>
        <w:jc w:val="both"/>
        <w:outlineLvl w:val="0"/>
        <w:rPr>
          <w:rFonts w:ascii="Times New Roman" w:hAnsi="Times New Roman"/>
          <w:sz w:val="24"/>
          <w:szCs w:val="24"/>
        </w:rPr>
      </w:pPr>
      <w:r w:rsidRPr="00D632B0">
        <w:rPr>
          <w:rFonts w:ascii="Times New Roman" w:hAnsi="Times New Roman"/>
          <w:sz w:val="24"/>
          <w:szCs w:val="24"/>
        </w:rPr>
        <w:t>1) позицию «Объемы финансирования  программы» паспорта Программы изложить в следующей редакции:</w:t>
      </w:r>
    </w:p>
    <w:p w:rsidR="00DA2333" w:rsidRPr="00D632B0" w:rsidRDefault="00DA2333" w:rsidP="00DA2333">
      <w:pPr>
        <w:tabs>
          <w:tab w:val="left" w:pos="10915"/>
        </w:tabs>
        <w:autoSpaceDE w:val="0"/>
        <w:autoSpaceDN w:val="0"/>
        <w:adjustRightInd w:val="0"/>
        <w:spacing w:after="0" w:line="240" w:lineRule="auto"/>
        <w:jc w:val="both"/>
        <w:outlineLvl w:val="0"/>
        <w:rPr>
          <w:rFonts w:ascii="Times New Roman" w:hAnsi="Times New Roman"/>
          <w:sz w:val="24"/>
          <w:szCs w:val="24"/>
          <w:lang w:eastAsia="ru-RU"/>
        </w:rPr>
      </w:pPr>
      <w:r w:rsidRPr="00D632B0">
        <w:rPr>
          <w:rFonts w:ascii="Times New Roman" w:hAnsi="Times New Roman"/>
          <w:sz w:val="24"/>
          <w:szCs w:val="24"/>
        </w:rPr>
        <w:t>«</w:t>
      </w:r>
    </w:p>
    <w:tbl>
      <w:tblPr>
        <w:tblW w:w="5185" w:type="pct"/>
        <w:tblCellSpacing w:w="5" w:type="nil"/>
        <w:tblInd w:w="-351" w:type="dxa"/>
        <w:tblCellMar>
          <w:left w:w="75" w:type="dxa"/>
          <w:right w:w="75" w:type="dxa"/>
        </w:tblCellMar>
        <w:tblLook w:val="0000"/>
      </w:tblPr>
      <w:tblGrid>
        <w:gridCol w:w="2125"/>
        <w:gridCol w:w="2127"/>
        <w:gridCol w:w="179"/>
        <w:gridCol w:w="957"/>
        <w:gridCol w:w="128"/>
        <w:gridCol w:w="1085"/>
        <w:gridCol w:w="1086"/>
        <w:gridCol w:w="1085"/>
        <w:gridCol w:w="1086"/>
      </w:tblGrid>
      <w:tr w:rsidR="00DA2333" w:rsidRPr="00D632B0" w:rsidTr="009C187A">
        <w:trPr>
          <w:tblCellSpacing w:w="5" w:type="nil"/>
        </w:trPr>
        <w:tc>
          <w:tcPr>
            <w:tcW w:w="1078" w:type="pct"/>
            <w:vMerge w:val="restart"/>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ind w:firstLine="0"/>
              <w:rPr>
                <w:sz w:val="24"/>
                <w:szCs w:val="24"/>
              </w:rPr>
            </w:pPr>
            <w:r w:rsidRPr="00D632B0">
              <w:rPr>
                <w:sz w:val="24"/>
                <w:szCs w:val="24"/>
              </w:rPr>
              <w:t>Объемы финансирования программы</w:t>
            </w:r>
          </w:p>
        </w:tc>
        <w:tc>
          <w:tcPr>
            <w:tcW w:w="3922" w:type="pct"/>
            <w:gridSpan w:val="8"/>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jc w:val="center"/>
              <w:rPr>
                <w:sz w:val="24"/>
                <w:szCs w:val="24"/>
              </w:rPr>
            </w:pPr>
            <w:r w:rsidRPr="00D632B0">
              <w:rPr>
                <w:sz w:val="24"/>
                <w:szCs w:val="24"/>
              </w:rPr>
              <w:t>Общий объем финан</w:t>
            </w:r>
            <w:r>
              <w:rPr>
                <w:sz w:val="24"/>
                <w:szCs w:val="24"/>
              </w:rPr>
              <w:t>сирования Программы на 2015-2019</w:t>
            </w:r>
            <w:r w:rsidRPr="00D632B0">
              <w:rPr>
                <w:sz w:val="24"/>
                <w:szCs w:val="24"/>
              </w:rPr>
              <w:t xml:space="preserve"> годы составит  </w:t>
            </w:r>
            <w:r>
              <w:rPr>
                <w:sz w:val="24"/>
                <w:szCs w:val="24"/>
              </w:rPr>
              <w:t xml:space="preserve">207 739,9 </w:t>
            </w:r>
            <w:r w:rsidRPr="00D632B0">
              <w:rPr>
                <w:sz w:val="24"/>
                <w:szCs w:val="24"/>
              </w:rPr>
              <w:t>тыс. руб., в том числе по источникам финансирования и годам реализации:</w:t>
            </w:r>
          </w:p>
        </w:tc>
      </w:tr>
      <w:tr w:rsidR="00DA2333" w:rsidRPr="00D632B0" w:rsidTr="009C187A">
        <w:trPr>
          <w:tblCellSpacing w:w="5" w:type="nil"/>
        </w:trPr>
        <w:tc>
          <w:tcPr>
            <w:tcW w:w="1078" w:type="pct"/>
            <w:vMerge/>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jc w:val="center"/>
              <w:rPr>
                <w:sz w:val="24"/>
                <w:szCs w:val="24"/>
              </w:rPr>
            </w:pPr>
          </w:p>
        </w:tc>
        <w:tc>
          <w:tcPr>
            <w:tcW w:w="1079" w:type="pct"/>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jc w:val="center"/>
              <w:rPr>
                <w:sz w:val="24"/>
                <w:szCs w:val="24"/>
              </w:rPr>
            </w:pPr>
            <w:r w:rsidRPr="00D632B0">
              <w:rPr>
                <w:sz w:val="24"/>
                <w:szCs w:val="24"/>
              </w:rPr>
              <w:t>Источник финансирования</w:t>
            </w:r>
          </w:p>
        </w:tc>
        <w:tc>
          <w:tcPr>
            <w:tcW w:w="2843" w:type="pct"/>
            <w:gridSpan w:val="7"/>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jc w:val="center"/>
              <w:rPr>
                <w:sz w:val="24"/>
                <w:szCs w:val="24"/>
              </w:rPr>
            </w:pPr>
            <w:r w:rsidRPr="00D632B0">
              <w:rPr>
                <w:sz w:val="24"/>
                <w:szCs w:val="24"/>
              </w:rPr>
              <w:t>Объем финансирования (тыс. руб.), гг.</w:t>
            </w:r>
          </w:p>
        </w:tc>
      </w:tr>
      <w:tr w:rsidR="00DA2333" w:rsidRPr="00D632B0" w:rsidTr="009C187A">
        <w:trPr>
          <w:tblCellSpacing w:w="5" w:type="nil"/>
        </w:trPr>
        <w:tc>
          <w:tcPr>
            <w:tcW w:w="1078" w:type="pct"/>
            <w:vMerge/>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jc w:val="center"/>
              <w:rPr>
                <w:sz w:val="24"/>
                <w:szCs w:val="24"/>
              </w:rPr>
            </w:pPr>
          </w:p>
        </w:tc>
        <w:tc>
          <w:tcPr>
            <w:tcW w:w="1079" w:type="pct"/>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jc w:val="center"/>
              <w:rPr>
                <w:sz w:val="24"/>
                <w:szCs w:val="24"/>
              </w:rPr>
            </w:pPr>
            <w:r w:rsidRPr="00D632B0">
              <w:rPr>
                <w:sz w:val="24"/>
                <w:szCs w:val="24"/>
              </w:rPr>
              <w:t>Всего</w:t>
            </w:r>
          </w:p>
        </w:tc>
        <w:tc>
          <w:tcPr>
            <w:tcW w:w="576" w:type="pct"/>
            <w:gridSpan w:val="2"/>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ind w:firstLine="0"/>
              <w:rPr>
                <w:sz w:val="24"/>
                <w:szCs w:val="24"/>
              </w:rPr>
            </w:pPr>
            <w:r w:rsidRPr="00D632B0">
              <w:rPr>
                <w:sz w:val="24"/>
                <w:szCs w:val="24"/>
              </w:rPr>
              <w:t>2015 г.</w:t>
            </w:r>
          </w:p>
        </w:tc>
        <w:tc>
          <w:tcPr>
            <w:tcW w:w="615" w:type="pct"/>
            <w:gridSpan w:val="2"/>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ind w:firstLine="0"/>
              <w:rPr>
                <w:sz w:val="24"/>
                <w:szCs w:val="24"/>
              </w:rPr>
            </w:pPr>
            <w:r w:rsidRPr="00D632B0">
              <w:rPr>
                <w:sz w:val="24"/>
                <w:szCs w:val="24"/>
              </w:rPr>
              <w:t>2016 г.</w:t>
            </w:r>
          </w:p>
        </w:tc>
        <w:tc>
          <w:tcPr>
            <w:tcW w:w="551" w:type="pct"/>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ind w:firstLine="0"/>
              <w:rPr>
                <w:sz w:val="24"/>
                <w:szCs w:val="24"/>
              </w:rPr>
            </w:pPr>
            <w:r w:rsidRPr="00D632B0">
              <w:rPr>
                <w:sz w:val="24"/>
                <w:szCs w:val="24"/>
              </w:rPr>
              <w:t>2017 г.</w:t>
            </w:r>
          </w:p>
        </w:tc>
        <w:tc>
          <w:tcPr>
            <w:tcW w:w="550" w:type="pct"/>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ind w:firstLine="0"/>
              <w:rPr>
                <w:sz w:val="24"/>
                <w:szCs w:val="24"/>
              </w:rPr>
            </w:pPr>
            <w:r w:rsidRPr="00D632B0">
              <w:rPr>
                <w:sz w:val="24"/>
                <w:szCs w:val="24"/>
              </w:rPr>
              <w:t>2018</w:t>
            </w:r>
            <w:r>
              <w:rPr>
                <w:sz w:val="24"/>
                <w:szCs w:val="24"/>
              </w:rPr>
              <w:t>г.</w:t>
            </w:r>
          </w:p>
        </w:tc>
        <w:tc>
          <w:tcPr>
            <w:tcW w:w="551" w:type="pct"/>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ind w:firstLine="0"/>
              <w:rPr>
                <w:sz w:val="24"/>
                <w:szCs w:val="24"/>
              </w:rPr>
            </w:pPr>
            <w:r>
              <w:rPr>
                <w:sz w:val="24"/>
                <w:szCs w:val="24"/>
              </w:rPr>
              <w:t>2019г.</w:t>
            </w:r>
          </w:p>
        </w:tc>
      </w:tr>
      <w:tr w:rsidR="00DA2333" w:rsidRPr="00D632B0" w:rsidTr="009C187A">
        <w:trPr>
          <w:tblCellSpacing w:w="5" w:type="nil"/>
        </w:trPr>
        <w:tc>
          <w:tcPr>
            <w:tcW w:w="1078" w:type="pct"/>
            <w:vMerge/>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jc w:val="center"/>
              <w:rPr>
                <w:sz w:val="24"/>
                <w:szCs w:val="24"/>
              </w:rPr>
            </w:pPr>
          </w:p>
        </w:tc>
        <w:tc>
          <w:tcPr>
            <w:tcW w:w="1079" w:type="pct"/>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Cell"/>
              <w:tabs>
                <w:tab w:val="left" w:pos="10915"/>
              </w:tabs>
              <w:jc w:val="center"/>
              <w:rPr>
                <w:sz w:val="24"/>
                <w:szCs w:val="24"/>
              </w:rPr>
            </w:pPr>
            <w:r>
              <w:rPr>
                <w:sz w:val="24"/>
                <w:szCs w:val="24"/>
              </w:rPr>
              <w:t>207 663,8</w:t>
            </w:r>
          </w:p>
        </w:tc>
        <w:tc>
          <w:tcPr>
            <w:tcW w:w="576" w:type="pct"/>
            <w:gridSpan w:val="2"/>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Cell"/>
              <w:tabs>
                <w:tab w:val="left" w:pos="10915"/>
              </w:tabs>
              <w:rPr>
                <w:sz w:val="24"/>
                <w:szCs w:val="24"/>
              </w:rPr>
            </w:pPr>
            <w:r w:rsidRPr="00D632B0">
              <w:rPr>
                <w:sz w:val="24"/>
                <w:szCs w:val="24"/>
              </w:rPr>
              <w:t>42 125,6</w:t>
            </w:r>
          </w:p>
        </w:tc>
        <w:tc>
          <w:tcPr>
            <w:tcW w:w="615" w:type="pct"/>
            <w:gridSpan w:val="2"/>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Cell"/>
              <w:tabs>
                <w:tab w:val="left" w:pos="10915"/>
              </w:tabs>
              <w:jc w:val="center"/>
              <w:rPr>
                <w:sz w:val="24"/>
                <w:szCs w:val="24"/>
              </w:rPr>
            </w:pPr>
            <w:r w:rsidRPr="00D632B0">
              <w:rPr>
                <w:sz w:val="24"/>
                <w:szCs w:val="24"/>
              </w:rPr>
              <w:t>49 009,</w:t>
            </w:r>
            <w:r>
              <w:rPr>
                <w:sz w:val="24"/>
                <w:szCs w:val="24"/>
              </w:rPr>
              <w:t>4</w:t>
            </w:r>
          </w:p>
        </w:tc>
        <w:tc>
          <w:tcPr>
            <w:tcW w:w="551" w:type="pct"/>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Cell"/>
              <w:tabs>
                <w:tab w:val="left" w:pos="10915"/>
              </w:tabs>
              <w:jc w:val="center"/>
              <w:rPr>
                <w:sz w:val="24"/>
                <w:szCs w:val="24"/>
              </w:rPr>
            </w:pPr>
            <w:r>
              <w:rPr>
                <w:sz w:val="24"/>
                <w:szCs w:val="24"/>
              </w:rPr>
              <w:t>45 069,8</w:t>
            </w:r>
          </w:p>
        </w:tc>
        <w:tc>
          <w:tcPr>
            <w:tcW w:w="550" w:type="pct"/>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Cell"/>
              <w:tabs>
                <w:tab w:val="left" w:pos="10915"/>
              </w:tabs>
              <w:jc w:val="center"/>
              <w:rPr>
                <w:sz w:val="24"/>
                <w:szCs w:val="24"/>
              </w:rPr>
            </w:pPr>
            <w:r>
              <w:rPr>
                <w:sz w:val="24"/>
                <w:szCs w:val="24"/>
              </w:rPr>
              <w:t>35 902,0</w:t>
            </w:r>
          </w:p>
        </w:tc>
        <w:tc>
          <w:tcPr>
            <w:tcW w:w="551" w:type="pct"/>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Cell"/>
              <w:tabs>
                <w:tab w:val="left" w:pos="10915"/>
              </w:tabs>
              <w:jc w:val="center"/>
              <w:rPr>
                <w:sz w:val="24"/>
                <w:szCs w:val="24"/>
              </w:rPr>
            </w:pPr>
            <w:r>
              <w:rPr>
                <w:sz w:val="24"/>
                <w:szCs w:val="24"/>
              </w:rPr>
              <w:t>35 557,0</w:t>
            </w:r>
          </w:p>
        </w:tc>
      </w:tr>
      <w:tr w:rsidR="00DA2333" w:rsidRPr="00D632B0" w:rsidTr="009C187A">
        <w:trPr>
          <w:tblCellSpacing w:w="5" w:type="nil"/>
        </w:trPr>
        <w:tc>
          <w:tcPr>
            <w:tcW w:w="1078" w:type="pct"/>
            <w:vMerge/>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jc w:val="center"/>
              <w:rPr>
                <w:sz w:val="24"/>
                <w:szCs w:val="24"/>
              </w:rPr>
            </w:pPr>
          </w:p>
        </w:tc>
        <w:tc>
          <w:tcPr>
            <w:tcW w:w="3371" w:type="pct"/>
            <w:gridSpan w:val="7"/>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jc w:val="center"/>
              <w:rPr>
                <w:sz w:val="24"/>
                <w:szCs w:val="24"/>
              </w:rPr>
            </w:pPr>
            <w:r w:rsidRPr="00D632B0">
              <w:rPr>
                <w:sz w:val="24"/>
                <w:szCs w:val="24"/>
              </w:rPr>
              <w:t>в том числе:</w:t>
            </w:r>
          </w:p>
        </w:tc>
        <w:tc>
          <w:tcPr>
            <w:tcW w:w="551" w:type="pct"/>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jc w:val="center"/>
              <w:rPr>
                <w:sz w:val="24"/>
                <w:szCs w:val="24"/>
              </w:rPr>
            </w:pPr>
          </w:p>
        </w:tc>
      </w:tr>
      <w:tr w:rsidR="00DA2333" w:rsidRPr="00D632B0" w:rsidTr="009C187A">
        <w:trPr>
          <w:tblCellSpacing w:w="5" w:type="nil"/>
        </w:trPr>
        <w:tc>
          <w:tcPr>
            <w:tcW w:w="1078" w:type="pct"/>
            <w:vMerge/>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jc w:val="center"/>
              <w:rPr>
                <w:sz w:val="24"/>
                <w:szCs w:val="24"/>
              </w:rPr>
            </w:pPr>
          </w:p>
        </w:tc>
        <w:tc>
          <w:tcPr>
            <w:tcW w:w="3371" w:type="pct"/>
            <w:gridSpan w:val="7"/>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jc w:val="center"/>
              <w:rPr>
                <w:sz w:val="24"/>
                <w:szCs w:val="24"/>
              </w:rPr>
            </w:pPr>
            <w:r w:rsidRPr="00D632B0">
              <w:rPr>
                <w:sz w:val="24"/>
                <w:szCs w:val="24"/>
              </w:rPr>
              <w:t>федеральный бюджет:</w:t>
            </w:r>
          </w:p>
        </w:tc>
        <w:tc>
          <w:tcPr>
            <w:tcW w:w="551" w:type="pct"/>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jc w:val="center"/>
              <w:rPr>
                <w:sz w:val="24"/>
                <w:szCs w:val="24"/>
              </w:rPr>
            </w:pPr>
          </w:p>
        </w:tc>
      </w:tr>
      <w:tr w:rsidR="00DA2333" w:rsidRPr="00D632B0" w:rsidTr="009C187A">
        <w:trPr>
          <w:tblCellSpacing w:w="5" w:type="nil"/>
        </w:trPr>
        <w:tc>
          <w:tcPr>
            <w:tcW w:w="1078" w:type="pct"/>
            <w:vMerge/>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jc w:val="center"/>
              <w:rPr>
                <w:sz w:val="24"/>
                <w:szCs w:val="24"/>
              </w:rPr>
            </w:pPr>
          </w:p>
        </w:tc>
        <w:tc>
          <w:tcPr>
            <w:tcW w:w="1170" w:type="pct"/>
            <w:gridSpan w:val="2"/>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jc w:val="center"/>
              <w:rPr>
                <w:sz w:val="24"/>
                <w:szCs w:val="24"/>
              </w:rPr>
            </w:pPr>
            <w:r w:rsidRPr="00D632B0">
              <w:rPr>
                <w:sz w:val="24"/>
                <w:szCs w:val="24"/>
              </w:rPr>
              <w:t>-</w:t>
            </w:r>
          </w:p>
        </w:tc>
        <w:tc>
          <w:tcPr>
            <w:tcW w:w="550" w:type="pct"/>
            <w:gridSpan w:val="2"/>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jc w:val="center"/>
              <w:rPr>
                <w:sz w:val="24"/>
                <w:szCs w:val="24"/>
              </w:rPr>
            </w:pPr>
            <w:r w:rsidRPr="00D632B0">
              <w:rPr>
                <w:sz w:val="24"/>
                <w:szCs w:val="24"/>
              </w:rPr>
              <w:t>-</w:t>
            </w:r>
          </w:p>
        </w:tc>
        <w:tc>
          <w:tcPr>
            <w:tcW w:w="550" w:type="pct"/>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jc w:val="center"/>
              <w:rPr>
                <w:sz w:val="24"/>
                <w:szCs w:val="24"/>
              </w:rPr>
            </w:pPr>
            <w:r w:rsidRPr="00D632B0">
              <w:rPr>
                <w:sz w:val="24"/>
                <w:szCs w:val="24"/>
              </w:rPr>
              <w:t>-</w:t>
            </w:r>
          </w:p>
        </w:tc>
        <w:tc>
          <w:tcPr>
            <w:tcW w:w="551" w:type="pct"/>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jc w:val="center"/>
              <w:rPr>
                <w:sz w:val="24"/>
                <w:szCs w:val="24"/>
              </w:rPr>
            </w:pPr>
            <w:r w:rsidRPr="00D632B0">
              <w:rPr>
                <w:sz w:val="24"/>
                <w:szCs w:val="24"/>
              </w:rPr>
              <w:t>-</w:t>
            </w:r>
          </w:p>
        </w:tc>
        <w:tc>
          <w:tcPr>
            <w:tcW w:w="550" w:type="pct"/>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jc w:val="center"/>
              <w:rPr>
                <w:sz w:val="24"/>
                <w:szCs w:val="24"/>
              </w:rPr>
            </w:pPr>
            <w:r w:rsidRPr="00D632B0">
              <w:rPr>
                <w:sz w:val="24"/>
                <w:szCs w:val="24"/>
              </w:rPr>
              <w:t>-</w:t>
            </w:r>
          </w:p>
        </w:tc>
        <w:tc>
          <w:tcPr>
            <w:tcW w:w="551" w:type="pct"/>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jc w:val="center"/>
              <w:rPr>
                <w:sz w:val="24"/>
                <w:szCs w:val="24"/>
              </w:rPr>
            </w:pPr>
          </w:p>
        </w:tc>
      </w:tr>
      <w:tr w:rsidR="00DA2333" w:rsidRPr="00D632B0" w:rsidTr="009C187A">
        <w:trPr>
          <w:tblCellSpacing w:w="5" w:type="nil"/>
        </w:trPr>
        <w:tc>
          <w:tcPr>
            <w:tcW w:w="1078" w:type="pct"/>
            <w:vMerge/>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jc w:val="center"/>
              <w:rPr>
                <w:sz w:val="24"/>
                <w:szCs w:val="24"/>
              </w:rPr>
            </w:pPr>
          </w:p>
        </w:tc>
        <w:tc>
          <w:tcPr>
            <w:tcW w:w="2821" w:type="pct"/>
            <w:gridSpan w:val="6"/>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jc w:val="center"/>
              <w:rPr>
                <w:sz w:val="24"/>
                <w:szCs w:val="24"/>
              </w:rPr>
            </w:pPr>
            <w:r w:rsidRPr="00D632B0">
              <w:rPr>
                <w:sz w:val="24"/>
                <w:szCs w:val="24"/>
              </w:rPr>
              <w:t>республиканский бюджет Республики Коми:</w:t>
            </w:r>
          </w:p>
        </w:tc>
        <w:tc>
          <w:tcPr>
            <w:tcW w:w="550" w:type="pct"/>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jc w:val="center"/>
              <w:rPr>
                <w:sz w:val="24"/>
                <w:szCs w:val="24"/>
              </w:rPr>
            </w:pPr>
          </w:p>
        </w:tc>
        <w:tc>
          <w:tcPr>
            <w:tcW w:w="551" w:type="pct"/>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jc w:val="center"/>
              <w:rPr>
                <w:sz w:val="24"/>
                <w:szCs w:val="24"/>
              </w:rPr>
            </w:pPr>
          </w:p>
        </w:tc>
      </w:tr>
      <w:tr w:rsidR="00DA2333" w:rsidRPr="00D632B0" w:rsidTr="009C187A">
        <w:trPr>
          <w:tblCellSpacing w:w="5" w:type="nil"/>
        </w:trPr>
        <w:tc>
          <w:tcPr>
            <w:tcW w:w="1078" w:type="pct"/>
            <w:vMerge/>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jc w:val="center"/>
              <w:rPr>
                <w:sz w:val="24"/>
                <w:szCs w:val="24"/>
              </w:rPr>
            </w:pPr>
          </w:p>
        </w:tc>
        <w:tc>
          <w:tcPr>
            <w:tcW w:w="1170" w:type="pct"/>
            <w:gridSpan w:val="2"/>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jc w:val="center"/>
              <w:rPr>
                <w:sz w:val="24"/>
                <w:szCs w:val="24"/>
                <w:lang w:eastAsia="en-US"/>
              </w:rPr>
            </w:pPr>
            <w:r>
              <w:rPr>
                <w:sz w:val="24"/>
                <w:szCs w:val="24"/>
                <w:lang w:eastAsia="en-US"/>
              </w:rPr>
              <w:t>2 907,1</w:t>
            </w:r>
          </w:p>
        </w:tc>
        <w:tc>
          <w:tcPr>
            <w:tcW w:w="550" w:type="pct"/>
            <w:gridSpan w:val="2"/>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ind w:firstLine="0"/>
              <w:rPr>
                <w:sz w:val="24"/>
                <w:szCs w:val="24"/>
                <w:lang w:eastAsia="en-US"/>
              </w:rPr>
            </w:pPr>
            <w:r w:rsidRPr="00D632B0">
              <w:rPr>
                <w:sz w:val="24"/>
                <w:szCs w:val="24"/>
                <w:lang w:eastAsia="en-US"/>
              </w:rPr>
              <w:t>661,8</w:t>
            </w:r>
          </w:p>
        </w:tc>
        <w:tc>
          <w:tcPr>
            <w:tcW w:w="550" w:type="pct"/>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ind w:firstLine="0"/>
              <w:rPr>
                <w:sz w:val="24"/>
                <w:szCs w:val="24"/>
                <w:lang w:eastAsia="en-US"/>
              </w:rPr>
            </w:pPr>
            <w:r w:rsidRPr="00D632B0">
              <w:rPr>
                <w:sz w:val="24"/>
                <w:szCs w:val="24"/>
                <w:lang w:eastAsia="en-US"/>
              </w:rPr>
              <w:t>653,8</w:t>
            </w:r>
          </w:p>
        </w:tc>
        <w:tc>
          <w:tcPr>
            <w:tcW w:w="551" w:type="pct"/>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ind w:firstLine="0"/>
              <w:rPr>
                <w:sz w:val="24"/>
                <w:szCs w:val="24"/>
                <w:lang w:eastAsia="en-US"/>
              </w:rPr>
            </w:pPr>
            <w:r>
              <w:rPr>
                <w:sz w:val="24"/>
                <w:szCs w:val="24"/>
                <w:lang w:eastAsia="en-US"/>
              </w:rPr>
              <w:t>534,9</w:t>
            </w:r>
          </w:p>
        </w:tc>
        <w:tc>
          <w:tcPr>
            <w:tcW w:w="550" w:type="pct"/>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ind w:firstLine="0"/>
              <w:rPr>
                <w:sz w:val="24"/>
                <w:szCs w:val="24"/>
                <w:lang w:eastAsia="en-US"/>
              </w:rPr>
            </w:pPr>
            <w:r>
              <w:rPr>
                <w:sz w:val="24"/>
                <w:szCs w:val="24"/>
                <w:lang w:eastAsia="en-US"/>
              </w:rPr>
              <w:t>531,0</w:t>
            </w:r>
          </w:p>
        </w:tc>
        <w:tc>
          <w:tcPr>
            <w:tcW w:w="551" w:type="pct"/>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ind w:firstLine="0"/>
              <w:rPr>
                <w:sz w:val="24"/>
                <w:szCs w:val="24"/>
                <w:lang w:eastAsia="en-US"/>
              </w:rPr>
            </w:pPr>
            <w:r>
              <w:rPr>
                <w:sz w:val="24"/>
                <w:szCs w:val="24"/>
                <w:lang w:eastAsia="en-US"/>
              </w:rPr>
              <w:t>525,6</w:t>
            </w:r>
          </w:p>
        </w:tc>
      </w:tr>
      <w:tr w:rsidR="00DA2333" w:rsidRPr="00D632B0" w:rsidTr="009C187A">
        <w:trPr>
          <w:tblCellSpacing w:w="5" w:type="nil"/>
        </w:trPr>
        <w:tc>
          <w:tcPr>
            <w:tcW w:w="1078" w:type="pct"/>
            <w:vMerge/>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jc w:val="center"/>
              <w:rPr>
                <w:sz w:val="24"/>
                <w:szCs w:val="24"/>
              </w:rPr>
            </w:pPr>
          </w:p>
        </w:tc>
        <w:tc>
          <w:tcPr>
            <w:tcW w:w="2821" w:type="pct"/>
            <w:gridSpan w:val="6"/>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jc w:val="center"/>
              <w:rPr>
                <w:sz w:val="24"/>
                <w:szCs w:val="24"/>
              </w:rPr>
            </w:pPr>
            <w:r w:rsidRPr="00D632B0">
              <w:rPr>
                <w:sz w:val="24"/>
                <w:szCs w:val="24"/>
              </w:rPr>
              <w:t>бюджет муниципального образования  муниципального района «Ижемский»</w:t>
            </w:r>
          </w:p>
        </w:tc>
        <w:tc>
          <w:tcPr>
            <w:tcW w:w="550" w:type="pct"/>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jc w:val="center"/>
              <w:rPr>
                <w:sz w:val="24"/>
                <w:szCs w:val="24"/>
              </w:rPr>
            </w:pPr>
          </w:p>
        </w:tc>
        <w:tc>
          <w:tcPr>
            <w:tcW w:w="551" w:type="pct"/>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jc w:val="center"/>
              <w:rPr>
                <w:sz w:val="24"/>
                <w:szCs w:val="24"/>
              </w:rPr>
            </w:pPr>
          </w:p>
        </w:tc>
      </w:tr>
      <w:tr w:rsidR="00DA2333" w:rsidRPr="00D632B0" w:rsidTr="009C187A">
        <w:trPr>
          <w:tblCellSpacing w:w="5" w:type="nil"/>
        </w:trPr>
        <w:tc>
          <w:tcPr>
            <w:tcW w:w="1078" w:type="pct"/>
            <w:vMerge/>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jc w:val="center"/>
              <w:rPr>
                <w:sz w:val="24"/>
                <w:szCs w:val="24"/>
              </w:rPr>
            </w:pPr>
          </w:p>
        </w:tc>
        <w:tc>
          <w:tcPr>
            <w:tcW w:w="1170" w:type="pct"/>
            <w:gridSpan w:val="2"/>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jc w:val="center"/>
              <w:rPr>
                <w:sz w:val="24"/>
                <w:szCs w:val="24"/>
                <w:lang w:eastAsia="en-US"/>
              </w:rPr>
            </w:pPr>
            <w:r>
              <w:rPr>
                <w:sz w:val="24"/>
                <w:szCs w:val="24"/>
                <w:lang w:eastAsia="en-US"/>
              </w:rPr>
              <w:t>204 756,7</w:t>
            </w:r>
          </w:p>
        </w:tc>
        <w:tc>
          <w:tcPr>
            <w:tcW w:w="550" w:type="pct"/>
            <w:gridSpan w:val="2"/>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jc w:val="center"/>
              <w:rPr>
                <w:sz w:val="24"/>
                <w:szCs w:val="24"/>
                <w:lang w:eastAsia="en-US"/>
              </w:rPr>
            </w:pPr>
            <w:r w:rsidRPr="00D632B0">
              <w:rPr>
                <w:sz w:val="24"/>
                <w:szCs w:val="24"/>
                <w:lang w:eastAsia="en-US"/>
              </w:rPr>
              <w:t>4</w:t>
            </w:r>
            <w:r w:rsidRPr="00D632B0">
              <w:rPr>
                <w:sz w:val="24"/>
                <w:szCs w:val="24"/>
                <w:lang w:eastAsia="en-US"/>
              </w:rPr>
              <w:lastRenderedPageBreak/>
              <w:t>1 463,8</w:t>
            </w:r>
          </w:p>
        </w:tc>
        <w:tc>
          <w:tcPr>
            <w:tcW w:w="550" w:type="pct"/>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jc w:val="center"/>
              <w:rPr>
                <w:sz w:val="24"/>
                <w:szCs w:val="24"/>
                <w:lang w:eastAsia="en-US"/>
              </w:rPr>
            </w:pPr>
            <w:r w:rsidRPr="00D632B0">
              <w:rPr>
                <w:sz w:val="24"/>
                <w:szCs w:val="24"/>
                <w:lang w:eastAsia="en-US"/>
              </w:rPr>
              <w:lastRenderedPageBreak/>
              <w:t>4</w:t>
            </w:r>
            <w:r w:rsidRPr="00D632B0">
              <w:rPr>
                <w:sz w:val="24"/>
                <w:szCs w:val="24"/>
                <w:lang w:eastAsia="en-US"/>
              </w:rPr>
              <w:lastRenderedPageBreak/>
              <w:t>8 355,</w:t>
            </w:r>
            <w:r>
              <w:rPr>
                <w:sz w:val="24"/>
                <w:szCs w:val="24"/>
                <w:lang w:eastAsia="en-US"/>
              </w:rPr>
              <w:t>6</w:t>
            </w:r>
          </w:p>
        </w:tc>
        <w:tc>
          <w:tcPr>
            <w:tcW w:w="551" w:type="pct"/>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jc w:val="center"/>
              <w:rPr>
                <w:sz w:val="24"/>
                <w:szCs w:val="24"/>
                <w:lang w:eastAsia="en-US"/>
              </w:rPr>
            </w:pPr>
            <w:r>
              <w:rPr>
                <w:sz w:val="24"/>
                <w:szCs w:val="24"/>
                <w:lang w:eastAsia="en-US"/>
              </w:rPr>
              <w:lastRenderedPageBreak/>
              <w:t>4</w:t>
            </w:r>
            <w:r>
              <w:rPr>
                <w:sz w:val="24"/>
                <w:szCs w:val="24"/>
                <w:lang w:eastAsia="en-US"/>
              </w:rPr>
              <w:lastRenderedPageBreak/>
              <w:t>4 534,9</w:t>
            </w:r>
          </w:p>
        </w:tc>
        <w:tc>
          <w:tcPr>
            <w:tcW w:w="550" w:type="pct"/>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jc w:val="center"/>
              <w:rPr>
                <w:sz w:val="24"/>
                <w:szCs w:val="24"/>
                <w:lang w:eastAsia="en-US"/>
              </w:rPr>
            </w:pPr>
            <w:r>
              <w:rPr>
                <w:sz w:val="24"/>
                <w:szCs w:val="24"/>
                <w:lang w:eastAsia="en-US"/>
              </w:rPr>
              <w:lastRenderedPageBreak/>
              <w:t>3</w:t>
            </w:r>
            <w:r>
              <w:rPr>
                <w:sz w:val="24"/>
                <w:szCs w:val="24"/>
                <w:lang w:eastAsia="en-US"/>
              </w:rPr>
              <w:lastRenderedPageBreak/>
              <w:t>5 371,0</w:t>
            </w:r>
          </w:p>
        </w:tc>
        <w:tc>
          <w:tcPr>
            <w:tcW w:w="551" w:type="pct"/>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jc w:val="center"/>
              <w:rPr>
                <w:sz w:val="24"/>
                <w:szCs w:val="24"/>
                <w:lang w:eastAsia="en-US"/>
              </w:rPr>
            </w:pPr>
            <w:r>
              <w:rPr>
                <w:sz w:val="24"/>
                <w:szCs w:val="24"/>
                <w:lang w:eastAsia="en-US"/>
              </w:rPr>
              <w:lastRenderedPageBreak/>
              <w:t>3</w:t>
            </w:r>
            <w:r>
              <w:rPr>
                <w:sz w:val="24"/>
                <w:szCs w:val="24"/>
                <w:lang w:eastAsia="en-US"/>
              </w:rPr>
              <w:lastRenderedPageBreak/>
              <w:t>5 031,4</w:t>
            </w:r>
          </w:p>
        </w:tc>
      </w:tr>
      <w:tr w:rsidR="00DA2333" w:rsidRPr="00D632B0" w:rsidTr="009C187A">
        <w:trPr>
          <w:tblCellSpacing w:w="5" w:type="nil"/>
        </w:trPr>
        <w:tc>
          <w:tcPr>
            <w:tcW w:w="1078" w:type="pct"/>
            <w:vMerge/>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jc w:val="center"/>
              <w:rPr>
                <w:sz w:val="24"/>
                <w:szCs w:val="24"/>
              </w:rPr>
            </w:pPr>
          </w:p>
        </w:tc>
        <w:tc>
          <w:tcPr>
            <w:tcW w:w="2821" w:type="pct"/>
            <w:gridSpan w:val="6"/>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jc w:val="center"/>
              <w:rPr>
                <w:sz w:val="24"/>
                <w:szCs w:val="24"/>
              </w:rPr>
            </w:pPr>
            <w:r w:rsidRPr="00D632B0">
              <w:rPr>
                <w:sz w:val="24"/>
                <w:szCs w:val="24"/>
              </w:rPr>
              <w:t>средства от приносящей доход деятельности:</w:t>
            </w:r>
          </w:p>
        </w:tc>
        <w:tc>
          <w:tcPr>
            <w:tcW w:w="550" w:type="pct"/>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jc w:val="center"/>
              <w:rPr>
                <w:sz w:val="24"/>
                <w:szCs w:val="24"/>
              </w:rPr>
            </w:pPr>
          </w:p>
        </w:tc>
        <w:tc>
          <w:tcPr>
            <w:tcW w:w="551" w:type="pct"/>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jc w:val="center"/>
              <w:rPr>
                <w:sz w:val="24"/>
                <w:szCs w:val="24"/>
              </w:rPr>
            </w:pPr>
          </w:p>
        </w:tc>
      </w:tr>
      <w:tr w:rsidR="00DA2333" w:rsidRPr="00D632B0" w:rsidTr="009C187A">
        <w:trPr>
          <w:tblCellSpacing w:w="5" w:type="nil"/>
        </w:trPr>
        <w:tc>
          <w:tcPr>
            <w:tcW w:w="1078" w:type="pct"/>
            <w:vMerge/>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jc w:val="center"/>
              <w:rPr>
                <w:sz w:val="24"/>
                <w:szCs w:val="24"/>
              </w:rPr>
            </w:pPr>
          </w:p>
        </w:tc>
        <w:tc>
          <w:tcPr>
            <w:tcW w:w="1170" w:type="pct"/>
            <w:gridSpan w:val="2"/>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jc w:val="center"/>
              <w:rPr>
                <w:sz w:val="24"/>
                <w:szCs w:val="24"/>
              </w:rPr>
            </w:pPr>
            <w:r w:rsidRPr="00D632B0">
              <w:rPr>
                <w:sz w:val="24"/>
                <w:szCs w:val="24"/>
              </w:rPr>
              <w:t>-</w:t>
            </w:r>
          </w:p>
        </w:tc>
        <w:tc>
          <w:tcPr>
            <w:tcW w:w="550" w:type="pct"/>
            <w:gridSpan w:val="2"/>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jc w:val="center"/>
              <w:rPr>
                <w:sz w:val="24"/>
                <w:szCs w:val="24"/>
              </w:rPr>
            </w:pPr>
            <w:r w:rsidRPr="00D632B0">
              <w:rPr>
                <w:sz w:val="24"/>
                <w:szCs w:val="24"/>
              </w:rPr>
              <w:t>-</w:t>
            </w:r>
          </w:p>
        </w:tc>
        <w:tc>
          <w:tcPr>
            <w:tcW w:w="550" w:type="pct"/>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jc w:val="center"/>
              <w:rPr>
                <w:sz w:val="24"/>
                <w:szCs w:val="24"/>
              </w:rPr>
            </w:pPr>
            <w:r w:rsidRPr="00D632B0">
              <w:rPr>
                <w:sz w:val="24"/>
                <w:szCs w:val="24"/>
              </w:rPr>
              <w:t>-</w:t>
            </w:r>
          </w:p>
        </w:tc>
        <w:tc>
          <w:tcPr>
            <w:tcW w:w="551" w:type="pct"/>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jc w:val="center"/>
              <w:rPr>
                <w:sz w:val="24"/>
                <w:szCs w:val="24"/>
              </w:rPr>
            </w:pPr>
            <w:r w:rsidRPr="00D632B0">
              <w:rPr>
                <w:sz w:val="24"/>
                <w:szCs w:val="24"/>
              </w:rPr>
              <w:t>-</w:t>
            </w:r>
          </w:p>
        </w:tc>
        <w:tc>
          <w:tcPr>
            <w:tcW w:w="550" w:type="pct"/>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jc w:val="center"/>
              <w:rPr>
                <w:sz w:val="24"/>
                <w:szCs w:val="24"/>
              </w:rPr>
            </w:pPr>
          </w:p>
        </w:tc>
        <w:tc>
          <w:tcPr>
            <w:tcW w:w="551" w:type="pct"/>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jc w:val="center"/>
              <w:rPr>
                <w:sz w:val="24"/>
                <w:szCs w:val="24"/>
              </w:rPr>
            </w:pPr>
          </w:p>
        </w:tc>
      </w:tr>
    </w:tbl>
    <w:p w:rsidR="00DA2333" w:rsidRPr="00D632B0" w:rsidRDefault="00DA2333" w:rsidP="00DA2333">
      <w:pPr>
        <w:tabs>
          <w:tab w:val="left" w:pos="10915"/>
        </w:tabs>
        <w:autoSpaceDE w:val="0"/>
        <w:autoSpaceDN w:val="0"/>
        <w:adjustRightInd w:val="0"/>
        <w:spacing w:after="0" w:line="240" w:lineRule="auto"/>
        <w:jc w:val="right"/>
        <w:outlineLvl w:val="0"/>
        <w:rPr>
          <w:rFonts w:ascii="Times New Roman" w:hAnsi="Times New Roman"/>
          <w:sz w:val="24"/>
          <w:szCs w:val="24"/>
          <w:lang w:eastAsia="ru-RU"/>
        </w:rPr>
      </w:pPr>
      <w:r w:rsidRPr="00D632B0">
        <w:rPr>
          <w:rFonts w:ascii="Times New Roman" w:hAnsi="Times New Roman"/>
          <w:sz w:val="24"/>
          <w:szCs w:val="24"/>
          <w:lang w:eastAsia="ru-RU"/>
        </w:rPr>
        <w:t xml:space="preserve">                                                                                                               »;</w:t>
      </w:r>
    </w:p>
    <w:p w:rsidR="00DA2333" w:rsidRDefault="00DA2333" w:rsidP="00DA2333">
      <w:pPr>
        <w:tabs>
          <w:tab w:val="left" w:pos="10915"/>
        </w:tabs>
        <w:autoSpaceDE w:val="0"/>
        <w:autoSpaceDN w:val="0"/>
        <w:adjustRightInd w:val="0"/>
        <w:spacing w:after="0" w:line="240" w:lineRule="auto"/>
        <w:ind w:firstLine="567"/>
        <w:jc w:val="both"/>
        <w:outlineLvl w:val="0"/>
        <w:rPr>
          <w:rFonts w:ascii="Times New Roman" w:hAnsi="Times New Roman"/>
          <w:sz w:val="24"/>
          <w:szCs w:val="24"/>
        </w:rPr>
      </w:pPr>
      <w:r w:rsidRPr="00D632B0">
        <w:rPr>
          <w:rFonts w:ascii="Times New Roman" w:hAnsi="Times New Roman"/>
          <w:sz w:val="24"/>
          <w:szCs w:val="24"/>
        </w:rPr>
        <w:t>2) Раздел 8 «Ресурсное обеспечение программы» Программы изложить в следующей редакции:</w:t>
      </w:r>
    </w:p>
    <w:p w:rsidR="00DA2333" w:rsidRDefault="00DA2333" w:rsidP="00DA2333">
      <w:pPr>
        <w:tabs>
          <w:tab w:val="left" w:pos="10915"/>
        </w:tabs>
        <w:autoSpaceDE w:val="0"/>
        <w:autoSpaceDN w:val="0"/>
        <w:adjustRightInd w:val="0"/>
        <w:spacing w:after="0" w:line="240" w:lineRule="auto"/>
        <w:ind w:firstLine="709"/>
        <w:jc w:val="both"/>
        <w:outlineLvl w:val="0"/>
        <w:rPr>
          <w:rFonts w:ascii="Times New Roman" w:hAnsi="Times New Roman"/>
          <w:sz w:val="24"/>
          <w:szCs w:val="24"/>
        </w:rPr>
      </w:pPr>
      <w:r>
        <w:rPr>
          <w:rFonts w:ascii="Times New Roman" w:hAnsi="Times New Roman"/>
          <w:sz w:val="24"/>
          <w:szCs w:val="24"/>
        </w:rPr>
        <w:t>«Раздел 8. Ресурсное обеспечение  программы</w:t>
      </w:r>
    </w:p>
    <w:p w:rsidR="00DA2333" w:rsidRPr="00D632B0" w:rsidRDefault="00DA2333" w:rsidP="00DA2333">
      <w:pPr>
        <w:tabs>
          <w:tab w:val="left" w:pos="10915"/>
        </w:tabs>
        <w:autoSpaceDE w:val="0"/>
        <w:autoSpaceDN w:val="0"/>
        <w:adjustRightInd w:val="0"/>
        <w:spacing w:after="0" w:line="240" w:lineRule="auto"/>
        <w:ind w:firstLine="709"/>
        <w:jc w:val="both"/>
        <w:outlineLvl w:val="0"/>
        <w:rPr>
          <w:rFonts w:ascii="Times New Roman" w:hAnsi="Times New Roman"/>
          <w:sz w:val="24"/>
          <w:szCs w:val="24"/>
        </w:rPr>
      </w:pPr>
      <w:r>
        <w:rPr>
          <w:rFonts w:ascii="Times New Roman" w:hAnsi="Times New Roman"/>
          <w:sz w:val="24"/>
          <w:szCs w:val="24"/>
        </w:rPr>
        <w:t>1. О</w:t>
      </w:r>
      <w:r w:rsidRPr="00D632B0">
        <w:rPr>
          <w:rFonts w:ascii="Times New Roman" w:hAnsi="Times New Roman"/>
          <w:sz w:val="24"/>
          <w:szCs w:val="24"/>
        </w:rPr>
        <w:t>бщий объем финан</w:t>
      </w:r>
      <w:r>
        <w:rPr>
          <w:rFonts w:ascii="Times New Roman" w:hAnsi="Times New Roman"/>
          <w:sz w:val="24"/>
          <w:szCs w:val="24"/>
        </w:rPr>
        <w:t>сирования Программы на 2015-2019</w:t>
      </w:r>
      <w:r w:rsidRPr="00D632B0">
        <w:rPr>
          <w:rFonts w:ascii="Times New Roman" w:hAnsi="Times New Roman"/>
          <w:sz w:val="24"/>
          <w:szCs w:val="24"/>
        </w:rPr>
        <w:t xml:space="preserve"> годы составит </w:t>
      </w:r>
      <w:r>
        <w:rPr>
          <w:rFonts w:ascii="Times New Roman" w:hAnsi="Times New Roman"/>
          <w:sz w:val="24"/>
          <w:szCs w:val="24"/>
        </w:rPr>
        <w:t>207 663,8</w:t>
      </w:r>
      <w:r w:rsidRPr="00A11B30">
        <w:rPr>
          <w:rFonts w:ascii="Times New Roman" w:hAnsi="Times New Roman"/>
          <w:sz w:val="24"/>
          <w:szCs w:val="24"/>
        </w:rPr>
        <w:t xml:space="preserve"> </w:t>
      </w:r>
      <w:r w:rsidRPr="00D632B0">
        <w:rPr>
          <w:rFonts w:ascii="Times New Roman" w:hAnsi="Times New Roman"/>
          <w:sz w:val="24"/>
          <w:szCs w:val="24"/>
        </w:rPr>
        <w:t>тыс. руб., в том числе:</w:t>
      </w:r>
    </w:p>
    <w:p w:rsidR="00DA2333" w:rsidRPr="00D632B0" w:rsidRDefault="00DA2333" w:rsidP="00DA2333">
      <w:pPr>
        <w:tabs>
          <w:tab w:val="left" w:pos="10915"/>
        </w:tabs>
        <w:autoSpaceDE w:val="0"/>
        <w:autoSpaceDN w:val="0"/>
        <w:adjustRightInd w:val="0"/>
        <w:spacing w:after="0" w:line="240" w:lineRule="auto"/>
        <w:ind w:firstLine="992"/>
        <w:jc w:val="both"/>
        <w:rPr>
          <w:rFonts w:ascii="Times New Roman" w:hAnsi="Times New Roman"/>
          <w:sz w:val="24"/>
          <w:szCs w:val="24"/>
        </w:rPr>
      </w:pPr>
      <w:r w:rsidRPr="00D632B0">
        <w:rPr>
          <w:rFonts w:ascii="Times New Roman" w:hAnsi="Times New Roman"/>
          <w:sz w:val="24"/>
          <w:szCs w:val="24"/>
        </w:rPr>
        <w:t xml:space="preserve">за счет средств бюджета муниципального образования муниципального района «Ижемский» </w:t>
      </w:r>
      <w:r>
        <w:rPr>
          <w:rFonts w:ascii="Times New Roman" w:hAnsi="Times New Roman"/>
          <w:sz w:val="24"/>
          <w:szCs w:val="24"/>
        </w:rPr>
        <w:t xml:space="preserve">204 756,7 </w:t>
      </w:r>
      <w:r w:rsidRPr="006F221B">
        <w:rPr>
          <w:rFonts w:ascii="Times New Roman" w:hAnsi="Times New Roman"/>
          <w:sz w:val="24"/>
          <w:szCs w:val="24"/>
        </w:rPr>
        <w:t>тыс</w:t>
      </w:r>
      <w:r w:rsidRPr="00D632B0">
        <w:rPr>
          <w:rFonts w:ascii="Times New Roman" w:hAnsi="Times New Roman"/>
          <w:sz w:val="24"/>
          <w:szCs w:val="24"/>
        </w:rPr>
        <w:t>. руб., в том числе по годам:</w:t>
      </w:r>
    </w:p>
    <w:p w:rsidR="00DA2333" w:rsidRPr="00C84607" w:rsidRDefault="00DA2333" w:rsidP="00DA2333">
      <w:pPr>
        <w:pStyle w:val="a7"/>
        <w:tabs>
          <w:tab w:val="left" w:pos="10915"/>
        </w:tabs>
        <w:ind w:left="0" w:firstLine="992"/>
      </w:pPr>
      <w:r w:rsidRPr="00C84607">
        <w:t>2015 год – 41 463,8 тыс. руб.;</w:t>
      </w:r>
    </w:p>
    <w:p w:rsidR="00DA2333" w:rsidRPr="00C84607" w:rsidRDefault="00DA2333" w:rsidP="00DA2333">
      <w:pPr>
        <w:pStyle w:val="a7"/>
        <w:tabs>
          <w:tab w:val="left" w:pos="10915"/>
        </w:tabs>
        <w:ind w:left="0" w:firstLine="992"/>
      </w:pPr>
      <w:r>
        <w:t>2016 год – 48 355,6</w:t>
      </w:r>
      <w:r w:rsidRPr="00C84607">
        <w:t xml:space="preserve"> тыс. руб.;</w:t>
      </w:r>
    </w:p>
    <w:p w:rsidR="00DA2333" w:rsidRPr="00C84607" w:rsidRDefault="00DA2333" w:rsidP="00DA2333">
      <w:pPr>
        <w:tabs>
          <w:tab w:val="left" w:pos="10915"/>
        </w:tabs>
        <w:autoSpaceDE w:val="0"/>
        <w:autoSpaceDN w:val="0"/>
        <w:adjustRightInd w:val="0"/>
        <w:spacing w:after="0" w:line="240" w:lineRule="auto"/>
        <w:ind w:firstLine="992"/>
        <w:jc w:val="both"/>
        <w:rPr>
          <w:rFonts w:ascii="Times New Roman" w:hAnsi="Times New Roman"/>
          <w:sz w:val="24"/>
          <w:szCs w:val="24"/>
        </w:rPr>
      </w:pPr>
      <w:r w:rsidRPr="00C84607">
        <w:rPr>
          <w:rFonts w:ascii="Times New Roman" w:hAnsi="Times New Roman"/>
          <w:sz w:val="24"/>
          <w:szCs w:val="24"/>
        </w:rPr>
        <w:t xml:space="preserve">2017 год – </w:t>
      </w:r>
      <w:r>
        <w:rPr>
          <w:rFonts w:ascii="Times New Roman" w:hAnsi="Times New Roman"/>
          <w:sz w:val="24"/>
          <w:szCs w:val="24"/>
        </w:rPr>
        <w:t xml:space="preserve">44 534,9 </w:t>
      </w:r>
      <w:r w:rsidRPr="00C84607">
        <w:rPr>
          <w:rFonts w:ascii="Times New Roman" w:hAnsi="Times New Roman"/>
          <w:sz w:val="24"/>
          <w:szCs w:val="24"/>
        </w:rPr>
        <w:t>тыс. руб.;</w:t>
      </w:r>
    </w:p>
    <w:p w:rsidR="00DA2333" w:rsidRPr="00C84607" w:rsidRDefault="00DA2333" w:rsidP="00DA2333">
      <w:pPr>
        <w:tabs>
          <w:tab w:val="left" w:pos="10915"/>
        </w:tabs>
        <w:autoSpaceDE w:val="0"/>
        <w:autoSpaceDN w:val="0"/>
        <w:adjustRightInd w:val="0"/>
        <w:spacing w:after="0" w:line="240" w:lineRule="auto"/>
        <w:ind w:firstLine="992"/>
        <w:jc w:val="both"/>
        <w:rPr>
          <w:rFonts w:ascii="Times New Roman" w:hAnsi="Times New Roman"/>
          <w:sz w:val="24"/>
          <w:szCs w:val="24"/>
        </w:rPr>
      </w:pPr>
      <w:r w:rsidRPr="00C84607">
        <w:rPr>
          <w:rFonts w:ascii="Times New Roman" w:hAnsi="Times New Roman"/>
          <w:sz w:val="24"/>
          <w:szCs w:val="24"/>
        </w:rPr>
        <w:t xml:space="preserve">2018 год - </w:t>
      </w:r>
      <w:r>
        <w:rPr>
          <w:rFonts w:ascii="Times New Roman" w:hAnsi="Times New Roman"/>
          <w:sz w:val="24"/>
          <w:szCs w:val="24"/>
        </w:rPr>
        <w:t>35 371,0</w:t>
      </w:r>
      <w:r w:rsidRPr="00C84607">
        <w:rPr>
          <w:rFonts w:ascii="Times New Roman" w:hAnsi="Times New Roman"/>
          <w:sz w:val="24"/>
          <w:szCs w:val="24"/>
        </w:rPr>
        <w:t xml:space="preserve"> тыс. руб.;</w:t>
      </w:r>
    </w:p>
    <w:p w:rsidR="00DA2333" w:rsidRPr="00C84607" w:rsidRDefault="00DA2333" w:rsidP="00DA2333">
      <w:pPr>
        <w:tabs>
          <w:tab w:val="left" w:pos="10915"/>
        </w:tabs>
        <w:autoSpaceDE w:val="0"/>
        <w:autoSpaceDN w:val="0"/>
        <w:adjustRightInd w:val="0"/>
        <w:spacing w:after="0" w:line="240" w:lineRule="auto"/>
        <w:ind w:firstLine="992"/>
        <w:jc w:val="both"/>
        <w:rPr>
          <w:rFonts w:ascii="Times New Roman" w:hAnsi="Times New Roman"/>
          <w:sz w:val="24"/>
          <w:szCs w:val="24"/>
        </w:rPr>
      </w:pPr>
      <w:r w:rsidRPr="00C84607">
        <w:rPr>
          <w:rFonts w:ascii="Times New Roman" w:hAnsi="Times New Roman"/>
          <w:sz w:val="24"/>
          <w:szCs w:val="24"/>
        </w:rPr>
        <w:t>2019 год - 35 </w:t>
      </w:r>
      <w:r>
        <w:rPr>
          <w:rFonts w:ascii="Times New Roman" w:hAnsi="Times New Roman"/>
          <w:sz w:val="24"/>
          <w:szCs w:val="24"/>
        </w:rPr>
        <w:t>031</w:t>
      </w:r>
      <w:r w:rsidRPr="00C84607">
        <w:rPr>
          <w:rFonts w:ascii="Times New Roman" w:hAnsi="Times New Roman"/>
          <w:sz w:val="24"/>
          <w:szCs w:val="24"/>
        </w:rPr>
        <w:t>,4 тыс. руб.</w:t>
      </w:r>
    </w:p>
    <w:p w:rsidR="00DA2333" w:rsidRPr="00C84607" w:rsidRDefault="00DA2333" w:rsidP="00DA2333">
      <w:pPr>
        <w:tabs>
          <w:tab w:val="left" w:pos="10915"/>
        </w:tabs>
        <w:autoSpaceDE w:val="0"/>
        <w:autoSpaceDN w:val="0"/>
        <w:adjustRightInd w:val="0"/>
        <w:spacing w:after="0" w:line="240" w:lineRule="auto"/>
        <w:ind w:firstLine="992"/>
        <w:jc w:val="both"/>
        <w:rPr>
          <w:rFonts w:ascii="Times New Roman" w:hAnsi="Times New Roman"/>
          <w:sz w:val="24"/>
          <w:szCs w:val="24"/>
        </w:rPr>
      </w:pPr>
      <w:r w:rsidRPr="00C84607">
        <w:rPr>
          <w:rFonts w:ascii="Times New Roman" w:hAnsi="Times New Roman"/>
          <w:sz w:val="24"/>
          <w:szCs w:val="24"/>
        </w:rPr>
        <w:t>за счет средств республиканского бюджета Республики Коми 2 907,1 тыс.</w:t>
      </w:r>
      <w:r>
        <w:rPr>
          <w:rFonts w:ascii="Times New Roman" w:hAnsi="Times New Roman"/>
          <w:sz w:val="24"/>
          <w:szCs w:val="24"/>
        </w:rPr>
        <w:t xml:space="preserve"> </w:t>
      </w:r>
      <w:r w:rsidRPr="00C84607">
        <w:rPr>
          <w:rFonts w:ascii="Times New Roman" w:hAnsi="Times New Roman"/>
          <w:sz w:val="24"/>
          <w:szCs w:val="24"/>
        </w:rPr>
        <w:t>руб., в том числе по годам:</w:t>
      </w:r>
    </w:p>
    <w:p w:rsidR="00DA2333" w:rsidRPr="00C84607" w:rsidRDefault="00DA2333" w:rsidP="00DA2333">
      <w:pPr>
        <w:pStyle w:val="a7"/>
        <w:tabs>
          <w:tab w:val="left" w:pos="10915"/>
        </w:tabs>
        <w:ind w:left="0" w:firstLine="992"/>
      </w:pPr>
      <w:r w:rsidRPr="00C84607">
        <w:t>2015 год – 661,8 тыс. руб.;</w:t>
      </w:r>
    </w:p>
    <w:p w:rsidR="00DA2333" w:rsidRPr="00C84607" w:rsidRDefault="00DA2333" w:rsidP="00DA2333">
      <w:pPr>
        <w:pStyle w:val="a7"/>
        <w:tabs>
          <w:tab w:val="left" w:pos="10915"/>
        </w:tabs>
        <w:ind w:left="0" w:firstLine="992"/>
      </w:pPr>
      <w:r w:rsidRPr="00C84607">
        <w:t>2016 год – 653,8 тыс. руб.;</w:t>
      </w:r>
    </w:p>
    <w:p w:rsidR="00DA2333" w:rsidRPr="00C84607" w:rsidRDefault="00DA2333" w:rsidP="00DA2333">
      <w:pPr>
        <w:tabs>
          <w:tab w:val="left" w:pos="10915"/>
        </w:tabs>
        <w:autoSpaceDE w:val="0"/>
        <w:autoSpaceDN w:val="0"/>
        <w:adjustRightInd w:val="0"/>
        <w:spacing w:after="0" w:line="240" w:lineRule="auto"/>
        <w:ind w:firstLine="992"/>
        <w:jc w:val="both"/>
        <w:rPr>
          <w:rFonts w:ascii="Times New Roman" w:hAnsi="Times New Roman"/>
          <w:sz w:val="24"/>
          <w:szCs w:val="24"/>
        </w:rPr>
      </w:pPr>
      <w:r w:rsidRPr="00C84607">
        <w:rPr>
          <w:rFonts w:ascii="Times New Roman" w:hAnsi="Times New Roman"/>
          <w:sz w:val="24"/>
          <w:szCs w:val="24"/>
        </w:rPr>
        <w:t>2017 год – 534,9</w:t>
      </w:r>
      <w:r>
        <w:rPr>
          <w:rFonts w:ascii="Times New Roman" w:hAnsi="Times New Roman"/>
          <w:sz w:val="24"/>
          <w:szCs w:val="24"/>
        </w:rPr>
        <w:t xml:space="preserve"> </w:t>
      </w:r>
      <w:r w:rsidRPr="00C84607">
        <w:rPr>
          <w:rFonts w:ascii="Times New Roman" w:hAnsi="Times New Roman"/>
          <w:sz w:val="24"/>
          <w:szCs w:val="24"/>
        </w:rPr>
        <w:t>тыс. руб.;</w:t>
      </w:r>
    </w:p>
    <w:p w:rsidR="00DA2333" w:rsidRPr="00C84607" w:rsidRDefault="00DA2333" w:rsidP="00DA2333">
      <w:pPr>
        <w:tabs>
          <w:tab w:val="left" w:pos="10915"/>
        </w:tabs>
        <w:autoSpaceDE w:val="0"/>
        <w:autoSpaceDN w:val="0"/>
        <w:adjustRightInd w:val="0"/>
        <w:spacing w:after="0" w:line="240" w:lineRule="auto"/>
        <w:ind w:firstLine="992"/>
        <w:jc w:val="both"/>
        <w:rPr>
          <w:rFonts w:ascii="Times New Roman" w:hAnsi="Times New Roman"/>
          <w:sz w:val="24"/>
          <w:szCs w:val="24"/>
        </w:rPr>
      </w:pPr>
      <w:r w:rsidRPr="00C84607">
        <w:rPr>
          <w:rFonts w:ascii="Times New Roman" w:hAnsi="Times New Roman"/>
          <w:sz w:val="24"/>
          <w:szCs w:val="24"/>
        </w:rPr>
        <w:t>2018 год – 531,0 тыс. руб.;</w:t>
      </w:r>
    </w:p>
    <w:p w:rsidR="00DA2333" w:rsidRPr="00317488" w:rsidRDefault="00DA2333" w:rsidP="006917E0">
      <w:pPr>
        <w:pStyle w:val="a7"/>
        <w:numPr>
          <w:ilvl w:val="0"/>
          <w:numId w:val="19"/>
        </w:numPr>
        <w:tabs>
          <w:tab w:val="left" w:pos="10915"/>
        </w:tabs>
        <w:autoSpaceDE w:val="0"/>
        <w:autoSpaceDN w:val="0"/>
        <w:adjustRightInd w:val="0"/>
        <w:jc w:val="both"/>
      </w:pPr>
      <w:r w:rsidRPr="00D40BB8">
        <w:t xml:space="preserve"> </w:t>
      </w:r>
      <w:r>
        <w:t xml:space="preserve">год – </w:t>
      </w:r>
      <w:r w:rsidRPr="00317488">
        <w:t>525,6 тыс. руб.</w:t>
      </w:r>
    </w:p>
    <w:p w:rsidR="00DA2333" w:rsidRPr="00D40BB8" w:rsidRDefault="00DA2333" w:rsidP="00DA2333">
      <w:pPr>
        <w:tabs>
          <w:tab w:val="left" w:pos="10915"/>
        </w:tabs>
        <w:spacing w:after="0" w:line="240" w:lineRule="auto"/>
        <w:ind w:firstLine="709"/>
        <w:jc w:val="both"/>
        <w:rPr>
          <w:rFonts w:ascii="Times New Roman" w:hAnsi="Times New Roman"/>
          <w:sz w:val="24"/>
          <w:szCs w:val="24"/>
        </w:rPr>
      </w:pPr>
      <w:r>
        <w:rPr>
          <w:rFonts w:ascii="Times New Roman" w:hAnsi="Times New Roman"/>
          <w:sz w:val="24"/>
          <w:szCs w:val="24"/>
        </w:rPr>
        <w:t xml:space="preserve">2. </w:t>
      </w:r>
      <w:r w:rsidRPr="00D40BB8">
        <w:rPr>
          <w:rFonts w:ascii="Times New Roman" w:hAnsi="Times New Roman"/>
          <w:sz w:val="24"/>
          <w:szCs w:val="24"/>
        </w:rPr>
        <w:t xml:space="preserve">Прогнозный объем финансирования Подпрограммы  1 на 2015 - 2019 </w:t>
      </w:r>
      <w:r>
        <w:rPr>
          <w:rFonts w:ascii="Times New Roman" w:hAnsi="Times New Roman"/>
          <w:sz w:val="24"/>
          <w:szCs w:val="24"/>
        </w:rPr>
        <w:t>годы</w:t>
      </w:r>
      <w:r w:rsidRPr="00D40BB8">
        <w:rPr>
          <w:rFonts w:ascii="Times New Roman" w:hAnsi="Times New Roman"/>
          <w:sz w:val="24"/>
          <w:szCs w:val="24"/>
        </w:rPr>
        <w:t xml:space="preserve"> </w:t>
      </w:r>
      <w:r>
        <w:rPr>
          <w:rFonts w:ascii="Times New Roman" w:hAnsi="Times New Roman"/>
          <w:sz w:val="24"/>
          <w:szCs w:val="24"/>
        </w:rPr>
        <w:t>с</w:t>
      </w:r>
      <w:r w:rsidRPr="00D40BB8">
        <w:rPr>
          <w:rFonts w:ascii="Times New Roman" w:hAnsi="Times New Roman"/>
          <w:sz w:val="24"/>
          <w:szCs w:val="24"/>
        </w:rPr>
        <w:t xml:space="preserve">оставит </w:t>
      </w:r>
      <w:r>
        <w:rPr>
          <w:rFonts w:ascii="Times New Roman" w:hAnsi="Times New Roman"/>
          <w:sz w:val="24"/>
          <w:szCs w:val="24"/>
        </w:rPr>
        <w:t>198 176,3</w:t>
      </w:r>
      <w:r w:rsidRPr="00D40BB8">
        <w:rPr>
          <w:rFonts w:ascii="Times New Roman" w:hAnsi="Times New Roman"/>
          <w:sz w:val="24"/>
          <w:szCs w:val="24"/>
        </w:rPr>
        <w:t xml:space="preserve"> тыс. руб., в том числе по годам:</w:t>
      </w:r>
    </w:p>
    <w:p w:rsidR="00DA2333" w:rsidRPr="00C84607" w:rsidRDefault="00DA2333" w:rsidP="00DA2333">
      <w:pPr>
        <w:pStyle w:val="a7"/>
        <w:tabs>
          <w:tab w:val="left" w:pos="10915"/>
        </w:tabs>
        <w:ind w:left="0" w:firstLine="992"/>
        <w:jc w:val="both"/>
      </w:pPr>
      <w:r w:rsidRPr="00C84607">
        <w:t>2015 год – 40 028,2 тыс. руб.;</w:t>
      </w:r>
    </w:p>
    <w:p w:rsidR="00DA2333" w:rsidRPr="00C84607" w:rsidRDefault="00DA2333" w:rsidP="00DA2333">
      <w:pPr>
        <w:pStyle w:val="a7"/>
        <w:tabs>
          <w:tab w:val="left" w:pos="10915"/>
        </w:tabs>
        <w:ind w:left="0" w:firstLine="992"/>
        <w:jc w:val="both"/>
      </w:pPr>
      <w:r>
        <w:t>2016 год – 42 932,6</w:t>
      </w:r>
      <w:r w:rsidRPr="00C84607">
        <w:t xml:space="preserve"> тыс. руб.;</w:t>
      </w:r>
    </w:p>
    <w:p w:rsidR="00DA2333" w:rsidRPr="00C94B84" w:rsidRDefault="00DA2333" w:rsidP="00DA2333">
      <w:pPr>
        <w:tabs>
          <w:tab w:val="left" w:pos="10915"/>
        </w:tabs>
        <w:autoSpaceDE w:val="0"/>
        <w:autoSpaceDN w:val="0"/>
        <w:adjustRightInd w:val="0"/>
        <w:spacing w:after="0" w:line="240" w:lineRule="auto"/>
        <w:ind w:firstLine="992"/>
        <w:jc w:val="both"/>
        <w:rPr>
          <w:rFonts w:ascii="Times New Roman" w:hAnsi="Times New Roman"/>
          <w:sz w:val="24"/>
          <w:szCs w:val="24"/>
        </w:rPr>
      </w:pPr>
      <w:r>
        <w:rPr>
          <w:rFonts w:ascii="Times New Roman" w:hAnsi="Times New Roman"/>
          <w:sz w:val="24"/>
          <w:szCs w:val="24"/>
        </w:rPr>
        <w:t>2017 год – 44 456,5</w:t>
      </w:r>
      <w:r w:rsidRPr="00C94B84">
        <w:rPr>
          <w:rFonts w:ascii="Times New Roman" w:hAnsi="Times New Roman"/>
          <w:sz w:val="24"/>
          <w:szCs w:val="24"/>
        </w:rPr>
        <w:t xml:space="preserve">  тыс. руб.;</w:t>
      </w:r>
    </w:p>
    <w:p w:rsidR="00DA2333" w:rsidRDefault="00DA2333" w:rsidP="00DA2333">
      <w:pPr>
        <w:tabs>
          <w:tab w:val="left" w:pos="10915"/>
        </w:tabs>
        <w:autoSpaceDE w:val="0"/>
        <w:autoSpaceDN w:val="0"/>
        <w:adjustRightInd w:val="0"/>
        <w:spacing w:after="0" w:line="240" w:lineRule="auto"/>
        <w:ind w:firstLine="992"/>
        <w:jc w:val="both"/>
        <w:rPr>
          <w:rFonts w:ascii="Times New Roman" w:hAnsi="Times New Roman"/>
          <w:sz w:val="24"/>
          <w:szCs w:val="24"/>
        </w:rPr>
      </w:pPr>
      <w:r>
        <w:rPr>
          <w:rFonts w:ascii="Times New Roman" w:hAnsi="Times New Roman"/>
          <w:sz w:val="24"/>
          <w:szCs w:val="24"/>
        </w:rPr>
        <w:t>2018 год – 35 502,0</w:t>
      </w:r>
      <w:r w:rsidRPr="00C94B84">
        <w:rPr>
          <w:rFonts w:ascii="Times New Roman" w:hAnsi="Times New Roman"/>
          <w:sz w:val="24"/>
          <w:szCs w:val="24"/>
        </w:rPr>
        <w:t xml:space="preserve"> тыс. руб.</w:t>
      </w:r>
      <w:r>
        <w:rPr>
          <w:rFonts w:ascii="Times New Roman" w:hAnsi="Times New Roman"/>
          <w:sz w:val="24"/>
          <w:szCs w:val="24"/>
        </w:rPr>
        <w:t>;</w:t>
      </w:r>
    </w:p>
    <w:p w:rsidR="00DA2333" w:rsidRPr="00D632B0" w:rsidRDefault="00DA2333" w:rsidP="00DA2333">
      <w:pPr>
        <w:tabs>
          <w:tab w:val="left" w:pos="10915"/>
        </w:tabs>
        <w:autoSpaceDE w:val="0"/>
        <w:autoSpaceDN w:val="0"/>
        <w:adjustRightInd w:val="0"/>
        <w:spacing w:after="0" w:line="240" w:lineRule="auto"/>
        <w:ind w:firstLine="992"/>
        <w:jc w:val="both"/>
        <w:rPr>
          <w:rFonts w:ascii="Times New Roman" w:hAnsi="Times New Roman"/>
          <w:sz w:val="24"/>
          <w:szCs w:val="24"/>
        </w:rPr>
      </w:pPr>
      <w:r>
        <w:rPr>
          <w:rFonts w:ascii="Times New Roman" w:hAnsi="Times New Roman"/>
          <w:sz w:val="24"/>
          <w:szCs w:val="24"/>
        </w:rPr>
        <w:t>2019 год – 35 257,0 тыс. руб.</w:t>
      </w:r>
    </w:p>
    <w:p w:rsidR="00DA2333" w:rsidRPr="00C94B84" w:rsidRDefault="00DA2333" w:rsidP="00DA2333">
      <w:pPr>
        <w:pStyle w:val="a7"/>
        <w:tabs>
          <w:tab w:val="left" w:pos="10915"/>
        </w:tabs>
        <w:ind w:left="0" w:firstLine="709"/>
        <w:jc w:val="both"/>
      </w:pPr>
      <w:r w:rsidRPr="00C94B84">
        <w:t xml:space="preserve">3. Прогнозный объем финансирования Подпрограммы  2 на 2015 - 2019 </w:t>
      </w:r>
      <w:r>
        <w:t>годы</w:t>
      </w:r>
      <w:r w:rsidRPr="00C94B84">
        <w:t xml:space="preserve"> составит </w:t>
      </w:r>
      <w:r>
        <w:t>782,3</w:t>
      </w:r>
      <w:r w:rsidRPr="00C94B84">
        <w:t xml:space="preserve"> тыс.</w:t>
      </w:r>
      <w:r>
        <w:t xml:space="preserve"> </w:t>
      </w:r>
      <w:r w:rsidRPr="00C94B84">
        <w:t>руб., в том числе по годам:</w:t>
      </w:r>
    </w:p>
    <w:p w:rsidR="00DA2333" w:rsidRPr="00C94B84" w:rsidRDefault="00DA2333" w:rsidP="00DA2333">
      <w:pPr>
        <w:pStyle w:val="a7"/>
        <w:tabs>
          <w:tab w:val="left" w:pos="10915"/>
        </w:tabs>
        <w:ind w:left="0" w:firstLine="992"/>
      </w:pPr>
      <w:r w:rsidRPr="00C94B84">
        <w:t>2015 год – 91,0 тыс.</w:t>
      </w:r>
      <w:r>
        <w:t xml:space="preserve"> </w:t>
      </w:r>
      <w:r w:rsidRPr="00C94B84">
        <w:t>руб.;</w:t>
      </w:r>
    </w:p>
    <w:p w:rsidR="00DA2333" w:rsidRPr="00C94B84" w:rsidRDefault="00DA2333" w:rsidP="00DA2333">
      <w:pPr>
        <w:pStyle w:val="a7"/>
        <w:tabs>
          <w:tab w:val="left" w:pos="10915"/>
        </w:tabs>
        <w:ind w:left="0" w:firstLine="992"/>
      </w:pPr>
      <w:r w:rsidRPr="00C94B84">
        <w:t>2016 год – 302,8 тыс.</w:t>
      </w:r>
      <w:r>
        <w:t xml:space="preserve"> </w:t>
      </w:r>
      <w:r w:rsidRPr="00C94B84">
        <w:t>руб.;</w:t>
      </w:r>
    </w:p>
    <w:p w:rsidR="00DA2333" w:rsidRPr="001E7F43" w:rsidRDefault="00DA2333" w:rsidP="00DA2333">
      <w:pPr>
        <w:pStyle w:val="a7"/>
        <w:tabs>
          <w:tab w:val="left" w:pos="10915"/>
        </w:tabs>
        <w:ind w:left="0" w:firstLine="992"/>
      </w:pPr>
      <w:r w:rsidRPr="001E7F43">
        <w:t xml:space="preserve">2017 год – </w:t>
      </w:r>
      <w:r>
        <w:t>238,5</w:t>
      </w:r>
      <w:r w:rsidRPr="001E7F43">
        <w:t xml:space="preserve"> тыс.</w:t>
      </w:r>
      <w:r>
        <w:t xml:space="preserve"> </w:t>
      </w:r>
      <w:r w:rsidRPr="001E7F43">
        <w:t>руб.;</w:t>
      </w:r>
    </w:p>
    <w:p w:rsidR="00DA2333" w:rsidRPr="00C94B84" w:rsidRDefault="00DA2333" w:rsidP="00DA2333">
      <w:pPr>
        <w:pStyle w:val="a7"/>
        <w:tabs>
          <w:tab w:val="left" w:pos="10915"/>
        </w:tabs>
        <w:ind w:left="0" w:firstLine="992"/>
      </w:pPr>
      <w:r w:rsidRPr="00C94B84">
        <w:t xml:space="preserve">2018 год – </w:t>
      </w:r>
      <w:r>
        <w:t>100</w:t>
      </w:r>
      <w:r w:rsidRPr="00C94B84">
        <w:t>,0 тыс.</w:t>
      </w:r>
      <w:r>
        <w:t xml:space="preserve"> </w:t>
      </w:r>
      <w:r w:rsidRPr="00C94B84">
        <w:t>руб.</w:t>
      </w:r>
    </w:p>
    <w:p w:rsidR="00DA2333" w:rsidRDefault="00DA2333" w:rsidP="00DA2333">
      <w:pPr>
        <w:pStyle w:val="a7"/>
        <w:tabs>
          <w:tab w:val="left" w:pos="10915"/>
        </w:tabs>
        <w:ind w:left="0" w:firstLine="992"/>
      </w:pPr>
      <w:r w:rsidRPr="00C94B84">
        <w:t xml:space="preserve">2019 год – </w:t>
      </w:r>
      <w:r>
        <w:t>50</w:t>
      </w:r>
      <w:r w:rsidRPr="00C94B84">
        <w:t>,0 тыс. руб.</w:t>
      </w:r>
    </w:p>
    <w:p w:rsidR="00DA2333" w:rsidRPr="00C94B84" w:rsidRDefault="00DA2333" w:rsidP="00DA2333">
      <w:pPr>
        <w:pStyle w:val="a7"/>
        <w:tabs>
          <w:tab w:val="left" w:pos="10915"/>
        </w:tabs>
        <w:ind w:left="0" w:firstLine="709"/>
        <w:jc w:val="both"/>
      </w:pPr>
      <w:r w:rsidRPr="00C94B84">
        <w:t xml:space="preserve">4. Прогнозный объем финансирования Подпрограммы  3 на 2015 - 2019 </w:t>
      </w:r>
      <w:r>
        <w:t>годы</w:t>
      </w:r>
      <w:r w:rsidRPr="00C94B84">
        <w:t xml:space="preserve"> составит </w:t>
      </w:r>
      <w:r>
        <w:t>7863,9</w:t>
      </w:r>
      <w:r w:rsidRPr="00C94B84">
        <w:t xml:space="preserve"> тыс.</w:t>
      </w:r>
      <w:r>
        <w:t xml:space="preserve"> </w:t>
      </w:r>
      <w:r w:rsidRPr="00C94B84">
        <w:t>руб., в том числе по годам:</w:t>
      </w:r>
    </w:p>
    <w:p w:rsidR="00DA2333" w:rsidRPr="00C94B84" w:rsidRDefault="00DA2333" w:rsidP="00DA2333">
      <w:pPr>
        <w:pStyle w:val="a7"/>
        <w:tabs>
          <w:tab w:val="left" w:pos="10915"/>
        </w:tabs>
        <w:ind w:left="0" w:firstLine="992"/>
      </w:pPr>
      <w:r w:rsidRPr="00C94B84">
        <w:t xml:space="preserve">2015 год </w:t>
      </w:r>
      <w:r>
        <w:t>–</w:t>
      </w:r>
      <w:r w:rsidRPr="00C94B84">
        <w:t xml:space="preserve"> 1</w:t>
      </w:r>
      <w:r>
        <w:t xml:space="preserve"> </w:t>
      </w:r>
      <w:r w:rsidRPr="00C94B84">
        <w:t>776,3 тыс.</w:t>
      </w:r>
      <w:r>
        <w:t xml:space="preserve"> </w:t>
      </w:r>
      <w:r w:rsidRPr="00C94B84">
        <w:t>руб.;</w:t>
      </w:r>
    </w:p>
    <w:p w:rsidR="00DA2333" w:rsidRPr="00C94B84" w:rsidRDefault="00DA2333" w:rsidP="00DA2333">
      <w:pPr>
        <w:pStyle w:val="a7"/>
        <w:tabs>
          <w:tab w:val="left" w:pos="10915"/>
        </w:tabs>
        <w:ind w:left="0" w:firstLine="992"/>
      </w:pPr>
      <w:r w:rsidRPr="00C94B84">
        <w:t>2016 год – 5</w:t>
      </w:r>
      <w:r>
        <w:t xml:space="preserve"> </w:t>
      </w:r>
      <w:r w:rsidRPr="00C94B84">
        <w:t>371,3 тыс.</w:t>
      </w:r>
      <w:r>
        <w:t xml:space="preserve"> </w:t>
      </w:r>
      <w:r w:rsidRPr="00C94B84">
        <w:t>руб.;</w:t>
      </w:r>
    </w:p>
    <w:p w:rsidR="00DA2333" w:rsidRPr="00C94B84" w:rsidRDefault="00DA2333" w:rsidP="00DA2333">
      <w:pPr>
        <w:pStyle w:val="a7"/>
        <w:tabs>
          <w:tab w:val="left" w:pos="10915"/>
        </w:tabs>
        <w:ind w:left="0" w:firstLine="992"/>
      </w:pPr>
      <w:r>
        <w:t>2017</w:t>
      </w:r>
      <w:r w:rsidRPr="00C94B84">
        <w:t xml:space="preserve"> год – </w:t>
      </w:r>
      <w:r>
        <w:t>346,3</w:t>
      </w:r>
      <w:r w:rsidRPr="00C94B84">
        <w:t xml:space="preserve"> тыс.</w:t>
      </w:r>
      <w:r>
        <w:t xml:space="preserve"> </w:t>
      </w:r>
      <w:r w:rsidRPr="00C94B84">
        <w:t>руб.;</w:t>
      </w:r>
    </w:p>
    <w:p w:rsidR="00DA2333" w:rsidRDefault="00DA2333" w:rsidP="00DA2333">
      <w:pPr>
        <w:pStyle w:val="a7"/>
        <w:tabs>
          <w:tab w:val="left" w:pos="10915"/>
        </w:tabs>
        <w:ind w:left="0" w:firstLine="992"/>
      </w:pPr>
      <w:r w:rsidRPr="00C94B84">
        <w:t xml:space="preserve">2018 год – </w:t>
      </w:r>
      <w:r>
        <w:t>210,0</w:t>
      </w:r>
      <w:r w:rsidRPr="00C94B84">
        <w:t xml:space="preserve"> тыс.</w:t>
      </w:r>
      <w:r>
        <w:t xml:space="preserve"> </w:t>
      </w:r>
      <w:r w:rsidRPr="00C94B84">
        <w:t>руб.</w:t>
      </w:r>
    </w:p>
    <w:p w:rsidR="00DA2333" w:rsidRPr="00C94B84" w:rsidRDefault="00DA2333" w:rsidP="00DA2333">
      <w:pPr>
        <w:pStyle w:val="a7"/>
        <w:tabs>
          <w:tab w:val="left" w:pos="10915"/>
        </w:tabs>
        <w:ind w:left="0" w:firstLine="992"/>
      </w:pPr>
      <w:r w:rsidRPr="00C94B84">
        <w:t xml:space="preserve">2019 год – </w:t>
      </w:r>
      <w:r>
        <w:t>160</w:t>
      </w:r>
      <w:r w:rsidRPr="00C94B84">
        <w:t>,0 тыс. руб.</w:t>
      </w:r>
    </w:p>
    <w:p w:rsidR="00DA2333" w:rsidRPr="00D632B0" w:rsidRDefault="00DA2333" w:rsidP="00DA2333">
      <w:pPr>
        <w:pStyle w:val="a7"/>
        <w:tabs>
          <w:tab w:val="left" w:pos="10915"/>
        </w:tabs>
        <w:ind w:left="0" w:firstLine="709"/>
        <w:jc w:val="both"/>
      </w:pPr>
      <w:r w:rsidRPr="00D632B0">
        <w:t xml:space="preserve">5. Прогнозный объем финансирования Подпрограммы  4 </w:t>
      </w:r>
      <w:r w:rsidRPr="00C94B84">
        <w:t xml:space="preserve">на 2015 - 2019 </w:t>
      </w:r>
      <w:r>
        <w:t>годы</w:t>
      </w:r>
      <w:r w:rsidRPr="00C94B84">
        <w:t xml:space="preserve"> </w:t>
      </w:r>
      <w:r w:rsidRPr="00D632B0">
        <w:t xml:space="preserve">составит </w:t>
      </w:r>
      <w:r>
        <w:t>100</w:t>
      </w:r>
      <w:r w:rsidRPr="00D632B0">
        <w:t>,0 тыс.</w:t>
      </w:r>
      <w:r>
        <w:t xml:space="preserve"> </w:t>
      </w:r>
      <w:r w:rsidRPr="00D632B0">
        <w:t>руб., в том числе по годам:</w:t>
      </w:r>
    </w:p>
    <w:p w:rsidR="00DA2333" w:rsidRPr="00D632B0" w:rsidRDefault="00DA2333" w:rsidP="00DA2333">
      <w:pPr>
        <w:pStyle w:val="a7"/>
        <w:tabs>
          <w:tab w:val="left" w:pos="10915"/>
        </w:tabs>
        <w:ind w:left="0" w:firstLine="992"/>
      </w:pPr>
      <w:r w:rsidRPr="00D632B0">
        <w:t>2015 год – 0,0 тыс.</w:t>
      </w:r>
      <w:r>
        <w:t xml:space="preserve"> </w:t>
      </w:r>
      <w:r w:rsidRPr="00D632B0">
        <w:t>руб.;</w:t>
      </w:r>
    </w:p>
    <w:p w:rsidR="00DA2333" w:rsidRPr="00D632B0" w:rsidRDefault="00DA2333" w:rsidP="00DA2333">
      <w:pPr>
        <w:pStyle w:val="a7"/>
        <w:tabs>
          <w:tab w:val="left" w:pos="10915"/>
        </w:tabs>
        <w:ind w:left="0" w:firstLine="992"/>
      </w:pPr>
      <w:r w:rsidRPr="00D632B0">
        <w:t>2016 год – 0,0 тыс.</w:t>
      </w:r>
      <w:r>
        <w:t xml:space="preserve"> </w:t>
      </w:r>
      <w:r w:rsidRPr="00D632B0">
        <w:t>руб.;</w:t>
      </w:r>
    </w:p>
    <w:p w:rsidR="00DA2333" w:rsidRPr="00D632B0" w:rsidRDefault="00DA2333" w:rsidP="00DA2333">
      <w:pPr>
        <w:pStyle w:val="a7"/>
        <w:tabs>
          <w:tab w:val="left" w:pos="10915"/>
        </w:tabs>
        <w:ind w:left="0" w:firstLine="992"/>
      </w:pPr>
      <w:r w:rsidRPr="00D632B0">
        <w:t xml:space="preserve">2017 год – </w:t>
      </w:r>
      <w:r>
        <w:t>0</w:t>
      </w:r>
      <w:r w:rsidRPr="00D632B0">
        <w:t>,0 тыс.</w:t>
      </w:r>
      <w:r>
        <w:t xml:space="preserve"> </w:t>
      </w:r>
      <w:r w:rsidRPr="00D632B0">
        <w:t>руб.;</w:t>
      </w:r>
    </w:p>
    <w:p w:rsidR="00DA2333" w:rsidRDefault="00DA2333" w:rsidP="00DA2333">
      <w:pPr>
        <w:pStyle w:val="a7"/>
        <w:tabs>
          <w:tab w:val="left" w:pos="10915"/>
        </w:tabs>
        <w:ind w:left="0" w:firstLine="992"/>
      </w:pPr>
      <w:r w:rsidRPr="00D632B0">
        <w:t xml:space="preserve">2018 год – </w:t>
      </w:r>
      <w:r>
        <w:t>5</w:t>
      </w:r>
      <w:r w:rsidRPr="00D632B0">
        <w:t>0,0 тыс.</w:t>
      </w:r>
      <w:r>
        <w:t xml:space="preserve"> </w:t>
      </w:r>
      <w:r w:rsidRPr="00D632B0">
        <w:t>руб.</w:t>
      </w:r>
    </w:p>
    <w:p w:rsidR="00DA2333" w:rsidRPr="00D632B0" w:rsidRDefault="00DA2333" w:rsidP="00DA2333">
      <w:pPr>
        <w:pStyle w:val="a7"/>
        <w:tabs>
          <w:tab w:val="left" w:pos="10915"/>
        </w:tabs>
        <w:ind w:left="0" w:firstLine="992"/>
      </w:pPr>
      <w:r>
        <w:t>2019 год – 50,0</w:t>
      </w:r>
      <w:r w:rsidRPr="008F536A">
        <w:t xml:space="preserve"> </w:t>
      </w:r>
      <w:r w:rsidRPr="00D632B0">
        <w:t>тыс. руб</w:t>
      </w:r>
      <w:r>
        <w:t>.</w:t>
      </w:r>
    </w:p>
    <w:p w:rsidR="00DA2333" w:rsidRPr="00D632B0" w:rsidRDefault="00DA2333" w:rsidP="00DA2333">
      <w:pPr>
        <w:tabs>
          <w:tab w:val="left" w:pos="993"/>
          <w:tab w:val="left" w:pos="10915"/>
        </w:tabs>
        <w:spacing w:after="0" w:line="240" w:lineRule="auto"/>
        <w:ind w:firstLine="709"/>
        <w:jc w:val="both"/>
        <w:rPr>
          <w:rFonts w:ascii="Times New Roman" w:hAnsi="Times New Roman"/>
          <w:sz w:val="24"/>
          <w:szCs w:val="24"/>
        </w:rPr>
      </w:pPr>
      <w:r w:rsidRPr="00D632B0">
        <w:rPr>
          <w:rFonts w:ascii="Times New Roman" w:hAnsi="Times New Roman"/>
          <w:sz w:val="24"/>
          <w:szCs w:val="24"/>
        </w:rPr>
        <w:lastRenderedPageBreak/>
        <w:t xml:space="preserve">6. Прогнозный объем финансирования Подпрограммы  5 </w:t>
      </w:r>
      <w:r w:rsidRPr="00C94B84">
        <w:rPr>
          <w:rFonts w:ascii="Times New Roman" w:hAnsi="Times New Roman"/>
          <w:sz w:val="24"/>
          <w:szCs w:val="24"/>
        </w:rPr>
        <w:t xml:space="preserve">на 2015 - 2019 </w:t>
      </w:r>
      <w:r>
        <w:rPr>
          <w:rFonts w:ascii="Times New Roman" w:hAnsi="Times New Roman"/>
          <w:sz w:val="24"/>
          <w:szCs w:val="24"/>
        </w:rPr>
        <w:t>годы</w:t>
      </w:r>
      <w:r w:rsidRPr="00C94B84">
        <w:rPr>
          <w:rFonts w:ascii="Times New Roman" w:hAnsi="Times New Roman"/>
          <w:sz w:val="24"/>
          <w:szCs w:val="24"/>
        </w:rPr>
        <w:t xml:space="preserve"> </w:t>
      </w:r>
      <w:r w:rsidRPr="00D632B0">
        <w:rPr>
          <w:rFonts w:ascii="Times New Roman" w:hAnsi="Times New Roman"/>
          <w:sz w:val="24"/>
          <w:szCs w:val="24"/>
        </w:rPr>
        <w:t xml:space="preserve"> составит </w:t>
      </w:r>
      <w:r>
        <w:rPr>
          <w:rFonts w:ascii="Times New Roman" w:hAnsi="Times New Roman"/>
          <w:sz w:val="24"/>
          <w:szCs w:val="24"/>
        </w:rPr>
        <w:t>8</w:t>
      </w:r>
      <w:r w:rsidRPr="00D632B0">
        <w:rPr>
          <w:rFonts w:ascii="Times New Roman" w:hAnsi="Times New Roman"/>
          <w:sz w:val="24"/>
          <w:szCs w:val="24"/>
        </w:rPr>
        <w:t>4,9 тыс.</w:t>
      </w:r>
      <w:r>
        <w:rPr>
          <w:rFonts w:ascii="Times New Roman" w:hAnsi="Times New Roman"/>
          <w:sz w:val="24"/>
          <w:szCs w:val="24"/>
        </w:rPr>
        <w:t xml:space="preserve"> </w:t>
      </w:r>
      <w:r w:rsidRPr="00D632B0">
        <w:rPr>
          <w:rFonts w:ascii="Times New Roman" w:hAnsi="Times New Roman"/>
          <w:sz w:val="24"/>
          <w:szCs w:val="24"/>
        </w:rPr>
        <w:t>руб., в том числе по годам:</w:t>
      </w:r>
    </w:p>
    <w:p w:rsidR="00DA2333" w:rsidRPr="00D632B0" w:rsidRDefault="00DA2333" w:rsidP="00DA2333">
      <w:pPr>
        <w:pStyle w:val="a7"/>
        <w:tabs>
          <w:tab w:val="left" w:pos="10915"/>
        </w:tabs>
        <w:ind w:left="0" w:firstLine="992"/>
      </w:pPr>
      <w:r w:rsidRPr="00D632B0">
        <w:t>2015 год – 4,9 тыс.</w:t>
      </w:r>
      <w:r>
        <w:t xml:space="preserve"> </w:t>
      </w:r>
      <w:r w:rsidRPr="00D632B0">
        <w:t>руб.;</w:t>
      </w:r>
    </w:p>
    <w:p w:rsidR="00DA2333" w:rsidRPr="00D632B0" w:rsidRDefault="00DA2333" w:rsidP="00DA2333">
      <w:pPr>
        <w:pStyle w:val="a7"/>
        <w:tabs>
          <w:tab w:val="left" w:pos="10915"/>
        </w:tabs>
        <w:ind w:left="0" w:firstLine="992"/>
      </w:pPr>
      <w:r w:rsidRPr="00D632B0">
        <w:t>2016 год – 0,0 тыс.</w:t>
      </w:r>
      <w:r>
        <w:t xml:space="preserve"> </w:t>
      </w:r>
      <w:r w:rsidRPr="00D632B0">
        <w:t>руб.;</w:t>
      </w:r>
    </w:p>
    <w:p w:rsidR="00DA2333" w:rsidRPr="00D632B0" w:rsidRDefault="00DA2333" w:rsidP="00DA2333">
      <w:pPr>
        <w:pStyle w:val="a7"/>
        <w:tabs>
          <w:tab w:val="left" w:pos="10915"/>
        </w:tabs>
        <w:ind w:left="0" w:firstLine="992"/>
      </w:pPr>
      <w:r w:rsidRPr="00D632B0">
        <w:t>2017 год – 0,0 тыс.</w:t>
      </w:r>
      <w:r>
        <w:t xml:space="preserve"> </w:t>
      </w:r>
      <w:r w:rsidRPr="00D632B0">
        <w:t>руб.;</w:t>
      </w:r>
    </w:p>
    <w:p w:rsidR="00DA2333" w:rsidRDefault="00DA2333" w:rsidP="00DA2333">
      <w:pPr>
        <w:pStyle w:val="a7"/>
        <w:tabs>
          <w:tab w:val="left" w:pos="10915"/>
        </w:tabs>
        <w:ind w:left="0" w:firstLine="992"/>
      </w:pPr>
      <w:r w:rsidRPr="00D632B0">
        <w:t xml:space="preserve">2018 год – </w:t>
      </w:r>
      <w:r>
        <w:t>4</w:t>
      </w:r>
      <w:r w:rsidRPr="00D632B0">
        <w:t>0,0 тыс.</w:t>
      </w:r>
      <w:r>
        <w:t xml:space="preserve"> </w:t>
      </w:r>
      <w:r w:rsidRPr="00D632B0">
        <w:t>руб.</w:t>
      </w:r>
    </w:p>
    <w:p w:rsidR="00DA2333" w:rsidRPr="00D632B0" w:rsidRDefault="00DA2333" w:rsidP="00DA2333">
      <w:pPr>
        <w:pStyle w:val="a7"/>
        <w:tabs>
          <w:tab w:val="left" w:pos="10915"/>
        </w:tabs>
        <w:ind w:left="0" w:firstLine="992"/>
      </w:pPr>
      <w:r>
        <w:t>2019 год – 40,0</w:t>
      </w:r>
      <w:r w:rsidRPr="008F536A">
        <w:t xml:space="preserve"> </w:t>
      </w:r>
      <w:r w:rsidRPr="00D632B0">
        <w:t>тыс. руб</w:t>
      </w:r>
      <w:r>
        <w:t>.</w:t>
      </w:r>
    </w:p>
    <w:p w:rsidR="00DA2333" w:rsidRPr="00D632B0" w:rsidRDefault="00DA2333" w:rsidP="00DA2333">
      <w:pPr>
        <w:pStyle w:val="a7"/>
        <w:tabs>
          <w:tab w:val="left" w:pos="10915"/>
        </w:tabs>
        <w:ind w:left="0" w:firstLine="709"/>
        <w:jc w:val="both"/>
      </w:pPr>
      <w:r w:rsidRPr="00D632B0">
        <w:t>7. Прогнозный объем финансирования Подпр</w:t>
      </w:r>
      <w:r>
        <w:t xml:space="preserve">ограммы  6 </w:t>
      </w:r>
      <w:r w:rsidRPr="00C94B84">
        <w:t xml:space="preserve">на 2015 - 2019 </w:t>
      </w:r>
      <w:r>
        <w:t>годы</w:t>
      </w:r>
      <w:r w:rsidRPr="00C94B84">
        <w:t xml:space="preserve"> </w:t>
      </w:r>
      <w:r w:rsidRPr="00D632B0">
        <w:t xml:space="preserve">составит </w:t>
      </w:r>
      <w:r>
        <w:t>656,4</w:t>
      </w:r>
      <w:r w:rsidRPr="00D632B0">
        <w:t xml:space="preserve"> тыс.</w:t>
      </w:r>
      <w:r>
        <w:t xml:space="preserve"> </w:t>
      </w:r>
      <w:r w:rsidRPr="00D632B0">
        <w:t>руб., в том числе по годам:</w:t>
      </w:r>
    </w:p>
    <w:p w:rsidR="00DA2333" w:rsidRPr="00D632B0" w:rsidRDefault="00DA2333" w:rsidP="00DA2333">
      <w:pPr>
        <w:pStyle w:val="a7"/>
        <w:tabs>
          <w:tab w:val="left" w:pos="10915"/>
        </w:tabs>
        <w:ind w:left="0" w:firstLine="992"/>
      </w:pPr>
      <w:r w:rsidRPr="00D632B0">
        <w:t>2015 год – 225,2 тыс.</w:t>
      </w:r>
      <w:r>
        <w:t xml:space="preserve"> </w:t>
      </w:r>
      <w:r w:rsidRPr="00D632B0">
        <w:t>руб.;</w:t>
      </w:r>
    </w:p>
    <w:p w:rsidR="00DA2333" w:rsidRPr="00D632B0" w:rsidRDefault="00DA2333" w:rsidP="00DA2333">
      <w:pPr>
        <w:pStyle w:val="a7"/>
        <w:tabs>
          <w:tab w:val="left" w:pos="10915"/>
        </w:tabs>
        <w:ind w:left="0" w:firstLine="992"/>
      </w:pPr>
      <w:r w:rsidRPr="00D632B0">
        <w:t>2016 год – 402,7 тыс.</w:t>
      </w:r>
      <w:r>
        <w:t xml:space="preserve"> </w:t>
      </w:r>
      <w:r w:rsidRPr="00D632B0">
        <w:t>руб.;</w:t>
      </w:r>
    </w:p>
    <w:p w:rsidR="00DA2333" w:rsidRPr="00D632B0" w:rsidRDefault="00DA2333" w:rsidP="00DA2333">
      <w:pPr>
        <w:pStyle w:val="a7"/>
        <w:tabs>
          <w:tab w:val="left" w:pos="10915"/>
        </w:tabs>
        <w:ind w:left="0" w:firstLine="992"/>
      </w:pPr>
      <w:r>
        <w:t>2017 год – 28,5</w:t>
      </w:r>
      <w:r w:rsidRPr="00D632B0">
        <w:t xml:space="preserve"> тыс.</w:t>
      </w:r>
      <w:r>
        <w:t xml:space="preserve"> </w:t>
      </w:r>
      <w:r w:rsidRPr="00D632B0">
        <w:t>руб.</w:t>
      </w:r>
    </w:p>
    <w:p w:rsidR="00DA2333" w:rsidRDefault="00DA2333" w:rsidP="00DA2333">
      <w:pPr>
        <w:pStyle w:val="a7"/>
        <w:tabs>
          <w:tab w:val="left" w:pos="10915"/>
        </w:tabs>
        <w:ind w:left="0" w:firstLine="992"/>
      </w:pPr>
      <w:r w:rsidRPr="00D632B0">
        <w:t>2018 год – 0,0 тыс.</w:t>
      </w:r>
      <w:r>
        <w:t xml:space="preserve"> </w:t>
      </w:r>
      <w:r w:rsidRPr="00D632B0">
        <w:t>руб.</w:t>
      </w:r>
    </w:p>
    <w:p w:rsidR="00DA2333" w:rsidRPr="00D632B0" w:rsidRDefault="00DA2333" w:rsidP="00DA2333">
      <w:pPr>
        <w:pStyle w:val="a7"/>
        <w:tabs>
          <w:tab w:val="left" w:pos="10915"/>
        </w:tabs>
        <w:ind w:left="0" w:firstLine="992"/>
      </w:pPr>
      <w:r>
        <w:t>2019 год – 0,0</w:t>
      </w:r>
      <w:r w:rsidRPr="008F536A">
        <w:t xml:space="preserve"> </w:t>
      </w:r>
      <w:r w:rsidRPr="00D632B0">
        <w:t>тыс. руб</w:t>
      </w:r>
      <w:r>
        <w:t>.»</w:t>
      </w:r>
      <w:r w:rsidRPr="00CB4712">
        <w:t xml:space="preserve"> </w:t>
      </w:r>
      <w:r w:rsidRPr="00D632B0">
        <w:t>;</w:t>
      </w:r>
    </w:p>
    <w:p w:rsidR="00DA2333" w:rsidRPr="00D632B0" w:rsidRDefault="00DA2333" w:rsidP="00DA2333">
      <w:pPr>
        <w:tabs>
          <w:tab w:val="left" w:pos="8735"/>
          <w:tab w:val="left" w:pos="10915"/>
        </w:tabs>
        <w:spacing w:after="0" w:line="240" w:lineRule="auto"/>
        <w:ind w:firstLine="709"/>
        <w:jc w:val="both"/>
        <w:rPr>
          <w:rFonts w:ascii="Times New Roman" w:hAnsi="Times New Roman"/>
          <w:sz w:val="24"/>
          <w:szCs w:val="24"/>
        </w:rPr>
      </w:pPr>
      <w:r w:rsidRPr="00D632B0">
        <w:rPr>
          <w:rFonts w:ascii="Times New Roman" w:hAnsi="Times New Roman"/>
          <w:sz w:val="24"/>
          <w:szCs w:val="24"/>
        </w:rPr>
        <w:t xml:space="preserve">3) позицию «Объемы финансирования  подпрограммы» паспорта Подпрограммы 1 </w:t>
      </w:r>
      <w:r w:rsidRPr="00D632B0">
        <w:rPr>
          <w:rFonts w:ascii="Times New Roman" w:hAnsi="Times New Roman"/>
          <w:b/>
          <w:sz w:val="24"/>
          <w:szCs w:val="24"/>
        </w:rPr>
        <w:t>«</w:t>
      </w:r>
      <w:r w:rsidRPr="00D632B0">
        <w:rPr>
          <w:rFonts w:ascii="Times New Roman" w:hAnsi="Times New Roman"/>
          <w:sz w:val="24"/>
          <w:szCs w:val="24"/>
        </w:rPr>
        <w:t>Управление муниципальными финансами и муниципальным долгом</w:t>
      </w:r>
      <w:r w:rsidRPr="00D632B0">
        <w:rPr>
          <w:rFonts w:ascii="Times New Roman" w:hAnsi="Times New Roman"/>
          <w:b/>
          <w:sz w:val="24"/>
          <w:szCs w:val="24"/>
        </w:rPr>
        <w:t>»</w:t>
      </w:r>
      <w:r w:rsidRPr="00D632B0">
        <w:rPr>
          <w:rFonts w:ascii="Times New Roman" w:hAnsi="Times New Roman"/>
          <w:sz w:val="24"/>
          <w:szCs w:val="24"/>
        </w:rPr>
        <w:t xml:space="preserve">  изложить в следующей редакции:</w:t>
      </w:r>
    </w:p>
    <w:p w:rsidR="00DA2333" w:rsidRPr="00D632B0" w:rsidRDefault="00DA2333" w:rsidP="00DA2333">
      <w:pPr>
        <w:tabs>
          <w:tab w:val="left" w:pos="8735"/>
          <w:tab w:val="left" w:pos="10915"/>
        </w:tabs>
        <w:spacing w:after="0" w:line="240" w:lineRule="auto"/>
        <w:jc w:val="both"/>
        <w:rPr>
          <w:rFonts w:ascii="Times New Roman" w:hAnsi="Times New Roman"/>
          <w:sz w:val="24"/>
          <w:szCs w:val="24"/>
        </w:rPr>
      </w:pPr>
      <w:r w:rsidRPr="00D632B0">
        <w:rPr>
          <w:rFonts w:ascii="Times New Roman" w:hAnsi="Times New Roman"/>
          <w:sz w:val="24"/>
          <w:szCs w:val="24"/>
        </w:rPr>
        <w:t>«</w:t>
      </w:r>
    </w:p>
    <w:tbl>
      <w:tblPr>
        <w:tblW w:w="5110" w:type="pct"/>
        <w:tblCellSpacing w:w="5" w:type="nil"/>
        <w:tblInd w:w="-209" w:type="dxa"/>
        <w:tblLayout w:type="fixed"/>
        <w:tblCellMar>
          <w:left w:w="75" w:type="dxa"/>
          <w:right w:w="75" w:type="dxa"/>
        </w:tblCellMar>
        <w:tblLook w:val="0000"/>
      </w:tblPr>
      <w:tblGrid>
        <w:gridCol w:w="2127"/>
        <w:gridCol w:w="1986"/>
        <w:gridCol w:w="140"/>
        <w:gridCol w:w="999"/>
        <w:gridCol w:w="1135"/>
        <w:gridCol w:w="1135"/>
        <w:gridCol w:w="124"/>
        <w:gridCol w:w="993"/>
        <w:gridCol w:w="1076"/>
      </w:tblGrid>
      <w:tr w:rsidR="00DA2333" w:rsidRPr="00D632B0" w:rsidTr="009C187A">
        <w:trPr>
          <w:trHeight w:val="538"/>
          <w:tblCellSpacing w:w="5" w:type="nil"/>
        </w:trPr>
        <w:tc>
          <w:tcPr>
            <w:tcW w:w="1095" w:type="pct"/>
            <w:vMerge w:val="restart"/>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jc w:val="center"/>
              <w:rPr>
                <w:sz w:val="24"/>
                <w:szCs w:val="24"/>
              </w:rPr>
            </w:pPr>
            <w:r w:rsidRPr="00D632B0">
              <w:rPr>
                <w:sz w:val="24"/>
                <w:szCs w:val="24"/>
              </w:rPr>
              <w:t>Объемы финансирования подпрограммы</w:t>
            </w:r>
          </w:p>
        </w:tc>
        <w:tc>
          <w:tcPr>
            <w:tcW w:w="3905" w:type="pct"/>
            <w:gridSpan w:val="8"/>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jc w:val="center"/>
              <w:rPr>
                <w:sz w:val="24"/>
                <w:szCs w:val="24"/>
              </w:rPr>
            </w:pPr>
            <w:r w:rsidRPr="00D632B0">
              <w:rPr>
                <w:sz w:val="24"/>
                <w:szCs w:val="24"/>
              </w:rPr>
              <w:t>Объем финансир</w:t>
            </w:r>
            <w:r>
              <w:rPr>
                <w:sz w:val="24"/>
                <w:szCs w:val="24"/>
              </w:rPr>
              <w:t>ования подпрограммы на 2015-2019 годы составит  198 176,3</w:t>
            </w:r>
            <w:r w:rsidRPr="00D40BB8">
              <w:rPr>
                <w:sz w:val="24"/>
                <w:szCs w:val="24"/>
              </w:rPr>
              <w:t xml:space="preserve"> </w:t>
            </w:r>
            <w:r w:rsidRPr="00D632B0">
              <w:rPr>
                <w:sz w:val="24"/>
                <w:szCs w:val="24"/>
              </w:rPr>
              <w:t>тыс. руб., в том числе по источникам финансирования и годам реализации:</w:t>
            </w:r>
          </w:p>
        </w:tc>
      </w:tr>
      <w:tr w:rsidR="00DA2333" w:rsidRPr="00D632B0" w:rsidTr="009C187A">
        <w:trPr>
          <w:trHeight w:val="144"/>
          <w:tblCellSpacing w:w="5" w:type="nil"/>
        </w:trPr>
        <w:tc>
          <w:tcPr>
            <w:tcW w:w="1095" w:type="pct"/>
            <w:vMerge/>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jc w:val="center"/>
              <w:rPr>
                <w:sz w:val="24"/>
                <w:szCs w:val="24"/>
              </w:rPr>
            </w:pPr>
          </w:p>
        </w:tc>
        <w:tc>
          <w:tcPr>
            <w:tcW w:w="1022" w:type="pct"/>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ind w:firstLine="0"/>
              <w:rPr>
                <w:sz w:val="24"/>
                <w:szCs w:val="24"/>
              </w:rPr>
            </w:pPr>
            <w:r w:rsidRPr="00D632B0">
              <w:rPr>
                <w:sz w:val="24"/>
                <w:szCs w:val="24"/>
              </w:rPr>
              <w:t>Источник финансирования</w:t>
            </w:r>
          </w:p>
        </w:tc>
        <w:tc>
          <w:tcPr>
            <w:tcW w:w="2883" w:type="pct"/>
            <w:gridSpan w:val="7"/>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jc w:val="center"/>
              <w:rPr>
                <w:sz w:val="24"/>
                <w:szCs w:val="24"/>
              </w:rPr>
            </w:pPr>
            <w:r w:rsidRPr="00D632B0">
              <w:rPr>
                <w:sz w:val="24"/>
                <w:szCs w:val="24"/>
              </w:rPr>
              <w:t>Объем финансирования (тыс. руб.), гг.</w:t>
            </w:r>
          </w:p>
        </w:tc>
      </w:tr>
      <w:tr w:rsidR="009C187A" w:rsidRPr="00D632B0" w:rsidTr="009C187A">
        <w:trPr>
          <w:trHeight w:val="144"/>
          <w:tblCellSpacing w:w="5" w:type="nil"/>
        </w:trPr>
        <w:tc>
          <w:tcPr>
            <w:tcW w:w="1095" w:type="pct"/>
            <w:vMerge/>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jc w:val="center"/>
              <w:rPr>
                <w:sz w:val="24"/>
                <w:szCs w:val="24"/>
              </w:rPr>
            </w:pPr>
          </w:p>
        </w:tc>
        <w:tc>
          <w:tcPr>
            <w:tcW w:w="1022" w:type="pct"/>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jc w:val="center"/>
              <w:rPr>
                <w:sz w:val="24"/>
                <w:szCs w:val="24"/>
              </w:rPr>
            </w:pPr>
            <w:r w:rsidRPr="00D632B0">
              <w:rPr>
                <w:sz w:val="24"/>
                <w:szCs w:val="24"/>
              </w:rPr>
              <w:t>Всего</w:t>
            </w:r>
          </w:p>
        </w:tc>
        <w:tc>
          <w:tcPr>
            <w:tcW w:w="585" w:type="pct"/>
            <w:gridSpan w:val="2"/>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ind w:firstLine="0"/>
              <w:rPr>
                <w:sz w:val="24"/>
                <w:szCs w:val="24"/>
              </w:rPr>
            </w:pPr>
            <w:r w:rsidRPr="00D632B0">
              <w:rPr>
                <w:sz w:val="24"/>
                <w:szCs w:val="24"/>
              </w:rPr>
              <w:t>2015 г.</w:t>
            </w:r>
          </w:p>
        </w:tc>
        <w:tc>
          <w:tcPr>
            <w:tcW w:w="584" w:type="pct"/>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ind w:firstLine="0"/>
              <w:rPr>
                <w:sz w:val="24"/>
                <w:szCs w:val="24"/>
              </w:rPr>
            </w:pPr>
            <w:r w:rsidRPr="00D632B0">
              <w:rPr>
                <w:sz w:val="24"/>
                <w:szCs w:val="24"/>
              </w:rPr>
              <w:t>2016 г.</w:t>
            </w:r>
          </w:p>
        </w:tc>
        <w:tc>
          <w:tcPr>
            <w:tcW w:w="584" w:type="pct"/>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ind w:firstLine="0"/>
              <w:rPr>
                <w:sz w:val="24"/>
                <w:szCs w:val="24"/>
              </w:rPr>
            </w:pPr>
            <w:r w:rsidRPr="00D632B0">
              <w:rPr>
                <w:sz w:val="24"/>
                <w:szCs w:val="24"/>
              </w:rPr>
              <w:t>2017 г.</w:t>
            </w:r>
          </w:p>
        </w:tc>
        <w:tc>
          <w:tcPr>
            <w:tcW w:w="575" w:type="pct"/>
            <w:gridSpan w:val="2"/>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ind w:firstLine="0"/>
              <w:rPr>
                <w:sz w:val="24"/>
                <w:szCs w:val="24"/>
              </w:rPr>
            </w:pPr>
            <w:r w:rsidRPr="00D632B0">
              <w:rPr>
                <w:sz w:val="24"/>
                <w:szCs w:val="24"/>
              </w:rPr>
              <w:t>2018 г.</w:t>
            </w:r>
          </w:p>
        </w:tc>
        <w:tc>
          <w:tcPr>
            <w:tcW w:w="555" w:type="pct"/>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ind w:firstLine="0"/>
              <w:rPr>
                <w:sz w:val="24"/>
                <w:szCs w:val="24"/>
              </w:rPr>
            </w:pPr>
            <w:r>
              <w:rPr>
                <w:sz w:val="24"/>
                <w:szCs w:val="24"/>
              </w:rPr>
              <w:t>2019г.</w:t>
            </w:r>
          </w:p>
        </w:tc>
      </w:tr>
      <w:tr w:rsidR="009C187A" w:rsidRPr="00D632B0" w:rsidTr="009C187A">
        <w:trPr>
          <w:trHeight w:val="144"/>
          <w:tblCellSpacing w:w="5" w:type="nil"/>
        </w:trPr>
        <w:tc>
          <w:tcPr>
            <w:tcW w:w="1095" w:type="pct"/>
            <w:vMerge/>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jc w:val="center"/>
              <w:rPr>
                <w:sz w:val="24"/>
                <w:szCs w:val="24"/>
              </w:rPr>
            </w:pPr>
          </w:p>
        </w:tc>
        <w:tc>
          <w:tcPr>
            <w:tcW w:w="1022" w:type="pct"/>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jc w:val="center"/>
              <w:rPr>
                <w:sz w:val="24"/>
                <w:szCs w:val="24"/>
              </w:rPr>
            </w:pPr>
            <w:r>
              <w:rPr>
                <w:sz w:val="24"/>
                <w:szCs w:val="24"/>
              </w:rPr>
              <w:t>198 176,3</w:t>
            </w:r>
          </w:p>
        </w:tc>
        <w:tc>
          <w:tcPr>
            <w:tcW w:w="585" w:type="pct"/>
            <w:gridSpan w:val="2"/>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ind w:firstLine="0"/>
              <w:rPr>
                <w:sz w:val="24"/>
                <w:szCs w:val="24"/>
              </w:rPr>
            </w:pPr>
            <w:r w:rsidRPr="00D632B0">
              <w:rPr>
                <w:sz w:val="24"/>
                <w:szCs w:val="24"/>
              </w:rPr>
              <w:t>40 028,2</w:t>
            </w:r>
          </w:p>
        </w:tc>
        <w:tc>
          <w:tcPr>
            <w:tcW w:w="584" w:type="pct"/>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ind w:firstLine="0"/>
              <w:rPr>
                <w:sz w:val="24"/>
                <w:szCs w:val="24"/>
              </w:rPr>
            </w:pPr>
            <w:r>
              <w:rPr>
                <w:sz w:val="24"/>
                <w:szCs w:val="24"/>
              </w:rPr>
              <w:t>42 932,6</w:t>
            </w:r>
          </w:p>
        </w:tc>
        <w:tc>
          <w:tcPr>
            <w:tcW w:w="584" w:type="pct"/>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ind w:firstLine="0"/>
              <w:rPr>
                <w:sz w:val="24"/>
                <w:szCs w:val="24"/>
              </w:rPr>
            </w:pPr>
            <w:r>
              <w:rPr>
                <w:sz w:val="24"/>
                <w:szCs w:val="24"/>
              </w:rPr>
              <w:t>44 456,5</w:t>
            </w:r>
          </w:p>
        </w:tc>
        <w:tc>
          <w:tcPr>
            <w:tcW w:w="575" w:type="pct"/>
            <w:gridSpan w:val="2"/>
            <w:tcBorders>
              <w:top w:val="single" w:sz="4" w:space="0" w:color="auto"/>
              <w:left w:val="single" w:sz="4" w:space="0" w:color="auto"/>
              <w:bottom w:val="single" w:sz="4" w:space="0" w:color="auto"/>
              <w:right w:val="single" w:sz="4" w:space="0" w:color="auto"/>
            </w:tcBorders>
            <w:vAlign w:val="center"/>
          </w:tcPr>
          <w:p w:rsidR="00DA2333" w:rsidRPr="00D632B0" w:rsidRDefault="009C187A" w:rsidP="009C187A">
            <w:pPr>
              <w:pStyle w:val="ConsPlusNormal"/>
              <w:tabs>
                <w:tab w:val="left" w:pos="10915"/>
              </w:tabs>
              <w:ind w:firstLine="0"/>
              <w:rPr>
                <w:sz w:val="24"/>
                <w:szCs w:val="24"/>
              </w:rPr>
            </w:pPr>
            <w:r>
              <w:rPr>
                <w:sz w:val="24"/>
                <w:szCs w:val="24"/>
              </w:rPr>
              <w:t xml:space="preserve">35 </w:t>
            </w:r>
            <w:r w:rsidR="00DA2333">
              <w:rPr>
                <w:sz w:val="24"/>
                <w:szCs w:val="24"/>
              </w:rPr>
              <w:t>502,0</w:t>
            </w:r>
          </w:p>
        </w:tc>
        <w:tc>
          <w:tcPr>
            <w:tcW w:w="555" w:type="pct"/>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ind w:firstLine="0"/>
              <w:rPr>
                <w:sz w:val="24"/>
                <w:szCs w:val="24"/>
              </w:rPr>
            </w:pPr>
            <w:r>
              <w:rPr>
                <w:sz w:val="24"/>
                <w:szCs w:val="24"/>
              </w:rPr>
              <w:t>35 257,0</w:t>
            </w:r>
          </w:p>
        </w:tc>
      </w:tr>
      <w:tr w:rsidR="00DA2333" w:rsidRPr="00D632B0" w:rsidTr="009C187A">
        <w:trPr>
          <w:trHeight w:val="144"/>
          <w:tblCellSpacing w:w="5" w:type="nil"/>
        </w:trPr>
        <w:tc>
          <w:tcPr>
            <w:tcW w:w="1095" w:type="pct"/>
            <w:vMerge/>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jc w:val="center"/>
              <w:rPr>
                <w:sz w:val="24"/>
                <w:szCs w:val="24"/>
              </w:rPr>
            </w:pPr>
          </w:p>
        </w:tc>
        <w:tc>
          <w:tcPr>
            <w:tcW w:w="1022" w:type="pct"/>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jc w:val="center"/>
              <w:rPr>
                <w:sz w:val="24"/>
                <w:szCs w:val="24"/>
              </w:rPr>
            </w:pPr>
          </w:p>
        </w:tc>
        <w:tc>
          <w:tcPr>
            <w:tcW w:w="2883" w:type="pct"/>
            <w:gridSpan w:val="7"/>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jc w:val="center"/>
              <w:rPr>
                <w:sz w:val="24"/>
                <w:szCs w:val="24"/>
              </w:rPr>
            </w:pPr>
            <w:r w:rsidRPr="00D632B0">
              <w:rPr>
                <w:sz w:val="24"/>
                <w:szCs w:val="24"/>
              </w:rPr>
              <w:t>в том числе:</w:t>
            </w:r>
          </w:p>
        </w:tc>
      </w:tr>
      <w:tr w:rsidR="00DA2333" w:rsidRPr="00D632B0" w:rsidTr="009C187A">
        <w:trPr>
          <w:trHeight w:val="144"/>
          <w:tblCellSpacing w:w="5" w:type="nil"/>
        </w:trPr>
        <w:tc>
          <w:tcPr>
            <w:tcW w:w="1095" w:type="pct"/>
            <w:vMerge/>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jc w:val="center"/>
              <w:rPr>
                <w:sz w:val="24"/>
                <w:szCs w:val="24"/>
              </w:rPr>
            </w:pPr>
          </w:p>
        </w:tc>
        <w:tc>
          <w:tcPr>
            <w:tcW w:w="3905" w:type="pct"/>
            <w:gridSpan w:val="8"/>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jc w:val="center"/>
              <w:rPr>
                <w:sz w:val="24"/>
                <w:szCs w:val="24"/>
              </w:rPr>
            </w:pPr>
            <w:r w:rsidRPr="00D632B0">
              <w:rPr>
                <w:sz w:val="24"/>
                <w:szCs w:val="24"/>
              </w:rPr>
              <w:t>федеральный бюджет:</w:t>
            </w:r>
          </w:p>
        </w:tc>
      </w:tr>
      <w:tr w:rsidR="009C187A" w:rsidRPr="00D632B0" w:rsidTr="009C187A">
        <w:trPr>
          <w:trHeight w:val="144"/>
          <w:tblCellSpacing w:w="5" w:type="nil"/>
        </w:trPr>
        <w:tc>
          <w:tcPr>
            <w:tcW w:w="1095" w:type="pct"/>
            <w:vMerge/>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jc w:val="center"/>
              <w:rPr>
                <w:sz w:val="24"/>
                <w:szCs w:val="24"/>
              </w:rPr>
            </w:pPr>
          </w:p>
        </w:tc>
        <w:tc>
          <w:tcPr>
            <w:tcW w:w="1022" w:type="pct"/>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jc w:val="center"/>
              <w:rPr>
                <w:sz w:val="24"/>
                <w:szCs w:val="24"/>
              </w:rPr>
            </w:pPr>
            <w:r w:rsidRPr="00D632B0">
              <w:rPr>
                <w:sz w:val="24"/>
                <w:szCs w:val="24"/>
              </w:rPr>
              <w:t>-</w:t>
            </w:r>
          </w:p>
        </w:tc>
        <w:tc>
          <w:tcPr>
            <w:tcW w:w="585" w:type="pct"/>
            <w:gridSpan w:val="2"/>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jc w:val="center"/>
              <w:rPr>
                <w:sz w:val="24"/>
                <w:szCs w:val="24"/>
              </w:rPr>
            </w:pPr>
            <w:r w:rsidRPr="00D632B0">
              <w:rPr>
                <w:sz w:val="24"/>
                <w:szCs w:val="24"/>
              </w:rPr>
              <w:t>-</w:t>
            </w:r>
          </w:p>
        </w:tc>
        <w:tc>
          <w:tcPr>
            <w:tcW w:w="584" w:type="pct"/>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jc w:val="center"/>
              <w:rPr>
                <w:sz w:val="24"/>
                <w:szCs w:val="24"/>
              </w:rPr>
            </w:pPr>
            <w:r w:rsidRPr="00D632B0">
              <w:rPr>
                <w:sz w:val="24"/>
                <w:szCs w:val="24"/>
              </w:rPr>
              <w:t>-</w:t>
            </w:r>
          </w:p>
        </w:tc>
        <w:tc>
          <w:tcPr>
            <w:tcW w:w="648" w:type="pct"/>
            <w:gridSpan w:val="2"/>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jc w:val="center"/>
              <w:rPr>
                <w:sz w:val="24"/>
                <w:szCs w:val="24"/>
              </w:rPr>
            </w:pPr>
          </w:p>
        </w:tc>
        <w:tc>
          <w:tcPr>
            <w:tcW w:w="511" w:type="pct"/>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jc w:val="center"/>
              <w:rPr>
                <w:sz w:val="24"/>
                <w:szCs w:val="24"/>
              </w:rPr>
            </w:pPr>
            <w:r w:rsidRPr="00D632B0">
              <w:rPr>
                <w:sz w:val="24"/>
                <w:szCs w:val="24"/>
              </w:rPr>
              <w:t>-</w:t>
            </w:r>
          </w:p>
        </w:tc>
        <w:tc>
          <w:tcPr>
            <w:tcW w:w="555" w:type="pct"/>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jc w:val="center"/>
              <w:rPr>
                <w:sz w:val="24"/>
                <w:szCs w:val="24"/>
              </w:rPr>
            </w:pPr>
          </w:p>
        </w:tc>
      </w:tr>
      <w:tr w:rsidR="00DA2333" w:rsidRPr="00D632B0" w:rsidTr="009C187A">
        <w:trPr>
          <w:trHeight w:val="144"/>
          <w:tblCellSpacing w:w="5" w:type="nil"/>
        </w:trPr>
        <w:tc>
          <w:tcPr>
            <w:tcW w:w="1095" w:type="pct"/>
            <w:vMerge/>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jc w:val="center"/>
              <w:rPr>
                <w:sz w:val="24"/>
                <w:szCs w:val="24"/>
              </w:rPr>
            </w:pPr>
          </w:p>
        </w:tc>
        <w:tc>
          <w:tcPr>
            <w:tcW w:w="3905" w:type="pct"/>
            <w:gridSpan w:val="8"/>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jc w:val="center"/>
              <w:rPr>
                <w:sz w:val="24"/>
                <w:szCs w:val="24"/>
              </w:rPr>
            </w:pPr>
            <w:r w:rsidRPr="00D632B0">
              <w:rPr>
                <w:sz w:val="24"/>
                <w:szCs w:val="24"/>
              </w:rPr>
              <w:t>республиканский бюджет Республики Коми:</w:t>
            </w:r>
          </w:p>
        </w:tc>
      </w:tr>
      <w:tr w:rsidR="009C187A" w:rsidRPr="00D632B0" w:rsidTr="009C187A">
        <w:trPr>
          <w:trHeight w:val="144"/>
          <w:tblCellSpacing w:w="5" w:type="nil"/>
        </w:trPr>
        <w:tc>
          <w:tcPr>
            <w:tcW w:w="1095" w:type="pct"/>
            <w:vMerge/>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jc w:val="center"/>
              <w:rPr>
                <w:sz w:val="24"/>
                <w:szCs w:val="24"/>
              </w:rPr>
            </w:pPr>
          </w:p>
        </w:tc>
        <w:tc>
          <w:tcPr>
            <w:tcW w:w="1022" w:type="pct"/>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jc w:val="center"/>
              <w:rPr>
                <w:sz w:val="24"/>
                <w:szCs w:val="24"/>
              </w:rPr>
            </w:pPr>
            <w:r>
              <w:rPr>
                <w:sz w:val="24"/>
                <w:szCs w:val="24"/>
              </w:rPr>
              <w:t>2 664,9</w:t>
            </w:r>
          </w:p>
        </w:tc>
        <w:tc>
          <w:tcPr>
            <w:tcW w:w="585" w:type="pct"/>
            <w:gridSpan w:val="2"/>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ind w:firstLine="0"/>
              <w:rPr>
                <w:sz w:val="24"/>
                <w:szCs w:val="24"/>
              </w:rPr>
            </w:pPr>
            <w:r w:rsidRPr="00D632B0">
              <w:rPr>
                <w:sz w:val="24"/>
                <w:szCs w:val="24"/>
              </w:rPr>
              <w:t>536,6</w:t>
            </w:r>
          </w:p>
        </w:tc>
        <w:tc>
          <w:tcPr>
            <w:tcW w:w="584" w:type="pct"/>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ind w:firstLine="0"/>
              <w:rPr>
                <w:sz w:val="24"/>
                <w:szCs w:val="24"/>
              </w:rPr>
            </w:pPr>
            <w:r w:rsidRPr="00D632B0">
              <w:rPr>
                <w:sz w:val="24"/>
                <w:szCs w:val="24"/>
              </w:rPr>
              <w:t>536,8</w:t>
            </w:r>
          </w:p>
        </w:tc>
        <w:tc>
          <w:tcPr>
            <w:tcW w:w="648" w:type="pct"/>
            <w:gridSpan w:val="2"/>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ind w:firstLine="0"/>
              <w:rPr>
                <w:sz w:val="24"/>
                <w:szCs w:val="24"/>
              </w:rPr>
            </w:pPr>
            <w:r>
              <w:rPr>
                <w:sz w:val="24"/>
                <w:szCs w:val="24"/>
              </w:rPr>
              <w:t>534,9</w:t>
            </w:r>
          </w:p>
        </w:tc>
        <w:tc>
          <w:tcPr>
            <w:tcW w:w="511" w:type="pct"/>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ind w:firstLine="0"/>
              <w:rPr>
                <w:sz w:val="24"/>
                <w:szCs w:val="24"/>
              </w:rPr>
            </w:pPr>
            <w:r>
              <w:rPr>
                <w:sz w:val="24"/>
                <w:szCs w:val="24"/>
              </w:rPr>
              <w:t>531,0</w:t>
            </w:r>
          </w:p>
        </w:tc>
        <w:tc>
          <w:tcPr>
            <w:tcW w:w="555" w:type="pct"/>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ind w:firstLine="0"/>
              <w:rPr>
                <w:sz w:val="24"/>
                <w:szCs w:val="24"/>
              </w:rPr>
            </w:pPr>
            <w:r>
              <w:rPr>
                <w:sz w:val="24"/>
                <w:szCs w:val="24"/>
              </w:rPr>
              <w:t>525,6</w:t>
            </w:r>
          </w:p>
        </w:tc>
      </w:tr>
      <w:tr w:rsidR="00DA2333" w:rsidRPr="00D632B0" w:rsidTr="009C187A">
        <w:trPr>
          <w:trHeight w:val="144"/>
          <w:tblCellSpacing w:w="5" w:type="nil"/>
        </w:trPr>
        <w:tc>
          <w:tcPr>
            <w:tcW w:w="1095" w:type="pct"/>
            <w:vMerge/>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jc w:val="center"/>
              <w:rPr>
                <w:sz w:val="24"/>
                <w:szCs w:val="24"/>
              </w:rPr>
            </w:pPr>
          </w:p>
        </w:tc>
        <w:tc>
          <w:tcPr>
            <w:tcW w:w="3350" w:type="pct"/>
            <w:gridSpan w:val="7"/>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jc w:val="center"/>
              <w:rPr>
                <w:sz w:val="24"/>
                <w:szCs w:val="24"/>
              </w:rPr>
            </w:pPr>
            <w:r w:rsidRPr="00D632B0">
              <w:rPr>
                <w:sz w:val="24"/>
                <w:szCs w:val="24"/>
              </w:rPr>
              <w:t>бюджет муниципального образования  муниципального района «Ижемский»</w:t>
            </w:r>
          </w:p>
        </w:tc>
        <w:tc>
          <w:tcPr>
            <w:tcW w:w="555" w:type="pct"/>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jc w:val="center"/>
              <w:rPr>
                <w:sz w:val="24"/>
                <w:szCs w:val="24"/>
              </w:rPr>
            </w:pPr>
          </w:p>
        </w:tc>
      </w:tr>
      <w:tr w:rsidR="009C187A" w:rsidRPr="00D632B0" w:rsidTr="009C187A">
        <w:trPr>
          <w:trHeight w:val="144"/>
          <w:tblCellSpacing w:w="5" w:type="nil"/>
        </w:trPr>
        <w:tc>
          <w:tcPr>
            <w:tcW w:w="1095" w:type="pct"/>
            <w:vMerge/>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jc w:val="center"/>
              <w:rPr>
                <w:sz w:val="24"/>
                <w:szCs w:val="24"/>
              </w:rPr>
            </w:pPr>
          </w:p>
        </w:tc>
        <w:tc>
          <w:tcPr>
            <w:tcW w:w="1022" w:type="pct"/>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tabs>
                <w:tab w:val="left" w:pos="10915"/>
              </w:tabs>
              <w:spacing w:after="0" w:line="240" w:lineRule="auto"/>
              <w:jc w:val="center"/>
              <w:outlineLvl w:val="6"/>
              <w:rPr>
                <w:rFonts w:ascii="Times New Roman" w:hAnsi="Times New Roman"/>
                <w:sz w:val="24"/>
                <w:szCs w:val="24"/>
              </w:rPr>
            </w:pPr>
            <w:r>
              <w:rPr>
                <w:rFonts w:ascii="Times New Roman" w:hAnsi="Times New Roman"/>
                <w:sz w:val="24"/>
                <w:szCs w:val="24"/>
              </w:rPr>
              <w:t>195 511,4</w:t>
            </w:r>
          </w:p>
        </w:tc>
        <w:tc>
          <w:tcPr>
            <w:tcW w:w="586" w:type="pct"/>
            <w:gridSpan w:val="2"/>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ind w:firstLine="0"/>
              <w:rPr>
                <w:sz w:val="24"/>
                <w:szCs w:val="24"/>
              </w:rPr>
            </w:pPr>
            <w:r w:rsidRPr="00D632B0">
              <w:rPr>
                <w:sz w:val="24"/>
                <w:szCs w:val="24"/>
              </w:rPr>
              <w:t>39 491,6</w:t>
            </w:r>
          </w:p>
        </w:tc>
        <w:tc>
          <w:tcPr>
            <w:tcW w:w="584" w:type="pct"/>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tabs>
                <w:tab w:val="left" w:pos="10915"/>
              </w:tabs>
              <w:spacing w:after="0" w:line="240" w:lineRule="auto"/>
              <w:jc w:val="center"/>
              <w:outlineLvl w:val="6"/>
              <w:rPr>
                <w:rFonts w:ascii="Times New Roman" w:hAnsi="Times New Roman"/>
                <w:sz w:val="24"/>
                <w:szCs w:val="24"/>
              </w:rPr>
            </w:pPr>
            <w:r>
              <w:rPr>
                <w:rFonts w:ascii="Times New Roman" w:hAnsi="Times New Roman"/>
                <w:sz w:val="24"/>
                <w:szCs w:val="24"/>
              </w:rPr>
              <w:t>42 395,8</w:t>
            </w:r>
          </w:p>
        </w:tc>
        <w:tc>
          <w:tcPr>
            <w:tcW w:w="648" w:type="pct"/>
            <w:gridSpan w:val="2"/>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tabs>
                <w:tab w:val="left" w:pos="10915"/>
              </w:tabs>
              <w:spacing w:after="0" w:line="240" w:lineRule="auto"/>
              <w:jc w:val="center"/>
              <w:outlineLvl w:val="6"/>
              <w:rPr>
                <w:rFonts w:ascii="Times New Roman" w:hAnsi="Times New Roman"/>
                <w:sz w:val="24"/>
                <w:szCs w:val="24"/>
              </w:rPr>
            </w:pPr>
            <w:r>
              <w:rPr>
                <w:rFonts w:ascii="Times New Roman" w:hAnsi="Times New Roman"/>
                <w:sz w:val="24"/>
                <w:szCs w:val="24"/>
              </w:rPr>
              <w:t>43 921,6</w:t>
            </w:r>
          </w:p>
        </w:tc>
        <w:tc>
          <w:tcPr>
            <w:tcW w:w="511" w:type="pct"/>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tabs>
                <w:tab w:val="left" w:pos="10915"/>
              </w:tabs>
              <w:spacing w:after="0" w:line="240" w:lineRule="auto"/>
              <w:jc w:val="center"/>
              <w:outlineLvl w:val="6"/>
              <w:rPr>
                <w:rFonts w:ascii="Times New Roman" w:hAnsi="Times New Roman"/>
                <w:sz w:val="24"/>
                <w:szCs w:val="24"/>
              </w:rPr>
            </w:pPr>
            <w:r>
              <w:rPr>
                <w:rFonts w:ascii="Times New Roman" w:hAnsi="Times New Roman"/>
                <w:sz w:val="24"/>
                <w:szCs w:val="24"/>
              </w:rPr>
              <w:t>34 971,0</w:t>
            </w:r>
          </w:p>
        </w:tc>
        <w:tc>
          <w:tcPr>
            <w:tcW w:w="555" w:type="pct"/>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tabs>
                <w:tab w:val="left" w:pos="10915"/>
              </w:tabs>
              <w:spacing w:after="0" w:line="240" w:lineRule="auto"/>
              <w:jc w:val="center"/>
              <w:outlineLvl w:val="6"/>
              <w:rPr>
                <w:rFonts w:ascii="Times New Roman" w:hAnsi="Times New Roman"/>
                <w:sz w:val="24"/>
                <w:szCs w:val="24"/>
              </w:rPr>
            </w:pPr>
            <w:r>
              <w:rPr>
                <w:rFonts w:ascii="Times New Roman" w:hAnsi="Times New Roman"/>
                <w:sz w:val="24"/>
                <w:szCs w:val="24"/>
              </w:rPr>
              <w:t>34 731,4</w:t>
            </w:r>
          </w:p>
        </w:tc>
      </w:tr>
      <w:tr w:rsidR="00DA2333" w:rsidRPr="00D632B0" w:rsidTr="009C187A">
        <w:trPr>
          <w:trHeight w:val="144"/>
          <w:tblCellSpacing w:w="5" w:type="nil"/>
        </w:trPr>
        <w:tc>
          <w:tcPr>
            <w:tcW w:w="1095" w:type="pct"/>
            <w:vMerge/>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jc w:val="center"/>
              <w:rPr>
                <w:sz w:val="24"/>
                <w:szCs w:val="24"/>
              </w:rPr>
            </w:pPr>
          </w:p>
        </w:tc>
        <w:tc>
          <w:tcPr>
            <w:tcW w:w="3350" w:type="pct"/>
            <w:gridSpan w:val="7"/>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jc w:val="center"/>
              <w:rPr>
                <w:sz w:val="24"/>
                <w:szCs w:val="24"/>
              </w:rPr>
            </w:pPr>
            <w:r w:rsidRPr="00D632B0">
              <w:rPr>
                <w:sz w:val="24"/>
                <w:szCs w:val="24"/>
              </w:rPr>
              <w:t>средства от приносящей доход деятельности:</w:t>
            </w:r>
          </w:p>
        </w:tc>
        <w:tc>
          <w:tcPr>
            <w:tcW w:w="555" w:type="pct"/>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jc w:val="center"/>
              <w:rPr>
                <w:sz w:val="24"/>
                <w:szCs w:val="24"/>
              </w:rPr>
            </w:pPr>
          </w:p>
        </w:tc>
      </w:tr>
      <w:tr w:rsidR="009C187A" w:rsidRPr="00D632B0" w:rsidTr="009C187A">
        <w:trPr>
          <w:trHeight w:val="144"/>
          <w:tblCellSpacing w:w="5" w:type="nil"/>
        </w:trPr>
        <w:tc>
          <w:tcPr>
            <w:tcW w:w="1095" w:type="pct"/>
            <w:vMerge/>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jc w:val="center"/>
              <w:rPr>
                <w:sz w:val="24"/>
                <w:szCs w:val="24"/>
              </w:rPr>
            </w:pPr>
          </w:p>
        </w:tc>
        <w:tc>
          <w:tcPr>
            <w:tcW w:w="1094" w:type="pct"/>
            <w:gridSpan w:val="2"/>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jc w:val="center"/>
              <w:rPr>
                <w:sz w:val="24"/>
                <w:szCs w:val="24"/>
              </w:rPr>
            </w:pPr>
            <w:r w:rsidRPr="00D632B0">
              <w:rPr>
                <w:sz w:val="24"/>
                <w:szCs w:val="24"/>
              </w:rPr>
              <w:t>-</w:t>
            </w:r>
          </w:p>
        </w:tc>
        <w:tc>
          <w:tcPr>
            <w:tcW w:w="513" w:type="pct"/>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jc w:val="center"/>
              <w:rPr>
                <w:sz w:val="24"/>
                <w:szCs w:val="24"/>
              </w:rPr>
            </w:pPr>
            <w:r w:rsidRPr="00D632B0">
              <w:rPr>
                <w:sz w:val="24"/>
                <w:szCs w:val="24"/>
              </w:rPr>
              <w:t>-</w:t>
            </w:r>
          </w:p>
        </w:tc>
        <w:tc>
          <w:tcPr>
            <w:tcW w:w="584" w:type="pct"/>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jc w:val="center"/>
              <w:rPr>
                <w:sz w:val="24"/>
                <w:szCs w:val="24"/>
              </w:rPr>
            </w:pPr>
            <w:r w:rsidRPr="00D632B0">
              <w:rPr>
                <w:sz w:val="24"/>
                <w:szCs w:val="24"/>
              </w:rPr>
              <w:t>-</w:t>
            </w:r>
          </w:p>
        </w:tc>
        <w:tc>
          <w:tcPr>
            <w:tcW w:w="648" w:type="pct"/>
            <w:gridSpan w:val="2"/>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jc w:val="center"/>
              <w:rPr>
                <w:sz w:val="24"/>
                <w:szCs w:val="24"/>
              </w:rPr>
            </w:pPr>
          </w:p>
        </w:tc>
        <w:tc>
          <w:tcPr>
            <w:tcW w:w="511" w:type="pct"/>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jc w:val="center"/>
              <w:rPr>
                <w:sz w:val="24"/>
                <w:szCs w:val="24"/>
              </w:rPr>
            </w:pPr>
            <w:r w:rsidRPr="00D632B0">
              <w:rPr>
                <w:sz w:val="24"/>
                <w:szCs w:val="24"/>
              </w:rPr>
              <w:t>-</w:t>
            </w:r>
          </w:p>
        </w:tc>
        <w:tc>
          <w:tcPr>
            <w:tcW w:w="555" w:type="pct"/>
            <w:tcBorders>
              <w:top w:val="single" w:sz="4" w:space="0" w:color="auto"/>
              <w:left w:val="single" w:sz="4" w:space="0" w:color="auto"/>
              <w:bottom w:val="single" w:sz="4" w:space="0" w:color="auto"/>
              <w:right w:val="single" w:sz="4" w:space="0" w:color="auto"/>
            </w:tcBorders>
            <w:vAlign w:val="center"/>
          </w:tcPr>
          <w:p w:rsidR="00DA2333" w:rsidRPr="00D632B0" w:rsidRDefault="00DA2333" w:rsidP="009C187A">
            <w:pPr>
              <w:pStyle w:val="ConsPlusNormal"/>
              <w:tabs>
                <w:tab w:val="left" w:pos="10915"/>
              </w:tabs>
              <w:jc w:val="center"/>
              <w:rPr>
                <w:sz w:val="24"/>
                <w:szCs w:val="24"/>
              </w:rPr>
            </w:pPr>
            <w:r>
              <w:rPr>
                <w:sz w:val="24"/>
                <w:szCs w:val="24"/>
              </w:rPr>
              <w:t>-</w:t>
            </w:r>
          </w:p>
        </w:tc>
      </w:tr>
    </w:tbl>
    <w:p w:rsidR="00DA2333" w:rsidRPr="00D632B0" w:rsidRDefault="00DA2333" w:rsidP="00DA2333">
      <w:pPr>
        <w:tabs>
          <w:tab w:val="left" w:pos="8735"/>
          <w:tab w:val="left" w:pos="10915"/>
        </w:tabs>
        <w:spacing w:after="0" w:line="240" w:lineRule="auto"/>
        <w:jc w:val="right"/>
        <w:rPr>
          <w:rFonts w:ascii="Times New Roman" w:eastAsia="Times New Roman" w:hAnsi="Times New Roman"/>
          <w:sz w:val="24"/>
          <w:szCs w:val="24"/>
          <w:lang w:eastAsia="ru-RU"/>
        </w:rPr>
      </w:pPr>
      <w:r w:rsidRPr="00D632B0">
        <w:rPr>
          <w:rFonts w:ascii="Times New Roman" w:eastAsia="Times New Roman" w:hAnsi="Times New Roman"/>
          <w:sz w:val="24"/>
          <w:szCs w:val="24"/>
          <w:lang w:eastAsia="ru-RU"/>
        </w:rPr>
        <w:t>».</w:t>
      </w:r>
    </w:p>
    <w:p w:rsidR="00DA2333" w:rsidRPr="00D632B0" w:rsidRDefault="00DA2333" w:rsidP="00DA2333">
      <w:pPr>
        <w:tabs>
          <w:tab w:val="left" w:pos="10915"/>
        </w:tabs>
        <w:autoSpaceDE w:val="0"/>
        <w:autoSpaceDN w:val="0"/>
        <w:adjustRightInd w:val="0"/>
        <w:spacing w:after="0" w:line="240" w:lineRule="auto"/>
        <w:ind w:firstLine="567"/>
        <w:jc w:val="both"/>
        <w:rPr>
          <w:rFonts w:ascii="Times New Roman" w:hAnsi="Times New Roman"/>
          <w:sz w:val="24"/>
          <w:szCs w:val="24"/>
        </w:rPr>
      </w:pPr>
      <w:r w:rsidRPr="00D632B0">
        <w:rPr>
          <w:rFonts w:ascii="Times New Roman" w:hAnsi="Times New Roman"/>
          <w:sz w:val="24"/>
          <w:szCs w:val="24"/>
        </w:rPr>
        <w:t>4) раздел 5 «Ресурсное обеспечение подпрограммы» Подпрограммы 1 изложить в следующей редакции:</w:t>
      </w:r>
    </w:p>
    <w:p w:rsidR="00DA2333" w:rsidRDefault="00DA2333" w:rsidP="00DA2333">
      <w:pPr>
        <w:pStyle w:val="a7"/>
        <w:tabs>
          <w:tab w:val="left" w:pos="10915"/>
        </w:tabs>
        <w:ind w:left="0"/>
        <w:jc w:val="center"/>
      </w:pPr>
      <w:r w:rsidRPr="00D632B0">
        <w:t>«Раздел 5. Ресурсное обеспечение подпрограммы</w:t>
      </w:r>
    </w:p>
    <w:p w:rsidR="00DA2333" w:rsidRPr="00D632B0" w:rsidRDefault="00DA2333" w:rsidP="00DA2333">
      <w:pPr>
        <w:pStyle w:val="a7"/>
        <w:tabs>
          <w:tab w:val="left" w:pos="10915"/>
        </w:tabs>
        <w:ind w:left="0"/>
        <w:jc w:val="both"/>
      </w:pPr>
    </w:p>
    <w:p w:rsidR="00DA2333" w:rsidRPr="00D632B0" w:rsidRDefault="00DA2333" w:rsidP="00DA2333">
      <w:pPr>
        <w:pStyle w:val="a7"/>
        <w:tabs>
          <w:tab w:val="left" w:pos="10915"/>
        </w:tabs>
        <w:ind w:left="0" w:firstLine="567"/>
        <w:jc w:val="both"/>
      </w:pPr>
      <w:r w:rsidRPr="00D632B0">
        <w:t>Общий объем финансир</w:t>
      </w:r>
      <w:r>
        <w:t>ования подпрограммы на 2015-2019</w:t>
      </w:r>
      <w:r w:rsidRPr="00D632B0">
        <w:t xml:space="preserve"> годы  предусм</w:t>
      </w:r>
      <w:r>
        <w:t>атривается в размере   198 176,3</w:t>
      </w:r>
      <w:r w:rsidRPr="00D40BB8">
        <w:t xml:space="preserve"> </w:t>
      </w:r>
      <w:r w:rsidRPr="00D632B0">
        <w:t>тыс.</w:t>
      </w:r>
      <w:r>
        <w:t xml:space="preserve"> руб.,  в том числе</w:t>
      </w:r>
      <w:r w:rsidRPr="00D632B0">
        <w:t xml:space="preserve">: </w:t>
      </w:r>
    </w:p>
    <w:p w:rsidR="00DA2333" w:rsidRPr="00D632B0" w:rsidRDefault="00DA2333" w:rsidP="00DA2333">
      <w:pPr>
        <w:pStyle w:val="a7"/>
        <w:tabs>
          <w:tab w:val="left" w:pos="10915"/>
        </w:tabs>
        <w:ind w:left="0" w:firstLine="567"/>
        <w:jc w:val="both"/>
      </w:pPr>
      <w:r w:rsidRPr="00D632B0">
        <w:t xml:space="preserve">за счет средств бюджета муниципального образования муниципального района «Ижемский» </w:t>
      </w:r>
      <w:r>
        <w:t xml:space="preserve">195 511,4 </w:t>
      </w:r>
      <w:r w:rsidRPr="00D632B0">
        <w:t>тыс.</w:t>
      </w:r>
      <w:r>
        <w:t xml:space="preserve"> </w:t>
      </w:r>
      <w:r w:rsidRPr="00D632B0">
        <w:t>руб.</w:t>
      </w:r>
    </w:p>
    <w:p w:rsidR="00DA2333" w:rsidRPr="00D632B0" w:rsidRDefault="00DA2333" w:rsidP="00DA2333">
      <w:pPr>
        <w:pStyle w:val="a7"/>
        <w:tabs>
          <w:tab w:val="left" w:pos="10915"/>
        </w:tabs>
        <w:ind w:left="0" w:firstLine="567"/>
        <w:jc w:val="both"/>
      </w:pPr>
      <w:r w:rsidRPr="00D632B0">
        <w:t xml:space="preserve">за счет средств республиканского </w:t>
      </w:r>
      <w:r>
        <w:t>бюджета Республики Коми – 2 664,9</w:t>
      </w:r>
      <w:r w:rsidRPr="00D632B0">
        <w:t xml:space="preserve"> тыс. руб.</w:t>
      </w:r>
    </w:p>
    <w:p w:rsidR="00DA2333" w:rsidRPr="00D632B0" w:rsidRDefault="00DA2333" w:rsidP="00DA2333">
      <w:pPr>
        <w:pStyle w:val="ConsPlusNormal"/>
        <w:tabs>
          <w:tab w:val="left" w:pos="10915"/>
        </w:tabs>
        <w:ind w:firstLine="567"/>
        <w:jc w:val="both"/>
        <w:rPr>
          <w:sz w:val="24"/>
          <w:szCs w:val="24"/>
        </w:rPr>
      </w:pPr>
      <w:r w:rsidRPr="00D632B0">
        <w:rPr>
          <w:sz w:val="24"/>
          <w:szCs w:val="24"/>
        </w:rPr>
        <w:t>Прогнозный объем финансирования Подпрограммы по годам составляет:</w:t>
      </w:r>
    </w:p>
    <w:p w:rsidR="00DA2333" w:rsidRPr="00D632B0" w:rsidRDefault="00DA2333" w:rsidP="00DA2333">
      <w:pPr>
        <w:pStyle w:val="a7"/>
        <w:tabs>
          <w:tab w:val="left" w:pos="10915"/>
        </w:tabs>
        <w:ind w:left="0" w:firstLine="567"/>
        <w:jc w:val="both"/>
      </w:pPr>
      <w:r w:rsidRPr="00D632B0">
        <w:t>за счет средств бюджета муниципального образования муниципального района «Ижемский»:</w:t>
      </w:r>
    </w:p>
    <w:p w:rsidR="00DA2333" w:rsidRPr="00D632B0" w:rsidRDefault="00DA2333" w:rsidP="00DA2333">
      <w:pPr>
        <w:pStyle w:val="a7"/>
        <w:tabs>
          <w:tab w:val="left" w:pos="10915"/>
        </w:tabs>
        <w:ind w:left="0" w:firstLine="567"/>
        <w:jc w:val="both"/>
      </w:pPr>
      <w:r w:rsidRPr="00D632B0">
        <w:t>2015 год – 39 491,6 тыс. руб.;</w:t>
      </w:r>
    </w:p>
    <w:p w:rsidR="00DA2333" w:rsidRPr="00D632B0" w:rsidRDefault="00DA2333" w:rsidP="00DA2333">
      <w:pPr>
        <w:pStyle w:val="a7"/>
        <w:tabs>
          <w:tab w:val="left" w:pos="10915"/>
        </w:tabs>
        <w:ind w:left="0" w:firstLine="567"/>
        <w:jc w:val="both"/>
      </w:pPr>
      <w:r>
        <w:lastRenderedPageBreak/>
        <w:t>2016 год – 42 395,8</w:t>
      </w:r>
      <w:r w:rsidRPr="00D632B0">
        <w:t xml:space="preserve"> тыс. руб.;</w:t>
      </w:r>
    </w:p>
    <w:p w:rsidR="00DA2333" w:rsidRPr="00D632B0" w:rsidRDefault="00DA2333" w:rsidP="00DA2333">
      <w:pPr>
        <w:pStyle w:val="a7"/>
        <w:tabs>
          <w:tab w:val="left" w:pos="10915"/>
        </w:tabs>
        <w:ind w:left="0" w:firstLine="567"/>
        <w:jc w:val="both"/>
      </w:pPr>
      <w:r>
        <w:t xml:space="preserve">2017 год – 43 921,6 </w:t>
      </w:r>
      <w:r w:rsidRPr="00D632B0">
        <w:t>тыс. руб.;</w:t>
      </w:r>
    </w:p>
    <w:p w:rsidR="00DA2333" w:rsidRDefault="00DA2333" w:rsidP="00DA2333">
      <w:pPr>
        <w:pStyle w:val="a7"/>
        <w:tabs>
          <w:tab w:val="left" w:pos="10915"/>
        </w:tabs>
        <w:ind w:left="0" w:firstLine="567"/>
        <w:jc w:val="both"/>
      </w:pPr>
      <w:r>
        <w:t>2018 год – 34 971,0</w:t>
      </w:r>
      <w:r w:rsidRPr="00D632B0">
        <w:t xml:space="preserve"> тыс.</w:t>
      </w:r>
      <w:r>
        <w:t xml:space="preserve"> </w:t>
      </w:r>
      <w:r w:rsidRPr="00D632B0">
        <w:t>руб.;</w:t>
      </w:r>
    </w:p>
    <w:p w:rsidR="00DA2333" w:rsidRPr="00D632B0" w:rsidRDefault="00DA2333" w:rsidP="00DA2333">
      <w:pPr>
        <w:pStyle w:val="a7"/>
        <w:tabs>
          <w:tab w:val="left" w:pos="10915"/>
        </w:tabs>
        <w:ind w:left="0" w:firstLine="567"/>
        <w:jc w:val="both"/>
      </w:pPr>
      <w:r>
        <w:t>2019 год – 34 731,4 тыс. руб.</w:t>
      </w:r>
    </w:p>
    <w:p w:rsidR="00DA2333" w:rsidRPr="00D632B0" w:rsidRDefault="00DA2333" w:rsidP="00DA2333">
      <w:pPr>
        <w:pStyle w:val="a7"/>
        <w:tabs>
          <w:tab w:val="left" w:pos="10915"/>
        </w:tabs>
        <w:ind w:left="0" w:firstLine="567"/>
        <w:jc w:val="both"/>
      </w:pPr>
      <w:r w:rsidRPr="00D632B0">
        <w:t>за счет средств республиканского бюджета Республики Коми:</w:t>
      </w:r>
    </w:p>
    <w:p w:rsidR="00DA2333" w:rsidRPr="00D632B0" w:rsidRDefault="00DA2333" w:rsidP="00DA2333">
      <w:pPr>
        <w:pStyle w:val="a7"/>
        <w:tabs>
          <w:tab w:val="left" w:pos="10915"/>
        </w:tabs>
        <w:ind w:left="0" w:firstLine="567"/>
        <w:jc w:val="both"/>
      </w:pPr>
      <w:r w:rsidRPr="00D632B0">
        <w:t>2015 год –536,6 тыс. руб.;</w:t>
      </w:r>
    </w:p>
    <w:p w:rsidR="00DA2333" w:rsidRPr="00D632B0" w:rsidRDefault="00DA2333" w:rsidP="00DA2333">
      <w:pPr>
        <w:pStyle w:val="a7"/>
        <w:tabs>
          <w:tab w:val="left" w:pos="10915"/>
        </w:tabs>
        <w:ind w:left="0" w:firstLine="567"/>
        <w:jc w:val="both"/>
      </w:pPr>
      <w:r w:rsidRPr="00D632B0">
        <w:t>2016 год – 536,8 тыс. руб.;</w:t>
      </w:r>
    </w:p>
    <w:p w:rsidR="00DA2333" w:rsidRPr="00D632B0" w:rsidRDefault="00DA2333" w:rsidP="00DA2333">
      <w:pPr>
        <w:pStyle w:val="ConsPlusNormal"/>
        <w:tabs>
          <w:tab w:val="left" w:pos="10915"/>
        </w:tabs>
        <w:ind w:firstLine="567"/>
        <w:jc w:val="both"/>
        <w:rPr>
          <w:sz w:val="24"/>
          <w:szCs w:val="24"/>
        </w:rPr>
      </w:pPr>
      <w:r>
        <w:rPr>
          <w:sz w:val="24"/>
          <w:szCs w:val="24"/>
        </w:rPr>
        <w:t>2017 год – 534,9</w:t>
      </w:r>
      <w:r w:rsidRPr="00D632B0">
        <w:rPr>
          <w:sz w:val="24"/>
          <w:szCs w:val="24"/>
        </w:rPr>
        <w:t xml:space="preserve">  тыс. руб.;</w:t>
      </w:r>
    </w:p>
    <w:p w:rsidR="00DA2333" w:rsidRDefault="00DA2333" w:rsidP="00DA2333">
      <w:pPr>
        <w:pStyle w:val="ConsPlusNormal"/>
        <w:tabs>
          <w:tab w:val="left" w:pos="10915"/>
        </w:tabs>
        <w:ind w:firstLine="567"/>
        <w:jc w:val="both"/>
        <w:rPr>
          <w:sz w:val="24"/>
          <w:szCs w:val="24"/>
        </w:rPr>
      </w:pPr>
      <w:r>
        <w:rPr>
          <w:sz w:val="24"/>
          <w:szCs w:val="24"/>
        </w:rPr>
        <w:t>2018 год – 531,0</w:t>
      </w:r>
      <w:r w:rsidRPr="00D632B0">
        <w:rPr>
          <w:sz w:val="24"/>
          <w:szCs w:val="24"/>
        </w:rPr>
        <w:t xml:space="preserve"> тыс.</w:t>
      </w:r>
      <w:r>
        <w:rPr>
          <w:sz w:val="24"/>
          <w:szCs w:val="24"/>
        </w:rPr>
        <w:t xml:space="preserve"> </w:t>
      </w:r>
      <w:r w:rsidRPr="00D632B0">
        <w:rPr>
          <w:sz w:val="24"/>
          <w:szCs w:val="24"/>
        </w:rPr>
        <w:t>руб.</w:t>
      </w:r>
    </w:p>
    <w:p w:rsidR="00DA2333" w:rsidRPr="00D632B0" w:rsidRDefault="00DA2333" w:rsidP="00DA2333">
      <w:pPr>
        <w:pStyle w:val="ConsPlusNormal"/>
        <w:tabs>
          <w:tab w:val="left" w:pos="10915"/>
        </w:tabs>
        <w:ind w:firstLine="567"/>
        <w:jc w:val="both"/>
        <w:rPr>
          <w:sz w:val="24"/>
          <w:szCs w:val="24"/>
        </w:rPr>
      </w:pPr>
      <w:r>
        <w:rPr>
          <w:sz w:val="24"/>
          <w:szCs w:val="24"/>
        </w:rPr>
        <w:t>2019 год -  525,6 тыс. руб.</w:t>
      </w:r>
    </w:p>
    <w:p w:rsidR="00DA2333" w:rsidRDefault="00DA2333" w:rsidP="00DA2333">
      <w:pPr>
        <w:widowControl w:val="0"/>
        <w:tabs>
          <w:tab w:val="left" w:pos="10915"/>
        </w:tabs>
        <w:autoSpaceDE w:val="0"/>
        <w:autoSpaceDN w:val="0"/>
        <w:adjustRightInd w:val="0"/>
        <w:spacing w:after="0" w:line="240" w:lineRule="auto"/>
        <w:ind w:firstLine="567"/>
        <w:jc w:val="both"/>
        <w:rPr>
          <w:rFonts w:ascii="Times New Roman" w:hAnsi="Times New Roman"/>
          <w:sz w:val="24"/>
          <w:szCs w:val="24"/>
        </w:rPr>
      </w:pPr>
      <w:r w:rsidRPr="00D632B0">
        <w:rPr>
          <w:rFonts w:ascii="Times New Roman" w:hAnsi="Times New Roman"/>
          <w:sz w:val="24"/>
          <w:szCs w:val="24"/>
        </w:rPr>
        <w:t>Объемы  финансирования  на 2015 - 2020 годы будет уточняться после утверждения решения о бюджете муниципального района «Ижемский» на соответствующий финансовый год и плановый период.</w:t>
      </w:r>
    </w:p>
    <w:p w:rsidR="00DA2333" w:rsidRPr="00D632B0" w:rsidRDefault="00DA2333" w:rsidP="00DA2333">
      <w:pPr>
        <w:autoSpaceDE w:val="0"/>
        <w:autoSpaceDN w:val="0"/>
        <w:adjustRightInd w:val="0"/>
        <w:spacing w:after="0" w:line="240" w:lineRule="auto"/>
        <w:ind w:firstLine="540"/>
        <w:jc w:val="both"/>
        <w:rPr>
          <w:rFonts w:ascii="Times New Roman" w:hAnsi="Times New Roman"/>
          <w:sz w:val="24"/>
          <w:szCs w:val="24"/>
          <w:lang w:eastAsia="ru-RU"/>
        </w:rPr>
      </w:pPr>
      <w:r w:rsidRPr="00D632B0">
        <w:rPr>
          <w:rFonts w:ascii="Times New Roman" w:hAnsi="Times New Roman"/>
          <w:sz w:val="24"/>
          <w:szCs w:val="24"/>
          <w:lang w:eastAsia="ru-RU"/>
        </w:rPr>
        <w:t xml:space="preserve">5) </w:t>
      </w:r>
      <w:r w:rsidRPr="00D632B0">
        <w:rPr>
          <w:rFonts w:ascii="Times New Roman" w:hAnsi="Times New Roman"/>
          <w:sz w:val="24"/>
          <w:szCs w:val="24"/>
        </w:rPr>
        <w:t xml:space="preserve">позицию «Объемы финансирования  подпрограммы» паспорта Подпрограммы 2 </w:t>
      </w:r>
      <w:r w:rsidRPr="00D632B0">
        <w:rPr>
          <w:rFonts w:ascii="Times New Roman" w:hAnsi="Times New Roman"/>
          <w:b/>
          <w:sz w:val="24"/>
          <w:szCs w:val="24"/>
        </w:rPr>
        <w:t>«</w:t>
      </w:r>
      <w:r w:rsidRPr="00D632B0">
        <w:rPr>
          <w:rFonts w:ascii="Times New Roman" w:hAnsi="Times New Roman"/>
          <w:sz w:val="24"/>
          <w:szCs w:val="24"/>
          <w:lang w:eastAsia="ru-RU"/>
        </w:rPr>
        <w:t>Управление муниципальным имуществом</w:t>
      </w:r>
      <w:r w:rsidRPr="00D632B0">
        <w:rPr>
          <w:rFonts w:ascii="Times New Roman" w:hAnsi="Times New Roman"/>
          <w:b/>
          <w:sz w:val="24"/>
          <w:szCs w:val="24"/>
        </w:rPr>
        <w:t>»</w:t>
      </w:r>
      <w:r w:rsidRPr="00D632B0">
        <w:rPr>
          <w:rFonts w:ascii="Times New Roman" w:hAnsi="Times New Roman"/>
          <w:sz w:val="24"/>
          <w:szCs w:val="24"/>
        </w:rPr>
        <w:t xml:space="preserve">  изложить в следующей редакции:</w:t>
      </w:r>
    </w:p>
    <w:p w:rsidR="00DA2333" w:rsidRPr="00D632B0" w:rsidRDefault="00DA2333" w:rsidP="00DA2333">
      <w:pPr>
        <w:autoSpaceDE w:val="0"/>
        <w:autoSpaceDN w:val="0"/>
        <w:adjustRightInd w:val="0"/>
        <w:spacing w:after="0" w:line="240" w:lineRule="auto"/>
        <w:jc w:val="both"/>
        <w:outlineLvl w:val="0"/>
        <w:rPr>
          <w:rFonts w:ascii="Times New Roman" w:hAnsi="Times New Roman"/>
          <w:sz w:val="24"/>
          <w:szCs w:val="24"/>
          <w:lang w:eastAsia="ru-RU"/>
        </w:rPr>
      </w:pPr>
      <w:r w:rsidRPr="00D632B0">
        <w:rPr>
          <w:rFonts w:ascii="Times New Roman" w:hAnsi="Times New Roman"/>
          <w:sz w:val="24"/>
          <w:szCs w:val="24"/>
          <w:lang w:eastAsia="ru-RU"/>
        </w:rPr>
        <w:t xml:space="preserve"> «</w:t>
      </w:r>
    </w:p>
    <w:tbl>
      <w:tblPr>
        <w:tblW w:w="9295" w:type="dxa"/>
        <w:tblCellSpacing w:w="5" w:type="nil"/>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tblPr>
      <w:tblGrid>
        <w:gridCol w:w="2127"/>
        <w:gridCol w:w="7168"/>
      </w:tblGrid>
      <w:tr w:rsidR="00DA2333" w:rsidRPr="00D632B0" w:rsidTr="00DA2333">
        <w:trPr>
          <w:trHeight w:val="424"/>
          <w:tblCellSpacing w:w="5" w:type="nil"/>
        </w:trPr>
        <w:tc>
          <w:tcPr>
            <w:tcW w:w="2127" w:type="dxa"/>
          </w:tcPr>
          <w:p w:rsidR="00DA2333" w:rsidRPr="00D632B0" w:rsidRDefault="00DA2333" w:rsidP="00DA2333">
            <w:pPr>
              <w:pStyle w:val="ConsPlusNormal"/>
              <w:rPr>
                <w:sz w:val="24"/>
                <w:szCs w:val="24"/>
              </w:rPr>
            </w:pPr>
            <w:r w:rsidRPr="00D632B0">
              <w:rPr>
                <w:sz w:val="24"/>
                <w:szCs w:val="24"/>
              </w:rPr>
              <w:t>Объемы финансирования программы</w:t>
            </w:r>
          </w:p>
        </w:tc>
        <w:tc>
          <w:tcPr>
            <w:tcW w:w="7168" w:type="dxa"/>
          </w:tcPr>
          <w:p w:rsidR="00DA2333" w:rsidRPr="00D632B0" w:rsidRDefault="00DA2333" w:rsidP="00DA2333">
            <w:pPr>
              <w:autoSpaceDE w:val="0"/>
              <w:autoSpaceDN w:val="0"/>
              <w:adjustRightInd w:val="0"/>
              <w:spacing w:after="0" w:line="240" w:lineRule="auto"/>
              <w:jc w:val="both"/>
              <w:rPr>
                <w:rFonts w:ascii="Times New Roman" w:hAnsi="Times New Roman"/>
                <w:bCs/>
                <w:sz w:val="24"/>
                <w:szCs w:val="24"/>
                <w:lang w:eastAsia="ru-RU"/>
              </w:rPr>
            </w:pPr>
            <w:r w:rsidRPr="00D632B0">
              <w:rPr>
                <w:rFonts w:ascii="Times New Roman" w:hAnsi="Times New Roman"/>
                <w:bCs/>
                <w:sz w:val="24"/>
                <w:szCs w:val="24"/>
                <w:lang w:eastAsia="ru-RU"/>
              </w:rPr>
              <w:t>Объем финансирования в период 2015 - 201</w:t>
            </w:r>
            <w:r>
              <w:rPr>
                <w:rFonts w:ascii="Times New Roman" w:hAnsi="Times New Roman"/>
                <w:bCs/>
                <w:sz w:val="24"/>
                <w:szCs w:val="24"/>
                <w:lang w:eastAsia="ru-RU"/>
              </w:rPr>
              <w:t>9</w:t>
            </w:r>
            <w:r w:rsidRPr="00D632B0">
              <w:rPr>
                <w:rFonts w:ascii="Times New Roman" w:hAnsi="Times New Roman"/>
                <w:bCs/>
                <w:sz w:val="24"/>
                <w:szCs w:val="24"/>
                <w:lang w:eastAsia="ru-RU"/>
              </w:rPr>
              <w:t xml:space="preserve"> гг. составит </w:t>
            </w:r>
            <w:r>
              <w:rPr>
                <w:rFonts w:ascii="Times New Roman" w:hAnsi="Times New Roman"/>
                <w:bCs/>
                <w:sz w:val="24"/>
                <w:szCs w:val="24"/>
                <w:lang w:eastAsia="ru-RU"/>
              </w:rPr>
              <w:t>782,3</w:t>
            </w:r>
            <w:r w:rsidRPr="00D632B0">
              <w:rPr>
                <w:rFonts w:ascii="Times New Roman" w:hAnsi="Times New Roman"/>
                <w:sz w:val="24"/>
                <w:szCs w:val="24"/>
                <w:lang w:eastAsia="ru-RU"/>
              </w:rPr>
              <w:t xml:space="preserve"> </w:t>
            </w:r>
            <w:r w:rsidRPr="00D632B0">
              <w:rPr>
                <w:rFonts w:ascii="Times New Roman" w:hAnsi="Times New Roman"/>
                <w:bCs/>
                <w:sz w:val="24"/>
                <w:szCs w:val="24"/>
                <w:lang w:eastAsia="ru-RU"/>
              </w:rPr>
              <w:t>тыс. рублей в т.ч.</w:t>
            </w:r>
          </w:p>
          <w:p w:rsidR="00DA2333" w:rsidRPr="00D632B0" w:rsidRDefault="00DA2333" w:rsidP="00DA2333">
            <w:pPr>
              <w:autoSpaceDE w:val="0"/>
              <w:autoSpaceDN w:val="0"/>
              <w:adjustRightInd w:val="0"/>
              <w:spacing w:after="0" w:line="240" w:lineRule="auto"/>
              <w:jc w:val="both"/>
              <w:rPr>
                <w:rFonts w:ascii="Times New Roman" w:hAnsi="Times New Roman"/>
                <w:sz w:val="24"/>
                <w:szCs w:val="24"/>
                <w:lang w:eastAsia="ru-RU"/>
              </w:rPr>
            </w:pPr>
            <w:r w:rsidRPr="00D632B0">
              <w:rPr>
                <w:rFonts w:ascii="Times New Roman" w:hAnsi="Times New Roman"/>
                <w:sz w:val="24"/>
                <w:szCs w:val="24"/>
                <w:lang w:eastAsia="ru-RU"/>
              </w:rPr>
              <w:t xml:space="preserve">За счет средств бюджета МО МР </w:t>
            </w:r>
            <w:r>
              <w:rPr>
                <w:rFonts w:ascii="Times New Roman" w:hAnsi="Times New Roman"/>
                <w:sz w:val="24"/>
                <w:szCs w:val="24"/>
                <w:lang w:eastAsia="ru-RU"/>
              </w:rPr>
              <w:t>«</w:t>
            </w:r>
            <w:r w:rsidRPr="00D632B0">
              <w:rPr>
                <w:rFonts w:ascii="Times New Roman" w:hAnsi="Times New Roman"/>
                <w:sz w:val="24"/>
                <w:szCs w:val="24"/>
                <w:lang w:eastAsia="ru-RU"/>
              </w:rPr>
              <w:t>Ижемский</w:t>
            </w:r>
            <w:r>
              <w:rPr>
                <w:rFonts w:ascii="Times New Roman" w:hAnsi="Times New Roman"/>
                <w:sz w:val="24"/>
                <w:szCs w:val="24"/>
                <w:lang w:eastAsia="ru-RU"/>
              </w:rPr>
              <w:t>»</w:t>
            </w:r>
            <w:r w:rsidRPr="00D632B0">
              <w:rPr>
                <w:rFonts w:ascii="Times New Roman" w:hAnsi="Times New Roman"/>
                <w:sz w:val="24"/>
                <w:szCs w:val="24"/>
                <w:lang w:eastAsia="ru-RU"/>
              </w:rPr>
              <w:t xml:space="preserve"> </w:t>
            </w:r>
            <w:r>
              <w:rPr>
                <w:rFonts w:ascii="Times New Roman" w:hAnsi="Times New Roman"/>
                <w:sz w:val="24"/>
                <w:szCs w:val="24"/>
                <w:lang w:eastAsia="ru-RU"/>
              </w:rPr>
              <w:t>782,3</w:t>
            </w:r>
            <w:r w:rsidRPr="00D632B0">
              <w:rPr>
                <w:rFonts w:ascii="Times New Roman" w:hAnsi="Times New Roman"/>
                <w:sz w:val="24"/>
                <w:szCs w:val="24"/>
                <w:lang w:eastAsia="ru-RU"/>
              </w:rPr>
              <w:t xml:space="preserve"> тыс. рублей, в том числе по годам</w:t>
            </w:r>
            <w:r w:rsidRPr="00D632B0">
              <w:rPr>
                <w:rFonts w:ascii="Times New Roman" w:hAnsi="Times New Roman"/>
                <w:sz w:val="24"/>
                <w:szCs w:val="24"/>
              </w:rPr>
              <w:t>:</w:t>
            </w:r>
            <w:r w:rsidRPr="00D632B0">
              <w:rPr>
                <w:rFonts w:ascii="Times New Roman" w:hAnsi="Times New Roman"/>
                <w:sz w:val="24"/>
                <w:szCs w:val="24"/>
                <w:lang w:eastAsia="ru-RU"/>
              </w:rPr>
              <w:t xml:space="preserve"> </w:t>
            </w:r>
          </w:p>
          <w:p w:rsidR="00DA2333" w:rsidRPr="00D632B0" w:rsidRDefault="00DA2333" w:rsidP="00DA2333">
            <w:pPr>
              <w:autoSpaceDE w:val="0"/>
              <w:autoSpaceDN w:val="0"/>
              <w:adjustRightInd w:val="0"/>
              <w:spacing w:after="0" w:line="240" w:lineRule="auto"/>
              <w:jc w:val="both"/>
              <w:rPr>
                <w:rFonts w:ascii="Times New Roman" w:hAnsi="Times New Roman"/>
                <w:sz w:val="24"/>
                <w:szCs w:val="24"/>
                <w:lang w:eastAsia="ru-RU"/>
              </w:rPr>
            </w:pPr>
            <w:r w:rsidRPr="00D632B0">
              <w:rPr>
                <w:rFonts w:ascii="Times New Roman" w:hAnsi="Times New Roman"/>
                <w:sz w:val="24"/>
                <w:szCs w:val="24"/>
                <w:lang w:eastAsia="ru-RU"/>
              </w:rPr>
              <w:t>2015 г. - 91,0 тыс. рублей;</w:t>
            </w:r>
          </w:p>
          <w:p w:rsidR="00DA2333" w:rsidRPr="00D632B0" w:rsidRDefault="00DA2333" w:rsidP="00DA2333">
            <w:pPr>
              <w:autoSpaceDE w:val="0"/>
              <w:autoSpaceDN w:val="0"/>
              <w:adjustRightInd w:val="0"/>
              <w:spacing w:after="0" w:line="240" w:lineRule="auto"/>
              <w:jc w:val="both"/>
              <w:rPr>
                <w:rFonts w:ascii="Times New Roman" w:hAnsi="Times New Roman"/>
                <w:sz w:val="24"/>
                <w:szCs w:val="24"/>
                <w:lang w:eastAsia="ru-RU"/>
              </w:rPr>
            </w:pPr>
            <w:r w:rsidRPr="00D632B0">
              <w:rPr>
                <w:rFonts w:ascii="Times New Roman" w:hAnsi="Times New Roman"/>
                <w:sz w:val="24"/>
                <w:szCs w:val="24"/>
                <w:lang w:eastAsia="ru-RU"/>
              </w:rPr>
              <w:t>2016 г. - 302,8 тыс. рублей;</w:t>
            </w:r>
          </w:p>
          <w:p w:rsidR="00DA2333" w:rsidRPr="00D632B0" w:rsidRDefault="00DA2333" w:rsidP="00DA2333">
            <w:pPr>
              <w:pStyle w:val="ConsPlusNormal"/>
              <w:jc w:val="both"/>
              <w:rPr>
                <w:sz w:val="24"/>
                <w:szCs w:val="24"/>
              </w:rPr>
            </w:pPr>
            <w:r w:rsidRPr="00D632B0">
              <w:rPr>
                <w:sz w:val="24"/>
                <w:szCs w:val="24"/>
              </w:rPr>
              <w:t xml:space="preserve">2017 г. </w:t>
            </w:r>
            <w:r>
              <w:rPr>
                <w:sz w:val="24"/>
                <w:szCs w:val="24"/>
              </w:rPr>
              <w:t>–</w:t>
            </w:r>
            <w:r w:rsidRPr="00D632B0">
              <w:rPr>
                <w:sz w:val="24"/>
                <w:szCs w:val="24"/>
              </w:rPr>
              <w:t xml:space="preserve"> </w:t>
            </w:r>
            <w:r>
              <w:rPr>
                <w:sz w:val="24"/>
                <w:szCs w:val="24"/>
              </w:rPr>
              <w:t>238,5</w:t>
            </w:r>
            <w:r w:rsidRPr="00D632B0">
              <w:rPr>
                <w:sz w:val="24"/>
                <w:szCs w:val="24"/>
              </w:rPr>
              <w:t xml:space="preserve"> тыс. рублей;</w:t>
            </w:r>
          </w:p>
          <w:p w:rsidR="00DA2333" w:rsidRDefault="00DA2333" w:rsidP="00DA2333">
            <w:pPr>
              <w:pStyle w:val="ConsPlusNormal"/>
              <w:jc w:val="both"/>
              <w:rPr>
                <w:sz w:val="24"/>
                <w:szCs w:val="24"/>
              </w:rPr>
            </w:pPr>
            <w:r w:rsidRPr="00D632B0">
              <w:rPr>
                <w:sz w:val="24"/>
                <w:szCs w:val="24"/>
              </w:rPr>
              <w:t>2018</w:t>
            </w:r>
            <w:r>
              <w:rPr>
                <w:sz w:val="24"/>
                <w:szCs w:val="24"/>
              </w:rPr>
              <w:t xml:space="preserve"> г.</w:t>
            </w:r>
            <w:r w:rsidRPr="00D632B0">
              <w:rPr>
                <w:sz w:val="24"/>
                <w:szCs w:val="24"/>
              </w:rPr>
              <w:t xml:space="preserve"> – </w:t>
            </w:r>
            <w:r>
              <w:rPr>
                <w:sz w:val="24"/>
                <w:szCs w:val="24"/>
              </w:rPr>
              <w:t>10</w:t>
            </w:r>
            <w:r w:rsidRPr="00D632B0">
              <w:rPr>
                <w:sz w:val="24"/>
                <w:szCs w:val="24"/>
              </w:rPr>
              <w:t>0,0 тыс.рублей;</w:t>
            </w:r>
          </w:p>
          <w:p w:rsidR="00DA2333" w:rsidRPr="00D632B0" w:rsidRDefault="00DA2333" w:rsidP="00DA2333">
            <w:pPr>
              <w:pStyle w:val="ConsPlusNormal"/>
              <w:jc w:val="both"/>
              <w:rPr>
                <w:sz w:val="24"/>
                <w:szCs w:val="24"/>
              </w:rPr>
            </w:pPr>
            <w:r>
              <w:rPr>
                <w:sz w:val="24"/>
                <w:szCs w:val="24"/>
              </w:rPr>
              <w:t>2019 г.- 50,0 тыс. рублей</w:t>
            </w:r>
            <w:r w:rsidRPr="00D632B0">
              <w:rPr>
                <w:sz w:val="24"/>
                <w:szCs w:val="24"/>
              </w:rPr>
              <w:t>.</w:t>
            </w:r>
          </w:p>
        </w:tc>
      </w:tr>
    </w:tbl>
    <w:p w:rsidR="00DA2333" w:rsidRPr="00D632B0" w:rsidRDefault="00DA2333" w:rsidP="00DA2333">
      <w:pPr>
        <w:widowControl w:val="0"/>
        <w:tabs>
          <w:tab w:val="left" w:pos="10915"/>
        </w:tabs>
        <w:autoSpaceDE w:val="0"/>
        <w:autoSpaceDN w:val="0"/>
        <w:adjustRightInd w:val="0"/>
        <w:spacing w:after="0" w:line="240" w:lineRule="auto"/>
        <w:ind w:firstLine="567"/>
        <w:jc w:val="both"/>
        <w:rPr>
          <w:rFonts w:ascii="Times New Roman" w:hAnsi="Times New Roman"/>
          <w:sz w:val="24"/>
          <w:szCs w:val="24"/>
        </w:rPr>
      </w:pPr>
    </w:p>
    <w:p w:rsidR="00DA2333" w:rsidRDefault="00DA2333" w:rsidP="00DA2333">
      <w:pPr>
        <w:widowControl w:val="0"/>
        <w:tabs>
          <w:tab w:val="left" w:pos="10915"/>
        </w:tabs>
        <w:autoSpaceDE w:val="0"/>
        <w:autoSpaceDN w:val="0"/>
        <w:adjustRightInd w:val="0"/>
        <w:spacing w:after="0" w:line="240" w:lineRule="auto"/>
        <w:ind w:firstLine="567"/>
        <w:jc w:val="both"/>
        <w:rPr>
          <w:rFonts w:ascii="Times New Roman" w:hAnsi="Times New Roman"/>
          <w:sz w:val="24"/>
          <w:szCs w:val="24"/>
        </w:rPr>
      </w:pPr>
      <w:r w:rsidRPr="00D632B0">
        <w:rPr>
          <w:rFonts w:ascii="Times New Roman" w:hAnsi="Times New Roman"/>
          <w:sz w:val="24"/>
          <w:szCs w:val="24"/>
        </w:rPr>
        <w:t>Ресурсное обеспечение Подпрограммы приведено в приложении к Программе (</w:t>
      </w:r>
      <w:hyperlink w:anchor="Par3168" w:tooltip="Ссылка на текущий документ" w:history="1">
        <w:r w:rsidRPr="00D632B0">
          <w:rPr>
            <w:rFonts w:ascii="Times New Roman" w:hAnsi="Times New Roman"/>
            <w:sz w:val="24"/>
            <w:szCs w:val="24"/>
          </w:rPr>
          <w:t xml:space="preserve">таблицы </w:t>
        </w:r>
      </w:hyperlink>
      <w:r w:rsidRPr="00D632B0">
        <w:rPr>
          <w:rFonts w:ascii="Times New Roman" w:hAnsi="Times New Roman"/>
          <w:sz w:val="24"/>
          <w:szCs w:val="24"/>
        </w:rPr>
        <w:t>4 и 5).».</w:t>
      </w:r>
    </w:p>
    <w:p w:rsidR="00DA2333" w:rsidRPr="00D632B0" w:rsidRDefault="00DA2333" w:rsidP="00DA2333">
      <w:pPr>
        <w:autoSpaceDE w:val="0"/>
        <w:autoSpaceDN w:val="0"/>
        <w:adjustRightInd w:val="0"/>
        <w:spacing w:after="0" w:line="240" w:lineRule="auto"/>
        <w:ind w:firstLine="567"/>
        <w:jc w:val="both"/>
        <w:outlineLvl w:val="0"/>
        <w:rPr>
          <w:rFonts w:ascii="Times New Roman" w:hAnsi="Times New Roman"/>
          <w:sz w:val="24"/>
          <w:szCs w:val="24"/>
          <w:lang w:eastAsia="ru-RU"/>
        </w:rPr>
      </w:pPr>
      <w:r w:rsidRPr="00D632B0">
        <w:rPr>
          <w:rFonts w:ascii="Times New Roman" w:hAnsi="Times New Roman"/>
          <w:sz w:val="24"/>
          <w:szCs w:val="24"/>
          <w:lang w:eastAsia="ru-RU"/>
        </w:rPr>
        <w:t>Раздел 5 «Ресурсное обеспечение подпрограммы» Подпрограммы 2 «Управление муниципальным имуществом» изложить в следующей редакции:</w:t>
      </w:r>
    </w:p>
    <w:p w:rsidR="00DA2333" w:rsidRPr="00D632B0" w:rsidRDefault="00DA2333" w:rsidP="00DA2333">
      <w:pPr>
        <w:pStyle w:val="a7"/>
        <w:ind w:left="0" w:firstLine="567"/>
        <w:jc w:val="both"/>
      </w:pPr>
      <w:r w:rsidRPr="00D632B0">
        <w:rPr>
          <w:lang w:eastAsia="ru-RU"/>
        </w:rPr>
        <w:t>«</w:t>
      </w:r>
      <w:r w:rsidRPr="00D632B0">
        <w:t>Общий объем финансир</w:t>
      </w:r>
      <w:r>
        <w:t>ования подпрограммы на 2015-2019</w:t>
      </w:r>
      <w:r w:rsidRPr="00D632B0">
        <w:t xml:space="preserve"> годы  предусматривается в размере </w:t>
      </w:r>
      <w:r>
        <w:t>823,8</w:t>
      </w:r>
      <w:r w:rsidRPr="00D632B0">
        <w:rPr>
          <w:lang w:eastAsia="ru-RU"/>
        </w:rPr>
        <w:t xml:space="preserve"> </w:t>
      </w:r>
      <w:r w:rsidRPr="00D632B0">
        <w:t xml:space="preserve">тыс.руб. </w:t>
      </w:r>
    </w:p>
    <w:p w:rsidR="00DA2333" w:rsidRPr="00D632B0" w:rsidRDefault="00DA2333" w:rsidP="00DA2333">
      <w:pPr>
        <w:pStyle w:val="ConsPlusNormal"/>
        <w:ind w:firstLine="567"/>
        <w:jc w:val="both"/>
        <w:rPr>
          <w:sz w:val="24"/>
          <w:szCs w:val="24"/>
        </w:rPr>
      </w:pPr>
      <w:r w:rsidRPr="00D632B0">
        <w:rPr>
          <w:sz w:val="24"/>
          <w:szCs w:val="24"/>
        </w:rPr>
        <w:t>Прогнозный объем финансирования Подпрограммы по годам составляет:</w:t>
      </w:r>
    </w:p>
    <w:p w:rsidR="00DA2333" w:rsidRPr="00D632B0" w:rsidRDefault="00DA2333" w:rsidP="00DA2333">
      <w:pPr>
        <w:pStyle w:val="a7"/>
        <w:ind w:left="0" w:firstLine="567"/>
        <w:jc w:val="both"/>
      </w:pPr>
      <w:r w:rsidRPr="00D632B0">
        <w:t>за счет средств бюджета муниципального образования муниципального района «Ижемский, в том числе по годам:</w:t>
      </w:r>
    </w:p>
    <w:p w:rsidR="00DA2333" w:rsidRPr="00D632B0" w:rsidRDefault="00DA2333" w:rsidP="00DA2333">
      <w:pPr>
        <w:pStyle w:val="a7"/>
        <w:ind w:left="0" w:firstLine="567"/>
      </w:pPr>
      <w:r w:rsidRPr="00D632B0">
        <w:t>2015 год – 91,0 тыс. руб.;</w:t>
      </w:r>
    </w:p>
    <w:p w:rsidR="00DA2333" w:rsidRPr="00D632B0" w:rsidRDefault="00DA2333" w:rsidP="00DA2333">
      <w:pPr>
        <w:pStyle w:val="a7"/>
        <w:ind w:left="0" w:firstLine="567"/>
      </w:pPr>
      <w:r w:rsidRPr="00D632B0">
        <w:t xml:space="preserve">2016 год – </w:t>
      </w:r>
      <w:r w:rsidRPr="00D632B0">
        <w:rPr>
          <w:lang w:eastAsia="ru-RU"/>
        </w:rPr>
        <w:t xml:space="preserve">302,8 </w:t>
      </w:r>
      <w:r w:rsidRPr="00D632B0">
        <w:t>тыс. руб.;</w:t>
      </w:r>
    </w:p>
    <w:p w:rsidR="00DA2333" w:rsidRPr="00D632B0" w:rsidRDefault="00DA2333" w:rsidP="00DA2333">
      <w:pPr>
        <w:pStyle w:val="a7"/>
        <w:ind w:left="0" w:firstLine="567"/>
      </w:pPr>
      <w:r w:rsidRPr="00D632B0">
        <w:t>2017 год –</w:t>
      </w:r>
      <w:r>
        <w:t>238,5</w:t>
      </w:r>
      <w:r w:rsidRPr="00D632B0">
        <w:rPr>
          <w:lang w:eastAsia="ru-RU"/>
        </w:rPr>
        <w:t xml:space="preserve"> </w:t>
      </w:r>
      <w:r w:rsidRPr="00D632B0">
        <w:t>тыс. руб.;</w:t>
      </w:r>
    </w:p>
    <w:p w:rsidR="00DA2333" w:rsidRDefault="00DA2333" w:rsidP="00DA2333">
      <w:pPr>
        <w:pStyle w:val="a7"/>
        <w:ind w:left="0" w:firstLine="567"/>
      </w:pPr>
      <w:r w:rsidRPr="00D632B0">
        <w:t xml:space="preserve">2018 год – </w:t>
      </w:r>
      <w:r>
        <w:t>10</w:t>
      </w:r>
      <w:r w:rsidRPr="00D632B0">
        <w:t>0,0 тыс. руб;</w:t>
      </w:r>
    </w:p>
    <w:p w:rsidR="00DA2333" w:rsidRPr="00D632B0" w:rsidRDefault="00DA2333" w:rsidP="00DA2333">
      <w:pPr>
        <w:pStyle w:val="a7"/>
        <w:ind w:left="0" w:firstLine="567"/>
      </w:pPr>
      <w:r>
        <w:t>2019 год – 50,0 тыс. руб</w:t>
      </w:r>
      <w:r w:rsidRPr="00D632B0">
        <w:t>.</w:t>
      </w:r>
      <w:r>
        <w:t>».</w:t>
      </w:r>
    </w:p>
    <w:p w:rsidR="00DA2333" w:rsidRPr="00D632B0" w:rsidRDefault="00DA2333" w:rsidP="00DA2333">
      <w:pPr>
        <w:widowControl w:val="0"/>
        <w:tabs>
          <w:tab w:val="left" w:pos="10915"/>
        </w:tabs>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 xml:space="preserve">  </w:t>
      </w:r>
    </w:p>
    <w:p w:rsidR="00DA2333" w:rsidRPr="00D632B0" w:rsidRDefault="00DA2333" w:rsidP="00DA2333">
      <w:pPr>
        <w:tabs>
          <w:tab w:val="left" w:pos="10915"/>
        </w:tabs>
        <w:autoSpaceDE w:val="0"/>
        <w:autoSpaceDN w:val="0"/>
        <w:adjustRightInd w:val="0"/>
        <w:spacing w:after="0" w:line="240" w:lineRule="auto"/>
        <w:ind w:firstLine="567"/>
        <w:jc w:val="both"/>
        <w:outlineLvl w:val="0"/>
        <w:rPr>
          <w:rFonts w:ascii="Times New Roman" w:hAnsi="Times New Roman"/>
          <w:sz w:val="24"/>
          <w:szCs w:val="24"/>
        </w:rPr>
      </w:pPr>
      <w:r>
        <w:rPr>
          <w:rFonts w:ascii="Times New Roman" w:hAnsi="Times New Roman"/>
          <w:sz w:val="24"/>
          <w:szCs w:val="24"/>
        </w:rPr>
        <w:t>6) таблицы 4, 5 приложения к П</w:t>
      </w:r>
      <w:r w:rsidRPr="00D632B0">
        <w:rPr>
          <w:rFonts w:ascii="Times New Roman" w:hAnsi="Times New Roman"/>
          <w:sz w:val="24"/>
          <w:szCs w:val="24"/>
        </w:rPr>
        <w:t>рограмм</w:t>
      </w:r>
      <w:r>
        <w:rPr>
          <w:rFonts w:ascii="Times New Roman" w:hAnsi="Times New Roman"/>
          <w:sz w:val="24"/>
          <w:szCs w:val="24"/>
        </w:rPr>
        <w:t>е</w:t>
      </w:r>
      <w:r w:rsidRPr="00D632B0">
        <w:rPr>
          <w:rFonts w:ascii="Times New Roman" w:hAnsi="Times New Roman"/>
          <w:sz w:val="24"/>
          <w:szCs w:val="24"/>
        </w:rPr>
        <w:t xml:space="preserve"> изложить в р</w:t>
      </w:r>
      <w:r>
        <w:rPr>
          <w:rFonts w:ascii="Times New Roman" w:hAnsi="Times New Roman"/>
          <w:sz w:val="24"/>
          <w:szCs w:val="24"/>
        </w:rPr>
        <w:t xml:space="preserve">едакции согласно приложению 1 к </w:t>
      </w:r>
      <w:r w:rsidRPr="00D632B0">
        <w:rPr>
          <w:rFonts w:ascii="Times New Roman" w:hAnsi="Times New Roman"/>
          <w:sz w:val="24"/>
          <w:szCs w:val="24"/>
        </w:rPr>
        <w:t>настоящему постановлению.</w:t>
      </w:r>
    </w:p>
    <w:p w:rsidR="00DA2333" w:rsidRPr="00D632B0" w:rsidRDefault="00DA2333" w:rsidP="00DA2333">
      <w:pPr>
        <w:pStyle w:val="ConsPlusNormal"/>
        <w:tabs>
          <w:tab w:val="left" w:pos="10915"/>
        </w:tabs>
        <w:ind w:firstLine="567"/>
        <w:jc w:val="both"/>
        <w:rPr>
          <w:sz w:val="24"/>
          <w:szCs w:val="24"/>
        </w:rPr>
      </w:pPr>
      <w:r>
        <w:rPr>
          <w:sz w:val="24"/>
          <w:szCs w:val="24"/>
        </w:rPr>
        <w:t>2</w:t>
      </w:r>
      <w:r w:rsidRPr="00D632B0">
        <w:rPr>
          <w:sz w:val="24"/>
          <w:szCs w:val="24"/>
        </w:rPr>
        <w:t xml:space="preserve">. </w:t>
      </w:r>
      <w:r>
        <w:rPr>
          <w:sz w:val="24"/>
          <w:szCs w:val="24"/>
        </w:rPr>
        <w:t xml:space="preserve">   </w:t>
      </w:r>
      <w:r w:rsidRPr="00D632B0">
        <w:rPr>
          <w:sz w:val="24"/>
          <w:szCs w:val="24"/>
        </w:rPr>
        <w:t>Контроль за настоящим постановлением оставляю за собой.</w:t>
      </w:r>
    </w:p>
    <w:p w:rsidR="00DA2333" w:rsidRPr="00D632B0" w:rsidRDefault="00DA2333" w:rsidP="00DA2333">
      <w:pPr>
        <w:pStyle w:val="ConsPlusNormal"/>
        <w:tabs>
          <w:tab w:val="left" w:pos="10915"/>
        </w:tabs>
        <w:ind w:firstLine="567"/>
        <w:jc w:val="both"/>
        <w:rPr>
          <w:sz w:val="24"/>
          <w:szCs w:val="24"/>
        </w:rPr>
      </w:pPr>
      <w:r>
        <w:rPr>
          <w:sz w:val="24"/>
          <w:szCs w:val="24"/>
        </w:rPr>
        <w:t>3</w:t>
      </w:r>
      <w:r w:rsidRPr="00D632B0">
        <w:rPr>
          <w:sz w:val="24"/>
          <w:szCs w:val="24"/>
        </w:rPr>
        <w:t>. Настоящее постановление вступает в силу со дня его официального опубликования.</w:t>
      </w:r>
    </w:p>
    <w:p w:rsidR="00DA2333" w:rsidRDefault="00DA2333" w:rsidP="00DA2333">
      <w:pPr>
        <w:pStyle w:val="ConsPlusNormal"/>
        <w:tabs>
          <w:tab w:val="left" w:pos="10915"/>
        </w:tabs>
        <w:ind w:firstLine="567"/>
        <w:jc w:val="both"/>
        <w:rPr>
          <w:sz w:val="24"/>
          <w:szCs w:val="24"/>
        </w:rPr>
      </w:pPr>
    </w:p>
    <w:p w:rsidR="00DA2333" w:rsidRDefault="00DA2333" w:rsidP="00DA2333">
      <w:pPr>
        <w:pStyle w:val="ConsPlusNormal"/>
        <w:tabs>
          <w:tab w:val="left" w:pos="10915"/>
        </w:tabs>
        <w:ind w:firstLine="567"/>
        <w:jc w:val="both"/>
        <w:rPr>
          <w:sz w:val="24"/>
          <w:szCs w:val="24"/>
        </w:rPr>
      </w:pPr>
    </w:p>
    <w:p w:rsidR="00DA2333" w:rsidRPr="00D632B0" w:rsidRDefault="00DA2333" w:rsidP="00DA2333">
      <w:pPr>
        <w:pStyle w:val="ConsPlusNormal"/>
        <w:tabs>
          <w:tab w:val="left" w:pos="10915"/>
        </w:tabs>
        <w:ind w:firstLine="567"/>
        <w:jc w:val="both"/>
        <w:rPr>
          <w:sz w:val="24"/>
          <w:szCs w:val="24"/>
        </w:rPr>
      </w:pPr>
    </w:p>
    <w:p w:rsidR="00DA2333" w:rsidRPr="00D632B0" w:rsidRDefault="00DA2333" w:rsidP="00DA2333">
      <w:pPr>
        <w:pStyle w:val="ConsPlusNormal"/>
        <w:tabs>
          <w:tab w:val="left" w:pos="10915"/>
        </w:tabs>
        <w:ind w:left="-426"/>
        <w:rPr>
          <w:sz w:val="24"/>
          <w:szCs w:val="24"/>
        </w:rPr>
      </w:pPr>
      <w:r>
        <w:rPr>
          <w:sz w:val="24"/>
          <w:szCs w:val="24"/>
        </w:rPr>
        <w:t>Р</w:t>
      </w:r>
      <w:r w:rsidRPr="00D632B0">
        <w:rPr>
          <w:sz w:val="24"/>
          <w:szCs w:val="24"/>
        </w:rPr>
        <w:t>уководител</w:t>
      </w:r>
      <w:r>
        <w:rPr>
          <w:sz w:val="24"/>
          <w:szCs w:val="24"/>
        </w:rPr>
        <w:t>ь</w:t>
      </w:r>
      <w:r w:rsidRPr="00D632B0">
        <w:rPr>
          <w:sz w:val="24"/>
          <w:szCs w:val="24"/>
        </w:rPr>
        <w:t xml:space="preserve"> администрации</w:t>
      </w:r>
    </w:p>
    <w:p w:rsidR="003A59B5" w:rsidRDefault="00DA2333" w:rsidP="00DA2333">
      <w:pPr>
        <w:pStyle w:val="ConsPlusNormal"/>
        <w:tabs>
          <w:tab w:val="left" w:pos="10915"/>
        </w:tabs>
        <w:ind w:left="-426"/>
        <w:rPr>
          <w:sz w:val="24"/>
          <w:szCs w:val="24"/>
        </w:rPr>
        <w:sectPr w:rsidR="003A59B5" w:rsidSect="00DA2333">
          <w:pgSz w:w="11906" w:h="16838"/>
          <w:pgMar w:top="425" w:right="707" w:bottom="1135" w:left="1843" w:header="720" w:footer="720" w:gutter="0"/>
          <w:cols w:space="720"/>
          <w:noEndnote/>
        </w:sectPr>
      </w:pPr>
      <w:r>
        <w:rPr>
          <w:sz w:val="24"/>
          <w:szCs w:val="24"/>
        </w:rPr>
        <w:t>муниципального района «</w:t>
      </w:r>
      <w:r w:rsidR="003A59B5">
        <w:rPr>
          <w:sz w:val="24"/>
          <w:szCs w:val="24"/>
        </w:rPr>
        <w:t>Ижемский                                         Л.И.Терентьева</w:t>
      </w:r>
    </w:p>
    <w:p w:rsidR="00DA2333" w:rsidRPr="00D632B0" w:rsidRDefault="00DA2333" w:rsidP="00DA2333">
      <w:pPr>
        <w:tabs>
          <w:tab w:val="left" w:pos="10915"/>
        </w:tabs>
        <w:autoSpaceDE w:val="0"/>
        <w:autoSpaceDN w:val="0"/>
        <w:adjustRightInd w:val="0"/>
        <w:spacing w:after="0" w:line="240" w:lineRule="auto"/>
        <w:jc w:val="right"/>
        <w:outlineLvl w:val="0"/>
        <w:rPr>
          <w:rFonts w:ascii="Times New Roman" w:hAnsi="Times New Roman"/>
          <w:sz w:val="24"/>
          <w:szCs w:val="24"/>
        </w:rPr>
      </w:pPr>
      <w:r w:rsidRPr="00D632B0">
        <w:rPr>
          <w:rFonts w:ascii="Times New Roman" w:hAnsi="Times New Roman"/>
          <w:sz w:val="24"/>
          <w:szCs w:val="24"/>
        </w:rPr>
        <w:lastRenderedPageBreak/>
        <w:t>Приложение  к постановлению</w:t>
      </w:r>
    </w:p>
    <w:p w:rsidR="00DA2333" w:rsidRPr="00D632B0" w:rsidRDefault="00DA2333" w:rsidP="00DA2333">
      <w:pPr>
        <w:tabs>
          <w:tab w:val="left" w:pos="10915"/>
        </w:tabs>
        <w:autoSpaceDE w:val="0"/>
        <w:autoSpaceDN w:val="0"/>
        <w:adjustRightInd w:val="0"/>
        <w:spacing w:after="0" w:line="240" w:lineRule="auto"/>
        <w:jc w:val="right"/>
        <w:outlineLvl w:val="0"/>
        <w:rPr>
          <w:rFonts w:ascii="Times New Roman" w:hAnsi="Times New Roman"/>
          <w:sz w:val="24"/>
          <w:szCs w:val="24"/>
        </w:rPr>
      </w:pPr>
      <w:r w:rsidRPr="00D632B0">
        <w:rPr>
          <w:rFonts w:ascii="Times New Roman" w:hAnsi="Times New Roman"/>
          <w:sz w:val="24"/>
          <w:szCs w:val="24"/>
        </w:rPr>
        <w:t xml:space="preserve">администрации муниципального </w:t>
      </w:r>
    </w:p>
    <w:p w:rsidR="00DA2333" w:rsidRPr="00D632B0" w:rsidRDefault="00DA2333" w:rsidP="00DA2333">
      <w:pPr>
        <w:tabs>
          <w:tab w:val="left" w:pos="10915"/>
        </w:tabs>
        <w:autoSpaceDE w:val="0"/>
        <w:autoSpaceDN w:val="0"/>
        <w:adjustRightInd w:val="0"/>
        <w:spacing w:after="0" w:line="240" w:lineRule="auto"/>
        <w:jc w:val="right"/>
        <w:outlineLvl w:val="0"/>
        <w:rPr>
          <w:rFonts w:ascii="Times New Roman" w:hAnsi="Times New Roman"/>
          <w:sz w:val="24"/>
          <w:szCs w:val="24"/>
        </w:rPr>
      </w:pPr>
      <w:r w:rsidRPr="00D632B0">
        <w:rPr>
          <w:rFonts w:ascii="Times New Roman" w:hAnsi="Times New Roman"/>
          <w:sz w:val="24"/>
          <w:szCs w:val="24"/>
        </w:rPr>
        <w:t xml:space="preserve">района «Ижемский» </w:t>
      </w:r>
    </w:p>
    <w:p w:rsidR="00DA2333" w:rsidRPr="00D632B0" w:rsidRDefault="00DA2333" w:rsidP="00DA2333">
      <w:pPr>
        <w:tabs>
          <w:tab w:val="center" w:pos="4819"/>
          <w:tab w:val="right" w:pos="9638"/>
          <w:tab w:val="left" w:pos="10915"/>
        </w:tabs>
        <w:autoSpaceDE w:val="0"/>
        <w:autoSpaceDN w:val="0"/>
        <w:adjustRightInd w:val="0"/>
        <w:spacing w:after="0" w:line="240" w:lineRule="auto"/>
        <w:jc w:val="right"/>
        <w:outlineLvl w:val="0"/>
        <w:rPr>
          <w:rFonts w:ascii="Times New Roman" w:hAnsi="Times New Roman"/>
          <w:sz w:val="24"/>
          <w:szCs w:val="24"/>
        </w:rPr>
      </w:pPr>
      <w:r w:rsidRPr="00D632B0">
        <w:rPr>
          <w:rFonts w:ascii="Times New Roman" w:hAnsi="Times New Roman"/>
          <w:sz w:val="24"/>
          <w:szCs w:val="24"/>
        </w:rPr>
        <w:tab/>
      </w:r>
      <w:r w:rsidRPr="00D632B0">
        <w:rPr>
          <w:rFonts w:ascii="Times New Roman" w:hAnsi="Times New Roman"/>
          <w:sz w:val="24"/>
          <w:szCs w:val="24"/>
        </w:rPr>
        <w:tab/>
        <w:t>от</w:t>
      </w:r>
      <w:r>
        <w:rPr>
          <w:rFonts w:ascii="Times New Roman" w:hAnsi="Times New Roman"/>
          <w:sz w:val="24"/>
          <w:szCs w:val="24"/>
        </w:rPr>
        <w:t xml:space="preserve"> 29 декабря 2017</w:t>
      </w:r>
      <w:r w:rsidRPr="00D632B0">
        <w:rPr>
          <w:rFonts w:ascii="Times New Roman" w:hAnsi="Times New Roman"/>
          <w:sz w:val="24"/>
          <w:szCs w:val="24"/>
        </w:rPr>
        <w:t xml:space="preserve"> года № </w:t>
      </w:r>
      <w:r>
        <w:rPr>
          <w:rFonts w:ascii="Times New Roman" w:hAnsi="Times New Roman"/>
          <w:sz w:val="24"/>
          <w:szCs w:val="24"/>
        </w:rPr>
        <w:t>1139</w:t>
      </w:r>
      <w:r w:rsidRPr="00D632B0">
        <w:rPr>
          <w:rFonts w:ascii="Times New Roman" w:hAnsi="Times New Roman"/>
          <w:sz w:val="24"/>
          <w:szCs w:val="24"/>
        </w:rPr>
        <w:t xml:space="preserve">    </w:t>
      </w:r>
    </w:p>
    <w:p w:rsidR="00DA2333" w:rsidRPr="00D632B0" w:rsidRDefault="00DA2333" w:rsidP="00DA2333">
      <w:pPr>
        <w:tabs>
          <w:tab w:val="left" w:pos="10915"/>
        </w:tabs>
        <w:autoSpaceDE w:val="0"/>
        <w:autoSpaceDN w:val="0"/>
        <w:adjustRightInd w:val="0"/>
        <w:spacing w:after="0" w:line="240" w:lineRule="auto"/>
        <w:rPr>
          <w:rFonts w:ascii="Times New Roman" w:hAnsi="Times New Roman"/>
          <w:sz w:val="24"/>
          <w:szCs w:val="24"/>
        </w:rPr>
      </w:pPr>
    </w:p>
    <w:p w:rsidR="00DA2333" w:rsidRPr="00D632B0" w:rsidRDefault="00DA2333" w:rsidP="00DA2333">
      <w:pPr>
        <w:tabs>
          <w:tab w:val="left" w:pos="10915"/>
        </w:tabs>
        <w:autoSpaceDE w:val="0"/>
        <w:autoSpaceDN w:val="0"/>
        <w:adjustRightInd w:val="0"/>
        <w:spacing w:after="0" w:line="240" w:lineRule="auto"/>
        <w:jc w:val="right"/>
        <w:rPr>
          <w:rFonts w:ascii="Times New Roman" w:hAnsi="Times New Roman"/>
          <w:sz w:val="24"/>
          <w:szCs w:val="24"/>
        </w:rPr>
      </w:pPr>
      <w:r w:rsidRPr="00D632B0">
        <w:rPr>
          <w:rFonts w:ascii="Times New Roman" w:hAnsi="Times New Roman"/>
          <w:sz w:val="24"/>
          <w:szCs w:val="24"/>
        </w:rPr>
        <w:t>«Таблица 4</w:t>
      </w:r>
    </w:p>
    <w:p w:rsidR="00DA2333" w:rsidRPr="001E11D2" w:rsidRDefault="00DA2333" w:rsidP="00DA2333">
      <w:pPr>
        <w:tabs>
          <w:tab w:val="left" w:pos="10915"/>
        </w:tabs>
        <w:autoSpaceDE w:val="0"/>
        <w:autoSpaceDN w:val="0"/>
        <w:adjustRightInd w:val="0"/>
        <w:spacing w:after="0" w:line="240" w:lineRule="auto"/>
        <w:ind w:right="-314"/>
        <w:jc w:val="center"/>
        <w:rPr>
          <w:rFonts w:ascii="Times New Roman" w:hAnsi="Times New Roman"/>
          <w:b/>
          <w:sz w:val="24"/>
          <w:szCs w:val="24"/>
        </w:rPr>
      </w:pPr>
      <w:r w:rsidRPr="001E11D2">
        <w:rPr>
          <w:rFonts w:ascii="Times New Roman" w:hAnsi="Times New Roman"/>
          <w:b/>
          <w:sz w:val="24"/>
          <w:szCs w:val="24"/>
        </w:rPr>
        <w:t>Ресурсное обеспечение</w:t>
      </w:r>
    </w:p>
    <w:p w:rsidR="00DA2333" w:rsidRPr="001E11D2" w:rsidRDefault="00DA2333" w:rsidP="00DA2333">
      <w:pPr>
        <w:tabs>
          <w:tab w:val="left" w:pos="10915"/>
        </w:tabs>
        <w:autoSpaceDE w:val="0"/>
        <w:autoSpaceDN w:val="0"/>
        <w:adjustRightInd w:val="0"/>
        <w:spacing w:after="0" w:line="240" w:lineRule="auto"/>
        <w:ind w:right="-314"/>
        <w:jc w:val="center"/>
        <w:rPr>
          <w:rFonts w:ascii="Times New Roman" w:hAnsi="Times New Roman"/>
          <w:b/>
          <w:sz w:val="24"/>
          <w:szCs w:val="24"/>
        </w:rPr>
      </w:pPr>
      <w:r w:rsidRPr="001E11D2">
        <w:rPr>
          <w:rFonts w:ascii="Times New Roman" w:hAnsi="Times New Roman"/>
          <w:b/>
          <w:sz w:val="24"/>
          <w:szCs w:val="24"/>
        </w:rPr>
        <w:t xml:space="preserve">реализации муниципальной программы муниципального образования муниципального района «Ижемский» «Муниципальное управление» </w:t>
      </w:r>
    </w:p>
    <w:p w:rsidR="00DA2333" w:rsidRDefault="00DA2333" w:rsidP="00DA2333">
      <w:pPr>
        <w:tabs>
          <w:tab w:val="left" w:pos="10915"/>
        </w:tabs>
        <w:autoSpaceDE w:val="0"/>
        <w:autoSpaceDN w:val="0"/>
        <w:adjustRightInd w:val="0"/>
        <w:spacing w:after="0" w:line="240" w:lineRule="auto"/>
        <w:ind w:right="-314"/>
        <w:jc w:val="center"/>
        <w:rPr>
          <w:rFonts w:ascii="Times New Roman" w:hAnsi="Times New Roman"/>
          <w:b/>
          <w:sz w:val="24"/>
          <w:szCs w:val="24"/>
        </w:rPr>
      </w:pPr>
      <w:r w:rsidRPr="001E11D2">
        <w:rPr>
          <w:rFonts w:ascii="Times New Roman" w:hAnsi="Times New Roman"/>
          <w:b/>
          <w:sz w:val="24"/>
          <w:szCs w:val="24"/>
        </w:rPr>
        <w:t xml:space="preserve">за счет средств бюджета муниципального района «Ижемский» (с учетом средств республиканского бюджета Республики Коми </w:t>
      </w:r>
    </w:p>
    <w:p w:rsidR="00DA2333" w:rsidRDefault="00DA2333" w:rsidP="00DA2333">
      <w:pPr>
        <w:tabs>
          <w:tab w:val="left" w:pos="10915"/>
        </w:tabs>
        <w:autoSpaceDE w:val="0"/>
        <w:autoSpaceDN w:val="0"/>
        <w:adjustRightInd w:val="0"/>
        <w:spacing w:after="0" w:line="240" w:lineRule="auto"/>
        <w:ind w:right="-314"/>
        <w:jc w:val="center"/>
        <w:rPr>
          <w:rFonts w:ascii="Times New Roman" w:hAnsi="Times New Roman"/>
          <w:b/>
          <w:sz w:val="24"/>
          <w:szCs w:val="24"/>
        </w:rPr>
      </w:pPr>
      <w:r w:rsidRPr="001E11D2">
        <w:rPr>
          <w:rFonts w:ascii="Times New Roman" w:hAnsi="Times New Roman"/>
          <w:b/>
          <w:sz w:val="24"/>
          <w:szCs w:val="24"/>
        </w:rPr>
        <w:t xml:space="preserve">и федерального бюджета) </w:t>
      </w:r>
    </w:p>
    <w:p w:rsidR="00DA2333" w:rsidRPr="001E11D2" w:rsidRDefault="00DA2333" w:rsidP="00DA2333">
      <w:pPr>
        <w:tabs>
          <w:tab w:val="left" w:pos="10915"/>
        </w:tabs>
        <w:autoSpaceDE w:val="0"/>
        <w:autoSpaceDN w:val="0"/>
        <w:adjustRightInd w:val="0"/>
        <w:spacing w:after="0" w:line="240" w:lineRule="auto"/>
        <w:ind w:right="-314"/>
        <w:jc w:val="center"/>
        <w:rPr>
          <w:rFonts w:ascii="Times New Roman" w:hAnsi="Times New Roman"/>
          <w:b/>
          <w:sz w:val="24"/>
          <w:szCs w:val="24"/>
        </w:rPr>
      </w:pPr>
    </w:p>
    <w:tbl>
      <w:tblPr>
        <w:tblW w:w="5000" w:type="pct"/>
        <w:tblCellSpacing w:w="5" w:type="nil"/>
        <w:tblCellMar>
          <w:left w:w="75" w:type="dxa"/>
          <w:right w:w="75" w:type="dxa"/>
        </w:tblCellMar>
        <w:tblLook w:val="0000"/>
      </w:tblPr>
      <w:tblGrid>
        <w:gridCol w:w="2334"/>
        <w:gridCol w:w="2592"/>
        <w:gridCol w:w="2337"/>
        <w:gridCol w:w="1917"/>
        <w:gridCol w:w="1251"/>
        <w:gridCol w:w="1251"/>
        <w:gridCol w:w="1252"/>
        <w:gridCol w:w="1252"/>
        <w:gridCol w:w="1243"/>
      </w:tblGrid>
      <w:tr w:rsidR="00DA2333" w:rsidRPr="00D632B0" w:rsidTr="003A59B5">
        <w:trPr>
          <w:trHeight w:val="270"/>
          <w:tblCellSpacing w:w="5" w:type="nil"/>
        </w:trPr>
        <w:tc>
          <w:tcPr>
            <w:tcW w:w="758" w:type="pct"/>
            <w:vMerge w:val="restart"/>
            <w:tcBorders>
              <w:top w:val="single" w:sz="4" w:space="0" w:color="auto"/>
              <w:left w:val="single" w:sz="4" w:space="0" w:color="auto"/>
              <w:right w:val="single" w:sz="4" w:space="0" w:color="auto"/>
            </w:tcBorders>
            <w:vAlign w:val="center"/>
          </w:tcPr>
          <w:p w:rsidR="00DA2333" w:rsidRPr="00D632B0" w:rsidRDefault="00DA2333" w:rsidP="003A59B5">
            <w:pPr>
              <w:pStyle w:val="ConsPlusCell"/>
              <w:tabs>
                <w:tab w:val="left" w:pos="10915"/>
              </w:tabs>
              <w:jc w:val="center"/>
              <w:rPr>
                <w:sz w:val="24"/>
                <w:szCs w:val="24"/>
              </w:rPr>
            </w:pPr>
            <w:r w:rsidRPr="00D632B0">
              <w:rPr>
                <w:sz w:val="24"/>
                <w:szCs w:val="24"/>
              </w:rPr>
              <w:t>Статус</w:t>
            </w:r>
          </w:p>
        </w:tc>
        <w:tc>
          <w:tcPr>
            <w:tcW w:w="828" w:type="pct"/>
            <w:vMerge w:val="restart"/>
            <w:tcBorders>
              <w:top w:val="single" w:sz="4" w:space="0" w:color="auto"/>
              <w:left w:val="single" w:sz="4" w:space="0" w:color="auto"/>
              <w:right w:val="single" w:sz="4" w:space="0" w:color="auto"/>
            </w:tcBorders>
            <w:vAlign w:val="center"/>
          </w:tcPr>
          <w:p w:rsidR="00DA2333" w:rsidRPr="00D632B0" w:rsidRDefault="00DA2333" w:rsidP="003A59B5">
            <w:pPr>
              <w:pStyle w:val="ConsPlusCell"/>
              <w:tabs>
                <w:tab w:val="left" w:pos="10915"/>
              </w:tabs>
              <w:jc w:val="center"/>
              <w:rPr>
                <w:sz w:val="24"/>
                <w:szCs w:val="24"/>
              </w:rPr>
            </w:pPr>
            <w:r w:rsidRPr="00D632B0">
              <w:rPr>
                <w:sz w:val="24"/>
                <w:szCs w:val="24"/>
              </w:rPr>
              <w:t>Наименование муниципальной программы, подпрограммы муниципальной программы, ведомственной целевой программы, основного мероприятия</w:t>
            </w:r>
          </w:p>
        </w:tc>
        <w:tc>
          <w:tcPr>
            <w:tcW w:w="759" w:type="pct"/>
            <w:vMerge w:val="restart"/>
            <w:tcBorders>
              <w:top w:val="single" w:sz="4" w:space="0" w:color="auto"/>
              <w:left w:val="single" w:sz="4" w:space="0" w:color="auto"/>
              <w:right w:val="single" w:sz="4" w:space="0" w:color="auto"/>
            </w:tcBorders>
            <w:vAlign w:val="center"/>
          </w:tcPr>
          <w:p w:rsidR="00DA2333" w:rsidRPr="00D632B0" w:rsidRDefault="00DA2333" w:rsidP="003A59B5">
            <w:pPr>
              <w:pStyle w:val="ConsPlusCell"/>
              <w:tabs>
                <w:tab w:val="left" w:pos="10915"/>
              </w:tabs>
              <w:jc w:val="center"/>
              <w:rPr>
                <w:sz w:val="24"/>
                <w:szCs w:val="24"/>
              </w:rPr>
            </w:pPr>
            <w:r w:rsidRPr="00D632B0">
              <w:rPr>
                <w:sz w:val="24"/>
                <w:szCs w:val="24"/>
              </w:rPr>
              <w:t>Ответственный исполнитель, соисполнители,</w:t>
            </w:r>
          </w:p>
        </w:tc>
        <w:tc>
          <w:tcPr>
            <w:tcW w:w="2250" w:type="pct"/>
            <w:gridSpan w:val="5"/>
            <w:tcBorders>
              <w:top w:val="single" w:sz="4" w:space="0" w:color="auto"/>
              <w:left w:val="single" w:sz="4" w:space="0" w:color="auto"/>
              <w:right w:val="single" w:sz="4" w:space="0" w:color="auto"/>
            </w:tcBorders>
            <w:vAlign w:val="center"/>
          </w:tcPr>
          <w:p w:rsidR="00DA2333" w:rsidRPr="00D632B0" w:rsidRDefault="00DA2333" w:rsidP="003A59B5">
            <w:pPr>
              <w:pStyle w:val="ConsPlusCell"/>
              <w:tabs>
                <w:tab w:val="left" w:pos="10915"/>
              </w:tabs>
              <w:jc w:val="center"/>
              <w:rPr>
                <w:sz w:val="24"/>
                <w:szCs w:val="24"/>
              </w:rPr>
            </w:pPr>
            <w:r w:rsidRPr="00D632B0">
              <w:rPr>
                <w:sz w:val="24"/>
                <w:szCs w:val="24"/>
              </w:rPr>
              <w:t>Расходы (тыс. руб.), годы</w:t>
            </w:r>
          </w:p>
        </w:tc>
        <w:tc>
          <w:tcPr>
            <w:tcW w:w="404" w:type="pct"/>
            <w:tcBorders>
              <w:top w:val="single" w:sz="4" w:space="0" w:color="auto"/>
              <w:left w:val="single" w:sz="4" w:space="0" w:color="auto"/>
              <w:right w:val="single" w:sz="4" w:space="0" w:color="auto"/>
            </w:tcBorders>
            <w:vAlign w:val="center"/>
          </w:tcPr>
          <w:p w:rsidR="00DA2333" w:rsidRPr="00D632B0" w:rsidRDefault="00DA2333" w:rsidP="003A59B5">
            <w:pPr>
              <w:pStyle w:val="ConsPlusCell"/>
              <w:tabs>
                <w:tab w:val="left" w:pos="10915"/>
              </w:tabs>
              <w:jc w:val="center"/>
              <w:rPr>
                <w:sz w:val="24"/>
                <w:szCs w:val="24"/>
              </w:rPr>
            </w:pPr>
          </w:p>
        </w:tc>
      </w:tr>
      <w:tr w:rsidR="00DA2333" w:rsidRPr="00D632B0" w:rsidTr="003A59B5">
        <w:trPr>
          <w:trHeight w:val="563"/>
          <w:tblCellSpacing w:w="5" w:type="nil"/>
        </w:trPr>
        <w:tc>
          <w:tcPr>
            <w:tcW w:w="758" w:type="pct"/>
            <w:vMerge/>
            <w:tcBorders>
              <w:left w:val="single" w:sz="4" w:space="0" w:color="auto"/>
              <w:bottom w:val="single" w:sz="4" w:space="0" w:color="auto"/>
              <w:right w:val="single" w:sz="4" w:space="0" w:color="auto"/>
            </w:tcBorders>
            <w:vAlign w:val="center"/>
          </w:tcPr>
          <w:p w:rsidR="00DA2333" w:rsidRPr="00D632B0" w:rsidRDefault="00DA2333" w:rsidP="003A59B5">
            <w:pPr>
              <w:pStyle w:val="ConsPlusCell"/>
              <w:tabs>
                <w:tab w:val="left" w:pos="10915"/>
              </w:tabs>
              <w:jc w:val="center"/>
              <w:rPr>
                <w:sz w:val="24"/>
                <w:szCs w:val="24"/>
              </w:rPr>
            </w:pPr>
          </w:p>
        </w:tc>
        <w:tc>
          <w:tcPr>
            <w:tcW w:w="828" w:type="pct"/>
            <w:vMerge/>
            <w:tcBorders>
              <w:left w:val="single" w:sz="4" w:space="0" w:color="auto"/>
              <w:bottom w:val="single" w:sz="4" w:space="0" w:color="auto"/>
              <w:right w:val="single" w:sz="4" w:space="0" w:color="auto"/>
            </w:tcBorders>
            <w:vAlign w:val="center"/>
          </w:tcPr>
          <w:p w:rsidR="00DA2333" w:rsidRPr="00D632B0" w:rsidRDefault="00DA2333" w:rsidP="003A59B5">
            <w:pPr>
              <w:pStyle w:val="ConsPlusCell"/>
              <w:tabs>
                <w:tab w:val="left" w:pos="10915"/>
              </w:tabs>
              <w:jc w:val="center"/>
              <w:rPr>
                <w:sz w:val="24"/>
                <w:szCs w:val="24"/>
              </w:rPr>
            </w:pPr>
          </w:p>
        </w:tc>
        <w:tc>
          <w:tcPr>
            <w:tcW w:w="759" w:type="pct"/>
            <w:vMerge/>
            <w:tcBorders>
              <w:left w:val="single" w:sz="4" w:space="0" w:color="auto"/>
              <w:bottom w:val="single" w:sz="4" w:space="0" w:color="auto"/>
              <w:right w:val="single" w:sz="4" w:space="0" w:color="auto"/>
            </w:tcBorders>
            <w:vAlign w:val="center"/>
          </w:tcPr>
          <w:p w:rsidR="00DA2333" w:rsidRPr="00D632B0" w:rsidRDefault="00DA2333" w:rsidP="003A59B5">
            <w:pPr>
              <w:pStyle w:val="ConsPlusCell"/>
              <w:tabs>
                <w:tab w:val="left" w:pos="10915"/>
              </w:tabs>
              <w:jc w:val="center"/>
              <w:rPr>
                <w:sz w:val="24"/>
                <w:szCs w:val="24"/>
              </w:rPr>
            </w:pPr>
          </w:p>
        </w:tc>
        <w:tc>
          <w:tcPr>
            <w:tcW w:w="623" w:type="pct"/>
            <w:tcBorders>
              <w:top w:val="single" w:sz="4" w:space="0" w:color="auto"/>
              <w:left w:val="single" w:sz="4" w:space="0" w:color="auto"/>
              <w:bottom w:val="single" w:sz="4" w:space="0" w:color="auto"/>
              <w:right w:val="single" w:sz="4" w:space="0" w:color="auto"/>
            </w:tcBorders>
            <w:vAlign w:val="center"/>
          </w:tcPr>
          <w:p w:rsidR="00DA2333" w:rsidRPr="00D632B0" w:rsidRDefault="00DA2333" w:rsidP="003A59B5">
            <w:pPr>
              <w:pStyle w:val="ConsPlusCell"/>
              <w:tabs>
                <w:tab w:val="left" w:pos="10915"/>
              </w:tabs>
              <w:jc w:val="center"/>
              <w:rPr>
                <w:sz w:val="24"/>
                <w:szCs w:val="24"/>
              </w:rPr>
            </w:pPr>
            <w:r w:rsidRPr="00D632B0">
              <w:rPr>
                <w:sz w:val="24"/>
                <w:szCs w:val="24"/>
              </w:rPr>
              <w:t>всего</w:t>
            </w:r>
          </w:p>
        </w:tc>
        <w:tc>
          <w:tcPr>
            <w:tcW w:w="407" w:type="pct"/>
            <w:tcBorders>
              <w:top w:val="single" w:sz="4" w:space="0" w:color="auto"/>
              <w:left w:val="single" w:sz="4" w:space="0" w:color="auto"/>
              <w:bottom w:val="single" w:sz="4" w:space="0" w:color="auto"/>
              <w:right w:val="single" w:sz="4" w:space="0" w:color="auto"/>
            </w:tcBorders>
            <w:vAlign w:val="center"/>
          </w:tcPr>
          <w:p w:rsidR="00DA2333" w:rsidRPr="00D632B0" w:rsidRDefault="00DA2333" w:rsidP="003A59B5">
            <w:pPr>
              <w:pStyle w:val="ConsPlusCell"/>
              <w:tabs>
                <w:tab w:val="left" w:pos="10915"/>
              </w:tabs>
              <w:jc w:val="center"/>
              <w:rPr>
                <w:sz w:val="24"/>
                <w:szCs w:val="24"/>
              </w:rPr>
            </w:pPr>
            <w:r w:rsidRPr="00D632B0">
              <w:rPr>
                <w:sz w:val="24"/>
                <w:szCs w:val="24"/>
              </w:rPr>
              <w:t>2015</w:t>
            </w:r>
          </w:p>
        </w:tc>
        <w:tc>
          <w:tcPr>
            <w:tcW w:w="407" w:type="pct"/>
            <w:tcBorders>
              <w:top w:val="single" w:sz="4" w:space="0" w:color="auto"/>
              <w:left w:val="single" w:sz="4" w:space="0" w:color="auto"/>
              <w:bottom w:val="single" w:sz="4" w:space="0" w:color="auto"/>
              <w:right w:val="single" w:sz="4" w:space="0" w:color="auto"/>
            </w:tcBorders>
            <w:vAlign w:val="center"/>
          </w:tcPr>
          <w:p w:rsidR="00DA2333" w:rsidRPr="00D632B0" w:rsidRDefault="00DA2333" w:rsidP="003A59B5">
            <w:pPr>
              <w:pStyle w:val="ConsPlusCell"/>
              <w:tabs>
                <w:tab w:val="left" w:pos="10915"/>
              </w:tabs>
              <w:jc w:val="center"/>
              <w:rPr>
                <w:sz w:val="24"/>
                <w:szCs w:val="24"/>
              </w:rPr>
            </w:pPr>
            <w:r w:rsidRPr="00D632B0">
              <w:rPr>
                <w:sz w:val="24"/>
                <w:szCs w:val="24"/>
              </w:rPr>
              <w:t>2016</w:t>
            </w:r>
          </w:p>
        </w:tc>
        <w:tc>
          <w:tcPr>
            <w:tcW w:w="407" w:type="pct"/>
            <w:tcBorders>
              <w:top w:val="single" w:sz="4" w:space="0" w:color="auto"/>
              <w:left w:val="single" w:sz="4" w:space="0" w:color="auto"/>
              <w:bottom w:val="single" w:sz="4" w:space="0" w:color="auto"/>
              <w:right w:val="single" w:sz="4" w:space="0" w:color="auto"/>
            </w:tcBorders>
            <w:vAlign w:val="center"/>
          </w:tcPr>
          <w:p w:rsidR="00DA2333" w:rsidRPr="00D632B0" w:rsidRDefault="00DA2333" w:rsidP="003A59B5">
            <w:pPr>
              <w:pStyle w:val="ConsPlusCell"/>
              <w:tabs>
                <w:tab w:val="left" w:pos="10915"/>
              </w:tabs>
              <w:jc w:val="center"/>
              <w:rPr>
                <w:sz w:val="24"/>
                <w:szCs w:val="24"/>
              </w:rPr>
            </w:pPr>
            <w:r w:rsidRPr="00D632B0">
              <w:rPr>
                <w:sz w:val="24"/>
                <w:szCs w:val="24"/>
              </w:rPr>
              <w:t>2017</w:t>
            </w:r>
          </w:p>
        </w:tc>
        <w:tc>
          <w:tcPr>
            <w:tcW w:w="407" w:type="pct"/>
            <w:tcBorders>
              <w:top w:val="single" w:sz="4" w:space="0" w:color="auto"/>
              <w:left w:val="single" w:sz="4" w:space="0" w:color="auto"/>
              <w:bottom w:val="single" w:sz="4" w:space="0" w:color="auto"/>
              <w:right w:val="single" w:sz="4" w:space="0" w:color="auto"/>
            </w:tcBorders>
            <w:vAlign w:val="center"/>
          </w:tcPr>
          <w:p w:rsidR="00DA2333" w:rsidRPr="00D632B0" w:rsidRDefault="00DA2333" w:rsidP="003A59B5">
            <w:pPr>
              <w:pStyle w:val="ConsPlusCell"/>
              <w:tabs>
                <w:tab w:val="left" w:pos="10915"/>
              </w:tabs>
              <w:jc w:val="center"/>
              <w:rPr>
                <w:sz w:val="24"/>
                <w:szCs w:val="24"/>
              </w:rPr>
            </w:pPr>
            <w:r w:rsidRPr="00D632B0">
              <w:rPr>
                <w:sz w:val="24"/>
                <w:szCs w:val="24"/>
              </w:rPr>
              <w:t>2018</w:t>
            </w:r>
          </w:p>
        </w:tc>
        <w:tc>
          <w:tcPr>
            <w:tcW w:w="404" w:type="pct"/>
            <w:tcBorders>
              <w:top w:val="single" w:sz="4" w:space="0" w:color="auto"/>
              <w:left w:val="single" w:sz="4" w:space="0" w:color="auto"/>
              <w:bottom w:val="single" w:sz="4" w:space="0" w:color="auto"/>
              <w:right w:val="single" w:sz="4" w:space="0" w:color="auto"/>
            </w:tcBorders>
            <w:vAlign w:val="center"/>
          </w:tcPr>
          <w:p w:rsidR="00DA2333" w:rsidRPr="00D632B0" w:rsidRDefault="00DA2333" w:rsidP="003A59B5">
            <w:pPr>
              <w:pStyle w:val="ConsPlusCell"/>
              <w:tabs>
                <w:tab w:val="left" w:pos="10915"/>
              </w:tabs>
              <w:jc w:val="center"/>
              <w:rPr>
                <w:sz w:val="24"/>
                <w:szCs w:val="24"/>
              </w:rPr>
            </w:pPr>
            <w:r>
              <w:rPr>
                <w:sz w:val="24"/>
                <w:szCs w:val="24"/>
              </w:rPr>
              <w:t>2019</w:t>
            </w:r>
          </w:p>
        </w:tc>
      </w:tr>
      <w:tr w:rsidR="00DA2333" w:rsidRPr="00D632B0" w:rsidTr="003A59B5">
        <w:trPr>
          <w:trHeight w:val="270"/>
          <w:tblCellSpacing w:w="5" w:type="nil"/>
        </w:trPr>
        <w:tc>
          <w:tcPr>
            <w:tcW w:w="758" w:type="pct"/>
            <w:tcBorders>
              <w:top w:val="single" w:sz="4" w:space="0" w:color="auto"/>
              <w:left w:val="single" w:sz="4" w:space="0" w:color="auto"/>
              <w:bottom w:val="single" w:sz="4" w:space="0" w:color="auto"/>
              <w:right w:val="single" w:sz="4" w:space="0" w:color="auto"/>
            </w:tcBorders>
            <w:vAlign w:val="center"/>
          </w:tcPr>
          <w:p w:rsidR="00DA2333" w:rsidRPr="00D632B0" w:rsidRDefault="00DA2333" w:rsidP="003A59B5">
            <w:pPr>
              <w:pStyle w:val="ConsPlusCell"/>
              <w:tabs>
                <w:tab w:val="left" w:pos="10915"/>
              </w:tabs>
              <w:jc w:val="center"/>
              <w:rPr>
                <w:sz w:val="24"/>
                <w:szCs w:val="24"/>
              </w:rPr>
            </w:pPr>
            <w:r w:rsidRPr="00D632B0">
              <w:rPr>
                <w:sz w:val="24"/>
                <w:szCs w:val="24"/>
              </w:rPr>
              <w:t>1</w:t>
            </w:r>
          </w:p>
        </w:tc>
        <w:tc>
          <w:tcPr>
            <w:tcW w:w="828" w:type="pct"/>
            <w:tcBorders>
              <w:top w:val="single" w:sz="4" w:space="0" w:color="auto"/>
              <w:left w:val="single" w:sz="4" w:space="0" w:color="auto"/>
              <w:bottom w:val="single" w:sz="4" w:space="0" w:color="auto"/>
              <w:right w:val="single" w:sz="4" w:space="0" w:color="auto"/>
            </w:tcBorders>
            <w:vAlign w:val="center"/>
          </w:tcPr>
          <w:p w:rsidR="00DA2333" w:rsidRPr="00D632B0" w:rsidRDefault="00DA2333" w:rsidP="003A59B5">
            <w:pPr>
              <w:pStyle w:val="ConsPlusCell"/>
              <w:tabs>
                <w:tab w:val="left" w:pos="10915"/>
              </w:tabs>
              <w:jc w:val="center"/>
              <w:rPr>
                <w:sz w:val="24"/>
                <w:szCs w:val="24"/>
              </w:rPr>
            </w:pPr>
            <w:r w:rsidRPr="00D632B0">
              <w:rPr>
                <w:sz w:val="24"/>
                <w:szCs w:val="24"/>
              </w:rPr>
              <w:t>2</w:t>
            </w:r>
          </w:p>
        </w:tc>
        <w:tc>
          <w:tcPr>
            <w:tcW w:w="759" w:type="pct"/>
            <w:tcBorders>
              <w:top w:val="single" w:sz="4" w:space="0" w:color="auto"/>
              <w:left w:val="single" w:sz="4" w:space="0" w:color="auto"/>
              <w:bottom w:val="single" w:sz="4" w:space="0" w:color="auto"/>
              <w:right w:val="single" w:sz="4" w:space="0" w:color="auto"/>
            </w:tcBorders>
            <w:vAlign w:val="center"/>
          </w:tcPr>
          <w:p w:rsidR="00DA2333" w:rsidRPr="00D632B0" w:rsidRDefault="00DA2333" w:rsidP="003A59B5">
            <w:pPr>
              <w:pStyle w:val="ConsPlusCell"/>
              <w:tabs>
                <w:tab w:val="left" w:pos="10915"/>
              </w:tabs>
              <w:jc w:val="center"/>
              <w:rPr>
                <w:sz w:val="24"/>
                <w:szCs w:val="24"/>
              </w:rPr>
            </w:pPr>
            <w:r w:rsidRPr="00D632B0">
              <w:rPr>
                <w:sz w:val="24"/>
                <w:szCs w:val="24"/>
              </w:rPr>
              <w:t>3</w:t>
            </w:r>
          </w:p>
        </w:tc>
        <w:tc>
          <w:tcPr>
            <w:tcW w:w="623" w:type="pct"/>
            <w:tcBorders>
              <w:top w:val="single" w:sz="4" w:space="0" w:color="auto"/>
              <w:left w:val="single" w:sz="4" w:space="0" w:color="auto"/>
              <w:bottom w:val="single" w:sz="4" w:space="0" w:color="auto"/>
              <w:right w:val="single" w:sz="4" w:space="0" w:color="auto"/>
            </w:tcBorders>
            <w:vAlign w:val="center"/>
          </w:tcPr>
          <w:p w:rsidR="00DA2333" w:rsidRPr="00D632B0" w:rsidRDefault="00DA2333" w:rsidP="003A59B5">
            <w:pPr>
              <w:pStyle w:val="ConsPlusCell"/>
              <w:tabs>
                <w:tab w:val="left" w:pos="10915"/>
              </w:tabs>
              <w:jc w:val="center"/>
              <w:rPr>
                <w:sz w:val="24"/>
                <w:szCs w:val="24"/>
              </w:rPr>
            </w:pPr>
            <w:r w:rsidRPr="00D632B0">
              <w:rPr>
                <w:sz w:val="24"/>
                <w:szCs w:val="24"/>
              </w:rPr>
              <w:t>4</w:t>
            </w:r>
          </w:p>
        </w:tc>
        <w:tc>
          <w:tcPr>
            <w:tcW w:w="407" w:type="pct"/>
            <w:tcBorders>
              <w:top w:val="single" w:sz="4" w:space="0" w:color="auto"/>
              <w:left w:val="single" w:sz="4" w:space="0" w:color="auto"/>
              <w:bottom w:val="single" w:sz="4" w:space="0" w:color="auto"/>
              <w:right w:val="single" w:sz="4" w:space="0" w:color="auto"/>
            </w:tcBorders>
            <w:vAlign w:val="center"/>
          </w:tcPr>
          <w:p w:rsidR="00DA2333" w:rsidRPr="00D632B0" w:rsidRDefault="00DA2333" w:rsidP="003A59B5">
            <w:pPr>
              <w:pStyle w:val="ConsPlusCell"/>
              <w:tabs>
                <w:tab w:val="left" w:pos="10915"/>
              </w:tabs>
              <w:jc w:val="center"/>
              <w:rPr>
                <w:sz w:val="24"/>
                <w:szCs w:val="24"/>
              </w:rPr>
            </w:pPr>
          </w:p>
        </w:tc>
        <w:tc>
          <w:tcPr>
            <w:tcW w:w="407" w:type="pct"/>
            <w:tcBorders>
              <w:top w:val="single" w:sz="4" w:space="0" w:color="auto"/>
              <w:left w:val="single" w:sz="4" w:space="0" w:color="auto"/>
              <w:bottom w:val="single" w:sz="4" w:space="0" w:color="auto"/>
              <w:right w:val="single" w:sz="4" w:space="0" w:color="auto"/>
            </w:tcBorders>
            <w:vAlign w:val="center"/>
          </w:tcPr>
          <w:p w:rsidR="00DA2333" w:rsidRPr="00D632B0" w:rsidRDefault="00DA2333" w:rsidP="003A59B5">
            <w:pPr>
              <w:pStyle w:val="ConsPlusCell"/>
              <w:tabs>
                <w:tab w:val="left" w:pos="10915"/>
              </w:tabs>
              <w:jc w:val="center"/>
              <w:rPr>
                <w:sz w:val="24"/>
                <w:szCs w:val="24"/>
              </w:rPr>
            </w:pPr>
            <w:r w:rsidRPr="00D632B0">
              <w:rPr>
                <w:sz w:val="24"/>
                <w:szCs w:val="24"/>
              </w:rPr>
              <w:t>5</w:t>
            </w:r>
          </w:p>
        </w:tc>
        <w:tc>
          <w:tcPr>
            <w:tcW w:w="407" w:type="pct"/>
            <w:tcBorders>
              <w:top w:val="single" w:sz="4" w:space="0" w:color="auto"/>
              <w:left w:val="single" w:sz="4" w:space="0" w:color="auto"/>
              <w:bottom w:val="single" w:sz="4" w:space="0" w:color="auto"/>
              <w:right w:val="single" w:sz="4" w:space="0" w:color="auto"/>
            </w:tcBorders>
            <w:vAlign w:val="center"/>
          </w:tcPr>
          <w:p w:rsidR="00DA2333" w:rsidRPr="00D632B0" w:rsidRDefault="00DA2333" w:rsidP="003A59B5">
            <w:pPr>
              <w:pStyle w:val="ConsPlusCell"/>
              <w:tabs>
                <w:tab w:val="left" w:pos="10915"/>
              </w:tabs>
              <w:jc w:val="center"/>
              <w:rPr>
                <w:sz w:val="24"/>
                <w:szCs w:val="24"/>
              </w:rPr>
            </w:pPr>
            <w:r w:rsidRPr="00D632B0">
              <w:rPr>
                <w:sz w:val="24"/>
                <w:szCs w:val="24"/>
              </w:rPr>
              <w:t>6</w:t>
            </w:r>
          </w:p>
        </w:tc>
        <w:tc>
          <w:tcPr>
            <w:tcW w:w="407" w:type="pct"/>
            <w:tcBorders>
              <w:top w:val="single" w:sz="4" w:space="0" w:color="auto"/>
              <w:left w:val="single" w:sz="4" w:space="0" w:color="auto"/>
              <w:bottom w:val="single" w:sz="4" w:space="0" w:color="auto"/>
              <w:right w:val="single" w:sz="4" w:space="0" w:color="auto"/>
            </w:tcBorders>
            <w:vAlign w:val="center"/>
          </w:tcPr>
          <w:p w:rsidR="00DA2333" w:rsidRPr="00D632B0" w:rsidRDefault="00DA2333" w:rsidP="003A59B5">
            <w:pPr>
              <w:pStyle w:val="ConsPlusCell"/>
              <w:tabs>
                <w:tab w:val="left" w:pos="10915"/>
              </w:tabs>
              <w:jc w:val="center"/>
              <w:rPr>
                <w:sz w:val="24"/>
                <w:szCs w:val="24"/>
              </w:rPr>
            </w:pPr>
            <w:r w:rsidRPr="00D632B0">
              <w:rPr>
                <w:sz w:val="24"/>
                <w:szCs w:val="24"/>
              </w:rPr>
              <w:t>7</w:t>
            </w:r>
          </w:p>
        </w:tc>
        <w:tc>
          <w:tcPr>
            <w:tcW w:w="404" w:type="pct"/>
            <w:tcBorders>
              <w:top w:val="single" w:sz="4" w:space="0" w:color="auto"/>
              <w:left w:val="single" w:sz="4" w:space="0" w:color="auto"/>
              <w:bottom w:val="single" w:sz="4" w:space="0" w:color="auto"/>
              <w:right w:val="single" w:sz="4" w:space="0" w:color="auto"/>
            </w:tcBorders>
            <w:vAlign w:val="center"/>
          </w:tcPr>
          <w:p w:rsidR="00DA2333" w:rsidRPr="00D632B0" w:rsidRDefault="00DA2333" w:rsidP="003A59B5">
            <w:pPr>
              <w:pStyle w:val="ConsPlusCell"/>
              <w:tabs>
                <w:tab w:val="left" w:pos="10915"/>
              </w:tabs>
              <w:jc w:val="center"/>
              <w:rPr>
                <w:sz w:val="24"/>
                <w:szCs w:val="24"/>
              </w:rPr>
            </w:pPr>
            <w:r>
              <w:rPr>
                <w:sz w:val="24"/>
                <w:szCs w:val="24"/>
              </w:rPr>
              <w:t>8</w:t>
            </w:r>
          </w:p>
        </w:tc>
      </w:tr>
      <w:tr w:rsidR="00DA2333" w:rsidRPr="00904CE8" w:rsidTr="003A59B5">
        <w:trPr>
          <w:trHeight w:val="270"/>
          <w:tblCellSpacing w:w="5" w:type="nil"/>
        </w:trPr>
        <w:tc>
          <w:tcPr>
            <w:tcW w:w="758" w:type="pct"/>
            <w:vMerge w:val="restart"/>
            <w:tcBorders>
              <w:left w:val="single" w:sz="4" w:space="0" w:color="auto"/>
              <w:right w:val="single" w:sz="4" w:space="0" w:color="auto"/>
            </w:tcBorders>
            <w:vAlign w:val="center"/>
          </w:tcPr>
          <w:p w:rsidR="00DA2333" w:rsidRPr="00904CE8" w:rsidRDefault="00DA2333" w:rsidP="003A59B5">
            <w:pPr>
              <w:pStyle w:val="ConsPlusCell"/>
              <w:tabs>
                <w:tab w:val="left" w:pos="10915"/>
              </w:tabs>
              <w:jc w:val="center"/>
              <w:rPr>
                <w:b/>
                <w:sz w:val="24"/>
                <w:szCs w:val="24"/>
              </w:rPr>
            </w:pPr>
            <w:r w:rsidRPr="00904CE8">
              <w:rPr>
                <w:b/>
                <w:sz w:val="24"/>
                <w:szCs w:val="24"/>
              </w:rPr>
              <w:t xml:space="preserve">Муниципальная </w:t>
            </w:r>
            <w:r w:rsidRPr="00904CE8">
              <w:rPr>
                <w:b/>
                <w:sz w:val="24"/>
                <w:szCs w:val="24"/>
              </w:rPr>
              <w:br/>
              <w:t>программа</w:t>
            </w:r>
          </w:p>
        </w:tc>
        <w:tc>
          <w:tcPr>
            <w:tcW w:w="828" w:type="pct"/>
            <w:vMerge w:val="restart"/>
            <w:tcBorders>
              <w:left w:val="single" w:sz="4" w:space="0" w:color="auto"/>
              <w:right w:val="single" w:sz="4" w:space="0" w:color="auto"/>
            </w:tcBorders>
            <w:vAlign w:val="center"/>
          </w:tcPr>
          <w:p w:rsidR="00DA2333" w:rsidRPr="00904CE8" w:rsidRDefault="00DA2333" w:rsidP="003A59B5">
            <w:pPr>
              <w:pStyle w:val="ConsPlusCell"/>
              <w:tabs>
                <w:tab w:val="left" w:pos="10915"/>
              </w:tabs>
              <w:jc w:val="center"/>
              <w:rPr>
                <w:b/>
                <w:sz w:val="24"/>
                <w:szCs w:val="24"/>
              </w:rPr>
            </w:pPr>
            <w:r w:rsidRPr="00904CE8">
              <w:rPr>
                <w:b/>
                <w:sz w:val="24"/>
                <w:szCs w:val="24"/>
              </w:rPr>
              <w:t>Муниципальное управление</w:t>
            </w:r>
          </w:p>
        </w:tc>
        <w:tc>
          <w:tcPr>
            <w:tcW w:w="759" w:type="pct"/>
            <w:tcBorders>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b/>
                <w:sz w:val="24"/>
                <w:szCs w:val="24"/>
              </w:rPr>
            </w:pPr>
            <w:r w:rsidRPr="00904CE8">
              <w:rPr>
                <w:b/>
                <w:sz w:val="24"/>
                <w:szCs w:val="24"/>
              </w:rPr>
              <w:t>Всего</w:t>
            </w:r>
          </w:p>
        </w:tc>
        <w:tc>
          <w:tcPr>
            <w:tcW w:w="623" w:type="pct"/>
            <w:tcBorders>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b/>
                <w:sz w:val="24"/>
                <w:szCs w:val="24"/>
              </w:rPr>
            </w:pPr>
            <w:r w:rsidRPr="00904CE8">
              <w:rPr>
                <w:b/>
                <w:sz w:val="24"/>
                <w:szCs w:val="24"/>
              </w:rPr>
              <w:t>207 663,8</w:t>
            </w:r>
          </w:p>
        </w:tc>
        <w:tc>
          <w:tcPr>
            <w:tcW w:w="407" w:type="pct"/>
            <w:tcBorders>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b/>
                <w:sz w:val="24"/>
                <w:szCs w:val="24"/>
              </w:rPr>
            </w:pPr>
            <w:r w:rsidRPr="00904CE8">
              <w:rPr>
                <w:b/>
                <w:sz w:val="24"/>
                <w:szCs w:val="24"/>
              </w:rPr>
              <w:t>42 125,6</w:t>
            </w:r>
          </w:p>
        </w:tc>
        <w:tc>
          <w:tcPr>
            <w:tcW w:w="407" w:type="pct"/>
            <w:tcBorders>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b/>
                <w:sz w:val="24"/>
                <w:szCs w:val="24"/>
              </w:rPr>
            </w:pPr>
            <w:r w:rsidRPr="00904CE8">
              <w:rPr>
                <w:b/>
                <w:sz w:val="24"/>
                <w:szCs w:val="24"/>
              </w:rPr>
              <w:t>49 009,4</w:t>
            </w:r>
          </w:p>
        </w:tc>
        <w:tc>
          <w:tcPr>
            <w:tcW w:w="407" w:type="pct"/>
            <w:tcBorders>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b/>
                <w:sz w:val="24"/>
                <w:szCs w:val="24"/>
              </w:rPr>
            </w:pPr>
            <w:r w:rsidRPr="00904CE8">
              <w:rPr>
                <w:b/>
                <w:sz w:val="24"/>
                <w:szCs w:val="24"/>
              </w:rPr>
              <w:t>45 069,8</w:t>
            </w:r>
          </w:p>
        </w:tc>
        <w:tc>
          <w:tcPr>
            <w:tcW w:w="407" w:type="pct"/>
            <w:tcBorders>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b/>
                <w:sz w:val="24"/>
                <w:szCs w:val="24"/>
              </w:rPr>
            </w:pPr>
            <w:r w:rsidRPr="00904CE8">
              <w:rPr>
                <w:b/>
                <w:sz w:val="24"/>
                <w:szCs w:val="24"/>
              </w:rPr>
              <w:t>35 902,0</w:t>
            </w:r>
          </w:p>
        </w:tc>
        <w:tc>
          <w:tcPr>
            <w:tcW w:w="404" w:type="pct"/>
            <w:tcBorders>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b/>
                <w:sz w:val="24"/>
                <w:szCs w:val="24"/>
              </w:rPr>
            </w:pPr>
            <w:r w:rsidRPr="00904CE8">
              <w:rPr>
                <w:b/>
                <w:sz w:val="24"/>
                <w:szCs w:val="24"/>
              </w:rPr>
              <w:t>35 557,0</w:t>
            </w:r>
          </w:p>
        </w:tc>
      </w:tr>
      <w:tr w:rsidR="00DA2333" w:rsidRPr="00904CE8" w:rsidTr="003A59B5">
        <w:trPr>
          <w:trHeight w:val="144"/>
          <w:tblCellSpacing w:w="5" w:type="nil"/>
        </w:trPr>
        <w:tc>
          <w:tcPr>
            <w:tcW w:w="758" w:type="pct"/>
            <w:vMerge/>
            <w:tcBorders>
              <w:left w:val="single" w:sz="4" w:space="0" w:color="auto"/>
              <w:right w:val="single" w:sz="4" w:space="0" w:color="auto"/>
            </w:tcBorders>
            <w:vAlign w:val="center"/>
          </w:tcPr>
          <w:p w:rsidR="00DA2333" w:rsidRPr="00904CE8" w:rsidRDefault="00DA2333" w:rsidP="003A59B5">
            <w:pPr>
              <w:pStyle w:val="ConsPlusCell"/>
              <w:tabs>
                <w:tab w:val="left" w:pos="10915"/>
              </w:tabs>
              <w:jc w:val="center"/>
              <w:rPr>
                <w:b/>
                <w:sz w:val="24"/>
                <w:szCs w:val="24"/>
              </w:rPr>
            </w:pPr>
          </w:p>
        </w:tc>
        <w:tc>
          <w:tcPr>
            <w:tcW w:w="828" w:type="pct"/>
            <w:vMerge/>
            <w:tcBorders>
              <w:left w:val="single" w:sz="4" w:space="0" w:color="auto"/>
              <w:right w:val="single" w:sz="4" w:space="0" w:color="auto"/>
            </w:tcBorders>
            <w:vAlign w:val="center"/>
          </w:tcPr>
          <w:p w:rsidR="00DA2333" w:rsidRPr="00904CE8" w:rsidRDefault="00DA2333" w:rsidP="003A59B5">
            <w:pPr>
              <w:pStyle w:val="ConsPlusCell"/>
              <w:tabs>
                <w:tab w:val="left" w:pos="10915"/>
              </w:tabs>
              <w:jc w:val="center"/>
              <w:rPr>
                <w:b/>
                <w:sz w:val="24"/>
                <w:szCs w:val="24"/>
              </w:rPr>
            </w:pPr>
          </w:p>
        </w:tc>
        <w:tc>
          <w:tcPr>
            <w:tcW w:w="759" w:type="pct"/>
            <w:tcBorders>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b/>
                <w:sz w:val="24"/>
                <w:szCs w:val="24"/>
              </w:rPr>
            </w:pPr>
            <w:r w:rsidRPr="00904CE8">
              <w:rPr>
                <w:b/>
                <w:sz w:val="24"/>
                <w:szCs w:val="24"/>
              </w:rPr>
              <w:t>Отдел правовой и кадровой работы администрации муниципального района «Ижемский»</w:t>
            </w:r>
          </w:p>
        </w:tc>
        <w:tc>
          <w:tcPr>
            <w:tcW w:w="623" w:type="pct"/>
            <w:tcBorders>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b/>
                <w:sz w:val="24"/>
                <w:szCs w:val="24"/>
              </w:rPr>
            </w:pPr>
            <w:r w:rsidRPr="00904CE8">
              <w:rPr>
                <w:b/>
                <w:sz w:val="24"/>
                <w:szCs w:val="24"/>
              </w:rPr>
              <w:t>841,3</w:t>
            </w:r>
          </w:p>
        </w:tc>
        <w:tc>
          <w:tcPr>
            <w:tcW w:w="407" w:type="pct"/>
            <w:tcBorders>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b/>
                <w:sz w:val="24"/>
                <w:szCs w:val="24"/>
              </w:rPr>
            </w:pPr>
            <w:r w:rsidRPr="00904CE8">
              <w:rPr>
                <w:b/>
                <w:sz w:val="24"/>
                <w:szCs w:val="24"/>
              </w:rPr>
              <w:t>230,1</w:t>
            </w:r>
          </w:p>
        </w:tc>
        <w:tc>
          <w:tcPr>
            <w:tcW w:w="407" w:type="pct"/>
            <w:tcBorders>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b/>
                <w:sz w:val="24"/>
                <w:szCs w:val="24"/>
              </w:rPr>
            </w:pPr>
            <w:r w:rsidRPr="00904CE8">
              <w:rPr>
                <w:b/>
                <w:sz w:val="24"/>
                <w:szCs w:val="24"/>
              </w:rPr>
              <w:t>402,7</w:t>
            </w:r>
          </w:p>
        </w:tc>
        <w:tc>
          <w:tcPr>
            <w:tcW w:w="407" w:type="pct"/>
            <w:tcBorders>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b/>
                <w:sz w:val="24"/>
                <w:szCs w:val="24"/>
              </w:rPr>
            </w:pPr>
            <w:r w:rsidRPr="00904CE8">
              <w:rPr>
                <w:b/>
                <w:sz w:val="24"/>
                <w:szCs w:val="24"/>
              </w:rPr>
              <w:t>28,5</w:t>
            </w:r>
          </w:p>
        </w:tc>
        <w:tc>
          <w:tcPr>
            <w:tcW w:w="407" w:type="pct"/>
            <w:tcBorders>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b/>
                <w:sz w:val="24"/>
                <w:szCs w:val="24"/>
              </w:rPr>
            </w:pPr>
            <w:r w:rsidRPr="00904CE8">
              <w:rPr>
                <w:b/>
                <w:sz w:val="24"/>
                <w:szCs w:val="24"/>
              </w:rPr>
              <w:t>90,0</w:t>
            </w:r>
          </w:p>
        </w:tc>
        <w:tc>
          <w:tcPr>
            <w:tcW w:w="404" w:type="pct"/>
            <w:tcBorders>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b/>
                <w:sz w:val="24"/>
                <w:szCs w:val="24"/>
              </w:rPr>
            </w:pPr>
            <w:r w:rsidRPr="00904CE8">
              <w:rPr>
                <w:b/>
                <w:sz w:val="24"/>
                <w:szCs w:val="24"/>
              </w:rPr>
              <w:t>90,0</w:t>
            </w:r>
          </w:p>
        </w:tc>
      </w:tr>
      <w:tr w:rsidR="00DA2333" w:rsidRPr="00904CE8" w:rsidTr="003A59B5">
        <w:trPr>
          <w:trHeight w:val="144"/>
          <w:tblCellSpacing w:w="5" w:type="nil"/>
        </w:trPr>
        <w:tc>
          <w:tcPr>
            <w:tcW w:w="758" w:type="pct"/>
            <w:vMerge/>
            <w:tcBorders>
              <w:left w:val="single" w:sz="4" w:space="0" w:color="auto"/>
              <w:right w:val="single" w:sz="4" w:space="0" w:color="auto"/>
            </w:tcBorders>
            <w:vAlign w:val="center"/>
          </w:tcPr>
          <w:p w:rsidR="00DA2333" w:rsidRPr="00904CE8" w:rsidRDefault="00DA2333" w:rsidP="003A59B5">
            <w:pPr>
              <w:pStyle w:val="ConsPlusCell"/>
              <w:tabs>
                <w:tab w:val="left" w:pos="10915"/>
              </w:tabs>
              <w:jc w:val="center"/>
              <w:rPr>
                <w:b/>
                <w:sz w:val="24"/>
                <w:szCs w:val="24"/>
              </w:rPr>
            </w:pPr>
          </w:p>
        </w:tc>
        <w:tc>
          <w:tcPr>
            <w:tcW w:w="828" w:type="pct"/>
            <w:vMerge/>
            <w:tcBorders>
              <w:left w:val="single" w:sz="4" w:space="0" w:color="auto"/>
              <w:right w:val="single" w:sz="4" w:space="0" w:color="auto"/>
            </w:tcBorders>
            <w:vAlign w:val="center"/>
          </w:tcPr>
          <w:p w:rsidR="00DA2333" w:rsidRPr="00904CE8" w:rsidRDefault="00DA2333" w:rsidP="003A59B5">
            <w:pPr>
              <w:pStyle w:val="ConsPlusCell"/>
              <w:tabs>
                <w:tab w:val="left" w:pos="10915"/>
              </w:tabs>
              <w:jc w:val="center"/>
              <w:rPr>
                <w:b/>
                <w:sz w:val="24"/>
                <w:szCs w:val="24"/>
              </w:rPr>
            </w:pPr>
          </w:p>
        </w:tc>
        <w:tc>
          <w:tcPr>
            <w:tcW w:w="759" w:type="pct"/>
            <w:tcBorders>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b/>
                <w:sz w:val="24"/>
                <w:szCs w:val="24"/>
              </w:rPr>
            </w:pPr>
            <w:r w:rsidRPr="00904CE8">
              <w:rPr>
                <w:b/>
                <w:sz w:val="24"/>
                <w:szCs w:val="24"/>
              </w:rPr>
              <w:t xml:space="preserve">Отдел по управлению </w:t>
            </w:r>
            <w:r w:rsidRPr="00904CE8">
              <w:rPr>
                <w:b/>
                <w:sz w:val="24"/>
                <w:szCs w:val="24"/>
              </w:rPr>
              <w:lastRenderedPageBreak/>
              <w:t>земельными ресурсами и муниципальным имуществом администрации муниципального района «Ижемский»</w:t>
            </w:r>
          </w:p>
        </w:tc>
        <w:tc>
          <w:tcPr>
            <w:tcW w:w="623" w:type="pct"/>
            <w:tcBorders>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b/>
                <w:sz w:val="24"/>
                <w:szCs w:val="24"/>
              </w:rPr>
            </w:pPr>
            <w:r w:rsidRPr="00904CE8">
              <w:rPr>
                <w:b/>
                <w:sz w:val="24"/>
                <w:szCs w:val="24"/>
              </w:rPr>
              <w:lastRenderedPageBreak/>
              <w:t>782,3</w:t>
            </w:r>
          </w:p>
        </w:tc>
        <w:tc>
          <w:tcPr>
            <w:tcW w:w="407" w:type="pct"/>
            <w:tcBorders>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b/>
                <w:sz w:val="24"/>
                <w:szCs w:val="24"/>
              </w:rPr>
            </w:pPr>
            <w:r w:rsidRPr="00904CE8">
              <w:rPr>
                <w:b/>
                <w:sz w:val="24"/>
                <w:szCs w:val="24"/>
              </w:rPr>
              <w:t>91,0</w:t>
            </w:r>
          </w:p>
        </w:tc>
        <w:tc>
          <w:tcPr>
            <w:tcW w:w="407" w:type="pct"/>
            <w:tcBorders>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b/>
                <w:sz w:val="24"/>
                <w:szCs w:val="24"/>
              </w:rPr>
            </w:pPr>
            <w:r w:rsidRPr="00904CE8">
              <w:rPr>
                <w:b/>
                <w:sz w:val="24"/>
                <w:szCs w:val="24"/>
              </w:rPr>
              <w:t>302,8</w:t>
            </w:r>
          </w:p>
        </w:tc>
        <w:tc>
          <w:tcPr>
            <w:tcW w:w="407" w:type="pct"/>
            <w:tcBorders>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b/>
                <w:sz w:val="24"/>
                <w:szCs w:val="24"/>
              </w:rPr>
            </w:pPr>
            <w:r w:rsidRPr="00904CE8">
              <w:rPr>
                <w:b/>
                <w:sz w:val="24"/>
                <w:szCs w:val="24"/>
              </w:rPr>
              <w:t>238,5</w:t>
            </w:r>
          </w:p>
        </w:tc>
        <w:tc>
          <w:tcPr>
            <w:tcW w:w="407" w:type="pct"/>
            <w:tcBorders>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b/>
                <w:sz w:val="24"/>
                <w:szCs w:val="24"/>
              </w:rPr>
            </w:pPr>
            <w:r w:rsidRPr="00904CE8">
              <w:rPr>
                <w:b/>
                <w:sz w:val="24"/>
                <w:szCs w:val="24"/>
              </w:rPr>
              <w:t>100,0</w:t>
            </w:r>
          </w:p>
        </w:tc>
        <w:tc>
          <w:tcPr>
            <w:tcW w:w="404" w:type="pct"/>
            <w:tcBorders>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b/>
                <w:sz w:val="24"/>
                <w:szCs w:val="24"/>
              </w:rPr>
            </w:pPr>
            <w:r w:rsidRPr="00904CE8">
              <w:rPr>
                <w:b/>
                <w:sz w:val="24"/>
                <w:szCs w:val="24"/>
              </w:rPr>
              <w:t>50,0</w:t>
            </w:r>
          </w:p>
        </w:tc>
      </w:tr>
      <w:tr w:rsidR="00DA2333" w:rsidRPr="00904CE8" w:rsidTr="003A59B5">
        <w:trPr>
          <w:trHeight w:val="144"/>
          <w:tblCellSpacing w:w="5" w:type="nil"/>
        </w:trPr>
        <w:tc>
          <w:tcPr>
            <w:tcW w:w="758" w:type="pct"/>
            <w:vMerge/>
            <w:tcBorders>
              <w:left w:val="single" w:sz="4" w:space="0" w:color="auto"/>
              <w:right w:val="single" w:sz="4" w:space="0" w:color="auto"/>
            </w:tcBorders>
            <w:vAlign w:val="center"/>
          </w:tcPr>
          <w:p w:rsidR="00DA2333" w:rsidRPr="00904CE8" w:rsidRDefault="00DA2333" w:rsidP="003A59B5">
            <w:pPr>
              <w:pStyle w:val="ConsPlusCell"/>
              <w:tabs>
                <w:tab w:val="left" w:pos="10915"/>
              </w:tabs>
              <w:jc w:val="center"/>
              <w:rPr>
                <w:b/>
                <w:sz w:val="24"/>
                <w:szCs w:val="24"/>
              </w:rPr>
            </w:pPr>
          </w:p>
        </w:tc>
        <w:tc>
          <w:tcPr>
            <w:tcW w:w="828" w:type="pct"/>
            <w:vMerge/>
            <w:tcBorders>
              <w:left w:val="single" w:sz="4" w:space="0" w:color="auto"/>
              <w:right w:val="single" w:sz="4" w:space="0" w:color="auto"/>
            </w:tcBorders>
            <w:vAlign w:val="center"/>
          </w:tcPr>
          <w:p w:rsidR="00DA2333" w:rsidRPr="00904CE8" w:rsidRDefault="00DA2333" w:rsidP="003A59B5">
            <w:pPr>
              <w:pStyle w:val="ConsPlusCell"/>
              <w:tabs>
                <w:tab w:val="left" w:pos="10915"/>
              </w:tabs>
              <w:jc w:val="center"/>
              <w:rPr>
                <w:b/>
                <w:sz w:val="24"/>
                <w:szCs w:val="24"/>
              </w:rPr>
            </w:pPr>
          </w:p>
        </w:tc>
        <w:tc>
          <w:tcPr>
            <w:tcW w:w="759" w:type="pct"/>
            <w:tcBorders>
              <w:left w:val="single" w:sz="4" w:space="0" w:color="auto"/>
              <w:bottom w:val="single" w:sz="4" w:space="0" w:color="auto"/>
              <w:right w:val="single" w:sz="4" w:space="0" w:color="auto"/>
            </w:tcBorders>
            <w:vAlign w:val="center"/>
          </w:tcPr>
          <w:p w:rsidR="00DA2333" w:rsidRPr="00904CE8" w:rsidRDefault="00DA2333" w:rsidP="003A59B5">
            <w:pPr>
              <w:tabs>
                <w:tab w:val="left" w:pos="10915"/>
              </w:tabs>
              <w:autoSpaceDE w:val="0"/>
              <w:autoSpaceDN w:val="0"/>
              <w:adjustRightInd w:val="0"/>
              <w:spacing w:after="0" w:line="240" w:lineRule="auto"/>
              <w:jc w:val="center"/>
              <w:rPr>
                <w:rFonts w:ascii="Times New Roman" w:hAnsi="Times New Roman"/>
                <w:b/>
                <w:sz w:val="24"/>
                <w:szCs w:val="24"/>
              </w:rPr>
            </w:pPr>
            <w:r w:rsidRPr="00904CE8">
              <w:rPr>
                <w:rFonts w:ascii="Times New Roman" w:hAnsi="Times New Roman"/>
                <w:b/>
                <w:sz w:val="24"/>
                <w:szCs w:val="24"/>
              </w:rPr>
              <w:t>Финансовое управление администрации муниципального района «Ижемский»</w:t>
            </w:r>
          </w:p>
        </w:tc>
        <w:tc>
          <w:tcPr>
            <w:tcW w:w="623" w:type="pct"/>
            <w:tcBorders>
              <w:left w:val="single" w:sz="4" w:space="0" w:color="auto"/>
              <w:bottom w:val="single" w:sz="4" w:space="0" w:color="auto"/>
              <w:right w:val="single" w:sz="4" w:space="0" w:color="auto"/>
            </w:tcBorders>
            <w:vAlign w:val="center"/>
          </w:tcPr>
          <w:p w:rsidR="00DA2333" w:rsidRPr="00904CE8" w:rsidRDefault="00DA2333" w:rsidP="003A59B5">
            <w:pPr>
              <w:pStyle w:val="ConsPlusNormal"/>
              <w:tabs>
                <w:tab w:val="left" w:pos="10915"/>
              </w:tabs>
              <w:ind w:firstLine="0"/>
              <w:jc w:val="center"/>
              <w:rPr>
                <w:b/>
                <w:sz w:val="24"/>
                <w:szCs w:val="24"/>
              </w:rPr>
            </w:pPr>
            <w:r w:rsidRPr="00904CE8">
              <w:rPr>
                <w:b/>
                <w:sz w:val="24"/>
                <w:szCs w:val="24"/>
              </w:rPr>
              <w:t>198 176,3</w:t>
            </w:r>
          </w:p>
        </w:tc>
        <w:tc>
          <w:tcPr>
            <w:tcW w:w="407" w:type="pct"/>
            <w:tcBorders>
              <w:left w:val="single" w:sz="4" w:space="0" w:color="auto"/>
              <w:bottom w:val="single" w:sz="4" w:space="0" w:color="auto"/>
              <w:right w:val="single" w:sz="4" w:space="0" w:color="auto"/>
            </w:tcBorders>
            <w:vAlign w:val="center"/>
          </w:tcPr>
          <w:p w:rsidR="00DA2333" w:rsidRPr="00904CE8" w:rsidRDefault="00DA2333" w:rsidP="003A59B5">
            <w:pPr>
              <w:pStyle w:val="ConsPlusNormal"/>
              <w:tabs>
                <w:tab w:val="left" w:pos="10915"/>
              </w:tabs>
              <w:ind w:firstLine="0"/>
              <w:rPr>
                <w:b/>
                <w:sz w:val="24"/>
                <w:szCs w:val="24"/>
              </w:rPr>
            </w:pPr>
            <w:r w:rsidRPr="00904CE8">
              <w:rPr>
                <w:b/>
                <w:sz w:val="24"/>
                <w:szCs w:val="24"/>
              </w:rPr>
              <w:t>40 028,2</w:t>
            </w:r>
          </w:p>
        </w:tc>
        <w:tc>
          <w:tcPr>
            <w:tcW w:w="407" w:type="pct"/>
            <w:tcBorders>
              <w:left w:val="single" w:sz="4" w:space="0" w:color="auto"/>
              <w:bottom w:val="single" w:sz="4" w:space="0" w:color="auto"/>
              <w:right w:val="single" w:sz="4" w:space="0" w:color="auto"/>
            </w:tcBorders>
            <w:vAlign w:val="center"/>
          </w:tcPr>
          <w:p w:rsidR="00DA2333" w:rsidRPr="00904CE8" w:rsidRDefault="00DA2333" w:rsidP="003A59B5">
            <w:pPr>
              <w:pStyle w:val="ConsPlusNormal"/>
              <w:tabs>
                <w:tab w:val="left" w:pos="10915"/>
              </w:tabs>
              <w:ind w:firstLine="0"/>
              <w:rPr>
                <w:b/>
                <w:sz w:val="24"/>
                <w:szCs w:val="24"/>
              </w:rPr>
            </w:pPr>
            <w:r w:rsidRPr="00904CE8">
              <w:rPr>
                <w:b/>
                <w:sz w:val="24"/>
                <w:szCs w:val="24"/>
              </w:rPr>
              <w:t>42 932,6</w:t>
            </w:r>
          </w:p>
        </w:tc>
        <w:tc>
          <w:tcPr>
            <w:tcW w:w="407" w:type="pct"/>
            <w:tcBorders>
              <w:left w:val="single" w:sz="4" w:space="0" w:color="auto"/>
              <w:bottom w:val="single" w:sz="4" w:space="0" w:color="auto"/>
              <w:right w:val="single" w:sz="4" w:space="0" w:color="auto"/>
            </w:tcBorders>
            <w:vAlign w:val="center"/>
          </w:tcPr>
          <w:p w:rsidR="00DA2333" w:rsidRPr="00904CE8" w:rsidRDefault="00DA2333" w:rsidP="003A59B5">
            <w:pPr>
              <w:pStyle w:val="ConsPlusNormal"/>
              <w:tabs>
                <w:tab w:val="left" w:pos="10915"/>
              </w:tabs>
              <w:ind w:firstLine="0"/>
              <w:rPr>
                <w:b/>
                <w:sz w:val="24"/>
                <w:szCs w:val="24"/>
              </w:rPr>
            </w:pPr>
            <w:r w:rsidRPr="00904CE8">
              <w:rPr>
                <w:b/>
                <w:sz w:val="24"/>
                <w:szCs w:val="24"/>
              </w:rPr>
              <w:t>44 456,5</w:t>
            </w:r>
          </w:p>
        </w:tc>
        <w:tc>
          <w:tcPr>
            <w:tcW w:w="407" w:type="pct"/>
            <w:tcBorders>
              <w:left w:val="single" w:sz="4" w:space="0" w:color="auto"/>
              <w:bottom w:val="single" w:sz="4" w:space="0" w:color="auto"/>
              <w:right w:val="single" w:sz="4" w:space="0" w:color="auto"/>
            </w:tcBorders>
            <w:vAlign w:val="center"/>
          </w:tcPr>
          <w:p w:rsidR="00DA2333" w:rsidRPr="00904CE8" w:rsidRDefault="00DA2333" w:rsidP="003A59B5">
            <w:pPr>
              <w:pStyle w:val="ConsPlusNormal"/>
              <w:tabs>
                <w:tab w:val="left" w:pos="10915"/>
              </w:tabs>
              <w:ind w:firstLine="0"/>
              <w:rPr>
                <w:b/>
                <w:sz w:val="24"/>
                <w:szCs w:val="24"/>
              </w:rPr>
            </w:pPr>
            <w:r w:rsidRPr="00904CE8">
              <w:rPr>
                <w:b/>
                <w:sz w:val="24"/>
                <w:szCs w:val="24"/>
              </w:rPr>
              <w:t>35 502,0</w:t>
            </w:r>
          </w:p>
        </w:tc>
        <w:tc>
          <w:tcPr>
            <w:tcW w:w="404" w:type="pct"/>
            <w:tcBorders>
              <w:left w:val="single" w:sz="4" w:space="0" w:color="auto"/>
              <w:bottom w:val="single" w:sz="4" w:space="0" w:color="auto"/>
              <w:right w:val="single" w:sz="4" w:space="0" w:color="auto"/>
            </w:tcBorders>
            <w:vAlign w:val="center"/>
          </w:tcPr>
          <w:p w:rsidR="00DA2333" w:rsidRPr="00904CE8" w:rsidRDefault="00DA2333" w:rsidP="003A59B5">
            <w:pPr>
              <w:pStyle w:val="ConsPlusNormal"/>
              <w:tabs>
                <w:tab w:val="left" w:pos="10915"/>
              </w:tabs>
              <w:ind w:firstLine="0"/>
              <w:rPr>
                <w:b/>
                <w:sz w:val="24"/>
                <w:szCs w:val="24"/>
                <w:highlight w:val="yellow"/>
              </w:rPr>
            </w:pPr>
            <w:r w:rsidRPr="00904CE8">
              <w:rPr>
                <w:b/>
                <w:sz w:val="24"/>
                <w:szCs w:val="24"/>
              </w:rPr>
              <w:t>35 257,0</w:t>
            </w:r>
          </w:p>
        </w:tc>
      </w:tr>
      <w:tr w:rsidR="00DA2333" w:rsidRPr="00904CE8" w:rsidTr="003A59B5">
        <w:trPr>
          <w:trHeight w:val="826"/>
          <w:tblCellSpacing w:w="5" w:type="nil"/>
        </w:trPr>
        <w:tc>
          <w:tcPr>
            <w:tcW w:w="758" w:type="pct"/>
            <w:vMerge/>
            <w:tcBorders>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b/>
                <w:sz w:val="24"/>
                <w:szCs w:val="24"/>
              </w:rPr>
            </w:pPr>
          </w:p>
        </w:tc>
        <w:tc>
          <w:tcPr>
            <w:tcW w:w="828" w:type="pct"/>
            <w:vMerge/>
            <w:tcBorders>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b/>
                <w:sz w:val="24"/>
                <w:szCs w:val="24"/>
              </w:rPr>
            </w:pPr>
          </w:p>
        </w:tc>
        <w:tc>
          <w:tcPr>
            <w:tcW w:w="759" w:type="pct"/>
            <w:tcBorders>
              <w:left w:val="single" w:sz="4" w:space="0" w:color="auto"/>
              <w:bottom w:val="single" w:sz="4" w:space="0" w:color="auto"/>
              <w:right w:val="single" w:sz="4" w:space="0" w:color="auto"/>
            </w:tcBorders>
            <w:vAlign w:val="center"/>
          </w:tcPr>
          <w:p w:rsidR="00DA2333" w:rsidRPr="00904CE8" w:rsidRDefault="00DA2333" w:rsidP="003A59B5">
            <w:pPr>
              <w:tabs>
                <w:tab w:val="left" w:pos="10915"/>
              </w:tabs>
              <w:autoSpaceDE w:val="0"/>
              <w:autoSpaceDN w:val="0"/>
              <w:adjustRightInd w:val="0"/>
              <w:spacing w:after="0" w:line="240" w:lineRule="auto"/>
              <w:jc w:val="center"/>
              <w:rPr>
                <w:rFonts w:ascii="Times New Roman" w:hAnsi="Times New Roman"/>
                <w:b/>
                <w:sz w:val="24"/>
                <w:szCs w:val="24"/>
              </w:rPr>
            </w:pPr>
            <w:r w:rsidRPr="00904CE8">
              <w:rPr>
                <w:rFonts w:ascii="Times New Roman" w:hAnsi="Times New Roman"/>
                <w:b/>
                <w:sz w:val="24"/>
                <w:szCs w:val="24"/>
              </w:rPr>
              <w:t>Отдел информационно-аналитической работы администрации муниципального района «Ижемский»</w:t>
            </w:r>
          </w:p>
        </w:tc>
        <w:tc>
          <w:tcPr>
            <w:tcW w:w="623" w:type="pct"/>
            <w:tcBorders>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b/>
                <w:sz w:val="24"/>
                <w:szCs w:val="24"/>
              </w:rPr>
            </w:pPr>
            <w:r w:rsidRPr="00904CE8">
              <w:rPr>
                <w:b/>
                <w:sz w:val="24"/>
                <w:szCs w:val="24"/>
              </w:rPr>
              <w:t>7 863,9</w:t>
            </w:r>
          </w:p>
        </w:tc>
        <w:tc>
          <w:tcPr>
            <w:tcW w:w="407" w:type="pct"/>
            <w:tcBorders>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b/>
                <w:sz w:val="24"/>
                <w:szCs w:val="24"/>
              </w:rPr>
            </w:pPr>
            <w:r w:rsidRPr="00904CE8">
              <w:rPr>
                <w:b/>
                <w:sz w:val="24"/>
                <w:szCs w:val="24"/>
              </w:rPr>
              <w:t>1 776,3</w:t>
            </w:r>
          </w:p>
        </w:tc>
        <w:tc>
          <w:tcPr>
            <w:tcW w:w="407" w:type="pct"/>
            <w:tcBorders>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b/>
                <w:sz w:val="24"/>
                <w:szCs w:val="24"/>
              </w:rPr>
            </w:pPr>
            <w:r w:rsidRPr="00904CE8">
              <w:rPr>
                <w:b/>
                <w:sz w:val="24"/>
                <w:szCs w:val="24"/>
              </w:rPr>
              <w:t>5 371,3</w:t>
            </w:r>
          </w:p>
        </w:tc>
        <w:tc>
          <w:tcPr>
            <w:tcW w:w="407" w:type="pct"/>
            <w:tcBorders>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b/>
                <w:sz w:val="24"/>
                <w:szCs w:val="24"/>
              </w:rPr>
            </w:pPr>
            <w:r w:rsidRPr="00904CE8">
              <w:rPr>
                <w:b/>
                <w:sz w:val="24"/>
                <w:szCs w:val="24"/>
              </w:rPr>
              <w:t>346,3</w:t>
            </w:r>
          </w:p>
        </w:tc>
        <w:tc>
          <w:tcPr>
            <w:tcW w:w="407" w:type="pct"/>
            <w:tcBorders>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b/>
                <w:sz w:val="24"/>
                <w:szCs w:val="24"/>
              </w:rPr>
            </w:pPr>
            <w:r w:rsidRPr="00904CE8">
              <w:rPr>
                <w:b/>
                <w:sz w:val="24"/>
                <w:szCs w:val="24"/>
              </w:rPr>
              <w:t>210,0</w:t>
            </w:r>
          </w:p>
        </w:tc>
        <w:tc>
          <w:tcPr>
            <w:tcW w:w="404" w:type="pct"/>
            <w:tcBorders>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b/>
                <w:sz w:val="24"/>
                <w:szCs w:val="24"/>
              </w:rPr>
            </w:pPr>
            <w:r w:rsidRPr="00904CE8">
              <w:rPr>
                <w:b/>
                <w:sz w:val="24"/>
                <w:szCs w:val="24"/>
              </w:rPr>
              <w:t>160,0</w:t>
            </w:r>
          </w:p>
        </w:tc>
      </w:tr>
      <w:tr w:rsidR="00DA2333" w:rsidRPr="00904CE8" w:rsidTr="003A59B5">
        <w:trPr>
          <w:trHeight w:val="70"/>
          <w:tblCellSpacing w:w="5" w:type="nil"/>
        </w:trPr>
        <w:tc>
          <w:tcPr>
            <w:tcW w:w="758" w:type="pct"/>
            <w:vMerge w:val="restart"/>
            <w:tcBorders>
              <w:left w:val="single" w:sz="4" w:space="0" w:color="auto"/>
              <w:right w:val="single" w:sz="4" w:space="0" w:color="auto"/>
            </w:tcBorders>
            <w:vAlign w:val="center"/>
          </w:tcPr>
          <w:p w:rsidR="00DA2333" w:rsidRPr="00904CE8" w:rsidRDefault="00DA2333" w:rsidP="003A59B5">
            <w:pPr>
              <w:widowControl w:val="0"/>
              <w:tabs>
                <w:tab w:val="left" w:pos="10915"/>
              </w:tabs>
              <w:autoSpaceDE w:val="0"/>
              <w:autoSpaceDN w:val="0"/>
              <w:adjustRightInd w:val="0"/>
              <w:spacing w:after="0" w:line="240" w:lineRule="auto"/>
              <w:jc w:val="center"/>
              <w:rPr>
                <w:rFonts w:ascii="Times New Roman" w:hAnsi="Times New Roman"/>
                <w:b/>
                <w:sz w:val="24"/>
                <w:szCs w:val="24"/>
              </w:rPr>
            </w:pPr>
            <w:r w:rsidRPr="00904CE8">
              <w:rPr>
                <w:rFonts w:ascii="Times New Roman" w:hAnsi="Times New Roman"/>
                <w:b/>
                <w:sz w:val="24"/>
                <w:szCs w:val="24"/>
              </w:rPr>
              <w:t>Подпрограмма 1</w:t>
            </w:r>
          </w:p>
        </w:tc>
        <w:tc>
          <w:tcPr>
            <w:tcW w:w="828" w:type="pct"/>
            <w:vMerge w:val="restart"/>
            <w:tcBorders>
              <w:left w:val="single" w:sz="4" w:space="0" w:color="auto"/>
              <w:right w:val="single" w:sz="4" w:space="0" w:color="auto"/>
            </w:tcBorders>
            <w:vAlign w:val="center"/>
          </w:tcPr>
          <w:p w:rsidR="00DA2333" w:rsidRPr="00904CE8" w:rsidRDefault="00DA2333" w:rsidP="003A59B5">
            <w:pPr>
              <w:tabs>
                <w:tab w:val="left" w:pos="10915"/>
              </w:tabs>
              <w:jc w:val="center"/>
              <w:rPr>
                <w:rFonts w:ascii="Times New Roman" w:hAnsi="Times New Roman"/>
                <w:b/>
                <w:sz w:val="24"/>
                <w:szCs w:val="24"/>
              </w:rPr>
            </w:pPr>
            <w:r w:rsidRPr="00904CE8">
              <w:rPr>
                <w:rFonts w:ascii="Times New Roman" w:hAnsi="Times New Roman"/>
                <w:b/>
                <w:sz w:val="24"/>
                <w:szCs w:val="24"/>
              </w:rPr>
              <w:t>«Управление муниципальными финансами и муниципальным долгом»</w:t>
            </w:r>
          </w:p>
        </w:tc>
        <w:tc>
          <w:tcPr>
            <w:tcW w:w="759" w:type="pct"/>
            <w:tcBorders>
              <w:left w:val="single" w:sz="4" w:space="0" w:color="auto"/>
              <w:bottom w:val="single" w:sz="4" w:space="0" w:color="auto"/>
              <w:right w:val="single" w:sz="4" w:space="0" w:color="auto"/>
            </w:tcBorders>
            <w:vAlign w:val="center"/>
          </w:tcPr>
          <w:p w:rsidR="00DA2333" w:rsidRPr="00904CE8" w:rsidRDefault="00DA2333" w:rsidP="003A59B5">
            <w:pPr>
              <w:widowControl w:val="0"/>
              <w:tabs>
                <w:tab w:val="left" w:pos="10915"/>
              </w:tabs>
              <w:autoSpaceDE w:val="0"/>
              <w:autoSpaceDN w:val="0"/>
              <w:adjustRightInd w:val="0"/>
              <w:spacing w:after="0" w:line="240" w:lineRule="auto"/>
              <w:jc w:val="center"/>
              <w:rPr>
                <w:rFonts w:ascii="Times New Roman" w:hAnsi="Times New Roman"/>
                <w:b/>
                <w:sz w:val="24"/>
                <w:szCs w:val="24"/>
              </w:rPr>
            </w:pPr>
            <w:r w:rsidRPr="00904CE8">
              <w:rPr>
                <w:rFonts w:ascii="Times New Roman" w:hAnsi="Times New Roman"/>
                <w:b/>
                <w:sz w:val="24"/>
                <w:szCs w:val="24"/>
              </w:rPr>
              <w:t>Всего</w:t>
            </w:r>
          </w:p>
        </w:tc>
        <w:tc>
          <w:tcPr>
            <w:tcW w:w="62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3A59B5">
            <w:pPr>
              <w:pStyle w:val="ConsPlusNormal"/>
              <w:tabs>
                <w:tab w:val="left" w:pos="10915"/>
              </w:tabs>
              <w:ind w:firstLine="0"/>
              <w:jc w:val="center"/>
              <w:rPr>
                <w:b/>
                <w:sz w:val="24"/>
                <w:szCs w:val="24"/>
              </w:rPr>
            </w:pPr>
            <w:r w:rsidRPr="00904CE8">
              <w:rPr>
                <w:b/>
                <w:sz w:val="24"/>
                <w:szCs w:val="24"/>
              </w:rPr>
              <w:t>198 176,3</w:t>
            </w:r>
          </w:p>
        </w:tc>
        <w:tc>
          <w:tcPr>
            <w:tcW w:w="407"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3A59B5">
            <w:pPr>
              <w:pStyle w:val="ConsPlusNormal"/>
              <w:tabs>
                <w:tab w:val="left" w:pos="10915"/>
              </w:tabs>
              <w:ind w:firstLine="0"/>
              <w:jc w:val="center"/>
              <w:rPr>
                <w:b/>
                <w:sz w:val="24"/>
                <w:szCs w:val="24"/>
              </w:rPr>
            </w:pPr>
            <w:r w:rsidRPr="00904CE8">
              <w:rPr>
                <w:b/>
                <w:sz w:val="24"/>
                <w:szCs w:val="24"/>
              </w:rPr>
              <w:t>40 028,2</w:t>
            </w:r>
          </w:p>
        </w:tc>
        <w:tc>
          <w:tcPr>
            <w:tcW w:w="407"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3A59B5">
            <w:pPr>
              <w:pStyle w:val="ConsPlusNormal"/>
              <w:tabs>
                <w:tab w:val="left" w:pos="10915"/>
              </w:tabs>
              <w:ind w:firstLine="0"/>
              <w:jc w:val="center"/>
              <w:rPr>
                <w:b/>
                <w:sz w:val="24"/>
                <w:szCs w:val="24"/>
              </w:rPr>
            </w:pPr>
            <w:r w:rsidRPr="00904CE8">
              <w:rPr>
                <w:b/>
                <w:sz w:val="24"/>
                <w:szCs w:val="24"/>
              </w:rPr>
              <w:t>42 932,6</w:t>
            </w:r>
          </w:p>
        </w:tc>
        <w:tc>
          <w:tcPr>
            <w:tcW w:w="407"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3A59B5">
            <w:pPr>
              <w:pStyle w:val="ConsPlusNormal"/>
              <w:tabs>
                <w:tab w:val="left" w:pos="10915"/>
              </w:tabs>
              <w:ind w:firstLine="0"/>
              <w:jc w:val="center"/>
              <w:rPr>
                <w:b/>
                <w:sz w:val="24"/>
                <w:szCs w:val="24"/>
              </w:rPr>
            </w:pPr>
            <w:r w:rsidRPr="00904CE8">
              <w:rPr>
                <w:b/>
                <w:sz w:val="24"/>
                <w:szCs w:val="24"/>
              </w:rPr>
              <w:t>44 456,5</w:t>
            </w:r>
          </w:p>
        </w:tc>
        <w:tc>
          <w:tcPr>
            <w:tcW w:w="407"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3A59B5">
            <w:pPr>
              <w:pStyle w:val="ConsPlusNormal"/>
              <w:tabs>
                <w:tab w:val="left" w:pos="10915"/>
              </w:tabs>
              <w:ind w:firstLine="0"/>
              <w:jc w:val="center"/>
              <w:rPr>
                <w:b/>
                <w:sz w:val="24"/>
                <w:szCs w:val="24"/>
              </w:rPr>
            </w:pPr>
            <w:r w:rsidRPr="00904CE8">
              <w:rPr>
                <w:b/>
                <w:sz w:val="24"/>
                <w:szCs w:val="24"/>
              </w:rPr>
              <w:t>35 502,0</w:t>
            </w:r>
          </w:p>
        </w:tc>
        <w:tc>
          <w:tcPr>
            <w:tcW w:w="404"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3A59B5">
            <w:pPr>
              <w:pStyle w:val="ConsPlusNormal"/>
              <w:tabs>
                <w:tab w:val="left" w:pos="10915"/>
              </w:tabs>
              <w:ind w:firstLine="0"/>
              <w:jc w:val="center"/>
              <w:rPr>
                <w:b/>
                <w:sz w:val="24"/>
                <w:szCs w:val="24"/>
                <w:highlight w:val="yellow"/>
              </w:rPr>
            </w:pPr>
            <w:r w:rsidRPr="00904CE8">
              <w:rPr>
                <w:b/>
                <w:sz w:val="24"/>
                <w:szCs w:val="24"/>
              </w:rPr>
              <w:t>35 257,0</w:t>
            </w:r>
          </w:p>
        </w:tc>
      </w:tr>
      <w:tr w:rsidR="00DA2333" w:rsidRPr="00904CE8" w:rsidTr="003A59B5">
        <w:trPr>
          <w:trHeight w:val="269"/>
          <w:tblCellSpacing w:w="5" w:type="nil"/>
        </w:trPr>
        <w:tc>
          <w:tcPr>
            <w:tcW w:w="758" w:type="pct"/>
            <w:vMerge/>
            <w:tcBorders>
              <w:left w:val="single" w:sz="4" w:space="0" w:color="auto"/>
              <w:bottom w:val="single" w:sz="4" w:space="0" w:color="auto"/>
              <w:right w:val="single" w:sz="4" w:space="0" w:color="auto"/>
            </w:tcBorders>
            <w:vAlign w:val="center"/>
          </w:tcPr>
          <w:p w:rsidR="00DA2333" w:rsidRPr="00904CE8" w:rsidRDefault="00DA2333" w:rsidP="003A59B5">
            <w:pPr>
              <w:widowControl w:val="0"/>
              <w:tabs>
                <w:tab w:val="left" w:pos="10915"/>
              </w:tabs>
              <w:autoSpaceDE w:val="0"/>
              <w:autoSpaceDN w:val="0"/>
              <w:adjustRightInd w:val="0"/>
              <w:spacing w:after="0" w:line="240" w:lineRule="auto"/>
              <w:jc w:val="center"/>
              <w:rPr>
                <w:rFonts w:ascii="Times New Roman" w:hAnsi="Times New Roman"/>
                <w:b/>
                <w:sz w:val="24"/>
                <w:szCs w:val="24"/>
              </w:rPr>
            </w:pPr>
          </w:p>
        </w:tc>
        <w:tc>
          <w:tcPr>
            <w:tcW w:w="828" w:type="pct"/>
            <w:vMerge/>
            <w:tcBorders>
              <w:left w:val="single" w:sz="4" w:space="0" w:color="auto"/>
              <w:bottom w:val="single" w:sz="4" w:space="0" w:color="auto"/>
              <w:right w:val="single" w:sz="4" w:space="0" w:color="auto"/>
            </w:tcBorders>
            <w:vAlign w:val="center"/>
          </w:tcPr>
          <w:p w:rsidR="00DA2333" w:rsidRPr="00904CE8" w:rsidRDefault="00DA2333" w:rsidP="003A59B5">
            <w:pPr>
              <w:tabs>
                <w:tab w:val="left" w:pos="10915"/>
              </w:tabs>
              <w:jc w:val="center"/>
              <w:rPr>
                <w:rFonts w:ascii="Times New Roman" w:hAnsi="Times New Roman"/>
                <w:b/>
                <w:sz w:val="24"/>
                <w:szCs w:val="24"/>
              </w:rPr>
            </w:pPr>
          </w:p>
        </w:tc>
        <w:tc>
          <w:tcPr>
            <w:tcW w:w="759" w:type="pct"/>
            <w:tcBorders>
              <w:left w:val="single" w:sz="4" w:space="0" w:color="auto"/>
              <w:bottom w:val="single" w:sz="4" w:space="0" w:color="auto"/>
              <w:right w:val="single" w:sz="4" w:space="0" w:color="auto"/>
            </w:tcBorders>
            <w:vAlign w:val="center"/>
          </w:tcPr>
          <w:p w:rsidR="00DA2333" w:rsidRPr="00904CE8" w:rsidRDefault="00DA2333" w:rsidP="003A59B5">
            <w:pPr>
              <w:widowControl w:val="0"/>
              <w:tabs>
                <w:tab w:val="left" w:pos="10915"/>
              </w:tabs>
              <w:autoSpaceDE w:val="0"/>
              <w:autoSpaceDN w:val="0"/>
              <w:adjustRightInd w:val="0"/>
              <w:spacing w:after="0" w:line="240" w:lineRule="auto"/>
              <w:jc w:val="center"/>
              <w:rPr>
                <w:rFonts w:ascii="Times New Roman" w:hAnsi="Times New Roman"/>
                <w:b/>
                <w:sz w:val="24"/>
                <w:szCs w:val="24"/>
              </w:rPr>
            </w:pPr>
            <w:r w:rsidRPr="00904CE8">
              <w:rPr>
                <w:rFonts w:ascii="Times New Roman" w:hAnsi="Times New Roman"/>
                <w:b/>
                <w:sz w:val="24"/>
                <w:szCs w:val="24"/>
              </w:rPr>
              <w:t>Финансовое управление  администрации МР «Ижемский»</w:t>
            </w:r>
          </w:p>
        </w:tc>
        <w:tc>
          <w:tcPr>
            <w:tcW w:w="62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3A59B5">
            <w:pPr>
              <w:pStyle w:val="ConsPlusNormal"/>
              <w:tabs>
                <w:tab w:val="left" w:pos="10915"/>
              </w:tabs>
              <w:ind w:firstLine="0"/>
              <w:jc w:val="center"/>
              <w:rPr>
                <w:b/>
                <w:sz w:val="24"/>
                <w:szCs w:val="24"/>
              </w:rPr>
            </w:pPr>
            <w:r w:rsidRPr="00904CE8">
              <w:rPr>
                <w:b/>
                <w:sz w:val="24"/>
                <w:szCs w:val="24"/>
              </w:rPr>
              <w:t>198 176,3</w:t>
            </w:r>
          </w:p>
        </w:tc>
        <w:tc>
          <w:tcPr>
            <w:tcW w:w="407"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3A59B5">
            <w:pPr>
              <w:pStyle w:val="ConsPlusNormal"/>
              <w:tabs>
                <w:tab w:val="left" w:pos="10915"/>
              </w:tabs>
              <w:ind w:firstLine="0"/>
              <w:jc w:val="center"/>
              <w:rPr>
                <w:b/>
                <w:sz w:val="24"/>
                <w:szCs w:val="24"/>
              </w:rPr>
            </w:pPr>
            <w:r w:rsidRPr="00904CE8">
              <w:rPr>
                <w:b/>
                <w:sz w:val="24"/>
                <w:szCs w:val="24"/>
              </w:rPr>
              <w:t>40 028,2</w:t>
            </w:r>
          </w:p>
        </w:tc>
        <w:tc>
          <w:tcPr>
            <w:tcW w:w="407"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3A59B5">
            <w:pPr>
              <w:pStyle w:val="ConsPlusNormal"/>
              <w:tabs>
                <w:tab w:val="left" w:pos="10915"/>
              </w:tabs>
              <w:ind w:firstLine="0"/>
              <w:jc w:val="center"/>
              <w:rPr>
                <w:b/>
                <w:sz w:val="24"/>
                <w:szCs w:val="24"/>
              </w:rPr>
            </w:pPr>
            <w:r w:rsidRPr="00904CE8">
              <w:rPr>
                <w:b/>
                <w:sz w:val="24"/>
                <w:szCs w:val="24"/>
              </w:rPr>
              <w:t>42 932,6</w:t>
            </w:r>
          </w:p>
        </w:tc>
        <w:tc>
          <w:tcPr>
            <w:tcW w:w="407"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3A59B5">
            <w:pPr>
              <w:pStyle w:val="ConsPlusNormal"/>
              <w:tabs>
                <w:tab w:val="left" w:pos="10915"/>
              </w:tabs>
              <w:ind w:firstLine="0"/>
              <w:jc w:val="center"/>
              <w:rPr>
                <w:b/>
                <w:sz w:val="24"/>
                <w:szCs w:val="24"/>
              </w:rPr>
            </w:pPr>
            <w:r w:rsidRPr="00904CE8">
              <w:rPr>
                <w:b/>
                <w:sz w:val="24"/>
                <w:szCs w:val="24"/>
              </w:rPr>
              <w:t>44 456,5</w:t>
            </w:r>
          </w:p>
        </w:tc>
        <w:tc>
          <w:tcPr>
            <w:tcW w:w="407"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3A59B5">
            <w:pPr>
              <w:pStyle w:val="ConsPlusNormal"/>
              <w:tabs>
                <w:tab w:val="left" w:pos="10915"/>
              </w:tabs>
              <w:ind w:firstLine="0"/>
              <w:jc w:val="center"/>
              <w:rPr>
                <w:b/>
                <w:sz w:val="24"/>
                <w:szCs w:val="24"/>
              </w:rPr>
            </w:pPr>
            <w:r w:rsidRPr="00904CE8">
              <w:rPr>
                <w:b/>
                <w:sz w:val="24"/>
                <w:szCs w:val="24"/>
              </w:rPr>
              <w:t>35 502,0</w:t>
            </w:r>
          </w:p>
        </w:tc>
        <w:tc>
          <w:tcPr>
            <w:tcW w:w="404"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3A59B5">
            <w:pPr>
              <w:pStyle w:val="ConsPlusNormal"/>
              <w:tabs>
                <w:tab w:val="left" w:pos="10915"/>
              </w:tabs>
              <w:ind w:firstLine="0"/>
              <w:jc w:val="center"/>
              <w:rPr>
                <w:b/>
                <w:sz w:val="24"/>
                <w:szCs w:val="24"/>
                <w:highlight w:val="yellow"/>
              </w:rPr>
            </w:pPr>
            <w:r w:rsidRPr="00904CE8">
              <w:rPr>
                <w:b/>
                <w:sz w:val="24"/>
                <w:szCs w:val="24"/>
              </w:rPr>
              <w:t>35 257,0</w:t>
            </w:r>
          </w:p>
        </w:tc>
      </w:tr>
      <w:tr w:rsidR="00DA2333" w:rsidRPr="00904CE8" w:rsidTr="003A59B5">
        <w:trPr>
          <w:trHeight w:val="584"/>
          <w:tblCellSpacing w:w="5" w:type="nil"/>
        </w:trPr>
        <w:tc>
          <w:tcPr>
            <w:tcW w:w="758" w:type="pct"/>
            <w:tcBorders>
              <w:left w:val="single" w:sz="4" w:space="0" w:color="auto"/>
              <w:bottom w:val="single" w:sz="4" w:space="0" w:color="auto"/>
              <w:right w:val="single" w:sz="4" w:space="0" w:color="auto"/>
            </w:tcBorders>
            <w:vAlign w:val="center"/>
          </w:tcPr>
          <w:p w:rsidR="00DA2333" w:rsidRPr="00904CE8" w:rsidRDefault="00DA2333" w:rsidP="003A59B5">
            <w:pPr>
              <w:widowControl w:val="0"/>
              <w:tabs>
                <w:tab w:val="left" w:pos="10915"/>
              </w:tabs>
              <w:autoSpaceDE w:val="0"/>
              <w:autoSpaceDN w:val="0"/>
              <w:adjustRightInd w:val="0"/>
              <w:spacing w:after="0" w:line="240" w:lineRule="auto"/>
              <w:jc w:val="center"/>
              <w:rPr>
                <w:rFonts w:ascii="Times New Roman" w:hAnsi="Times New Roman"/>
                <w:sz w:val="24"/>
                <w:szCs w:val="24"/>
              </w:rPr>
            </w:pPr>
            <w:r w:rsidRPr="00904CE8">
              <w:rPr>
                <w:rFonts w:ascii="Times New Roman" w:hAnsi="Times New Roman"/>
                <w:sz w:val="24"/>
                <w:szCs w:val="24"/>
              </w:rPr>
              <w:t>Основное мероприятие  1.1.4.</w:t>
            </w:r>
          </w:p>
        </w:tc>
        <w:tc>
          <w:tcPr>
            <w:tcW w:w="828" w:type="pct"/>
            <w:tcBorders>
              <w:left w:val="single" w:sz="4" w:space="0" w:color="auto"/>
              <w:bottom w:val="single" w:sz="4" w:space="0" w:color="auto"/>
              <w:right w:val="single" w:sz="4" w:space="0" w:color="auto"/>
            </w:tcBorders>
            <w:vAlign w:val="center"/>
          </w:tcPr>
          <w:p w:rsidR="00DA2333" w:rsidRPr="00904CE8" w:rsidRDefault="00DA2333" w:rsidP="003A59B5">
            <w:pPr>
              <w:widowControl w:val="0"/>
              <w:tabs>
                <w:tab w:val="left" w:pos="10915"/>
              </w:tabs>
              <w:autoSpaceDE w:val="0"/>
              <w:autoSpaceDN w:val="0"/>
              <w:adjustRightInd w:val="0"/>
              <w:spacing w:after="0" w:line="240" w:lineRule="auto"/>
              <w:jc w:val="center"/>
              <w:rPr>
                <w:rFonts w:ascii="Times New Roman" w:hAnsi="Times New Roman"/>
                <w:sz w:val="24"/>
                <w:szCs w:val="24"/>
              </w:rPr>
            </w:pPr>
            <w:r w:rsidRPr="00904CE8">
              <w:rPr>
                <w:rFonts w:ascii="Times New Roman" w:hAnsi="Times New Roman"/>
                <w:sz w:val="24"/>
                <w:szCs w:val="24"/>
              </w:rPr>
              <w:t xml:space="preserve">Выравнивание бюджетной обеспеченности </w:t>
            </w:r>
            <w:r w:rsidRPr="00904CE8">
              <w:rPr>
                <w:rFonts w:ascii="Times New Roman" w:hAnsi="Times New Roman"/>
                <w:sz w:val="24"/>
                <w:szCs w:val="24"/>
              </w:rPr>
              <w:lastRenderedPageBreak/>
              <w:t>сельских поселений</w:t>
            </w:r>
          </w:p>
        </w:tc>
        <w:tc>
          <w:tcPr>
            <w:tcW w:w="759" w:type="pct"/>
            <w:tcBorders>
              <w:left w:val="single" w:sz="4" w:space="0" w:color="auto"/>
              <w:bottom w:val="single" w:sz="4" w:space="0" w:color="auto"/>
              <w:right w:val="single" w:sz="4" w:space="0" w:color="auto"/>
            </w:tcBorders>
            <w:vAlign w:val="center"/>
          </w:tcPr>
          <w:p w:rsidR="00DA2333" w:rsidRPr="00904CE8" w:rsidRDefault="00DA2333" w:rsidP="003A59B5">
            <w:pPr>
              <w:tabs>
                <w:tab w:val="left" w:pos="10915"/>
              </w:tabs>
              <w:jc w:val="center"/>
              <w:rPr>
                <w:rFonts w:ascii="Times New Roman" w:hAnsi="Times New Roman"/>
                <w:sz w:val="24"/>
                <w:szCs w:val="24"/>
              </w:rPr>
            </w:pPr>
            <w:r w:rsidRPr="00904CE8">
              <w:rPr>
                <w:rFonts w:ascii="Times New Roman" w:hAnsi="Times New Roman"/>
                <w:sz w:val="24"/>
                <w:szCs w:val="24"/>
              </w:rPr>
              <w:lastRenderedPageBreak/>
              <w:t xml:space="preserve">Финансовое управление </w:t>
            </w:r>
            <w:r w:rsidRPr="00904CE8">
              <w:rPr>
                <w:rFonts w:ascii="Times New Roman" w:hAnsi="Times New Roman"/>
                <w:sz w:val="24"/>
                <w:szCs w:val="24"/>
              </w:rPr>
              <w:lastRenderedPageBreak/>
              <w:t>администрации МР «Ижемский»</w:t>
            </w:r>
          </w:p>
        </w:tc>
        <w:tc>
          <w:tcPr>
            <w:tcW w:w="623" w:type="pct"/>
            <w:tcBorders>
              <w:left w:val="single" w:sz="4" w:space="0" w:color="auto"/>
              <w:bottom w:val="single" w:sz="4" w:space="0" w:color="auto"/>
              <w:right w:val="single" w:sz="4" w:space="0" w:color="auto"/>
            </w:tcBorders>
            <w:vAlign w:val="center"/>
          </w:tcPr>
          <w:p w:rsidR="00DA2333" w:rsidRPr="00904CE8" w:rsidRDefault="00DA2333" w:rsidP="003A59B5">
            <w:pPr>
              <w:widowControl w:val="0"/>
              <w:tabs>
                <w:tab w:val="left" w:pos="10915"/>
              </w:tabs>
              <w:autoSpaceDE w:val="0"/>
              <w:autoSpaceDN w:val="0"/>
              <w:adjustRightInd w:val="0"/>
              <w:spacing w:after="0" w:line="240" w:lineRule="auto"/>
              <w:jc w:val="center"/>
              <w:rPr>
                <w:rFonts w:ascii="Times New Roman" w:hAnsi="Times New Roman"/>
                <w:sz w:val="24"/>
                <w:szCs w:val="24"/>
              </w:rPr>
            </w:pPr>
            <w:r w:rsidRPr="00904CE8">
              <w:rPr>
                <w:rFonts w:ascii="Times New Roman" w:hAnsi="Times New Roman"/>
                <w:sz w:val="24"/>
                <w:szCs w:val="24"/>
              </w:rPr>
              <w:lastRenderedPageBreak/>
              <w:t>135 821,1</w:t>
            </w:r>
          </w:p>
        </w:tc>
        <w:tc>
          <w:tcPr>
            <w:tcW w:w="407" w:type="pct"/>
            <w:tcBorders>
              <w:left w:val="single" w:sz="4" w:space="0" w:color="auto"/>
              <w:bottom w:val="single" w:sz="4" w:space="0" w:color="auto"/>
              <w:right w:val="single" w:sz="4" w:space="0" w:color="auto"/>
            </w:tcBorders>
            <w:vAlign w:val="center"/>
          </w:tcPr>
          <w:p w:rsidR="00DA2333" w:rsidRPr="00904CE8" w:rsidRDefault="00DA2333" w:rsidP="003A59B5">
            <w:pPr>
              <w:widowControl w:val="0"/>
              <w:tabs>
                <w:tab w:val="left" w:pos="10915"/>
              </w:tabs>
              <w:autoSpaceDE w:val="0"/>
              <w:autoSpaceDN w:val="0"/>
              <w:adjustRightInd w:val="0"/>
              <w:spacing w:after="0" w:line="240" w:lineRule="auto"/>
              <w:jc w:val="center"/>
              <w:rPr>
                <w:rFonts w:ascii="Times New Roman" w:hAnsi="Times New Roman"/>
                <w:sz w:val="24"/>
                <w:szCs w:val="24"/>
              </w:rPr>
            </w:pPr>
            <w:r w:rsidRPr="00904CE8">
              <w:rPr>
                <w:rFonts w:ascii="Times New Roman" w:hAnsi="Times New Roman"/>
                <w:sz w:val="24"/>
                <w:szCs w:val="24"/>
              </w:rPr>
              <w:t>25 832,0</w:t>
            </w:r>
          </w:p>
        </w:tc>
        <w:tc>
          <w:tcPr>
            <w:tcW w:w="407" w:type="pct"/>
            <w:tcBorders>
              <w:left w:val="single" w:sz="4" w:space="0" w:color="auto"/>
              <w:bottom w:val="single" w:sz="4" w:space="0" w:color="auto"/>
              <w:right w:val="single" w:sz="4" w:space="0" w:color="auto"/>
            </w:tcBorders>
            <w:vAlign w:val="center"/>
          </w:tcPr>
          <w:p w:rsidR="00DA2333" w:rsidRPr="00904CE8" w:rsidRDefault="00DA2333" w:rsidP="003A59B5">
            <w:pPr>
              <w:widowControl w:val="0"/>
              <w:tabs>
                <w:tab w:val="left" w:pos="10915"/>
              </w:tabs>
              <w:autoSpaceDE w:val="0"/>
              <w:autoSpaceDN w:val="0"/>
              <w:adjustRightInd w:val="0"/>
              <w:spacing w:after="0" w:line="240" w:lineRule="auto"/>
              <w:jc w:val="center"/>
              <w:rPr>
                <w:rFonts w:ascii="Times New Roman" w:hAnsi="Times New Roman"/>
                <w:sz w:val="24"/>
                <w:szCs w:val="24"/>
              </w:rPr>
            </w:pPr>
            <w:r w:rsidRPr="00904CE8">
              <w:rPr>
                <w:rFonts w:ascii="Times New Roman" w:hAnsi="Times New Roman"/>
                <w:sz w:val="24"/>
                <w:szCs w:val="24"/>
              </w:rPr>
              <w:t>28 499,0</w:t>
            </w:r>
          </w:p>
        </w:tc>
        <w:tc>
          <w:tcPr>
            <w:tcW w:w="407" w:type="pct"/>
            <w:tcBorders>
              <w:left w:val="single" w:sz="4" w:space="0" w:color="auto"/>
              <w:bottom w:val="single" w:sz="4" w:space="0" w:color="auto"/>
              <w:right w:val="single" w:sz="4" w:space="0" w:color="auto"/>
            </w:tcBorders>
            <w:vAlign w:val="center"/>
          </w:tcPr>
          <w:p w:rsidR="00DA2333" w:rsidRPr="00904CE8" w:rsidRDefault="00DA2333" w:rsidP="003A59B5">
            <w:pPr>
              <w:widowControl w:val="0"/>
              <w:tabs>
                <w:tab w:val="left" w:pos="10915"/>
              </w:tabs>
              <w:autoSpaceDE w:val="0"/>
              <w:autoSpaceDN w:val="0"/>
              <w:adjustRightInd w:val="0"/>
              <w:spacing w:after="0" w:line="240" w:lineRule="auto"/>
              <w:jc w:val="center"/>
              <w:rPr>
                <w:rFonts w:ascii="Times New Roman" w:hAnsi="Times New Roman"/>
                <w:sz w:val="24"/>
                <w:szCs w:val="24"/>
              </w:rPr>
            </w:pPr>
            <w:r w:rsidRPr="00904CE8">
              <w:rPr>
                <w:rFonts w:ascii="Times New Roman" w:hAnsi="Times New Roman"/>
                <w:sz w:val="24"/>
                <w:szCs w:val="24"/>
              </w:rPr>
              <w:t>30 966,1</w:t>
            </w:r>
          </w:p>
        </w:tc>
        <w:tc>
          <w:tcPr>
            <w:tcW w:w="407" w:type="pct"/>
            <w:tcBorders>
              <w:left w:val="single" w:sz="4" w:space="0" w:color="auto"/>
              <w:bottom w:val="single" w:sz="4" w:space="0" w:color="auto"/>
              <w:right w:val="single" w:sz="4" w:space="0" w:color="auto"/>
            </w:tcBorders>
            <w:vAlign w:val="center"/>
          </w:tcPr>
          <w:p w:rsidR="00DA2333" w:rsidRPr="00904CE8" w:rsidRDefault="00DA2333" w:rsidP="003A59B5">
            <w:pPr>
              <w:widowControl w:val="0"/>
              <w:tabs>
                <w:tab w:val="left" w:pos="10915"/>
              </w:tabs>
              <w:autoSpaceDE w:val="0"/>
              <w:autoSpaceDN w:val="0"/>
              <w:adjustRightInd w:val="0"/>
              <w:spacing w:after="0" w:line="240" w:lineRule="auto"/>
              <w:jc w:val="center"/>
              <w:rPr>
                <w:rFonts w:ascii="Times New Roman" w:hAnsi="Times New Roman"/>
                <w:sz w:val="24"/>
                <w:szCs w:val="24"/>
              </w:rPr>
            </w:pPr>
            <w:r w:rsidRPr="00904CE8">
              <w:rPr>
                <w:rFonts w:ascii="Times New Roman" w:hAnsi="Times New Roman"/>
                <w:sz w:val="24"/>
                <w:szCs w:val="24"/>
              </w:rPr>
              <w:t>25 372,0</w:t>
            </w:r>
          </w:p>
        </w:tc>
        <w:tc>
          <w:tcPr>
            <w:tcW w:w="404" w:type="pct"/>
            <w:tcBorders>
              <w:left w:val="single" w:sz="4" w:space="0" w:color="auto"/>
              <w:bottom w:val="single" w:sz="4" w:space="0" w:color="auto"/>
              <w:right w:val="single" w:sz="4" w:space="0" w:color="auto"/>
            </w:tcBorders>
            <w:vAlign w:val="center"/>
          </w:tcPr>
          <w:p w:rsidR="00DA2333" w:rsidRPr="00904CE8" w:rsidRDefault="00DA2333" w:rsidP="003A59B5">
            <w:pPr>
              <w:widowControl w:val="0"/>
              <w:tabs>
                <w:tab w:val="left" w:pos="10915"/>
              </w:tabs>
              <w:autoSpaceDE w:val="0"/>
              <w:autoSpaceDN w:val="0"/>
              <w:adjustRightInd w:val="0"/>
              <w:spacing w:after="0" w:line="240" w:lineRule="auto"/>
              <w:jc w:val="center"/>
              <w:rPr>
                <w:rFonts w:ascii="Times New Roman" w:hAnsi="Times New Roman"/>
                <w:sz w:val="24"/>
                <w:szCs w:val="24"/>
              </w:rPr>
            </w:pPr>
            <w:r w:rsidRPr="00904CE8">
              <w:rPr>
                <w:rFonts w:ascii="Times New Roman" w:hAnsi="Times New Roman"/>
                <w:sz w:val="24"/>
                <w:szCs w:val="24"/>
              </w:rPr>
              <w:t>25 152,0</w:t>
            </w:r>
          </w:p>
        </w:tc>
      </w:tr>
      <w:tr w:rsidR="00DA2333" w:rsidRPr="00904CE8" w:rsidTr="003A59B5">
        <w:trPr>
          <w:trHeight w:val="1064"/>
          <w:tblCellSpacing w:w="5" w:type="nil"/>
        </w:trPr>
        <w:tc>
          <w:tcPr>
            <w:tcW w:w="758" w:type="pct"/>
            <w:tcBorders>
              <w:left w:val="single" w:sz="4" w:space="0" w:color="auto"/>
              <w:bottom w:val="single" w:sz="4" w:space="0" w:color="auto"/>
              <w:right w:val="single" w:sz="4" w:space="0" w:color="auto"/>
            </w:tcBorders>
            <w:vAlign w:val="center"/>
          </w:tcPr>
          <w:p w:rsidR="00DA2333" w:rsidRPr="00904CE8" w:rsidRDefault="00DA2333" w:rsidP="003A59B5">
            <w:pPr>
              <w:widowControl w:val="0"/>
              <w:tabs>
                <w:tab w:val="left" w:pos="10915"/>
              </w:tabs>
              <w:autoSpaceDE w:val="0"/>
              <w:autoSpaceDN w:val="0"/>
              <w:adjustRightInd w:val="0"/>
              <w:spacing w:after="0" w:line="240" w:lineRule="auto"/>
              <w:jc w:val="center"/>
              <w:rPr>
                <w:rFonts w:ascii="Times New Roman" w:hAnsi="Times New Roman"/>
                <w:sz w:val="24"/>
                <w:szCs w:val="24"/>
              </w:rPr>
            </w:pPr>
            <w:r w:rsidRPr="00904CE8">
              <w:rPr>
                <w:rFonts w:ascii="Times New Roman" w:hAnsi="Times New Roman"/>
                <w:sz w:val="24"/>
                <w:szCs w:val="24"/>
              </w:rPr>
              <w:lastRenderedPageBreak/>
              <w:t>Основное мероприятие  1.1.7.</w:t>
            </w:r>
          </w:p>
        </w:tc>
        <w:tc>
          <w:tcPr>
            <w:tcW w:w="828" w:type="pct"/>
            <w:tcBorders>
              <w:left w:val="single" w:sz="4" w:space="0" w:color="auto"/>
              <w:bottom w:val="single" w:sz="4" w:space="0" w:color="auto"/>
              <w:right w:val="single" w:sz="4" w:space="0" w:color="auto"/>
            </w:tcBorders>
            <w:vAlign w:val="center"/>
          </w:tcPr>
          <w:p w:rsidR="00DA2333" w:rsidRPr="00904CE8" w:rsidRDefault="00DA2333" w:rsidP="003A59B5">
            <w:pPr>
              <w:widowControl w:val="0"/>
              <w:tabs>
                <w:tab w:val="left" w:pos="10915"/>
              </w:tabs>
              <w:autoSpaceDE w:val="0"/>
              <w:autoSpaceDN w:val="0"/>
              <w:adjustRightInd w:val="0"/>
              <w:spacing w:after="0" w:line="240" w:lineRule="auto"/>
              <w:jc w:val="center"/>
              <w:rPr>
                <w:rFonts w:ascii="Times New Roman" w:hAnsi="Times New Roman"/>
                <w:sz w:val="24"/>
                <w:szCs w:val="24"/>
              </w:rPr>
            </w:pPr>
            <w:r w:rsidRPr="00904CE8">
              <w:rPr>
                <w:rFonts w:ascii="Times New Roman" w:hAnsi="Times New Roman"/>
                <w:sz w:val="24"/>
                <w:szCs w:val="24"/>
              </w:rPr>
              <w:t>Обслуживание муниципального долга МР «Ижемский»</w:t>
            </w:r>
          </w:p>
        </w:tc>
        <w:tc>
          <w:tcPr>
            <w:tcW w:w="759" w:type="pct"/>
            <w:tcBorders>
              <w:left w:val="single" w:sz="4" w:space="0" w:color="auto"/>
              <w:bottom w:val="single" w:sz="4" w:space="0" w:color="auto"/>
              <w:right w:val="single" w:sz="4" w:space="0" w:color="auto"/>
            </w:tcBorders>
            <w:vAlign w:val="center"/>
          </w:tcPr>
          <w:p w:rsidR="00DA2333" w:rsidRPr="00904CE8" w:rsidRDefault="00DA2333" w:rsidP="003A59B5">
            <w:pPr>
              <w:tabs>
                <w:tab w:val="left" w:pos="10915"/>
              </w:tabs>
              <w:jc w:val="center"/>
              <w:rPr>
                <w:rFonts w:ascii="Times New Roman" w:hAnsi="Times New Roman"/>
                <w:sz w:val="24"/>
                <w:szCs w:val="24"/>
              </w:rPr>
            </w:pPr>
            <w:r w:rsidRPr="00904CE8">
              <w:rPr>
                <w:rFonts w:ascii="Times New Roman" w:hAnsi="Times New Roman"/>
                <w:sz w:val="24"/>
                <w:szCs w:val="24"/>
              </w:rPr>
              <w:t>Финансовое управление администрации МР «Ижемский»</w:t>
            </w:r>
          </w:p>
        </w:tc>
        <w:tc>
          <w:tcPr>
            <w:tcW w:w="623" w:type="pct"/>
            <w:tcBorders>
              <w:left w:val="single" w:sz="4" w:space="0" w:color="auto"/>
              <w:bottom w:val="single" w:sz="4" w:space="0" w:color="auto"/>
              <w:right w:val="single" w:sz="4" w:space="0" w:color="auto"/>
            </w:tcBorders>
            <w:vAlign w:val="center"/>
          </w:tcPr>
          <w:p w:rsidR="00DA2333" w:rsidRPr="00904CE8" w:rsidRDefault="00DA2333" w:rsidP="003A59B5">
            <w:pPr>
              <w:widowControl w:val="0"/>
              <w:tabs>
                <w:tab w:val="left" w:pos="10915"/>
              </w:tabs>
              <w:autoSpaceDE w:val="0"/>
              <w:autoSpaceDN w:val="0"/>
              <w:adjustRightInd w:val="0"/>
              <w:spacing w:after="0" w:line="240" w:lineRule="auto"/>
              <w:jc w:val="center"/>
              <w:rPr>
                <w:rFonts w:ascii="Times New Roman" w:hAnsi="Times New Roman"/>
                <w:sz w:val="24"/>
                <w:szCs w:val="24"/>
              </w:rPr>
            </w:pPr>
            <w:r w:rsidRPr="00904CE8">
              <w:rPr>
                <w:rFonts w:ascii="Times New Roman" w:hAnsi="Times New Roman"/>
                <w:sz w:val="24"/>
                <w:szCs w:val="24"/>
              </w:rPr>
              <w:t>407,6</w:t>
            </w:r>
          </w:p>
        </w:tc>
        <w:tc>
          <w:tcPr>
            <w:tcW w:w="407" w:type="pct"/>
            <w:tcBorders>
              <w:left w:val="single" w:sz="4" w:space="0" w:color="auto"/>
              <w:bottom w:val="single" w:sz="4" w:space="0" w:color="auto"/>
              <w:right w:val="single" w:sz="4" w:space="0" w:color="auto"/>
            </w:tcBorders>
            <w:vAlign w:val="center"/>
          </w:tcPr>
          <w:p w:rsidR="00DA2333" w:rsidRPr="00904CE8" w:rsidRDefault="00DA2333" w:rsidP="003A59B5">
            <w:pPr>
              <w:widowControl w:val="0"/>
              <w:tabs>
                <w:tab w:val="left" w:pos="10915"/>
              </w:tabs>
              <w:autoSpaceDE w:val="0"/>
              <w:autoSpaceDN w:val="0"/>
              <w:adjustRightInd w:val="0"/>
              <w:spacing w:after="0" w:line="240" w:lineRule="auto"/>
              <w:jc w:val="center"/>
              <w:rPr>
                <w:rFonts w:ascii="Times New Roman" w:hAnsi="Times New Roman"/>
                <w:sz w:val="24"/>
                <w:szCs w:val="24"/>
              </w:rPr>
            </w:pPr>
            <w:r w:rsidRPr="00904CE8">
              <w:rPr>
                <w:rFonts w:ascii="Times New Roman" w:hAnsi="Times New Roman"/>
                <w:sz w:val="24"/>
                <w:szCs w:val="24"/>
              </w:rPr>
              <w:t>0,0</w:t>
            </w:r>
          </w:p>
        </w:tc>
        <w:tc>
          <w:tcPr>
            <w:tcW w:w="407" w:type="pct"/>
            <w:tcBorders>
              <w:left w:val="single" w:sz="4" w:space="0" w:color="auto"/>
              <w:bottom w:val="single" w:sz="4" w:space="0" w:color="auto"/>
              <w:right w:val="single" w:sz="4" w:space="0" w:color="auto"/>
            </w:tcBorders>
            <w:vAlign w:val="center"/>
          </w:tcPr>
          <w:p w:rsidR="00DA2333" w:rsidRPr="00904CE8" w:rsidRDefault="00DA2333" w:rsidP="003A59B5">
            <w:pPr>
              <w:widowControl w:val="0"/>
              <w:tabs>
                <w:tab w:val="left" w:pos="10915"/>
              </w:tabs>
              <w:autoSpaceDE w:val="0"/>
              <w:autoSpaceDN w:val="0"/>
              <w:adjustRightInd w:val="0"/>
              <w:spacing w:after="0" w:line="240" w:lineRule="auto"/>
              <w:jc w:val="center"/>
              <w:rPr>
                <w:rFonts w:ascii="Times New Roman" w:hAnsi="Times New Roman"/>
                <w:sz w:val="24"/>
                <w:szCs w:val="24"/>
              </w:rPr>
            </w:pPr>
            <w:r w:rsidRPr="00904CE8">
              <w:rPr>
                <w:rFonts w:ascii="Times New Roman" w:hAnsi="Times New Roman"/>
                <w:sz w:val="24"/>
                <w:szCs w:val="24"/>
              </w:rPr>
              <w:t>0,0</w:t>
            </w:r>
          </w:p>
        </w:tc>
        <w:tc>
          <w:tcPr>
            <w:tcW w:w="407" w:type="pct"/>
            <w:tcBorders>
              <w:left w:val="single" w:sz="4" w:space="0" w:color="auto"/>
              <w:bottom w:val="single" w:sz="4" w:space="0" w:color="auto"/>
              <w:right w:val="single" w:sz="4" w:space="0" w:color="auto"/>
            </w:tcBorders>
            <w:vAlign w:val="center"/>
          </w:tcPr>
          <w:p w:rsidR="00DA2333" w:rsidRPr="00904CE8" w:rsidRDefault="00DA2333" w:rsidP="003A59B5">
            <w:pPr>
              <w:widowControl w:val="0"/>
              <w:tabs>
                <w:tab w:val="left" w:pos="10915"/>
              </w:tabs>
              <w:autoSpaceDE w:val="0"/>
              <w:autoSpaceDN w:val="0"/>
              <w:adjustRightInd w:val="0"/>
              <w:spacing w:after="0" w:line="240" w:lineRule="auto"/>
              <w:jc w:val="center"/>
              <w:rPr>
                <w:rFonts w:ascii="Times New Roman" w:hAnsi="Times New Roman"/>
                <w:sz w:val="24"/>
                <w:szCs w:val="24"/>
              </w:rPr>
            </w:pPr>
            <w:r w:rsidRPr="00904CE8">
              <w:rPr>
                <w:rFonts w:ascii="Times New Roman" w:hAnsi="Times New Roman"/>
                <w:sz w:val="24"/>
                <w:szCs w:val="24"/>
              </w:rPr>
              <w:t>20,6</w:t>
            </w:r>
          </w:p>
        </w:tc>
        <w:tc>
          <w:tcPr>
            <w:tcW w:w="407" w:type="pct"/>
            <w:tcBorders>
              <w:left w:val="single" w:sz="4" w:space="0" w:color="auto"/>
              <w:bottom w:val="single" w:sz="4" w:space="0" w:color="auto"/>
              <w:right w:val="single" w:sz="4" w:space="0" w:color="auto"/>
            </w:tcBorders>
            <w:vAlign w:val="center"/>
          </w:tcPr>
          <w:p w:rsidR="00DA2333" w:rsidRPr="00904CE8" w:rsidRDefault="00DA2333" w:rsidP="003A59B5">
            <w:pPr>
              <w:widowControl w:val="0"/>
              <w:tabs>
                <w:tab w:val="left" w:pos="10915"/>
              </w:tabs>
              <w:autoSpaceDE w:val="0"/>
              <w:autoSpaceDN w:val="0"/>
              <w:adjustRightInd w:val="0"/>
              <w:spacing w:after="0" w:line="240" w:lineRule="auto"/>
              <w:jc w:val="center"/>
              <w:rPr>
                <w:rFonts w:ascii="Times New Roman" w:hAnsi="Times New Roman"/>
                <w:sz w:val="24"/>
                <w:szCs w:val="24"/>
              </w:rPr>
            </w:pPr>
            <w:r w:rsidRPr="00904CE8">
              <w:rPr>
                <w:rFonts w:ascii="Times New Roman" w:hAnsi="Times New Roman"/>
                <w:sz w:val="24"/>
                <w:szCs w:val="24"/>
              </w:rPr>
              <w:t>221,0</w:t>
            </w:r>
          </w:p>
        </w:tc>
        <w:tc>
          <w:tcPr>
            <w:tcW w:w="404" w:type="pct"/>
            <w:tcBorders>
              <w:left w:val="single" w:sz="4" w:space="0" w:color="auto"/>
              <w:bottom w:val="single" w:sz="4" w:space="0" w:color="auto"/>
              <w:right w:val="single" w:sz="4" w:space="0" w:color="auto"/>
            </w:tcBorders>
            <w:vAlign w:val="center"/>
          </w:tcPr>
          <w:p w:rsidR="00DA2333" w:rsidRPr="00904CE8" w:rsidRDefault="00DA2333" w:rsidP="003A59B5">
            <w:pPr>
              <w:widowControl w:val="0"/>
              <w:tabs>
                <w:tab w:val="left" w:pos="10915"/>
              </w:tabs>
              <w:autoSpaceDE w:val="0"/>
              <w:autoSpaceDN w:val="0"/>
              <w:adjustRightInd w:val="0"/>
              <w:spacing w:after="0" w:line="240" w:lineRule="auto"/>
              <w:jc w:val="center"/>
              <w:rPr>
                <w:rFonts w:ascii="Times New Roman" w:hAnsi="Times New Roman"/>
                <w:sz w:val="24"/>
                <w:szCs w:val="24"/>
              </w:rPr>
            </w:pPr>
            <w:r w:rsidRPr="00904CE8">
              <w:rPr>
                <w:rFonts w:ascii="Times New Roman" w:hAnsi="Times New Roman"/>
                <w:sz w:val="24"/>
                <w:szCs w:val="24"/>
              </w:rPr>
              <w:t>166,0</w:t>
            </w:r>
          </w:p>
        </w:tc>
      </w:tr>
      <w:tr w:rsidR="00DA2333" w:rsidRPr="00904CE8" w:rsidTr="003A59B5">
        <w:trPr>
          <w:trHeight w:val="571"/>
          <w:tblCellSpacing w:w="5" w:type="nil"/>
        </w:trPr>
        <w:tc>
          <w:tcPr>
            <w:tcW w:w="758" w:type="pct"/>
            <w:tcBorders>
              <w:left w:val="single" w:sz="4" w:space="0" w:color="auto"/>
              <w:bottom w:val="single" w:sz="4" w:space="0" w:color="auto"/>
              <w:right w:val="single" w:sz="4" w:space="0" w:color="auto"/>
            </w:tcBorders>
            <w:vAlign w:val="center"/>
          </w:tcPr>
          <w:p w:rsidR="00DA2333" w:rsidRPr="00904CE8" w:rsidRDefault="00DA2333" w:rsidP="003A59B5">
            <w:pPr>
              <w:widowControl w:val="0"/>
              <w:tabs>
                <w:tab w:val="left" w:pos="10915"/>
              </w:tabs>
              <w:autoSpaceDE w:val="0"/>
              <w:autoSpaceDN w:val="0"/>
              <w:adjustRightInd w:val="0"/>
              <w:spacing w:after="0" w:line="240" w:lineRule="auto"/>
              <w:jc w:val="center"/>
              <w:rPr>
                <w:rFonts w:ascii="Times New Roman" w:hAnsi="Times New Roman"/>
                <w:sz w:val="24"/>
                <w:szCs w:val="24"/>
              </w:rPr>
            </w:pPr>
            <w:r w:rsidRPr="00904CE8">
              <w:rPr>
                <w:rFonts w:ascii="Times New Roman" w:hAnsi="Times New Roman"/>
                <w:sz w:val="24"/>
                <w:szCs w:val="24"/>
              </w:rPr>
              <w:t>Основное мероприятие  1.3.1.</w:t>
            </w:r>
          </w:p>
        </w:tc>
        <w:tc>
          <w:tcPr>
            <w:tcW w:w="828" w:type="pct"/>
            <w:tcBorders>
              <w:left w:val="single" w:sz="4" w:space="0" w:color="auto"/>
              <w:bottom w:val="single" w:sz="4" w:space="0" w:color="auto"/>
              <w:right w:val="single" w:sz="4" w:space="0" w:color="auto"/>
            </w:tcBorders>
            <w:vAlign w:val="center"/>
          </w:tcPr>
          <w:p w:rsidR="00DA2333" w:rsidRPr="00904CE8" w:rsidRDefault="00DA2333" w:rsidP="003A59B5">
            <w:pPr>
              <w:widowControl w:val="0"/>
              <w:tabs>
                <w:tab w:val="left" w:pos="10915"/>
              </w:tabs>
              <w:autoSpaceDE w:val="0"/>
              <w:autoSpaceDN w:val="0"/>
              <w:adjustRightInd w:val="0"/>
              <w:spacing w:after="0" w:line="240" w:lineRule="auto"/>
              <w:jc w:val="center"/>
              <w:rPr>
                <w:rFonts w:ascii="Times New Roman" w:hAnsi="Times New Roman"/>
                <w:sz w:val="24"/>
                <w:szCs w:val="24"/>
              </w:rPr>
            </w:pPr>
            <w:r w:rsidRPr="00904CE8">
              <w:rPr>
                <w:rFonts w:ascii="Times New Roman" w:hAnsi="Times New Roman"/>
                <w:sz w:val="24"/>
                <w:szCs w:val="24"/>
              </w:rPr>
              <w:t>Руководство и управление в сфере установленных функций органов местного самоуправления</w:t>
            </w:r>
          </w:p>
        </w:tc>
        <w:tc>
          <w:tcPr>
            <w:tcW w:w="759" w:type="pct"/>
            <w:tcBorders>
              <w:left w:val="single" w:sz="4" w:space="0" w:color="auto"/>
              <w:bottom w:val="single" w:sz="4" w:space="0" w:color="auto"/>
              <w:right w:val="single" w:sz="4" w:space="0" w:color="auto"/>
            </w:tcBorders>
            <w:vAlign w:val="center"/>
          </w:tcPr>
          <w:p w:rsidR="00DA2333" w:rsidRPr="00904CE8" w:rsidRDefault="00DA2333" w:rsidP="003A59B5">
            <w:pPr>
              <w:tabs>
                <w:tab w:val="left" w:pos="10915"/>
              </w:tabs>
              <w:jc w:val="center"/>
              <w:rPr>
                <w:rFonts w:ascii="Times New Roman" w:hAnsi="Times New Roman"/>
                <w:sz w:val="24"/>
                <w:szCs w:val="24"/>
              </w:rPr>
            </w:pPr>
            <w:r w:rsidRPr="00904CE8">
              <w:rPr>
                <w:rFonts w:ascii="Times New Roman" w:hAnsi="Times New Roman"/>
                <w:sz w:val="24"/>
                <w:szCs w:val="24"/>
              </w:rPr>
              <w:t>Финансовое управление администрации МР «Ижемский»</w:t>
            </w:r>
          </w:p>
        </w:tc>
        <w:tc>
          <w:tcPr>
            <w:tcW w:w="623" w:type="pct"/>
            <w:tcBorders>
              <w:left w:val="single" w:sz="4" w:space="0" w:color="auto"/>
              <w:bottom w:val="single" w:sz="4" w:space="0" w:color="auto"/>
              <w:right w:val="single" w:sz="4" w:space="0" w:color="auto"/>
            </w:tcBorders>
            <w:vAlign w:val="center"/>
          </w:tcPr>
          <w:p w:rsidR="00DA2333" w:rsidRPr="00904CE8" w:rsidRDefault="00DA2333" w:rsidP="003A59B5">
            <w:pPr>
              <w:widowControl w:val="0"/>
              <w:tabs>
                <w:tab w:val="left" w:pos="10915"/>
              </w:tabs>
              <w:autoSpaceDE w:val="0"/>
              <w:autoSpaceDN w:val="0"/>
              <w:adjustRightInd w:val="0"/>
              <w:spacing w:after="0" w:line="240" w:lineRule="auto"/>
              <w:jc w:val="center"/>
              <w:rPr>
                <w:rFonts w:ascii="Times New Roman" w:hAnsi="Times New Roman"/>
                <w:sz w:val="24"/>
                <w:szCs w:val="24"/>
              </w:rPr>
            </w:pPr>
            <w:r w:rsidRPr="00904CE8">
              <w:rPr>
                <w:rFonts w:ascii="Times New Roman" w:hAnsi="Times New Roman"/>
                <w:sz w:val="24"/>
                <w:szCs w:val="24"/>
              </w:rPr>
              <w:t>61 947,6</w:t>
            </w:r>
          </w:p>
        </w:tc>
        <w:tc>
          <w:tcPr>
            <w:tcW w:w="407" w:type="pct"/>
            <w:tcBorders>
              <w:left w:val="single" w:sz="4" w:space="0" w:color="auto"/>
              <w:bottom w:val="single" w:sz="4" w:space="0" w:color="auto"/>
              <w:right w:val="single" w:sz="4" w:space="0" w:color="auto"/>
            </w:tcBorders>
            <w:vAlign w:val="center"/>
          </w:tcPr>
          <w:p w:rsidR="00DA2333" w:rsidRPr="00904CE8" w:rsidRDefault="00DA2333" w:rsidP="003A59B5">
            <w:pPr>
              <w:widowControl w:val="0"/>
              <w:tabs>
                <w:tab w:val="left" w:pos="10915"/>
              </w:tabs>
              <w:autoSpaceDE w:val="0"/>
              <w:autoSpaceDN w:val="0"/>
              <w:adjustRightInd w:val="0"/>
              <w:spacing w:after="0" w:line="240" w:lineRule="auto"/>
              <w:jc w:val="center"/>
              <w:rPr>
                <w:rFonts w:ascii="Times New Roman" w:hAnsi="Times New Roman"/>
                <w:sz w:val="24"/>
                <w:szCs w:val="24"/>
              </w:rPr>
            </w:pPr>
            <w:r w:rsidRPr="00904CE8">
              <w:rPr>
                <w:rFonts w:ascii="Times New Roman" w:hAnsi="Times New Roman"/>
                <w:sz w:val="24"/>
                <w:szCs w:val="24"/>
              </w:rPr>
              <w:t>14 196,2</w:t>
            </w:r>
          </w:p>
        </w:tc>
        <w:tc>
          <w:tcPr>
            <w:tcW w:w="407" w:type="pct"/>
            <w:tcBorders>
              <w:left w:val="single" w:sz="4" w:space="0" w:color="auto"/>
              <w:bottom w:val="single" w:sz="4" w:space="0" w:color="auto"/>
              <w:right w:val="single" w:sz="4" w:space="0" w:color="auto"/>
            </w:tcBorders>
            <w:vAlign w:val="center"/>
          </w:tcPr>
          <w:p w:rsidR="00DA2333" w:rsidRPr="00904CE8" w:rsidRDefault="00DA2333" w:rsidP="003A59B5">
            <w:pPr>
              <w:widowControl w:val="0"/>
              <w:tabs>
                <w:tab w:val="left" w:pos="10915"/>
              </w:tabs>
              <w:autoSpaceDE w:val="0"/>
              <w:autoSpaceDN w:val="0"/>
              <w:adjustRightInd w:val="0"/>
              <w:spacing w:after="0" w:line="240" w:lineRule="auto"/>
              <w:jc w:val="center"/>
              <w:rPr>
                <w:rFonts w:ascii="Times New Roman" w:hAnsi="Times New Roman"/>
                <w:sz w:val="24"/>
                <w:szCs w:val="24"/>
              </w:rPr>
            </w:pPr>
            <w:r w:rsidRPr="00904CE8">
              <w:rPr>
                <w:rFonts w:ascii="Times New Roman" w:hAnsi="Times New Roman"/>
                <w:sz w:val="24"/>
                <w:szCs w:val="24"/>
              </w:rPr>
              <w:t>14 433,6</w:t>
            </w:r>
          </w:p>
        </w:tc>
        <w:tc>
          <w:tcPr>
            <w:tcW w:w="407" w:type="pct"/>
            <w:tcBorders>
              <w:left w:val="single" w:sz="4" w:space="0" w:color="auto"/>
              <w:bottom w:val="single" w:sz="4" w:space="0" w:color="auto"/>
              <w:right w:val="single" w:sz="4" w:space="0" w:color="auto"/>
            </w:tcBorders>
            <w:vAlign w:val="center"/>
          </w:tcPr>
          <w:p w:rsidR="00DA2333" w:rsidRPr="00904CE8" w:rsidRDefault="00DA2333" w:rsidP="003A59B5">
            <w:pPr>
              <w:widowControl w:val="0"/>
              <w:tabs>
                <w:tab w:val="left" w:pos="10915"/>
              </w:tabs>
              <w:autoSpaceDE w:val="0"/>
              <w:autoSpaceDN w:val="0"/>
              <w:adjustRightInd w:val="0"/>
              <w:spacing w:after="0" w:line="240" w:lineRule="auto"/>
              <w:jc w:val="center"/>
              <w:rPr>
                <w:rFonts w:ascii="Times New Roman" w:hAnsi="Times New Roman"/>
                <w:sz w:val="24"/>
                <w:szCs w:val="24"/>
              </w:rPr>
            </w:pPr>
            <w:r w:rsidRPr="00904CE8">
              <w:rPr>
                <w:rFonts w:ascii="Times New Roman" w:hAnsi="Times New Roman"/>
                <w:sz w:val="24"/>
                <w:szCs w:val="24"/>
              </w:rPr>
              <w:t>13 469,8</w:t>
            </w:r>
          </w:p>
        </w:tc>
        <w:tc>
          <w:tcPr>
            <w:tcW w:w="407" w:type="pct"/>
            <w:tcBorders>
              <w:left w:val="single" w:sz="4" w:space="0" w:color="auto"/>
              <w:bottom w:val="single" w:sz="4" w:space="0" w:color="auto"/>
              <w:right w:val="single" w:sz="4" w:space="0" w:color="auto"/>
            </w:tcBorders>
            <w:vAlign w:val="center"/>
          </w:tcPr>
          <w:p w:rsidR="00DA2333" w:rsidRPr="00904CE8" w:rsidRDefault="00DA2333" w:rsidP="003A59B5">
            <w:pPr>
              <w:widowControl w:val="0"/>
              <w:tabs>
                <w:tab w:val="left" w:pos="10915"/>
              </w:tabs>
              <w:autoSpaceDE w:val="0"/>
              <w:autoSpaceDN w:val="0"/>
              <w:adjustRightInd w:val="0"/>
              <w:spacing w:after="0" w:line="240" w:lineRule="auto"/>
              <w:jc w:val="center"/>
              <w:rPr>
                <w:rFonts w:ascii="Times New Roman" w:hAnsi="Times New Roman"/>
                <w:sz w:val="24"/>
                <w:szCs w:val="24"/>
              </w:rPr>
            </w:pPr>
            <w:r w:rsidRPr="00904CE8">
              <w:rPr>
                <w:rFonts w:ascii="Times New Roman" w:hAnsi="Times New Roman"/>
                <w:sz w:val="24"/>
                <w:szCs w:val="24"/>
              </w:rPr>
              <w:t>9 909,0</w:t>
            </w:r>
          </w:p>
        </w:tc>
        <w:tc>
          <w:tcPr>
            <w:tcW w:w="404" w:type="pct"/>
            <w:tcBorders>
              <w:left w:val="single" w:sz="4" w:space="0" w:color="auto"/>
              <w:bottom w:val="single" w:sz="4" w:space="0" w:color="auto"/>
              <w:right w:val="single" w:sz="4" w:space="0" w:color="auto"/>
            </w:tcBorders>
            <w:vAlign w:val="center"/>
          </w:tcPr>
          <w:p w:rsidR="00DA2333" w:rsidRPr="00904CE8" w:rsidRDefault="00DA2333" w:rsidP="003A59B5">
            <w:pPr>
              <w:widowControl w:val="0"/>
              <w:tabs>
                <w:tab w:val="left" w:pos="10915"/>
              </w:tabs>
              <w:autoSpaceDE w:val="0"/>
              <w:autoSpaceDN w:val="0"/>
              <w:adjustRightInd w:val="0"/>
              <w:spacing w:after="0" w:line="240" w:lineRule="auto"/>
              <w:jc w:val="center"/>
              <w:rPr>
                <w:rFonts w:ascii="Times New Roman" w:hAnsi="Times New Roman"/>
                <w:sz w:val="24"/>
                <w:szCs w:val="24"/>
              </w:rPr>
            </w:pPr>
            <w:r w:rsidRPr="00904CE8">
              <w:rPr>
                <w:rFonts w:ascii="Times New Roman" w:hAnsi="Times New Roman"/>
                <w:sz w:val="24"/>
                <w:szCs w:val="24"/>
              </w:rPr>
              <w:t>9 939,0</w:t>
            </w:r>
          </w:p>
        </w:tc>
      </w:tr>
      <w:tr w:rsidR="00DA2333" w:rsidRPr="00904CE8" w:rsidTr="003A59B5">
        <w:trPr>
          <w:trHeight w:val="144"/>
          <w:tblCellSpacing w:w="5" w:type="nil"/>
        </w:trPr>
        <w:tc>
          <w:tcPr>
            <w:tcW w:w="758" w:type="pct"/>
            <w:vMerge w:val="restart"/>
            <w:tcBorders>
              <w:left w:val="single" w:sz="4" w:space="0" w:color="auto"/>
              <w:right w:val="single" w:sz="4" w:space="0" w:color="auto"/>
            </w:tcBorders>
            <w:vAlign w:val="center"/>
          </w:tcPr>
          <w:p w:rsidR="00DA2333" w:rsidRPr="00904CE8" w:rsidRDefault="00DA2333" w:rsidP="003A59B5">
            <w:pPr>
              <w:widowControl w:val="0"/>
              <w:tabs>
                <w:tab w:val="left" w:pos="10915"/>
              </w:tabs>
              <w:autoSpaceDE w:val="0"/>
              <w:autoSpaceDN w:val="0"/>
              <w:adjustRightInd w:val="0"/>
              <w:spacing w:after="0" w:line="240" w:lineRule="auto"/>
              <w:jc w:val="center"/>
              <w:rPr>
                <w:rFonts w:ascii="Times New Roman" w:hAnsi="Times New Roman"/>
                <w:b/>
                <w:sz w:val="24"/>
                <w:szCs w:val="24"/>
              </w:rPr>
            </w:pPr>
            <w:r w:rsidRPr="00904CE8">
              <w:rPr>
                <w:rFonts w:ascii="Times New Roman" w:hAnsi="Times New Roman"/>
                <w:b/>
                <w:sz w:val="24"/>
                <w:szCs w:val="24"/>
              </w:rPr>
              <w:t>Подпрограмма 2</w:t>
            </w:r>
          </w:p>
        </w:tc>
        <w:tc>
          <w:tcPr>
            <w:tcW w:w="828" w:type="pct"/>
            <w:vMerge w:val="restart"/>
            <w:tcBorders>
              <w:left w:val="single" w:sz="4" w:space="0" w:color="auto"/>
              <w:right w:val="single" w:sz="4" w:space="0" w:color="auto"/>
            </w:tcBorders>
            <w:vAlign w:val="center"/>
          </w:tcPr>
          <w:p w:rsidR="00DA2333" w:rsidRPr="00904CE8" w:rsidRDefault="00DA2333" w:rsidP="003A59B5">
            <w:pPr>
              <w:widowControl w:val="0"/>
              <w:tabs>
                <w:tab w:val="left" w:pos="10915"/>
              </w:tabs>
              <w:autoSpaceDE w:val="0"/>
              <w:autoSpaceDN w:val="0"/>
              <w:adjustRightInd w:val="0"/>
              <w:spacing w:after="0" w:line="240" w:lineRule="auto"/>
              <w:jc w:val="center"/>
              <w:rPr>
                <w:rFonts w:ascii="Times New Roman" w:hAnsi="Times New Roman"/>
                <w:b/>
                <w:sz w:val="24"/>
                <w:szCs w:val="24"/>
              </w:rPr>
            </w:pPr>
            <w:r w:rsidRPr="00904CE8">
              <w:rPr>
                <w:rFonts w:ascii="Times New Roman" w:hAnsi="Times New Roman"/>
                <w:b/>
                <w:sz w:val="24"/>
                <w:szCs w:val="24"/>
              </w:rPr>
              <w:t>Управление муниципальным имуществом</w:t>
            </w:r>
          </w:p>
        </w:tc>
        <w:tc>
          <w:tcPr>
            <w:tcW w:w="759" w:type="pct"/>
            <w:tcBorders>
              <w:left w:val="single" w:sz="4" w:space="0" w:color="auto"/>
              <w:bottom w:val="single" w:sz="4" w:space="0" w:color="auto"/>
              <w:right w:val="single" w:sz="4" w:space="0" w:color="auto"/>
            </w:tcBorders>
            <w:vAlign w:val="center"/>
          </w:tcPr>
          <w:p w:rsidR="00DA2333" w:rsidRPr="00904CE8" w:rsidRDefault="00DA2333" w:rsidP="003A59B5">
            <w:pPr>
              <w:tabs>
                <w:tab w:val="left" w:pos="10915"/>
              </w:tabs>
              <w:jc w:val="center"/>
              <w:rPr>
                <w:rFonts w:ascii="Times New Roman" w:hAnsi="Times New Roman"/>
                <w:b/>
                <w:sz w:val="24"/>
                <w:szCs w:val="24"/>
              </w:rPr>
            </w:pPr>
            <w:r w:rsidRPr="00904CE8">
              <w:rPr>
                <w:rFonts w:ascii="Times New Roman" w:hAnsi="Times New Roman"/>
                <w:b/>
                <w:sz w:val="24"/>
                <w:szCs w:val="24"/>
              </w:rPr>
              <w:t>Всего</w:t>
            </w:r>
          </w:p>
        </w:tc>
        <w:tc>
          <w:tcPr>
            <w:tcW w:w="623" w:type="pct"/>
            <w:tcBorders>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b/>
                <w:sz w:val="24"/>
                <w:szCs w:val="24"/>
              </w:rPr>
            </w:pPr>
            <w:r w:rsidRPr="00904CE8">
              <w:rPr>
                <w:b/>
                <w:sz w:val="24"/>
                <w:szCs w:val="24"/>
              </w:rPr>
              <w:t>782,3</w:t>
            </w:r>
          </w:p>
        </w:tc>
        <w:tc>
          <w:tcPr>
            <w:tcW w:w="407" w:type="pct"/>
            <w:tcBorders>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b/>
                <w:sz w:val="24"/>
                <w:szCs w:val="24"/>
              </w:rPr>
            </w:pPr>
            <w:r w:rsidRPr="00904CE8">
              <w:rPr>
                <w:b/>
                <w:sz w:val="24"/>
                <w:szCs w:val="24"/>
              </w:rPr>
              <w:t>91,0</w:t>
            </w:r>
          </w:p>
        </w:tc>
        <w:tc>
          <w:tcPr>
            <w:tcW w:w="407" w:type="pct"/>
            <w:tcBorders>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b/>
                <w:sz w:val="24"/>
                <w:szCs w:val="24"/>
              </w:rPr>
            </w:pPr>
            <w:r w:rsidRPr="00904CE8">
              <w:rPr>
                <w:b/>
                <w:sz w:val="24"/>
                <w:szCs w:val="24"/>
              </w:rPr>
              <w:t>302,8</w:t>
            </w:r>
          </w:p>
        </w:tc>
        <w:tc>
          <w:tcPr>
            <w:tcW w:w="407" w:type="pct"/>
            <w:tcBorders>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b/>
                <w:sz w:val="24"/>
                <w:szCs w:val="24"/>
              </w:rPr>
            </w:pPr>
            <w:r w:rsidRPr="00904CE8">
              <w:rPr>
                <w:b/>
                <w:sz w:val="24"/>
                <w:szCs w:val="24"/>
              </w:rPr>
              <w:t>238,5</w:t>
            </w:r>
          </w:p>
        </w:tc>
        <w:tc>
          <w:tcPr>
            <w:tcW w:w="407" w:type="pct"/>
            <w:tcBorders>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b/>
                <w:sz w:val="24"/>
                <w:szCs w:val="24"/>
              </w:rPr>
            </w:pPr>
            <w:r w:rsidRPr="00904CE8">
              <w:rPr>
                <w:b/>
                <w:sz w:val="24"/>
                <w:szCs w:val="24"/>
              </w:rPr>
              <w:t>100,0</w:t>
            </w:r>
          </w:p>
        </w:tc>
        <w:tc>
          <w:tcPr>
            <w:tcW w:w="404" w:type="pct"/>
            <w:tcBorders>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b/>
                <w:sz w:val="24"/>
                <w:szCs w:val="24"/>
              </w:rPr>
            </w:pPr>
            <w:r w:rsidRPr="00904CE8">
              <w:rPr>
                <w:b/>
                <w:sz w:val="24"/>
                <w:szCs w:val="24"/>
              </w:rPr>
              <w:t>50,0</w:t>
            </w:r>
          </w:p>
        </w:tc>
      </w:tr>
      <w:tr w:rsidR="00DA2333" w:rsidRPr="00904CE8" w:rsidTr="003A59B5">
        <w:trPr>
          <w:trHeight w:val="568"/>
          <w:tblCellSpacing w:w="5" w:type="nil"/>
        </w:trPr>
        <w:tc>
          <w:tcPr>
            <w:tcW w:w="758" w:type="pct"/>
            <w:vMerge/>
            <w:tcBorders>
              <w:left w:val="single" w:sz="4" w:space="0" w:color="auto"/>
              <w:bottom w:val="single" w:sz="4" w:space="0" w:color="auto"/>
              <w:right w:val="single" w:sz="4" w:space="0" w:color="auto"/>
            </w:tcBorders>
            <w:vAlign w:val="center"/>
          </w:tcPr>
          <w:p w:rsidR="00DA2333" w:rsidRPr="00904CE8" w:rsidRDefault="00DA2333" w:rsidP="003A59B5">
            <w:pPr>
              <w:tabs>
                <w:tab w:val="left" w:pos="10915"/>
              </w:tabs>
              <w:autoSpaceDE w:val="0"/>
              <w:autoSpaceDN w:val="0"/>
              <w:adjustRightInd w:val="0"/>
              <w:spacing w:after="0" w:line="240" w:lineRule="auto"/>
              <w:jc w:val="center"/>
              <w:rPr>
                <w:rFonts w:ascii="Times New Roman" w:hAnsi="Times New Roman"/>
                <w:b/>
                <w:sz w:val="24"/>
                <w:szCs w:val="24"/>
              </w:rPr>
            </w:pPr>
          </w:p>
        </w:tc>
        <w:tc>
          <w:tcPr>
            <w:tcW w:w="828" w:type="pct"/>
            <w:vMerge/>
            <w:tcBorders>
              <w:left w:val="single" w:sz="4" w:space="0" w:color="auto"/>
              <w:bottom w:val="single" w:sz="4" w:space="0" w:color="auto"/>
              <w:right w:val="single" w:sz="4" w:space="0" w:color="auto"/>
            </w:tcBorders>
            <w:vAlign w:val="center"/>
          </w:tcPr>
          <w:p w:rsidR="00DA2333" w:rsidRPr="00904CE8" w:rsidRDefault="00DA2333" w:rsidP="003A59B5">
            <w:pPr>
              <w:tabs>
                <w:tab w:val="left" w:pos="10915"/>
              </w:tabs>
              <w:jc w:val="center"/>
              <w:rPr>
                <w:rFonts w:ascii="Times New Roman" w:hAnsi="Times New Roman"/>
                <w:b/>
                <w:sz w:val="24"/>
                <w:szCs w:val="24"/>
              </w:rPr>
            </w:pPr>
          </w:p>
        </w:tc>
        <w:tc>
          <w:tcPr>
            <w:tcW w:w="759" w:type="pct"/>
            <w:tcBorders>
              <w:left w:val="single" w:sz="4" w:space="0" w:color="auto"/>
              <w:bottom w:val="single" w:sz="4" w:space="0" w:color="auto"/>
              <w:right w:val="single" w:sz="4" w:space="0" w:color="auto"/>
            </w:tcBorders>
            <w:vAlign w:val="center"/>
          </w:tcPr>
          <w:p w:rsidR="00DA2333" w:rsidRPr="00904CE8" w:rsidRDefault="00DA2333" w:rsidP="003A59B5">
            <w:pPr>
              <w:tabs>
                <w:tab w:val="left" w:pos="10915"/>
              </w:tabs>
              <w:jc w:val="center"/>
              <w:rPr>
                <w:rFonts w:ascii="Times New Roman" w:hAnsi="Times New Roman"/>
                <w:b/>
                <w:sz w:val="24"/>
                <w:szCs w:val="24"/>
              </w:rPr>
            </w:pPr>
            <w:r w:rsidRPr="00904CE8">
              <w:rPr>
                <w:rFonts w:ascii="Times New Roman" w:hAnsi="Times New Roman"/>
                <w:b/>
                <w:sz w:val="24"/>
                <w:szCs w:val="24"/>
              </w:rPr>
              <w:t>Отдел  по управлению земельными ресурсами  и муниципальным имуществом</w:t>
            </w:r>
          </w:p>
        </w:tc>
        <w:tc>
          <w:tcPr>
            <w:tcW w:w="623" w:type="pct"/>
            <w:tcBorders>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b/>
                <w:sz w:val="24"/>
                <w:szCs w:val="24"/>
              </w:rPr>
            </w:pPr>
            <w:r w:rsidRPr="00904CE8">
              <w:rPr>
                <w:b/>
                <w:sz w:val="24"/>
                <w:szCs w:val="24"/>
              </w:rPr>
              <w:t>782,3</w:t>
            </w:r>
          </w:p>
        </w:tc>
        <w:tc>
          <w:tcPr>
            <w:tcW w:w="407" w:type="pct"/>
            <w:tcBorders>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b/>
                <w:sz w:val="24"/>
                <w:szCs w:val="24"/>
              </w:rPr>
            </w:pPr>
            <w:r w:rsidRPr="00904CE8">
              <w:rPr>
                <w:b/>
                <w:sz w:val="24"/>
                <w:szCs w:val="24"/>
              </w:rPr>
              <w:t>91,0</w:t>
            </w:r>
          </w:p>
        </w:tc>
        <w:tc>
          <w:tcPr>
            <w:tcW w:w="407" w:type="pct"/>
            <w:tcBorders>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b/>
                <w:sz w:val="24"/>
                <w:szCs w:val="24"/>
              </w:rPr>
            </w:pPr>
            <w:r w:rsidRPr="00904CE8">
              <w:rPr>
                <w:b/>
                <w:sz w:val="24"/>
                <w:szCs w:val="24"/>
              </w:rPr>
              <w:t>302,8</w:t>
            </w:r>
          </w:p>
        </w:tc>
        <w:tc>
          <w:tcPr>
            <w:tcW w:w="407" w:type="pct"/>
            <w:tcBorders>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b/>
                <w:sz w:val="24"/>
                <w:szCs w:val="24"/>
              </w:rPr>
            </w:pPr>
            <w:r w:rsidRPr="00904CE8">
              <w:rPr>
                <w:b/>
                <w:sz w:val="24"/>
                <w:szCs w:val="24"/>
              </w:rPr>
              <w:t>238,5</w:t>
            </w:r>
          </w:p>
        </w:tc>
        <w:tc>
          <w:tcPr>
            <w:tcW w:w="407" w:type="pct"/>
            <w:tcBorders>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b/>
                <w:sz w:val="24"/>
                <w:szCs w:val="24"/>
              </w:rPr>
            </w:pPr>
            <w:r w:rsidRPr="00904CE8">
              <w:rPr>
                <w:b/>
                <w:sz w:val="24"/>
                <w:szCs w:val="24"/>
              </w:rPr>
              <w:t>100,0</w:t>
            </w:r>
          </w:p>
        </w:tc>
        <w:tc>
          <w:tcPr>
            <w:tcW w:w="404" w:type="pct"/>
            <w:tcBorders>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b/>
                <w:sz w:val="24"/>
                <w:szCs w:val="24"/>
              </w:rPr>
            </w:pPr>
            <w:r w:rsidRPr="00904CE8">
              <w:rPr>
                <w:b/>
                <w:sz w:val="24"/>
                <w:szCs w:val="24"/>
              </w:rPr>
              <w:t>50,0</w:t>
            </w:r>
          </w:p>
        </w:tc>
      </w:tr>
      <w:tr w:rsidR="00DA2333" w:rsidRPr="00904CE8" w:rsidTr="003A59B5">
        <w:trPr>
          <w:trHeight w:val="1675"/>
          <w:tblCellSpacing w:w="5" w:type="nil"/>
        </w:trPr>
        <w:tc>
          <w:tcPr>
            <w:tcW w:w="758" w:type="pct"/>
            <w:tcBorders>
              <w:left w:val="single" w:sz="4" w:space="0" w:color="auto"/>
              <w:bottom w:val="single" w:sz="4" w:space="0" w:color="auto"/>
              <w:right w:val="single" w:sz="4" w:space="0" w:color="auto"/>
            </w:tcBorders>
            <w:vAlign w:val="center"/>
          </w:tcPr>
          <w:p w:rsidR="00DA2333" w:rsidRPr="00904CE8" w:rsidRDefault="00DA2333" w:rsidP="003A59B5">
            <w:pPr>
              <w:tabs>
                <w:tab w:val="left" w:pos="10915"/>
              </w:tabs>
              <w:autoSpaceDE w:val="0"/>
              <w:autoSpaceDN w:val="0"/>
              <w:adjustRightInd w:val="0"/>
              <w:spacing w:after="0" w:line="240" w:lineRule="auto"/>
              <w:jc w:val="center"/>
              <w:rPr>
                <w:rFonts w:ascii="Times New Roman" w:hAnsi="Times New Roman"/>
                <w:sz w:val="24"/>
                <w:szCs w:val="24"/>
              </w:rPr>
            </w:pPr>
            <w:r w:rsidRPr="00904CE8">
              <w:rPr>
                <w:rFonts w:ascii="Times New Roman" w:hAnsi="Times New Roman"/>
                <w:sz w:val="24"/>
                <w:szCs w:val="24"/>
              </w:rPr>
              <w:t>Основное мероприятие 2.1.1</w:t>
            </w:r>
          </w:p>
        </w:tc>
        <w:tc>
          <w:tcPr>
            <w:tcW w:w="828" w:type="pct"/>
            <w:tcBorders>
              <w:left w:val="single" w:sz="4" w:space="0" w:color="auto"/>
              <w:bottom w:val="single" w:sz="4" w:space="0" w:color="auto"/>
              <w:right w:val="single" w:sz="4" w:space="0" w:color="auto"/>
            </w:tcBorders>
            <w:vAlign w:val="center"/>
          </w:tcPr>
          <w:p w:rsidR="00DA2333" w:rsidRPr="00904CE8" w:rsidRDefault="00DA2333" w:rsidP="003A59B5">
            <w:pPr>
              <w:tabs>
                <w:tab w:val="left" w:pos="10915"/>
              </w:tabs>
              <w:jc w:val="center"/>
              <w:rPr>
                <w:rFonts w:ascii="Times New Roman" w:hAnsi="Times New Roman"/>
                <w:sz w:val="24"/>
                <w:szCs w:val="24"/>
              </w:rPr>
            </w:pPr>
            <w:r w:rsidRPr="00904CE8">
              <w:rPr>
                <w:rFonts w:ascii="Times New Roman" w:hAnsi="Times New Roman"/>
                <w:sz w:val="24"/>
                <w:szCs w:val="24"/>
              </w:rPr>
              <w:t xml:space="preserve">Признание прав, регулирование отношений по имуществу для муниципальных нужд и оптимизация состава </w:t>
            </w:r>
            <w:r w:rsidRPr="00904CE8">
              <w:rPr>
                <w:rFonts w:ascii="Times New Roman" w:hAnsi="Times New Roman"/>
                <w:sz w:val="24"/>
                <w:szCs w:val="24"/>
              </w:rPr>
              <w:lastRenderedPageBreak/>
              <w:t>(структуры) муниципального имущества МО МР «Ижемский»</w:t>
            </w:r>
          </w:p>
        </w:tc>
        <w:tc>
          <w:tcPr>
            <w:tcW w:w="759" w:type="pct"/>
            <w:tcBorders>
              <w:left w:val="single" w:sz="4" w:space="0" w:color="auto"/>
              <w:bottom w:val="single" w:sz="4" w:space="0" w:color="auto"/>
              <w:right w:val="single" w:sz="4" w:space="0" w:color="auto"/>
            </w:tcBorders>
            <w:vAlign w:val="center"/>
          </w:tcPr>
          <w:p w:rsidR="00DA2333" w:rsidRPr="00904CE8" w:rsidRDefault="00DA2333" w:rsidP="003A59B5">
            <w:pPr>
              <w:tabs>
                <w:tab w:val="left" w:pos="10915"/>
              </w:tabs>
              <w:jc w:val="center"/>
              <w:rPr>
                <w:rFonts w:ascii="Times New Roman" w:hAnsi="Times New Roman"/>
                <w:sz w:val="24"/>
                <w:szCs w:val="24"/>
              </w:rPr>
            </w:pPr>
            <w:r w:rsidRPr="00904CE8">
              <w:rPr>
                <w:rFonts w:ascii="Times New Roman" w:hAnsi="Times New Roman"/>
                <w:sz w:val="24"/>
                <w:szCs w:val="24"/>
              </w:rPr>
              <w:lastRenderedPageBreak/>
              <w:t>Отдел  по управлению земельными ресурсами  и муниципальным имуществом</w:t>
            </w:r>
          </w:p>
        </w:tc>
        <w:tc>
          <w:tcPr>
            <w:tcW w:w="623" w:type="pct"/>
            <w:tcBorders>
              <w:left w:val="single" w:sz="4" w:space="0" w:color="auto"/>
              <w:bottom w:val="single" w:sz="4" w:space="0" w:color="auto"/>
              <w:right w:val="single" w:sz="4" w:space="0" w:color="auto"/>
            </w:tcBorders>
            <w:vAlign w:val="center"/>
          </w:tcPr>
          <w:p w:rsidR="00DA2333" w:rsidRPr="00904CE8" w:rsidRDefault="00DA2333" w:rsidP="003A59B5">
            <w:pPr>
              <w:tabs>
                <w:tab w:val="left" w:pos="10915"/>
              </w:tabs>
              <w:jc w:val="center"/>
              <w:rPr>
                <w:rFonts w:ascii="Times New Roman" w:hAnsi="Times New Roman"/>
                <w:sz w:val="24"/>
                <w:szCs w:val="24"/>
              </w:rPr>
            </w:pPr>
            <w:r w:rsidRPr="00904CE8">
              <w:rPr>
                <w:rFonts w:ascii="Times New Roman" w:hAnsi="Times New Roman"/>
                <w:sz w:val="24"/>
                <w:szCs w:val="24"/>
              </w:rPr>
              <w:t>572,8</w:t>
            </w:r>
          </w:p>
        </w:tc>
        <w:tc>
          <w:tcPr>
            <w:tcW w:w="407" w:type="pct"/>
            <w:tcBorders>
              <w:left w:val="single" w:sz="4" w:space="0" w:color="auto"/>
              <w:bottom w:val="single" w:sz="4" w:space="0" w:color="auto"/>
              <w:right w:val="single" w:sz="4" w:space="0" w:color="auto"/>
            </w:tcBorders>
            <w:vAlign w:val="center"/>
          </w:tcPr>
          <w:p w:rsidR="00DA2333" w:rsidRPr="00904CE8" w:rsidRDefault="00DA2333" w:rsidP="003A59B5">
            <w:pPr>
              <w:tabs>
                <w:tab w:val="left" w:pos="10915"/>
              </w:tabs>
              <w:jc w:val="center"/>
              <w:rPr>
                <w:rFonts w:ascii="Times New Roman" w:hAnsi="Times New Roman"/>
                <w:sz w:val="24"/>
                <w:szCs w:val="24"/>
              </w:rPr>
            </w:pPr>
            <w:r w:rsidRPr="00904CE8">
              <w:rPr>
                <w:rFonts w:ascii="Times New Roman" w:hAnsi="Times New Roman"/>
                <w:sz w:val="24"/>
                <w:szCs w:val="24"/>
              </w:rPr>
              <w:t>0,0</w:t>
            </w:r>
          </w:p>
        </w:tc>
        <w:tc>
          <w:tcPr>
            <w:tcW w:w="407" w:type="pct"/>
            <w:tcBorders>
              <w:left w:val="single" w:sz="4" w:space="0" w:color="auto"/>
              <w:bottom w:val="single" w:sz="4" w:space="0" w:color="auto"/>
              <w:right w:val="single" w:sz="4" w:space="0" w:color="auto"/>
            </w:tcBorders>
            <w:vAlign w:val="center"/>
          </w:tcPr>
          <w:p w:rsidR="00DA2333" w:rsidRPr="00904CE8" w:rsidRDefault="00DA2333" w:rsidP="003A59B5">
            <w:pPr>
              <w:tabs>
                <w:tab w:val="left" w:pos="10915"/>
              </w:tabs>
              <w:jc w:val="center"/>
              <w:rPr>
                <w:rFonts w:ascii="Times New Roman" w:hAnsi="Times New Roman"/>
                <w:sz w:val="24"/>
                <w:szCs w:val="24"/>
              </w:rPr>
            </w:pPr>
            <w:r w:rsidRPr="00904CE8">
              <w:rPr>
                <w:rFonts w:ascii="Times New Roman" w:hAnsi="Times New Roman"/>
                <w:sz w:val="24"/>
                <w:szCs w:val="24"/>
              </w:rPr>
              <w:t>222,8</w:t>
            </w:r>
          </w:p>
        </w:tc>
        <w:tc>
          <w:tcPr>
            <w:tcW w:w="407" w:type="pct"/>
            <w:tcBorders>
              <w:left w:val="single" w:sz="4" w:space="0" w:color="auto"/>
              <w:bottom w:val="single" w:sz="4" w:space="0" w:color="auto"/>
              <w:right w:val="single" w:sz="4" w:space="0" w:color="auto"/>
            </w:tcBorders>
            <w:vAlign w:val="center"/>
          </w:tcPr>
          <w:p w:rsidR="00DA2333" w:rsidRPr="00904CE8" w:rsidRDefault="00DA2333" w:rsidP="003A59B5">
            <w:pPr>
              <w:tabs>
                <w:tab w:val="left" w:pos="10915"/>
              </w:tabs>
              <w:jc w:val="center"/>
              <w:rPr>
                <w:rFonts w:ascii="Times New Roman" w:hAnsi="Times New Roman"/>
                <w:sz w:val="24"/>
                <w:szCs w:val="24"/>
              </w:rPr>
            </w:pPr>
            <w:r w:rsidRPr="00904CE8">
              <w:rPr>
                <w:rFonts w:ascii="Times New Roman" w:hAnsi="Times New Roman"/>
                <w:sz w:val="24"/>
                <w:szCs w:val="24"/>
              </w:rPr>
              <w:t>200,0</w:t>
            </w:r>
          </w:p>
        </w:tc>
        <w:tc>
          <w:tcPr>
            <w:tcW w:w="407" w:type="pct"/>
            <w:tcBorders>
              <w:left w:val="single" w:sz="4" w:space="0" w:color="auto"/>
              <w:bottom w:val="single" w:sz="4" w:space="0" w:color="auto"/>
              <w:right w:val="single" w:sz="4" w:space="0" w:color="auto"/>
            </w:tcBorders>
            <w:vAlign w:val="center"/>
          </w:tcPr>
          <w:p w:rsidR="00DA2333" w:rsidRPr="00904CE8" w:rsidRDefault="00DA2333" w:rsidP="003A59B5">
            <w:pPr>
              <w:tabs>
                <w:tab w:val="left" w:pos="10915"/>
              </w:tabs>
              <w:jc w:val="center"/>
              <w:rPr>
                <w:rFonts w:ascii="Times New Roman" w:hAnsi="Times New Roman"/>
                <w:sz w:val="24"/>
                <w:szCs w:val="24"/>
              </w:rPr>
            </w:pPr>
            <w:r w:rsidRPr="00904CE8">
              <w:rPr>
                <w:rFonts w:ascii="Times New Roman" w:hAnsi="Times New Roman"/>
                <w:sz w:val="24"/>
                <w:szCs w:val="24"/>
              </w:rPr>
              <w:t>100,0</w:t>
            </w:r>
          </w:p>
        </w:tc>
        <w:tc>
          <w:tcPr>
            <w:tcW w:w="404" w:type="pct"/>
            <w:tcBorders>
              <w:left w:val="single" w:sz="4" w:space="0" w:color="auto"/>
              <w:bottom w:val="single" w:sz="4" w:space="0" w:color="auto"/>
              <w:right w:val="single" w:sz="4" w:space="0" w:color="auto"/>
            </w:tcBorders>
            <w:vAlign w:val="center"/>
          </w:tcPr>
          <w:p w:rsidR="00DA2333" w:rsidRPr="00904CE8" w:rsidRDefault="00DA2333" w:rsidP="003A59B5">
            <w:pPr>
              <w:tabs>
                <w:tab w:val="left" w:pos="10915"/>
              </w:tabs>
              <w:jc w:val="center"/>
              <w:rPr>
                <w:rFonts w:ascii="Times New Roman" w:hAnsi="Times New Roman"/>
                <w:sz w:val="24"/>
                <w:szCs w:val="24"/>
              </w:rPr>
            </w:pPr>
            <w:r w:rsidRPr="00904CE8">
              <w:rPr>
                <w:rFonts w:ascii="Times New Roman" w:hAnsi="Times New Roman"/>
                <w:sz w:val="24"/>
                <w:szCs w:val="24"/>
              </w:rPr>
              <w:t>50,0</w:t>
            </w:r>
          </w:p>
        </w:tc>
      </w:tr>
      <w:tr w:rsidR="00DA2333" w:rsidRPr="00904CE8" w:rsidTr="003A59B5">
        <w:trPr>
          <w:trHeight w:val="969"/>
          <w:tblCellSpacing w:w="5" w:type="nil"/>
        </w:trPr>
        <w:tc>
          <w:tcPr>
            <w:tcW w:w="758" w:type="pct"/>
            <w:tcBorders>
              <w:left w:val="single" w:sz="4" w:space="0" w:color="auto"/>
              <w:bottom w:val="single" w:sz="4" w:space="0" w:color="auto"/>
              <w:right w:val="single" w:sz="4" w:space="0" w:color="auto"/>
            </w:tcBorders>
            <w:vAlign w:val="center"/>
          </w:tcPr>
          <w:p w:rsidR="00DA2333" w:rsidRPr="00904CE8" w:rsidRDefault="00DA2333" w:rsidP="003A59B5">
            <w:pPr>
              <w:tabs>
                <w:tab w:val="left" w:pos="10915"/>
              </w:tabs>
              <w:autoSpaceDE w:val="0"/>
              <w:autoSpaceDN w:val="0"/>
              <w:adjustRightInd w:val="0"/>
              <w:spacing w:after="0" w:line="240" w:lineRule="auto"/>
              <w:jc w:val="center"/>
              <w:rPr>
                <w:rFonts w:ascii="Times New Roman" w:hAnsi="Times New Roman"/>
                <w:sz w:val="24"/>
                <w:szCs w:val="24"/>
              </w:rPr>
            </w:pPr>
            <w:r w:rsidRPr="00904CE8">
              <w:rPr>
                <w:rFonts w:ascii="Times New Roman" w:hAnsi="Times New Roman"/>
                <w:sz w:val="24"/>
                <w:szCs w:val="24"/>
              </w:rPr>
              <w:lastRenderedPageBreak/>
              <w:t>Основное мероприятие 2.2.1</w:t>
            </w:r>
          </w:p>
        </w:tc>
        <w:tc>
          <w:tcPr>
            <w:tcW w:w="828" w:type="pct"/>
            <w:tcBorders>
              <w:left w:val="single" w:sz="4" w:space="0" w:color="auto"/>
              <w:bottom w:val="single" w:sz="4" w:space="0" w:color="auto"/>
              <w:right w:val="single" w:sz="4" w:space="0" w:color="auto"/>
            </w:tcBorders>
            <w:vAlign w:val="center"/>
          </w:tcPr>
          <w:p w:rsidR="00DA2333" w:rsidRPr="00904CE8" w:rsidRDefault="00DA2333" w:rsidP="003A59B5">
            <w:pPr>
              <w:tabs>
                <w:tab w:val="left" w:pos="10915"/>
              </w:tabs>
              <w:jc w:val="center"/>
              <w:rPr>
                <w:rFonts w:ascii="Times New Roman" w:hAnsi="Times New Roman"/>
                <w:sz w:val="24"/>
                <w:szCs w:val="24"/>
              </w:rPr>
            </w:pPr>
            <w:r w:rsidRPr="00904CE8">
              <w:rPr>
                <w:rFonts w:ascii="Times New Roman" w:hAnsi="Times New Roman"/>
                <w:sz w:val="24"/>
                <w:szCs w:val="24"/>
              </w:rPr>
              <w:t>Вовлечение в оборот муниципального имущества МО МР «Ижемский»</w:t>
            </w:r>
          </w:p>
        </w:tc>
        <w:tc>
          <w:tcPr>
            <w:tcW w:w="759" w:type="pct"/>
            <w:tcBorders>
              <w:left w:val="single" w:sz="4" w:space="0" w:color="auto"/>
              <w:bottom w:val="single" w:sz="4" w:space="0" w:color="auto"/>
              <w:right w:val="single" w:sz="4" w:space="0" w:color="auto"/>
            </w:tcBorders>
            <w:vAlign w:val="center"/>
          </w:tcPr>
          <w:p w:rsidR="00DA2333" w:rsidRPr="00904CE8" w:rsidRDefault="00DA2333" w:rsidP="003A59B5">
            <w:pPr>
              <w:tabs>
                <w:tab w:val="left" w:pos="10915"/>
              </w:tabs>
              <w:jc w:val="center"/>
              <w:rPr>
                <w:rFonts w:ascii="Times New Roman" w:hAnsi="Times New Roman"/>
                <w:sz w:val="24"/>
                <w:szCs w:val="24"/>
              </w:rPr>
            </w:pPr>
            <w:r w:rsidRPr="00904CE8">
              <w:rPr>
                <w:rFonts w:ascii="Times New Roman" w:hAnsi="Times New Roman"/>
                <w:sz w:val="24"/>
                <w:szCs w:val="24"/>
              </w:rPr>
              <w:t>Отдел  по управлению земельными ресурсами  и муниципальным имуществом</w:t>
            </w:r>
          </w:p>
        </w:tc>
        <w:tc>
          <w:tcPr>
            <w:tcW w:w="623" w:type="pct"/>
            <w:tcBorders>
              <w:left w:val="single" w:sz="4" w:space="0" w:color="auto"/>
              <w:bottom w:val="single" w:sz="4" w:space="0" w:color="auto"/>
              <w:right w:val="single" w:sz="4" w:space="0" w:color="auto"/>
            </w:tcBorders>
            <w:vAlign w:val="center"/>
          </w:tcPr>
          <w:p w:rsidR="00DA2333" w:rsidRPr="00904CE8" w:rsidRDefault="00DA2333" w:rsidP="003A59B5">
            <w:pPr>
              <w:tabs>
                <w:tab w:val="left" w:pos="10915"/>
              </w:tabs>
              <w:jc w:val="center"/>
              <w:rPr>
                <w:rFonts w:ascii="Times New Roman" w:hAnsi="Times New Roman"/>
                <w:sz w:val="24"/>
                <w:szCs w:val="24"/>
              </w:rPr>
            </w:pPr>
            <w:r w:rsidRPr="00904CE8">
              <w:rPr>
                <w:rFonts w:ascii="Times New Roman" w:hAnsi="Times New Roman"/>
                <w:sz w:val="24"/>
                <w:szCs w:val="24"/>
              </w:rPr>
              <w:t>209,5</w:t>
            </w:r>
          </w:p>
        </w:tc>
        <w:tc>
          <w:tcPr>
            <w:tcW w:w="407" w:type="pct"/>
            <w:tcBorders>
              <w:left w:val="single" w:sz="4" w:space="0" w:color="auto"/>
              <w:bottom w:val="single" w:sz="4" w:space="0" w:color="auto"/>
              <w:right w:val="single" w:sz="4" w:space="0" w:color="auto"/>
            </w:tcBorders>
            <w:vAlign w:val="center"/>
          </w:tcPr>
          <w:p w:rsidR="00DA2333" w:rsidRPr="00904CE8" w:rsidRDefault="00DA2333" w:rsidP="003A59B5">
            <w:pPr>
              <w:tabs>
                <w:tab w:val="left" w:pos="10915"/>
              </w:tabs>
              <w:jc w:val="center"/>
              <w:rPr>
                <w:rFonts w:ascii="Times New Roman" w:hAnsi="Times New Roman"/>
                <w:sz w:val="24"/>
                <w:szCs w:val="24"/>
              </w:rPr>
            </w:pPr>
            <w:r w:rsidRPr="00904CE8">
              <w:rPr>
                <w:rFonts w:ascii="Times New Roman" w:hAnsi="Times New Roman"/>
                <w:sz w:val="24"/>
                <w:szCs w:val="24"/>
              </w:rPr>
              <w:t>91,0</w:t>
            </w:r>
          </w:p>
        </w:tc>
        <w:tc>
          <w:tcPr>
            <w:tcW w:w="407" w:type="pct"/>
            <w:tcBorders>
              <w:left w:val="single" w:sz="4" w:space="0" w:color="auto"/>
              <w:bottom w:val="single" w:sz="4" w:space="0" w:color="auto"/>
              <w:right w:val="single" w:sz="4" w:space="0" w:color="auto"/>
            </w:tcBorders>
            <w:vAlign w:val="center"/>
          </w:tcPr>
          <w:p w:rsidR="00DA2333" w:rsidRPr="00904CE8" w:rsidRDefault="00DA2333" w:rsidP="003A59B5">
            <w:pPr>
              <w:tabs>
                <w:tab w:val="left" w:pos="10915"/>
              </w:tabs>
              <w:jc w:val="center"/>
              <w:rPr>
                <w:rFonts w:ascii="Times New Roman" w:hAnsi="Times New Roman"/>
                <w:sz w:val="24"/>
                <w:szCs w:val="24"/>
              </w:rPr>
            </w:pPr>
            <w:r w:rsidRPr="00904CE8">
              <w:rPr>
                <w:rFonts w:ascii="Times New Roman" w:hAnsi="Times New Roman"/>
                <w:sz w:val="24"/>
                <w:szCs w:val="24"/>
              </w:rPr>
              <w:t>80,0</w:t>
            </w:r>
          </w:p>
        </w:tc>
        <w:tc>
          <w:tcPr>
            <w:tcW w:w="407" w:type="pct"/>
            <w:tcBorders>
              <w:left w:val="single" w:sz="4" w:space="0" w:color="auto"/>
              <w:bottom w:val="single" w:sz="4" w:space="0" w:color="auto"/>
              <w:right w:val="single" w:sz="4" w:space="0" w:color="auto"/>
            </w:tcBorders>
            <w:vAlign w:val="center"/>
          </w:tcPr>
          <w:p w:rsidR="00DA2333" w:rsidRPr="00904CE8" w:rsidRDefault="00DA2333" w:rsidP="003A59B5">
            <w:pPr>
              <w:tabs>
                <w:tab w:val="left" w:pos="10915"/>
              </w:tabs>
              <w:jc w:val="center"/>
              <w:rPr>
                <w:rFonts w:ascii="Times New Roman" w:hAnsi="Times New Roman"/>
                <w:sz w:val="24"/>
                <w:szCs w:val="24"/>
              </w:rPr>
            </w:pPr>
            <w:r w:rsidRPr="00904CE8">
              <w:rPr>
                <w:rFonts w:ascii="Times New Roman" w:hAnsi="Times New Roman"/>
                <w:sz w:val="24"/>
                <w:szCs w:val="24"/>
              </w:rPr>
              <w:t>38,5</w:t>
            </w:r>
          </w:p>
        </w:tc>
        <w:tc>
          <w:tcPr>
            <w:tcW w:w="407" w:type="pct"/>
            <w:tcBorders>
              <w:left w:val="single" w:sz="4" w:space="0" w:color="auto"/>
              <w:bottom w:val="single" w:sz="4" w:space="0" w:color="auto"/>
              <w:right w:val="single" w:sz="4" w:space="0" w:color="auto"/>
            </w:tcBorders>
            <w:vAlign w:val="center"/>
          </w:tcPr>
          <w:p w:rsidR="00DA2333" w:rsidRPr="00904CE8" w:rsidRDefault="00DA2333" w:rsidP="003A59B5">
            <w:pPr>
              <w:tabs>
                <w:tab w:val="left" w:pos="10915"/>
              </w:tabs>
              <w:jc w:val="center"/>
              <w:rPr>
                <w:rFonts w:ascii="Times New Roman" w:hAnsi="Times New Roman"/>
                <w:sz w:val="24"/>
                <w:szCs w:val="24"/>
              </w:rPr>
            </w:pPr>
            <w:r w:rsidRPr="00904CE8">
              <w:rPr>
                <w:rFonts w:ascii="Times New Roman" w:hAnsi="Times New Roman"/>
                <w:sz w:val="24"/>
                <w:szCs w:val="24"/>
              </w:rPr>
              <w:t>0,0</w:t>
            </w:r>
          </w:p>
        </w:tc>
        <w:tc>
          <w:tcPr>
            <w:tcW w:w="404" w:type="pct"/>
            <w:tcBorders>
              <w:left w:val="single" w:sz="4" w:space="0" w:color="auto"/>
              <w:bottom w:val="single" w:sz="4" w:space="0" w:color="auto"/>
              <w:right w:val="single" w:sz="4" w:space="0" w:color="auto"/>
            </w:tcBorders>
            <w:vAlign w:val="center"/>
          </w:tcPr>
          <w:p w:rsidR="00DA2333" w:rsidRPr="00904CE8" w:rsidRDefault="00DA2333" w:rsidP="003A59B5">
            <w:pPr>
              <w:tabs>
                <w:tab w:val="left" w:pos="10915"/>
              </w:tabs>
              <w:jc w:val="center"/>
              <w:rPr>
                <w:rFonts w:ascii="Times New Roman" w:hAnsi="Times New Roman"/>
                <w:sz w:val="24"/>
                <w:szCs w:val="24"/>
              </w:rPr>
            </w:pPr>
            <w:r w:rsidRPr="00904CE8">
              <w:rPr>
                <w:rFonts w:ascii="Times New Roman" w:hAnsi="Times New Roman"/>
                <w:sz w:val="24"/>
                <w:szCs w:val="24"/>
              </w:rPr>
              <w:t>0,0</w:t>
            </w:r>
          </w:p>
        </w:tc>
      </w:tr>
      <w:tr w:rsidR="00DA2333" w:rsidRPr="00904CE8" w:rsidTr="003A59B5">
        <w:trPr>
          <w:trHeight w:val="144"/>
          <w:tblCellSpacing w:w="5" w:type="nil"/>
        </w:trPr>
        <w:tc>
          <w:tcPr>
            <w:tcW w:w="758" w:type="pct"/>
            <w:vMerge w:val="restar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b/>
                <w:sz w:val="24"/>
                <w:szCs w:val="24"/>
              </w:rPr>
            </w:pPr>
            <w:r w:rsidRPr="00904CE8">
              <w:rPr>
                <w:b/>
                <w:sz w:val="24"/>
                <w:szCs w:val="24"/>
              </w:rPr>
              <w:t>Подпрограмма 3</w:t>
            </w:r>
          </w:p>
        </w:tc>
        <w:tc>
          <w:tcPr>
            <w:tcW w:w="828" w:type="pct"/>
            <w:vMerge w:val="restar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b/>
                <w:sz w:val="24"/>
                <w:szCs w:val="24"/>
              </w:rPr>
            </w:pPr>
            <w:r w:rsidRPr="00904CE8">
              <w:rPr>
                <w:b/>
                <w:sz w:val="24"/>
                <w:szCs w:val="24"/>
              </w:rPr>
              <w:t>Электронный муниципалитет</w:t>
            </w:r>
          </w:p>
        </w:tc>
        <w:tc>
          <w:tcPr>
            <w:tcW w:w="759"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b/>
                <w:sz w:val="24"/>
                <w:szCs w:val="24"/>
              </w:rPr>
            </w:pPr>
            <w:r w:rsidRPr="00904CE8">
              <w:rPr>
                <w:b/>
                <w:sz w:val="24"/>
                <w:szCs w:val="24"/>
              </w:rPr>
              <w:t>Всего</w:t>
            </w:r>
          </w:p>
        </w:tc>
        <w:tc>
          <w:tcPr>
            <w:tcW w:w="62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3A59B5">
            <w:pPr>
              <w:pStyle w:val="ConsPlusNormal"/>
              <w:tabs>
                <w:tab w:val="left" w:pos="10915"/>
              </w:tabs>
              <w:ind w:firstLine="0"/>
              <w:jc w:val="center"/>
              <w:rPr>
                <w:b/>
                <w:sz w:val="24"/>
                <w:szCs w:val="24"/>
              </w:rPr>
            </w:pPr>
            <w:r w:rsidRPr="00904CE8">
              <w:rPr>
                <w:b/>
                <w:sz w:val="24"/>
                <w:szCs w:val="24"/>
              </w:rPr>
              <w:t>7 863,9</w:t>
            </w:r>
          </w:p>
        </w:tc>
        <w:tc>
          <w:tcPr>
            <w:tcW w:w="407"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3A59B5">
            <w:pPr>
              <w:pStyle w:val="ConsPlusNormal"/>
              <w:tabs>
                <w:tab w:val="left" w:pos="10915"/>
              </w:tabs>
              <w:ind w:firstLine="0"/>
              <w:jc w:val="center"/>
              <w:rPr>
                <w:b/>
                <w:sz w:val="24"/>
                <w:szCs w:val="24"/>
              </w:rPr>
            </w:pPr>
            <w:r w:rsidRPr="00904CE8">
              <w:rPr>
                <w:b/>
                <w:sz w:val="24"/>
                <w:szCs w:val="24"/>
              </w:rPr>
              <w:t>1 776,3</w:t>
            </w:r>
          </w:p>
        </w:tc>
        <w:tc>
          <w:tcPr>
            <w:tcW w:w="407"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3A59B5">
            <w:pPr>
              <w:pStyle w:val="ConsPlusNormal"/>
              <w:tabs>
                <w:tab w:val="left" w:pos="10915"/>
              </w:tabs>
              <w:ind w:firstLine="0"/>
              <w:jc w:val="center"/>
              <w:rPr>
                <w:b/>
                <w:sz w:val="24"/>
                <w:szCs w:val="24"/>
              </w:rPr>
            </w:pPr>
            <w:r w:rsidRPr="00904CE8">
              <w:rPr>
                <w:b/>
                <w:sz w:val="24"/>
                <w:szCs w:val="24"/>
              </w:rPr>
              <w:t>5 371,3</w:t>
            </w:r>
          </w:p>
        </w:tc>
        <w:tc>
          <w:tcPr>
            <w:tcW w:w="407"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3A59B5">
            <w:pPr>
              <w:pStyle w:val="ConsPlusNormal"/>
              <w:tabs>
                <w:tab w:val="left" w:pos="10915"/>
              </w:tabs>
              <w:ind w:firstLine="0"/>
              <w:jc w:val="center"/>
              <w:rPr>
                <w:b/>
                <w:sz w:val="24"/>
                <w:szCs w:val="24"/>
              </w:rPr>
            </w:pPr>
            <w:r w:rsidRPr="00904CE8">
              <w:rPr>
                <w:b/>
                <w:sz w:val="24"/>
                <w:szCs w:val="24"/>
              </w:rPr>
              <w:t>346,3</w:t>
            </w:r>
          </w:p>
        </w:tc>
        <w:tc>
          <w:tcPr>
            <w:tcW w:w="407"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3A59B5">
            <w:pPr>
              <w:pStyle w:val="ConsPlusNormal"/>
              <w:tabs>
                <w:tab w:val="left" w:pos="10915"/>
              </w:tabs>
              <w:ind w:firstLine="0"/>
              <w:jc w:val="center"/>
              <w:rPr>
                <w:b/>
                <w:sz w:val="24"/>
                <w:szCs w:val="24"/>
              </w:rPr>
            </w:pPr>
            <w:r w:rsidRPr="00904CE8">
              <w:rPr>
                <w:b/>
                <w:sz w:val="24"/>
                <w:szCs w:val="24"/>
              </w:rPr>
              <w:t>210,0</w:t>
            </w:r>
          </w:p>
        </w:tc>
        <w:tc>
          <w:tcPr>
            <w:tcW w:w="404"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3A59B5">
            <w:pPr>
              <w:pStyle w:val="ConsPlusNormal"/>
              <w:tabs>
                <w:tab w:val="left" w:pos="10915"/>
              </w:tabs>
              <w:ind w:firstLine="0"/>
              <w:jc w:val="center"/>
              <w:rPr>
                <w:b/>
                <w:sz w:val="24"/>
                <w:szCs w:val="24"/>
              </w:rPr>
            </w:pPr>
            <w:r w:rsidRPr="00904CE8">
              <w:rPr>
                <w:b/>
                <w:sz w:val="24"/>
                <w:szCs w:val="24"/>
              </w:rPr>
              <w:t>160,0</w:t>
            </w:r>
          </w:p>
        </w:tc>
      </w:tr>
      <w:tr w:rsidR="00DA2333" w:rsidRPr="00904CE8" w:rsidTr="003A59B5">
        <w:trPr>
          <w:trHeight w:val="144"/>
          <w:tblCellSpacing w:w="5" w:type="nil"/>
        </w:trPr>
        <w:tc>
          <w:tcPr>
            <w:tcW w:w="758" w:type="pct"/>
            <w:vMerge/>
            <w:tcBorders>
              <w:top w:val="single" w:sz="4" w:space="0" w:color="auto"/>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b/>
                <w:sz w:val="24"/>
                <w:szCs w:val="24"/>
                <w:highlight w:val="yellow"/>
              </w:rPr>
            </w:pPr>
          </w:p>
        </w:tc>
        <w:tc>
          <w:tcPr>
            <w:tcW w:w="828" w:type="pct"/>
            <w:vMerge/>
            <w:tcBorders>
              <w:top w:val="single" w:sz="4" w:space="0" w:color="auto"/>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b/>
                <w:sz w:val="24"/>
                <w:szCs w:val="24"/>
                <w:highlight w:val="yellow"/>
              </w:rPr>
            </w:pPr>
          </w:p>
        </w:tc>
        <w:tc>
          <w:tcPr>
            <w:tcW w:w="759"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b/>
                <w:sz w:val="24"/>
                <w:szCs w:val="24"/>
              </w:rPr>
            </w:pPr>
            <w:r w:rsidRPr="00904CE8">
              <w:rPr>
                <w:b/>
                <w:sz w:val="24"/>
                <w:szCs w:val="24"/>
              </w:rPr>
              <w:t>Отдел информационно-аналитической работы</w:t>
            </w:r>
          </w:p>
        </w:tc>
        <w:tc>
          <w:tcPr>
            <w:tcW w:w="62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3A59B5">
            <w:pPr>
              <w:pStyle w:val="ConsPlusNormal"/>
              <w:tabs>
                <w:tab w:val="left" w:pos="10915"/>
              </w:tabs>
              <w:ind w:firstLine="0"/>
              <w:jc w:val="center"/>
              <w:rPr>
                <w:b/>
                <w:sz w:val="24"/>
                <w:szCs w:val="24"/>
              </w:rPr>
            </w:pPr>
            <w:r w:rsidRPr="00904CE8">
              <w:rPr>
                <w:b/>
                <w:sz w:val="24"/>
                <w:szCs w:val="24"/>
              </w:rPr>
              <w:t>7 863,9</w:t>
            </w:r>
          </w:p>
        </w:tc>
        <w:tc>
          <w:tcPr>
            <w:tcW w:w="407"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3A59B5">
            <w:pPr>
              <w:pStyle w:val="ConsPlusNormal"/>
              <w:tabs>
                <w:tab w:val="left" w:pos="10915"/>
              </w:tabs>
              <w:ind w:firstLine="0"/>
              <w:jc w:val="center"/>
              <w:rPr>
                <w:b/>
                <w:sz w:val="24"/>
                <w:szCs w:val="24"/>
              </w:rPr>
            </w:pPr>
            <w:r w:rsidRPr="00904CE8">
              <w:rPr>
                <w:b/>
                <w:sz w:val="24"/>
                <w:szCs w:val="24"/>
              </w:rPr>
              <w:t>1 776,3</w:t>
            </w:r>
          </w:p>
        </w:tc>
        <w:tc>
          <w:tcPr>
            <w:tcW w:w="407"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3A59B5">
            <w:pPr>
              <w:pStyle w:val="ConsPlusNormal"/>
              <w:tabs>
                <w:tab w:val="left" w:pos="10915"/>
              </w:tabs>
              <w:ind w:firstLine="0"/>
              <w:jc w:val="center"/>
              <w:rPr>
                <w:b/>
                <w:sz w:val="24"/>
                <w:szCs w:val="24"/>
              </w:rPr>
            </w:pPr>
            <w:r w:rsidRPr="00904CE8">
              <w:rPr>
                <w:b/>
                <w:sz w:val="24"/>
                <w:szCs w:val="24"/>
              </w:rPr>
              <w:t>5 371,3</w:t>
            </w:r>
          </w:p>
        </w:tc>
        <w:tc>
          <w:tcPr>
            <w:tcW w:w="407"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3A59B5">
            <w:pPr>
              <w:pStyle w:val="ConsPlusNormal"/>
              <w:tabs>
                <w:tab w:val="left" w:pos="10915"/>
              </w:tabs>
              <w:ind w:firstLine="0"/>
              <w:jc w:val="center"/>
              <w:rPr>
                <w:b/>
                <w:sz w:val="24"/>
                <w:szCs w:val="24"/>
              </w:rPr>
            </w:pPr>
            <w:r w:rsidRPr="00904CE8">
              <w:rPr>
                <w:b/>
                <w:sz w:val="24"/>
                <w:szCs w:val="24"/>
              </w:rPr>
              <w:t>346,3</w:t>
            </w:r>
          </w:p>
        </w:tc>
        <w:tc>
          <w:tcPr>
            <w:tcW w:w="407"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3A59B5">
            <w:pPr>
              <w:pStyle w:val="ConsPlusNormal"/>
              <w:tabs>
                <w:tab w:val="left" w:pos="10915"/>
              </w:tabs>
              <w:ind w:firstLine="0"/>
              <w:jc w:val="center"/>
              <w:rPr>
                <w:b/>
                <w:sz w:val="24"/>
                <w:szCs w:val="24"/>
              </w:rPr>
            </w:pPr>
            <w:r w:rsidRPr="00904CE8">
              <w:rPr>
                <w:b/>
                <w:sz w:val="24"/>
                <w:szCs w:val="24"/>
              </w:rPr>
              <w:t>210,0</w:t>
            </w:r>
          </w:p>
        </w:tc>
        <w:tc>
          <w:tcPr>
            <w:tcW w:w="404"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3A59B5">
            <w:pPr>
              <w:pStyle w:val="ConsPlusNormal"/>
              <w:tabs>
                <w:tab w:val="left" w:pos="10915"/>
              </w:tabs>
              <w:ind w:firstLine="0"/>
              <w:jc w:val="center"/>
              <w:rPr>
                <w:b/>
                <w:sz w:val="24"/>
                <w:szCs w:val="24"/>
              </w:rPr>
            </w:pPr>
            <w:r w:rsidRPr="00904CE8">
              <w:rPr>
                <w:b/>
                <w:sz w:val="24"/>
                <w:szCs w:val="24"/>
              </w:rPr>
              <w:t>160,0</w:t>
            </w:r>
          </w:p>
        </w:tc>
      </w:tr>
      <w:tr w:rsidR="00DA2333" w:rsidRPr="00904CE8" w:rsidTr="003A59B5">
        <w:trPr>
          <w:trHeight w:val="144"/>
          <w:tblCellSpacing w:w="5" w:type="nil"/>
        </w:trPr>
        <w:tc>
          <w:tcPr>
            <w:tcW w:w="758"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sz w:val="24"/>
                <w:szCs w:val="24"/>
              </w:rPr>
            </w:pPr>
            <w:r w:rsidRPr="00904CE8">
              <w:rPr>
                <w:sz w:val="24"/>
                <w:szCs w:val="24"/>
              </w:rPr>
              <w:t xml:space="preserve">Основное </w:t>
            </w:r>
            <w:r w:rsidRPr="00904CE8">
              <w:rPr>
                <w:sz w:val="24"/>
                <w:szCs w:val="24"/>
              </w:rPr>
              <w:br/>
              <w:t>мероприятие 3.1.1</w:t>
            </w:r>
          </w:p>
        </w:tc>
        <w:tc>
          <w:tcPr>
            <w:tcW w:w="828"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sz w:val="24"/>
                <w:szCs w:val="24"/>
              </w:rPr>
            </w:pPr>
            <w:r w:rsidRPr="00904CE8">
              <w:rPr>
                <w:sz w:val="24"/>
                <w:szCs w:val="24"/>
              </w:rPr>
              <w:t>Подготовка и размещение информации в СМИ (печатные СМИ, электронные СМИ и интернет, радио и телевидение</w:t>
            </w:r>
          </w:p>
        </w:tc>
        <w:tc>
          <w:tcPr>
            <w:tcW w:w="759"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sz w:val="24"/>
                <w:szCs w:val="24"/>
              </w:rPr>
            </w:pPr>
            <w:r w:rsidRPr="00904CE8">
              <w:rPr>
                <w:sz w:val="24"/>
                <w:szCs w:val="24"/>
              </w:rPr>
              <w:t>Отдел информационно-аналитической работы</w:t>
            </w:r>
          </w:p>
          <w:p w:rsidR="00DA2333" w:rsidRPr="00904CE8" w:rsidRDefault="00DA2333" w:rsidP="003A59B5">
            <w:pPr>
              <w:pStyle w:val="ConsPlusCell"/>
              <w:tabs>
                <w:tab w:val="left" w:pos="10915"/>
              </w:tabs>
              <w:jc w:val="center"/>
              <w:rPr>
                <w:sz w:val="24"/>
                <w:szCs w:val="24"/>
              </w:rPr>
            </w:pPr>
          </w:p>
        </w:tc>
        <w:tc>
          <w:tcPr>
            <w:tcW w:w="62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sz w:val="24"/>
                <w:szCs w:val="24"/>
              </w:rPr>
            </w:pPr>
            <w:r w:rsidRPr="00904CE8">
              <w:rPr>
                <w:sz w:val="24"/>
                <w:szCs w:val="24"/>
              </w:rPr>
              <w:t>965,0</w:t>
            </w:r>
          </w:p>
        </w:tc>
        <w:tc>
          <w:tcPr>
            <w:tcW w:w="407"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sz w:val="24"/>
                <w:szCs w:val="24"/>
              </w:rPr>
            </w:pPr>
            <w:r w:rsidRPr="00904CE8">
              <w:rPr>
                <w:sz w:val="24"/>
                <w:szCs w:val="24"/>
              </w:rPr>
              <w:t>400,0</w:t>
            </w:r>
          </w:p>
        </w:tc>
        <w:tc>
          <w:tcPr>
            <w:tcW w:w="407"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sz w:val="24"/>
                <w:szCs w:val="24"/>
              </w:rPr>
            </w:pPr>
            <w:r w:rsidRPr="00904CE8">
              <w:rPr>
                <w:sz w:val="24"/>
                <w:szCs w:val="24"/>
              </w:rPr>
              <w:t>160,2</w:t>
            </w:r>
          </w:p>
        </w:tc>
        <w:tc>
          <w:tcPr>
            <w:tcW w:w="407"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sz w:val="24"/>
                <w:szCs w:val="24"/>
              </w:rPr>
            </w:pPr>
            <w:r w:rsidRPr="00904CE8">
              <w:rPr>
                <w:sz w:val="24"/>
                <w:szCs w:val="24"/>
              </w:rPr>
              <w:t>114,8</w:t>
            </w:r>
          </w:p>
        </w:tc>
        <w:tc>
          <w:tcPr>
            <w:tcW w:w="407"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sz w:val="24"/>
                <w:szCs w:val="24"/>
              </w:rPr>
            </w:pPr>
            <w:r w:rsidRPr="00904CE8">
              <w:rPr>
                <w:sz w:val="24"/>
                <w:szCs w:val="24"/>
              </w:rPr>
              <w:t>145,0</w:t>
            </w:r>
          </w:p>
        </w:tc>
        <w:tc>
          <w:tcPr>
            <w:tcW w:w="404"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sz w:val="24"/>
                <w:szCs w:val="24"/>
              </w:rPr>
            </w:pPr>
            <w:r w:rsidRPr="00904CE8">
              <w:rPr>
                <w:sz w:val="24"/>
                <w:szCs w:val="24"/>
              </w:rPr>
              <w:t>145,0</w:t>
            </w:r>
          </w:p>
        </w:tc>
      </w:tr>
      <w:tr w:rsidR="00DA2333" w:rsidRPr="00904CE8" w:rsidTr="003A59B5">
        <w:trPr>
          <w:trHeight w:val="144"/>
          <w:tblCellSpacing w:w="5" w:type="nil"/>
        </w:trPr>
        <w:tc>
          <w:tcPr>
            <w:tcW w:w="758" w:type="pct"/>
            <w:tcBorders>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sz w:val="24"/>
                <w:szCs w:val="24"/>
              </w:rPr>
            </w:pPr>
            <w:r w:rsidRPr="00904CE8">
              <w:rPr>
                <w:sz w:val="24"/>
                <w:szCs w:val="24"/>
              </w:rPr>
              <w:t xml:space="preserve">Основное </w:t>
            </w:r>
            <w:r w:rsidRPr="00904CE8">
              <w:rPr>
                <w:sz w:val="24"/>
                <w:szCs w:val="24"/>
              </w:rPr>
              <w:br/>
              <w:t>мероприятие 3.1.2</w:t>
            </w:r>
          </w:p>
        </w:tc>
        <w:tc>
          <w:tcPr>
            <w:tcW w:w="828" w:type="pct"/>
            <w:tcBorders>
              <w:left w:val="single" w:sz="4" w:space="0" w:color="auto"/>
              <w:bottom w:val="single" w:sz="4" w:space="0" w:color="auto"/>
              <w:right w:val="single" w:sz="4" w:space="0" w:color="auto"/>
            </w:tcBorders>
            <w:vAlign w:val="center"/>
          </w:tcPr>
          <w:p w:rsidR="00DA2333" w:rsidRPr="00904CE8" w:rsidRDefault="00DA2333" w:rsidP="003A59B5">
            <w:pPr>
              <w:pStyle w:val="2c"/>
              <w:tabs>
                <w:tab w:val="left" w:pos="851"/>
                <w:tab w:val="left" w:pos="1190"/>
                <w:tab w:val="left" w:pos="10915"/>
              </w:tabs>
              <w:ind w:right="20"/>
              <w:jc w:val="center"/>
              <w:rPr>
                <w:szCs w:val="24"/>
                <w:lang w:eastAsia="en-US"/>
              </w:rPr>
            </w:pPr>
            <w:r w:rsidRPr="00904CE8">
              <w:rPr>
                <w:szCs w:val="24"/>
                <w:lang w:eastAsia="en-US"/>
              </w:rPr>
              <w:t>Развитие и поддержка актуального состояния сайта администрации муниципального района «Ижемский»</w:t>
            </w:r>
          </w:p>
        </w:tc>
        <w:tc>
          <w:tcPr>
            <w:tcW w:w="759" w:type="pct"/>
            <w:tcBorders>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sz w:val="24"/>
                <w:szCs w:val="24"/>
              </w:rPr>
            </w:pPr>
            <w:r w:rsidRPr="00904CE8">
              <w:rPr>
                <w:sz w:val="24"/>
                <w:szCs w:val="24"/>
              </w:rPr>
              <w:t>Отдел информационно-аналитической работы</w:t>
            </w:r>
          </w:p>
          <w:p w:rsidR="00DA2333" w:rsidRPr="00904CE8" w:rsidRDefault="00DA2333" w:rsidP="003A59B5">
            <w:pPr>
              <w:pStyle w:val="ConsPlusCell"/>
              <w:tabs>
                <w:tab w:val="left" w:pos="10915"/>
              </w:tabs>
              <w:jc w:val="center"/>
              <w:rPr>
                <w:sz w:val="24"/>
                <w:szCs w:val="24"/>
              </w:rPr>
            </w:pPr>
          </w:p>
        </w:tc>
        <w:tc>
          <w:tcPr>
            <w:tcW w:w="623" w:type="pct"/>
            <w:tcBorders>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sz w:val="24"/>
                <w:szCs w:val="24"/>
              </w:rPr>
            </w:pPr>
            <w:r w:rsidRPr="00904CE8">
              <w:rPr>
                <w:sz w:val="24"/>
                <w:szCs w:val="24"/>
              </w:rPr>
              <w:t>160,5</w:t>
            </w:r>
          </w:p>
        </w:tc>
        <w:tc>
          <w:tcPr>
            <w:tcW w:w="407" w:type="pct"/>
            <w:tcBorders>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sz w:val="24"/>
                <w:szCs w:val="24"/>
              </w:rPr>
            </w:pPr>
            <w:r w:rsidRPr="00904CE8">
              <w:rPr>
                <w:sz w:val="24"/>
                <w:szCs w:val="24"/>
              </w:rPr>
              <w:t>100,5</w:t>
            </w:r>
          </w:p>
        </w:tc>
        <w:tc>
          <w:tcPr>
            <w:tcW w:w="407" w:type="pct"/>
            <w:tcBorders>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sz w:val="24"/>
                <w:szCs w:val="24"/>
              </w:rPr>
            </w:pPr>
            <w:r w:rsidRPr="00904CE8">
              <w:rPr>
                <w:sz w:val="24"/>
                <w:szCs w:val="24"/>
              </w:rPr>
              <w:t>15,0</w:t>
            </w:r>
          </w:p>
        </w:tc>
        <w:tc>
          <w:tcPr>
            <w:tcW w:w="407" w:type="pct"/>
            <w:tcBorders>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sz w:val="24"/>
                <w:szCs w:val="24"/>
              </w:rPr>
            </w:pPr>
            <w:r w:rsidRPr="00904CE8">
              <w:rPr>
                <w:sz w:val="24"/>
                <w:szCs w:val="24"/>
              </w:rPr>
              <w:t>15,0</w:t>
            </w:r>
          </w:p>
        </w:tc>
        <w:tc>
          <w:tcPr>
            <w:tcW w:w="407" w:type="pct"/>
            <w:tcBorders>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sz w:val="24"/>
                <w:szCs w:val="24"/>
              </w:rPr>
            </w:pPr>
            <w:r w:rsidRPr="00904CE8">
              <w:rPr>
                <w:sz w:val="24"/>
                <w:szCs w:val="24"/>
              </w:rPr>
              <w:t>15,0</w:t>
            </w:r>
          </w:p>
        </w:tc>
        <w:tc>
          <w:tcPr>
            <w:tcW w:w="404" w:type="pct"/>
            <w:tcBorders>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sz w:val="24"/>
                <w:szCs w:val="24"/>
              </w:rPr>
            </w:pPr>
            <w:r w:rsidRPr="00904CE8">
              <w:rPr>
                <w:sz w:val="24"/>
                <w:szCs w:val="24"/>
              </w:rPr>
              <w:t>15,0</w:t>
            </w:r>
          </w:p>
        </w:tc>
      </w:tr>
      <w:tr w:rsidR="00DA2333" w:rsidRPr="00904CE8" w:rsidTr="003A59B5">
        <w:trPr>
          <w:trHeight w:val="144"/>
          <w:tblCellSpacing w:w="5" w:type="nil"/>
        </w:trPr>
        <w:tc>
          <w:tcPr>
            <w:tcW w:w="758" w:type="pct"/>
            <w:tcBorders>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sz w:val="24"/>
                <w:szCs w:val="24"/>
              </w:rPr>
            </w:pPr>
            <w:r w:rsidRPr="00904CE8">
              <w:rPr>
                <w:sz w:val="24"/>
                <w:szCs w:val="24"/>
              </w:rPr>
              <w:t xml:space="preserve">Основное </w:t>
            </w:r>
            <w:r w:rsidRPr="00904CE8">
              <w:rPr>
                <w:sz w:val="24"/>
                <w:szCs w:val="24"/>
              </w:rPr>
              <w:br/>
            </w:r>
            <w:r w:rsidRPr="00904CE8">
              <w:rPr>
                <w:sz w:val="24"/>
                <w:szCs w:val="24"/>
              </w:rPr>
              <w:lastRenderedPageBreak/>
              <w:t>мероприятие 3.3.1</w:t>
            </w:r>
          </w:p>
        </w:tc>
        <w:tc>
          <w:tcPr>
            <w:tcW w:w="828" w:type="pct"/>
            <w:tcBorders>
              <w:left w:val="single" w:sz="4" w:space="0" w:color="auto"/>
              <w:bottom w:val="single" w:sz="4" w:space="0" w:color="auto"/>
              <w:right w:val="single" w:sz="4" w:space="0" w:color="auto"/>
            </w:tcBorders>
            <w:vAlign w:val="center"/>
          </w:tcPr>
          <w:p w:rsidR="00DA2333" w:rsidRPr="00904CE8" w:rsidRDefault="00DA2333" w:rsidP="003A59B5">
            <w:pPr>
              <w:pStyle w:val="2c"/>
              <w:tabs>
                <w:tab w:val="left" w:pos="851"/>
                <w:tab w:val="left" w:pos="1190"/>
                <w:tab w:val="left" w:pos="10915"/>
              </w:tabs>
              <w:ind w:right="20"/>
              <w:jc w:val="center"/>
              <w:rPr>
                <w:szCs w:val="24"/>
                <w:lang w:eastAsia="en-US"/>
              </w:rPr>
            </w:pPr>
            <w:r w:rsidRPr="00904CE8">
              <w:rPr>
                <w:szCs w:val="24"/>
                <w:lang w:eastAsia="en-US"/>
              </w:rPr>
              <w:lastRenderedPageBreak/>
              <w:t xml:space="preserve">Оказание </w:t>
            </w:r>
            <w:r w:rsidRPr="00904CE8">
              <w:rPr>
                <w:szCs w:val="24"/>
                <w:lang w:eastAsia="en-US"/>
              </w:rPr>
              <w:lastRenderedPageBreak/>
              <w:t>муниципальных услуг (выполнение работ) многофункциональным центром предоставления государственных и муниципальных услуг</w:t>
            </w:r>
          </w:p>
        </w:tc>
        <w:tc>
          <w:tcPr>
            <w:tcW w:w="759" w:type="pct"/>
            <w:tcBorders>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sz w:val="24"/>
                <w:szCs w:val="24"/>
              </w:rPr>
            </w:pPr>
            <w:r w:rsidRPr="00904CE8">
              <w:rPr>
                <w:sz w:val="24"/>
                <w:szCs w:val="24"/>
              </w:rPr>
              <w:lastRenderedPageBreak/>
              <w:t xml:space="preserve">Отдел </w:t>
            </w:r>
            <w:r w:rsidRPr="00904CE8">
              <w:rPr>
                <w:sz w:val="24"/>
                <w:szCs w:val="24"/>
              </w:rPr>
              <w:lastRenderedPageBreak/>
              <w:t>информационно-аналитической работы</w:t>
            </w:r>
          </w:p>
          <w:p w:rsidR="00DA2333" w:rsidRPr="00904CE8" w:rsidRDefault="00DA2333" w:rsidP="003A59B5">
            <w:pPr>
              <w:pStyle w:val="ConsPlusCell"/>
              <w:tabs>
                <w:tab w:val="left" w:pos="10915"/>
              </w:tabs>
              <w:jc w:val="center"/>
              <w:rPr>
                <w:sz w:val="24"/>
                <w:szCs w:val="24"/>
              </w:rPr>
            </w:pPr>
          </w:p>
        </w:tc>
        <w:tc>
          <w:tcPr>
            <w:tcW w:w="623" w:type="pct"/>
            <w:tcBorders>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sz w:val="24"/>
                <w:szCs w:val="24"/>
              </w:rPr>
            </w:pPr>
            <w:r w:rsidRPr="00904CE8">
              <w:rPr>
                <w:sz w:val="24"/>
                <w:szCs w:val="24"/>
              </w:rPr>
              <w:lastRenderedPageBreak/>
              <w:t>6 125,8</w:t>
            </w:r>
          </w:p>
        </w:tc>
        <w:tc>
          <w:tcPr>
            <w:tcW w:w="407" w:type="pct"/>
            <w:tcBorders>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sz w:val="24"/>
                <w:szCs w:val="24"/>
              </w:rPr>
            </w:pPr>
            <w:r w:rsidRPr="00904CE8">
              <w:rPr>
                <w:sz w:val="24"/>
                <w:szCs w:val="24"/>
              </w:rPr>
              <w:t>1 005,8</w:t>
            </w:r>
          </w:p>
        </w:tc>
        <w:tc>
          <w:tcPr>
            <w:tcW w:w="407" w:type="pct"/>
            <w:tcBorders>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sz w:val="24"/>
                <w:szCs w:val="24"/>
              </w:rPr>
            </w:pPr>
            <w:r w:rsidRPr="00904CE8">
              <w:rPr>
                <w:sz w:val="24"/>
                <w:szCs w:val="24"/>
              </w:rPr>
              <w:t>5 120,0</w:t>
            </w:r>
          </w:p>
        </w:tc>
        <w:tc>
          <w:tcPr>
            <w:tcW w:w="407" w:type="pct"/>
            <w:tcBorders>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sz w:val="24"/>
                <w:szCs w:val="24"/>
              </w:rPr>
            </w:pPr>
            <w:r w:rsidRPr="00904CE8">
              <w:rPr>
                <w:sz w:val="24"/>
                <w:szCs w:val="24"/>
              </w:rPr>
              <w:t>0,0</w:t>
            </w:r>
          </w:p>
        </w:tc>
        <w:tc>
          <w:tcPr>
            <w:tcW w:w="407" w:type="pct"/>
            <w:tcBorders>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sz w:val="24"/>
                <w:szCs w:val="24"/>
              </w:rPr>
            </w:pPr>
            <w:r w:rsidRPr="00904CE8">
              <w:rPr>
                <w:sz w:val="24"/>
                <w:szCs w:val="24"/>
              </w:rPr>
              <w:t>0,0</w:t>
            </w:r>
          </w:p>
        </w:tc>
        <w:tc>
          <w:tcPr>
            <w:tcW w:w="404" w:type="pct"/>
            <w:tcBorders>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sz w:val="24"/>
                <w:szCs w:val="24"/>
              </w:rPr>
            </w:pPr>
            <w:r w:rsidRPr="00904CE8">
              <w:rPr>
                <w:sz w:val="24"/>
                <w:szCs w:val="24"/>
              </w:rPr>
              <w:t>0,0</w:t>
            </w:r>
          </w:p>
        </w:tc>
      </w:tr>
      <w:tr w:rsidR="00DA2333" w:rsidRPr="00904CE8" w:rsidTr="003A59B5">
        <w:trPr>
          <w:trHeight w:val="144"/>
          <w:tblCellSpacing w:w="5" w:type="nil"/>
        </w:trPr>
        <w:tc>
          <w:tcPr>
            <w:tcW w:w="758" w:type="pct"/>
            <w:tcBorders>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sz w:val="24"/>
                <w:szCs w:val="24"/>
              </w:rPr>
            </w:pPr>
            <w:r w:rsidRPr="00904CE8">
              <w:rPr>
                <w:sz w:val="24"/>
                <w:szCs w:val="24"/>
              </w:rPr>
              <w:lastRenderedPageBreak/>
              <w:t xml:space="preserve">Основное </w:t>
            </w:r>
            <w:r w:rsidRPr="00904CE8">
              <w:rPr>
                <w:sz w:val="24"/>
                <w:szCs w:val="24"/>
              </w:rPr>
              <w:br/>
              <w:t>мероприятие 3.4.1.</w:t>
            </w:r>
          </w:p>
          <w:p w:rsidR="00DA2333" w:rsidRPr="00904CE8" w:rsidRDefault="00DA2333" w:rsidP="003A59B5">
            <w:pPr>
              <w:pStyle w:val="ConsPlusCell"/>
              <w:tabs>
                <w:tab w:val="left" w:pos="10915"/>
              </w:tabs>
              <w:jc w:val="center"/>
              <w:rPr>
                <w:sz w:val="24"/>
                <w:szCs w:val="24"/>
              </w:rPr>
            </w:pPr>
          </w:p>
        </w:tc>
        <w:tc>
          <w:tcPr>
            <w:tcW w:w="828" w:type="pct"/>
            <w:tcBorders>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sz w:val="24"/>
                <w:szCs w:val="24"/>
              </w:rPr>
            </w:pPr>
            <w:r w:rsidRPr="00904CE8">
              <w:rPr>
                <w:sz w:val="24"/>
                <w:szCs w:val="24"/>
              </w:rPr>
              <w:t>Автоматизация и модернизация рабочих мест специалистов администрации муниципального района «Ижемский» и муниципальных учреждений, осуществляющих работу с государственными и муниципальными информационными системами</w:t>
            </w:r>
          </w:p>
        </w:tc>
        <w:tc>
          <w:tcPr>
            <w:tcW w:w="759" w:type="pct"/>
            <w:tcBorders>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sz w:val="24"/>
                <w:szCs w:val="24"/>
              </w:rPr>
            </w:pPr>
            <w:r w:rsidRPr="00904CE8">
              <w:rPr>
                <w:sz w:val="24"/>
                <w:szCs w:val="24"/>
              </w:rPr>
              <w:t>Отдел информационно-аналитической работы</w:t>
            </w:r>
          </w:p>
          <w:p w:rsidR="00DA2333" w:rsidRPr="00904CE8" w:rsidRDefault="00DA2333" w:rsidP="003A59B5">
            <w:pPr>
              <w:pStyle w:val="ConsPlusCell"/>
              <w:tabs>
                <w:tab w:val="left" w:pos="10915"/>
              </w:tabs>
              <w:jc w:val="center"/>
              <w:rPr>
                <w:sz w:val="24"/>
                <w:szCs w:val="24"/>
              </w:rPr>
            </w:pPr>
          </w:p>
        </w:tc>
        <w:tc>
          <w:tcPr>
            <w:tcW w:w="623" w:type="pct"/>
            <w:tcBorders>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sz w:val="24"/>
                <w:szCs w:val="24"/>
              </w:rPr>
            </w:pPr>
            <w:r w:rsidRPr="00904CE8">
              <w:rPr>
                <w:sz w:val="24"/>
                <w:szCs w:val="24"/>
              </w:rPr>
              <w:t>426,1</w:t>
            </w:r>
          </w:p>
        </w:tc>
        <w:tc>
          <w:tcPr>
            <w:tcW w:w="407" w:type="pct"/>
            <w:tcBorders>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sz w:val="24"/>
                <w:szCs w:val="24"/>
              </w:rPr>
            </w:pPr>
            <w:r w:rsidRPr="00904CE8">
              <w:rPr>
                <w:sz w:val="24"/>
                <w:szCs w:val="24"/>
              </w:rPr>
              <w:t>200,0</w:t>
            </w:r>
          </w:p>
        </w:tc>
        <w:tc>
          <w:tcPr>
            <w:tcW w:w="407" w:type="pct"/>
            <w:tcBorders>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sz w:val="24"/>
                <w:szCs w:val="24"/>
              </w:rPr>
            </w:pPr>
            <w:r w:rsidRPr="00904CE8">
              <w:rPr>
                <w:sz w:val="24"/>
                <w:szCs w:val="24"/>
              </w:rPr>
              <w:t>76,1</w:t>
            </w:r>
          </w:p>
        </w:tc>
        <w:tc>
          <w:tcPr>
            <w:tcW w:w="407" w:type="pct"/>
            <w:tcBorders>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sz w:val="24"/>
                <w:szCs w:val="24"/>
              </w:rPr>
            </w:pPr>
            <w:r w:rsidRPr="00904CE8">
              <w:rPr>
                <w:sz w:val="24"/>
                <w:szCs w:val="24"/>
              </w:rPr>
              <w:t>100,0</w:t>
            </w:r>
          </w:p>
        </w:tc>
        <w:tc>
          <w:tcPr>
            <w:tcW w:w="407" w:type="pct"/>
            <w:tcBorders>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sz w:val="24"/>
                <w:szCs w:val="24"/>
              </w:rPr>
            </w:pPr>
            <w:r w:rsidRPr="00904CE8">
              <w:rPr>
                <w:sz w:val="24"/>
                <w:szCs w:val="24"/>
              </w:rPr>
              <w:t>50,0</w:t>
            </w:r>
          </w:p>
        </w:tc>
        <w:tc>
          <w:tcPr>
            <w:tcW w:w="404" w:type="pct"/>
            <w:tcBorders>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sz w:val="24"/>
                <w:szCs w:val="24"/>
              </w:rPr>
            </w:pPr>
            <w:r w:rsidRPr="00904CE8">
              <w:rPr>
                <w:sz w:val="24"/>
                <w:szCs w:val="24"/>
              </w:rPr>
              <w:t>0,0</w:t>
            </w:r>
          </w:p>
        </w:tc>
      </w:tr>
      <w:tr w:rsidR="00DA2333" w:rsidRPr="00904CE8" w:rsidTr="003A59B5">
        <w:trPr>
          <w:trHeight w:val="144"/>
          <w:tblCellSpacing w:w="5" w:type="nil"/>
        </w:trPr>
        <w:tc>
          <w:tcPr>
            <w:tcW w:w="758" w:type="pct"/>
            <w:tcBorders>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sz w:val="24"/>
                <w:szCs w:val="24"/>
              </w:rPr>
            </w:pPr>
            <w:r w:rsidRPr="00904CE8">
              <w:rPr>
                <w:sz w:val="24"/>
                <w:szCs w:val="24"/>
              </w:rPr>
              <w:t>Основное мероприятие 3.5.1.</w:t>
            </w:r>
          </w:p>
        </w:tc>
        <w:tc>
          <w:tcPr>
            <w:tcW w:w="828" w:type="pct"/>
            <w:tcBorders>
              <w:left w:val="single" w:sz="4" w:space="0" w:color="auto"/>
              <w:bottom w:val="single" w:sz="4" w:space="0" w:color="auto"/>
              <w:right w:val="single" w:sz="4" w:space="0" w:color="auto"/>
            </w:tcBorders>
            <w:vAlign w:val="center"/>
          </w:tcPr>
          <w:p w:rsidR="00DA2333" w:rsidRPr="00904CE8" w:rsidRDefault="00DA2333" w:rsidP="003A59B5">
            <w:pPr>
              <w:tabs>
                <w:tab w:val="left" w:pos="10915"/>
              </w:tabs>
              <w:autoSpaceDE w:val="0"/>
              <w:autoSpaceDN w:val="0"/>
              <w:adjustRightInd w:val="0"/>
              <w:spacing w:after="0" w:line="240" w:lineRule="auto"/>
              <w:jc w:val="center"/>
              <w:rPr>
                <w:sz w:val="24"/>
                <w:szCs w:val="24"/>
              </w:rPr>
            </w:pPr>
            <w:r w:rsidRPr="00904CE8">
              <w:rPr>
                <w:rFonts w:ascii="Times New Roman" w:hAnsi="Times New Roman"/>
                <w:sz w:val="24"/>
                <w:szCs w:val="24"/>
                <w:lang w:eastAsia="ru-RU"/>
              </w:rPr>
              <w:t>Обеспечение антивирусной защиты локальных компьютерных сетей администрации муниципального района «Ижемский»</w:t>
            </w:r>
          </w:p>
        </w:tc>
        <w:tc>
          <w:tcPr>
            <w:tcW w:w="759" w:type="pct"/>
            <w:tcBorders>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sz w:val="24"/>
                <w:szCs w:val="24"/>
              </w:rPr>
            </w:pPr>
            <w:r w:rsidRPr="00904CE8">
              <w:rPr>
                <w:sz w:val="24"/>
                <w:szCs w:val="24"/>
              </w:rPr>
              <w:t>Отдел информационно-аналитической работы</w:t>
            </w:r>
          </w:p>
          <w:p w:rsidR="00DA2333" w:rsidRPr="00904CE8" w:rsidRDefault="00DA2333" w:rsidP="003A59B5">
            <w:pPr>
              <w:pStyle w:val="ConsPlusCell"/>
              <w:tabs>
                <w:tab w:val="left" w:pos="10915"/>
              </w:tabs>
              <w:jc w:val="center"/>
              <w:rPr>
                <w:sz w:val="24"/>
                <w:szCs w:val="24"/>
              </w:rPr>
            </w:pPr>
          </w:p>
        </w:tc>
        <w:tc>
          <w:tcPr>
            <w:tcW w:w="623" w:type="pct"/>
            <w:tcBorders>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sz w:val="24"/>
                <w:szCs w:val="24"/>
              </w:rPr>
            </w:pPr>
            <w:r w:rsidRPr="00904CE8">
              <w:rPr>
                <w:sz w:val="24"/>
                <w:szCs w:val="24"/>
              </w:rPr>
              <w:t>186,5</w:t>
            </w:r>
          </w:p>
        </w:tc>
        <w:tc>
          <w:tcPr>
            <w:tcW w:w="407" w:type="pct"/>
            <w:tcBorders>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sz w:val="24"/>
                <w:szCs w:val="24"/>
              </w:rPr>
            </w:pPr>
            <w:r w:rsidRPr="00904CE8">
              <w:rPr>
                <w:sz w:val="24"/>
                <w:szCs w:val="24"/>
              </w:rPr>
              <w:t>70,0</w:t>
            </w:r>
          </w:p>
        </w:tc>
        <w:tc>
          <w:tcPr>
            <w:tcW w:w="407" w:type="pct"/>
            <w:tcBorders>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sz w:val="24"/>
                <w:szCs w:val="24"/>
              </w:rPr>
            </w:pPr>
            <w:r w:rsidRPr="00904CE8">
              <w:rPr>
                <w:sz w:val="24"/>
                <w:szCs w:val="24"/>
              </w:rPr>
              <w:t>0,0</w:t>
            </w:r>
          </w:p>
        </w:tc>
        <w:tc>
          <w:tcPr>
            <w:tcW w:w="407" w:type="pct"/>
            <w:tcBorders>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sz w:val="24"/>
                <w:szCs w:val="24"/>
              </w:rPr>
            </w:pPr>
            <w:r w:rsidRPr="00904CE8">
              <w:rPr>
                <w:sz w:val="24"/>
                <w:szCs w:val="24"/>
              </w:rPr>
              <w:t>116,5</w:t>
            </w:r>
          </w:p>
        </w:tc>
        <w:tc>
          <w:tcPr>
            <w:tcW w:w="407" w:type="pct"/>
            <w:tcBorders>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sz w:val="24"/>
                <w:szCs w:val="24"/>
              </w:rPr>
            </w:pPr>
            <w:r w:rsidRPr="00904CE8">
              <w:rPr>
                <w:sz w:val="24"/>
                <w:szCs w:val="24"/>
              </w:rPr>
              <w:t>0,0</w:t>
            </w:r>
          </w:p>
        </w:tc>
        <w:tc>
          <w:tcPr>
            <w:tcW w:w="404" w:type="pct"/>
            <w:tcBorders>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sz w:val="24"/>
                <w:szCs w:val="24"/>
              </w:rPr>
            </w:pPr>
            <w:r w:rsidRPr="00904CE8">
              <w:rPr>
                <w:sz w:val="24"/>
                <w:szCs w:val="24"/>
              </w:rPr>
              <w:t>0,0</w:t>
            </w:r>
          </w:p>
        </w:tc>
      </w:tr>
      <w:tr w:rsidR="00DA2333" w:rsidRPr="00904CE8" w:rsidTr="003A59B5">
        <w:trPr>
          <w:trHeight w:val="144"/>
          <w:tblCellSpacing w:w="5" w:type="nil"/>
        </w:trPr>
        <w:tc>
          <w:tcPr>
            <w:tcW w:w="758" w:type="pct"/>
            <w:vMerge w:val="restart"/>
            <w:tcBorders>
              <w:top w:val="single" w:sz="4" w:space="0" w:color="auto"/>
              <w:left w:val="single" w:sz="4" w:space="0" w:color="auto"/>
              <w:right w:val="single" w:sz="4" w:space="0" w:color="auto"/>
            </w:tcBorders>
            <w:vAlign w:val="center"/>
          </w:tcPr>
          <w:p w:rsidR="00DA2333" w:rsidRPr="00904CE8" w:rsidRDefault="00DA2333" w:rsidP="003A59B5">
            <w:pPr>
              <w:tabs>
                <w:tab w:val="left" w:pos="10915"/>
              </w:tabs>
              <w:autoSpaceDE w:val="0"/>
              <w:autoSpaceDN w:val="0"/>
              <w:adjustRightInd w:val="0"/>
              <w:spacing w:after="0" w:line="240" w:lineRule="auto"/>
              <w:jc w:val="center"/>
              <w:outlineLvl w:val="1"/>
              <w:rPr>
                <w:rFonts w:ascii="Times New Roman" w:hAnsi="Times New Roman"/>
                <w:b/>
                <w:sz w:val="24"/>
                <w:szCs w:val="24"/>
              </w:rPr>
            </w:pPr>
            <w:r w:rsidRPr="00904CE8">
              <w:rPr>
                <w:rFonts w:ascii="Times New Roman" w:hAnsi="Times New Roman"/>
                <w:b/>
                <w:sz w:val="24"/>
                <w:szCs w:val="24"/>
              </w:rPr>
              <w:t>Подпрограмма 4.</w:t>
            </w:r>
          </w:p>
        </w:tc>
        <w:tc>
          <w:tcPr>
            <w:tcW w:w="828" w:type="pct"/>
            <w:vMerge w:val="restart"/>
            <w:tcBorders>
              <w:top w:val="single" w:sz="4" w:space="0" w:color="auto"/>
              <w:left w:val="single" w:sz="4" w:space="0" w:color="auto"/>
              <w:right w:val="single" w:sz="4" w:space="0" w:color="auto"/>
            </w:tcBorders>
            <w:vAlign w:val="center"/>
          </w:tcPr>
          <w:p w:rsidR="00DA2333" w:rsidRPr="00904CE8" w:rsidRDefault="00DA2333" w:rsidP="003A59B5">
            <w:pPr>
              <w:pStyle w:val="ConsPlusCell"/>
              <w:tabs>
                <w:tab w:val="left" w:pos="10915"/>
              </w:tabs>
              <w:jc w:val="center"/>
              <w:rPr>
                <w:b/>
                <w:sz w:val="24"/>
                <w:szCs w:val="24"/>
              </w:rPr>
            </w:pPr>
            <w:r w:rsidRPr="00904CE8">
              <w:rPr>
                <w:b/>
                <w:sz w:val="24"/>
                <w:szCs w:val="24"/>
              </w:rPr>
              <w:t xml:space="preserve">Противодействие  коррупции в </w:t>
            </w:r>
            <w:r w:rsidRPr="00904CE8">
              <w:rPr>
                <w:b/>
                <w:sz w:val="24"/>
                <w:szCs w:val="24"/>
              </w:rPr>
              <w:lastRenderedPageBreak/>
              <w:t>муниципальном образовании муниципального  района «Ижемский»</w:t>
            </w:r>
          </w:p>
        </w:tc>
        <w:tc>
          <w:tcPr>
            <w:tcW w:w="759"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b/>
                <w:sz w:val="24"/>
                <w:szCs w:val="24"/>
              </w:rPr>
            </w:pPr>
            <w:r w:rsidRPr="00904CE8">
              <w:rPr>
                <w:b/>
                <w:sz w:val="24"/>
                <w:szCs w:val="24"/>
              </w:rPr>
              <w:lastRenderedPageBreak/>
              <w:t>Всего</w:t>
            </w:r>
          </w:p>
        </w:tc>
        <w:tc>
          <w:tcPr>
            <w:tcW w:w="62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b/>
                <w:sz w:val="24"/>
                <w:szCs w:val="24"/>
              </w:rPr>
            </w:pPr>
            <w:r w:rsidRPr="00904CE8">
              <w:rPr>
                <w:b/>
                <w:sz w:val="24"/>
                <w:szCs w:val="24"/>
              </w:rPr>
              <w:t>100,0</w:t>
            </w:r>
          </w:p>
        </w:tc>
        <w:tc>
          <w:tcPr>
            <w:tcW w:w="407"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b/>
                <w:sz w:val="24"/>
                <w:szCs w:val="24"/>
              </w:rPr>
            </w:pPr>
            <w:r w:rsidRPr="00904CE8">
              <w:rPr>
                <w:b/>
                <w:sz w:val="24"/>
                <w:szCs w:val="24"/>
              </w:rPr>
              <w:t>0,0</w:t>
            </w:r>
          </w:p>
        </w:tc>
        <w:tc>
          <w:tcPr>
            <w:tcW w:w="407"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b/>
                <w:sz w:val="24"/>
                <w:szCs w:val="24"/>
              </w:rPr>
            </w:pPr>
            <w:r w:rsidRPr="00904CE8">
              <w:rPr>
                <w:b/>
                <w:sz w:val="24"/>
                <w:szCs w:val="24"/>
              </w:rPr>
              <w:t>0,0</w:t>
            </w:r>
          </w:p>
        </w:tc>
        <w:tc>
          <w:tcPr>
            <w:tcW w:w="407"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b/>
                <w:sz w:val="24"/>
                <w:szCs w:val="24"/>
              </w:rPr>
            </w:pPr>
            <w:r w:rsidRPr="00904CE8">
              <w:rPr>
                <w:b/>
                <w:sz w:val="24"/>
                <w:szCs w:val="24"/>
              </w:rPr>
              <w:t>0,0</w:t>
            </w:r>
          </w:p>
        </w:tc>
        <w:tc>
          <w:tcPr>
            <w:tcW w:w="407"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b/>
                <w:sz w:val="24"/>
                <w:szCs w:val="24"/>
              </w:rPr>
            </w:pPr>
            <w:r w:rsidRPr="00904CE8">
              <w:rPr>
                <w:b/>
                <w:sz w:val="24"/>
                <w:szCs w:val="24"/>
              </w:rPr>
              <w:t>50,0</w:t>
            </w:r>
          </w:p>
        </w:tc>
        <w:tc>
          <w:tcPr>
            <w:tcW w:w="404"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b/>
                <w:sz w:val="24"/>
                <w:szCs w:val="24"/>
              </w:rPr>
            </w:pPr>
            <w:r w:rsidRPr="00904CE8">
              <w:rPr>
                <w:b/>
                <w:sz w:val="24"/>
                <w:szCs w:val="24"/>
              </w:rPr>
              <w:t>50,0</w:t>
            </w:r>
          </w:p>
        </w:tc>
      </w:tr>
      <w:tr w:rsidR="00DA2333" w:rsidRPr="00904CE8" w:rsidTr="003A59B5">
        <w:trPr>
          <w:trHeight w:val="144"/>
          <w:tblCellSpacing w:w="5" w:type="nil"/>
        </w:trPr>
        <w:tc>
          <w:tcPr>
            <w:tcW w:w="758" w:type="pct"/>
            <w:vMerge/>
            <w:tcBorders>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b/>
                <w:sz w:val="24"/>
                <w:szCs w:val="24"/>
              </w:rPr>
            </w:pPr>
          </w:p>
        </w:tc>
        <w:tc>
          <w:tcPr>
            <w:tcW w:w="828" w:type="pct"/>
            <w:vMerge/>
            <w:tcBorders>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b/>
                <w:sz w:val="24"/>
                <w:szCs w:val="24"/>
              </w:rPr>
            </w:pPr>
          </w:p>
        </w:tc>
        <w:tc>
          <w:tcPr>
            <w:tcW w:w="759" w:type="pct"/>
            <w:tcBorders>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b/>
                <w:sz w:val="24"/>
                <w:szCs w:val="24"/>
              </w:rPr>
            </w:pPr>
            <w:r w:rsidRPr="00904CE8">
              <w:rPr>
                <w:b/>
                <w:sz w:val="24"/>
                <w:szCs w:val="24"/>
              </w:rPr>
              <w:t xml:space="preserve">Отдел правовой и </w:t>
            </w:r>
            <w:r w:rsidRPr="00904CE8">
              <w:rPr>
                <w:b/>
                <w:sz w:val="24"/>
                <w:szCs w:val="24"/>
              </w:rPr>
              <w:lastRenderedPageBreak/>
              <w:t>кадровой работы</w:t>
            </w:r>
          </w:p>
        </w:tc>
        <w:tc>
          <w:tcPr>
            <w:tcW w:w="623" w:type="pct"/>
            <w:tcBorders>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b/>
                <w:sz w:val="24"/>
                <w:szCs w:val="24"/>
              </w:rPr>
            </w:pPr>
            <w:r w:rsidRPr="00904CE8">
              <w:rPr>
                <w:b/>
                <w:sz w:val="24"/>
                <w:szCs w:val="24"/>
              </w:rPr>
              <w:lastRenderedPageBreak/>
              <w:t>100,0</w:t>
            </w:r>
          </w:p>
        </w:tc>
        <w:tc>
          <w:tcPr>
            <w:tcW w:w="407" w:type="pct"/>
            <w:tcBorders>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b/>
                <w:sz w:val="24"/>
                <w:szCs w:val="24"/>
              </w:rPr>
            </w:pPr>
            <w:r w:rsidRPr="00904CE8">
              <w:rPr>
                <w:b/>
                <w:sz w:val="24"/>
                <w:szCs w:val="24"/>
              </w:rPr>
              <w:t>0,0</w:t>
            </w:r>
          </w:p>
        </w:tc>
        <w:tc>
          <w:tcPr>
            <w:tcW w:w="407" w:type="pct"/>
            <w:tcBorders>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b/>
                <w:sz w:val="24"/>
                <w:szCs w:val="24"/>
              </w:rPr>
            </w:pPr>
            <w:r w:rsidRPr="00904CE8">
              <w:rPr>
                <w:b/>
                <w:sz w:val="24"/>
                <w:szCs w:val="24"/>
              </w:rPr>
              <w:t>0,0</w:t>
            </w:r>
          </w:p>
        </w:tc>
        <w:tc>
          <w:tcPr>
            <w:tcW w:w="407" w:type="pct"/>
            <w:tcBorders>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b/>
                <w:sz w:val="24"/>
                <w:szCs w:val="24"/>
              </w:rPr>
            </w:pPr>
            <w:r w:rsidRPr="00904CE8">
              <w:rPr>
                <w:b/>
                <w:sz w:val="24"/>
                <w:szCs w:val="24"/>
              </w:rPr>
              <w:t>0,0</w:t>
            </w:r>
          </w:p>
        </w:tc>
        <w:tc>
          <w:tcPr>
            <w:tcW w:w="407" w:type="pct"/>
            <w:tcBorders>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b/>
                <w:sz w:val="24"/>
                <w:szCs w:val="24"/>
              </w:rPr>
            </w:pPr>
            <w:r w:rsidRPr="00904CE8">
              <w:rPr>
                <w:b/>
                <w:sz w:val="24"/>
                <w:szCs w:val="24"/>
              </w:rPr>
              <w:t>50,0</w:t>
            </w:r>
          </w:p>
        </w:tc>
        <w:tc>
          <w:tcPr>
            <w:tcW w:w="404" w:type="pct"/>
            <w:tcBorders>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b/>
                <w:sz w:val="24"/>
                <w:szCs w:val="24"/>
              </w:rPr>
            </w:pPr>
            <w:r w:rsidRPr="00904CE8">
              <w:rPr>
                <w:b/>
                <w:sz w:val="24"/>
                <w:szCs w:val="24"/>
              </w:rPr>
              <w:t>50,0</w:t>
            </w:r>
          </w:p>
        </w:tc>
      </w:tr>
      <w:tr w:rsidR="00DA2333" w:rsidRPr="00904CE8" w:rsidTr="003A59B5">
        <w:trPr>
          <w:trHeight w:val="144"/>
          <w:tblCellSpacing w:w="5" w:type="nil"/>
        </w:trPr>
        <w:tc>
          <w:tcPr>
            <w:tcW w:w="758" w:type="pct"/>
            <w:tcBorders>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sz w:val="24"/>
                <w:szCs w:val="24"/>
              </w:rPr>
            </w:pPr>
            <w:r w:rsidRPr="00904CE8">
              <w:rPr>
                <w:sz w:val="24"/>
                <w:szCs w:val="24"/>
              </w:rPr>
              <w:lastRenderedPageBreak/>
              <w:t>Основное мероприятие 4.1.1.</w:t>
            </w:r>
          </w:p>
        </w:tc>
        <w:tc>
          <w:tcPr>
            <w:tcW w:w="828" w:type="pct"/>
            <w:tcBorders>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sz w:val="24"/>
                <w:szCs w:val="24"/>
              </w:rPr>
            </w:pPr>
            <w:r w:rsidRPr="00904CE8">
              <w:rPr>
                <w:sz w:val="24"/>
                <w:szCs w:val="24"/>
              </w:rPr>
              <w:t>Организация  обучения лиц, замещающих муниципальные должности, должности муниципальной службы, специалистов ОМСУ МО МР «Ижемский»</w:t>
            </w:r>
          </w:p>
        </w:tc>
        <w:tc>
          <w:tcPr>
            <w:tcW w:w="759" w:type="pct"/>
            <w:tcBorders>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sz w:val="24"/>
                <w:szCs w:val="24"/>
              </w:rPr>
            </w:pPr>
            <w:r w:rsidRPr="00904CE8">
              <w:rPr>
                <w:sz w:val="24"/>
                <w:szCs w:val="24"/>
              </w:rPr>
              <w:t>Отдел правовой и кадровой работы</w:t>
            </w:r>
          </w:p>
        </w:tc>
        <w:tc>
          <w:tcPr>
            <w:tcW w:w="623" w:type="pct"/>
            <w:tcBorders>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sz w:val="24"/>
                <w:szCs w:val="24"/>
              </w:rPr>
            </w:pPr>
            <w:r w:rsidRPr="00904CE8">
              <w:rPr>
                <w:sz w:val="24"/>
                <w:szCs w:val="24"/>
              </w:rPr>
              <w:t>100,0</w:t>
            </w:r>
          </w:p>
        </w:tc>
        <w:tc>
          <w:tcPr>
            <w:tcW w:w="407" w:type="pct"/>
            <w:tcBorders>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sz w:val="24"/>
                <w:szCs w:val="24"/>
              </w:rPr>
            </w:pPr>
            <w:r w:rsidRPr="00904CE8">
              <w:rPr>
                <w:sz w:val="24"/>
                <w:szCs w:val="24"/>
              </w:rPr>
              <w:t>0,0</w:t>
            </w:r>
          </w:p>
        </w:tc>
        <w:tc>
          <w:tcPr>
            <w:tcW w:w="407" w:type="pct"/>
            <w:tcBorders>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sz w:val="24"/>
                <w:szCs w:val="24"/>
              </w:rPr>
            </w:pPr>
            <w:r w:rsidRPr="00904CE8">
              <w:rPr>
                <w:sz w:val="24"/>
                <w:szCs w:val="24"/>
              </w:rPr>
              <w:t>0,0</w:t>
            </w:r>
          </w:p>
        </w:tc>
        <w:tc>
          <w:tcPr>
            <w:tcW w:w="407" w:type="pct"/>
            <w:tcBorders>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sz w:val="24"/>
                <w:szCs w:val="24"/>
              </w:rPr>
            </w:pPr>
            <w:r w:rsidRPr="00904CE8">
              <w:rPr>
                <w:sz w:val="24"/>
                <w:szCs w:val="24"/>
              </w:rPr>
              <w:t>0,0</w:t>
            </w:r>
          </w:p>
        </w:tc>
        <w:tc>
          <w:tcPr>
            <w:tcW w:w="407" w:type="pct"/>
            <w:tcBorders>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sz w:val="24"/>
                <w:szCs w:val="24"/>
              </w:rPr>
            </w:pPr>
            <w:r w:rsidRPr="00904CE8">
              <w:rPr>
                <w:sz w:val="24"/>
                <w:szCs w:val="24"/>
              </w:rPr>
              <w:t>50,0</w:t>
            </w:r>
          </w:p>
        </w:tc>
        <w:tc>
          <w:tcPr>
            <w:tcW w:w="404" w:type="pct"/>
            <w:tcBorders>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sz w:val="24"/>
                <w:szCs w:val="24"/>
              </w:rPr>
            </w:pPr>
            <w:r w:rsidRPr="00904CE8">
              <w:rPr>
                <w:sz w:val="24"/>
                <w:szCs w:val="24"/>
              </w:rPr>
              <w:t>50,0</w:t>
            </w:r>
          </w:p>
        </w:tc>
      </w:tr>
      <w:tr w:rsidR="00DA2333" w:rsidRPr="00904CE8" w:rsidTr="003A59B5">
        <w:trPr>
          <w:trHeight w:val="324"/>
          <w:tblCellSpacing w:w="5" w:type="nil"/>
        </w:trPr>
        <w:tc>
          <w:tcPr>
            <w:tcW w:w="758" w:type="pct"/>
            <w:vMerge w:val="restart"/>
            <w:tcBorders>
              <w:left w:val="single" w:sz="4" w:space="0" w:color="auto"/>
              <w:right w:val="single" w:sz="4" w:space="0" w:color="auto"/>
            </w:tcBorders>
            <w:vAlign w:val="center"/>
          </w:tcPr>
          <w:p w:rsidR="00DA2333" w:rsidRPr="00904CE8" w:rsidRDefault="00DA2333" w:rsidP="003A59B5">
            <w:pPr>
              <w:tabs>
                <w:tab w:val="left" w:pos="10915"/>
              </w:tabs>
              <w:autoSpaceDE w:val="0"/>
              <w:autoSpaceDN w:val="0"/>
              <w:adjustRightInd w:val="0"/>
              <w:spacing w:after="0" w:line="240" w:lineRule="auto"/>
              <w:jc w:val="center"/>
              <w:outlineLvl w:val="1"/>
              <w:rPr>
                <w:rFonts w:ascii="Times New Roman" w:hAnsi="Times New Roman"/>
                <w:b/>
                <w:sz w:val="24"/>
                <w:szCs w:val="24"/>
              </w:rPr>
            </w:pPr>
            <w:r w:rsidRPr="00904CE8">
              <w:rPr>
                <w:rFonts w:ascii="Times New Roman" w:hAnsi="Times New Roman"/>
                <w:b/>
                <w:sz w:val="24"/>
                <w:szCs w:val="24"/>
              </w:rPr>
              <w:t>Подпрограмма 5.</w:t>
            </w:r>
          </w:p>
        </w:tc>
        <w:tc>
          <w:tcPr>
            <w:tcW w:w="828" w:type="pct"/>
            <w:vMerge w:val="restart"/>
            <w:tcBorders>
              <w:left w:val="single" w:sz="4" w:space="0" w:color="auto"/>
              <w:right w:val="single" w:sz="4" w:space="0" w:color="auto"/>
            </w:tcBorders>
            <w:vAlign w:val="center"/>
          </w:tcPr>
          <w:p w:rsidR="00DA2333" w:rsidRPr="00904CE8" w:rsidRDefault="00DA2333" w:rsidP="003A59B5">
            <w:pPr>
              <w:pStyle w:val="ConsPlusCell"/>
              <w:tabs>
                <w:tab w:val="left" w:pos="10915"/>
              </w:tabs>
              <w:jc w:val="center"/>
              <w:rPr>
                <w:b/>
                <w:sz w:val="24"/>
                <w:szCs w:val="24"/>
              </w:rPr>
            </w:pPr>
            <w:r w:rsidRPr="00904CE8">
              <w:rPr>
                <w:b/>
                <w:sz w:val="24"/>
                <w:szCs w:val="24"/>
              </w:rPr>
              <w:t>Развитие муниципальной службы в муниципальном районе «Ижемский»</w:t>
            </w:r>
          </w:p>
        </w:tc>
        <w:tc>
          <w:tcPr>
            <w:tcW w:w="759" w:type="pct"/>
            <w:tcBorders>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b/>
                <w:sz w:val="24"/>
                <w:szCs w:val="24"/>
              </w:rPr>
            </w:pPr>
            <w:r w:rsidRPr="00904CE8">
              <w:rPr>
                <w:b/>
                <w:sz w:val="24"/>
                <w:szCs w:val="24"/>
              </w:rPr>
              <w:t>Всего:</w:t>
            </w:r>
          </w:p>
        </w:tc>
        <w:tc>
          <w:tcPr>
            <w:tcW w:w="623" w:type="pct"/>
            <w:tcBorders>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b/>
                <w:sz w:val="24"/>
                <w:szCs w:val="24"/>
              </w:rPr>
            </w:pPr>
            <w:r w:rsidRPr="00904CE8">
              <w:rPr>
                <w:b/>
                <w:sz w:val="24"/>
                <w:szCs w:val="24"/>
              </w:rPr>
              <w:t>84,9</w:t>
            </w:r>
          </w:p>
        </w:tc>
        <w:tc>
          <w:tcPr>
            <w:tcW w:w="407" w:type="pct"/>
            <w:tcBorders>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b/>
                <w:sz w:val="24"/>
                <w:szCs w:val="24"/>
              </w:rPr>
            </w:pPr>
            <w:r w:rsidRPr="00904CE8">
              <w:rPr>
                <w:b/>
                <w:sz w:val="24"/>
                <w:szCs w:val="24"/>
              </w:rPr>
              <w:t>4,9</w:t>
            </w:r>
          </w:p>
        </w:tc>
        <w:tc>
          <w:tcPr>
            <w:tcW w:w="407" w:type="pct"/>
            <w:tcBorders>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b/>
                <w:sz w:val="24"/>
                <w:szCs w:val="24"/>
              </w:rPr>
            </w:pPr>
            <w:r w:rsidRPr="00904CE8">
              <w:rPr>
                <w:b/>
                <w:sz w:val="24"/>
                <w:szCs w:val="24"/>
              </w:rPr>
              <w:t>0,0</w:t>
            </w:r>
          </w:p>
        </w:tc>
        <w:tc>
          <w:tcPr>
            <w:tcW w:w="407" w:type="pct"/>
            <w:tcBorders>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b/>
                <w:sz w:val="24"/>
                <w:szCs w:val="24"/>
              </w:rPr>
            </w:pPr>
            <w:r w:rsidRPr="00904CE8">
              <w:rPr>
                <w:b/>
                <w:sz w:val="24"/>
                <w:szCs w:val="24"/>
              </w:rPr>
              <w:t>0,0</w:t>
            </w:r>
          </w:p>
        </w:tc>
        <w:tc>
          <w:tcPr>
            <w:tcW w:w="407" w:type="pct"/>
            <w:tcBorders>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b/>
                <w:sz w:val="24"/>
                <w:szCs w:val="24"/>
              </w:rPr>
            </w:pPr>
            <w:r w:rsidRPr="00904CE8">
              <w:rPr>
                <w:b/>
                <w:sz w:val="24"/>
                <w:szCs w:val="24"/>
              </w:rPr>
              <w:t>40,0</w:t>
            </w:r>
          </w:p>
        </w:tc>
        <w:tc>
          <w:tcPr>
            <w:tcW w:w="404" w:type="pct"/>
            <w:tcBorders>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b/>
                <w:sz w:val="24"/>
                <w:szCs w:val="24"/>
              </w:rPr>
            </w:pPr>
            <w:r w:rsidRPr="00904CE8">
              <w:rPr>
                <w:b/>
                <w:sz w:val="24"/>
                <w:szCs w:val="24"/>
              </w:rPr>
              <w:t>40,0</w:t>
            </w:r>
          </w:p>
        </w:tc>
      </w:tr>
      <w:tr w:rsidR="00DA2333" w:rsidRPr="00904CE8" w:rsidTr="003A59B5">
        <w:trPr>
          <w:trHeight w:val="144"/>
          <w:tblCellSpacing w:w="5" w:type="nil"/>
        </w:trPr>
        <w:tc>
          <w:tcPr>
            <w:tcW w:w="758" w:type="pct"/>
            <w:vMerge/>
            <w:tcBorders>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b/>
                <w:sz w:val="24"/>
                <w:szCs w:val="24"/>
              </w:rPr>
            </w:pPr>
          </w:p>
        </w:tc>
        <w:tc>
          <w:tcPr>
            <w:tcW w:w="828" w:type="pct"/>
            <w:vMerge/>
            <w:tcBorders>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b/>
                <w:sz w:val="24"/>
                <w:szCs w:val="24"/>
              </w:rPr>
            </w:pPr>
          </w:p>
        </w:tc>
        <w:tc>
          <w:tcPr>
            <w:tcW w:w="759"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b/>
                <w:sz w:val="24"/>
                <w:szCs w:val="24"/>
              </w:rPr>
            </w:pPr>
            <w:r w:rsidRPr="00904CE8">
              <w:rPr>
                <w:b/>
                <w:sz w:val="24"/>
                <w:szCs w:val="24"/>
              </w:rPr>
              <w:t>Отдел правовой и кадровой работы</w:t>
            </w:r>
          </w:p>
        </w:tc>
        <w:tc>
          <w:tcPr>
            <w:tcW w:w="62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b/>
                <w:sz w:val="24"/>
                <w:szCs w:val="24"/>
              </w:rPr>
            </w:pPr>
            <w:r w:rsidRPr="00904CE8">
              <w:rPr>
                <w:b/>
                <w:sz w:val="24"/>
                <w:szCs w:val="24"/>
              </w:rPr>
              <w:t>84,9</w:t>
            </w:r>
          </w:p>
        </w:tc>
        <w:tc>
          <w:tcPr>
            <w:tcW w:w="407"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b/>
                <w:sz w:val="24"/>
                <w:szCs w:val="24"/>
              </w:rPr>
            </w:pPr>
            <w:r w:rsidRPr="00904CE8">
              <w:rPr>
                <w:b/>
                <w:sz w:val="24"/>
                <w:szCs w:val="24"/>
              </w:rPr>
              <w:t>4,9</w:t>
            </w:r>
          </w:p>
        </w:tc>
        <w:tc>
          <w:tcPr>
            <w:tcW w:w="407"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b/>
                <w:sz w:val="24"/>
                <w:szCs w:val="24"/>
              </w:rPr>
            </w:pPr>
            <w:r w:rsidRPr="00904CE8">
              <w:rPr>
                <w:b/>
                <w:sz w:val="24"/>
                <w:szCs w:val="24"/>
              </w:rPr>
              <w:t>0,0</w:t>
            </w:r>
          </w:p>
        </w:tc>
        <w:tc>
          <w:tcPr>
            <w:tcW w:w="407"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b/>
                <w:sz w:val="24"/>
                <w:szCs w:val="24"/>
              </w:rPr>
            </w:pPr>
            <w:r w:rsidRPr="00904CE8">
              <w:rPr>
                <w:b/>
                <w:sz w:val="24"/>
                <w:szCs w:val="24"/>
              </w:rPr>
              <w:t>0,0</w:t>
            </w:r>
          </w:p>
        </w:tc>
        <w:tc>
          <w:tcPr>
            <w:tcW w:w="407"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b/>
                <w:sz w:val="24"/>
                <w:szCs w:val="24"/>
              </w:rPr>
            </w:pPr>
            <w:r w:rsidRPr="00904CE8">
              <w:rPr>
                <w:b/>
                <w:sz w:val="24"/>
                <w:szCs w:val="24"/>
              </w:rPr>
              <w:t>40,0</w:t>
            </w:r>
          </w:p>
        </w:tc>
        <w:tc>
          <w:tcPr>
            <w:tcW w:w="404"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b/>
                <w:sz w:val="24"/>
                <w:szCs w:val="24"/>
              </w:rPr>
            </w:pPr>
            <w:r w:rsidRPr="00904CE8">
              <w:rPr>
                <w:b/>
                <w:sz w:val="24"/>
                <w:szCs w:val="24"/>
              </w:rPr>
              <w:t>40,0</w:t>
            </w:r>
          </w:p>
        </w:tc>
      </w:tr>
      <w:tr w:rsidR="00DA2333" w:rsidRPr="00904CE8" w:rsidTr="003A59B5">
        <w:trPr>
          <w:trHeight w:val="144"/>
          <w:tblCellSpacing w:w="5" w:type="nil"/>
        </w:trPr>
        <w:tc>
          <w:tcPr>
            <w:tcW w:w="758"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sz w:val="24"/>
                <w:szCs w:val="24"/>
              </w:rPr>
            </w:pPr>
            <w:r w:rsidRPr="00904CE8">
              <w:rPr>
                <w:sz w:val="24"/>
                <w:szCs w:val="24"/>
              </w:rPr>
              <w:t>Основное мероприятие 5.1.1.</w:t>
            </w:r>
          </w:p>
        </w:tc>
        <w:tc>
          <w:tcPr>
            <w:tcW w:w="828"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sz w:val="24"/>
                <w:szCs w:val="24"/>
              </w:rPr>
            </w:pPr>
            <w:r w:rsidRPr="00904CE8">
              <w:rPr>
                <w:sz w:val="24"/>
                <w:szCs w:val="24"/>
              </w:rPr>
              <w:t>Организация непрерывного профессионального образования и развития работников</w:t>
            </w:r>
          </w:p>
        </w:tc>
        <w:tc>
          <w:tcPr>
            <w:tcW w:w="759"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sz w:val="24"/>
                <w:szCs w:val="24"/>
              </w:rPr>
            </w:pPr>
            <w:r w:rsidRPr="00904CE8">
              <w:rPr>
                <w:sz w:val="24"/>
                <w:szCs w:val="24"/>
              </w:rPr>
              <w:t>Отдел правовой и кадровой работы</w:t>
            </w:r>
          </w:p>
        </w:tc>
        <w:tc>
          <w:tcPr>
            <w:tcW w:w="62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sz w:val="24"/>
                <w:szCs w:val="24"/>
              </w:rPr>
            </w:pPr>
            <w:r w:rsidRPr="00904CE8">
              <w:rPr>
                <w:sz w:val="24"/>
                <w:szCs w:val="24"/>
              </w:rPr>
              <w:t>84,9</w:t>
            </w:r>
          </w:p>
        </w:tc>
        <w:tc>
          <w:tcPr>
            <w:tcW w:w="407"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sz w:val="24"/>
                <w:szCs w:val="24"/>
              </w:rPr>
            </w:pPr>
            <w:r w:rsidRPr="00904CE8">
              <w:rPr>
                <w:sz w:val="24"/>
                <w:szCs w:val="24"/>
              </w:rPr>
              <w:t>4,9</w:t>
            </w:r>
          </w:p>
        </w:tc>
        <w:tc>
          <w:tcPr>
            <w:tcW w:w="407"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sz w:val="24"/>
                <w:szCs w:val="24"/>
              </w:rPr>
            </w:pPr>
            <w:r w:rsidRPr="00904CE8">
              <w:rPr>
                <w:sz w:val="24"/>
                <w:szCs w:val="24"/>
              </w:rPr>
              <w:t>0,0</w:t>
            </w:r>
          </w:p>
        </w:tc>
        <w:tc>
          <w:tcPr>
            <w:tcW w:w="407"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sz w:val="24"/>
                <w:szCs w:val="24"/>
              </w:rPr>
            </w:pPr>
            <w:r w:rsidRPr="00904CE8">
              <w:rPr>
                <w:sz w:val="24"/>
                <w:szCs w:val="24"/>
              </w:rPr>
              <w:t>0,0</w:t>
            </w:r>
          </w:p>
        </w:tc>
        <w:tc>
          <w:tcPr>
            <w:tcW w:w="407"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sz w:val="24"/>
                <w:szCs w:val="24"/>
              </w:rPr>
            </w:pPr>
            <w:r w:rsidRPr="00904CE8">
              <w:rPr>
                <w:sz w:val="24"/>
                <w:szCs w:val="24"/>
              </w:rPr>
              <w:t>40,0</w:t>
            </w:r>
          </w:p>
        </w:tc>
        <w:tc>
          <w:tcPr>
            <w:tcW w:w="404"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sz w:val="24"/>
                <w:szCs w:val="24"/>
              </w:rPr>
            </w:pPr>
            <w:r w:rsidRPr="00904CE8">
              <w:rPr>
                <w:sz w:val="24"/>
                <w:szCs w:val="24"/>
              </w:rPr>
              <w:t>40,0</w:t>
            </w:r>
          </w:p>
        </w:tc>
      </w:tr>
      <w:tr w:rsidR="00DA2333" w:rsidRPr="00904CE8" w:rsidTr="003A59B5">
        <w:trPr>
          <w:trHeight w:val="413"/>
          <w:tblCellSpacing w:w="5" w:type="nil"/>
        </w:trPr>
        <w:tc>
          <w:tcPr>
            <w:tcW w:w="758" w:type="pct"/>
            <w:vMerge w:val="restar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b/>
                <w:sz w:val="24"/>
                <w:szCs w:val="24"/>
              </w:rPr>
            </w:pPr>
            <w:r w:rsidRPr="00904CE8">
              <w:rPr>
                <w:b/>
                <w:sz w:val="24"/>
                <w:szCs w:val="24"/>
              </w:rPr>
              <w:t>Подпрограмма 6.</w:t>
            </w:r>
          </w:p>
        </w:tc>
        <w:tc>
          <w:tcPr>
            <w:tcW w:w="828" w:type="pct"/>
            <w:vMerge w:val="restar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b/>
                <w:sz w:val="24"/>
                <w:szCs w:val="24"/>
              </w:rPr>
            </w:pPr>
            <w:r w:rsidRPr="00904CE8">
              <w:rPr>
                <w:b/>
                <w:sz w:val="24"/>
                <w:szCs w:val="24"/>
              </w:rPr>
              <w:t>Поддержка социально ориентированных некоммерческих организаций</w:t>
            </w:r>
          </w:p>
        </w:tc>
        <w:tc>
          <w:tcPr>
            <w:tcW w:w="759"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b/>
                <w:sz w:val="24"/>
                <w:szCs w:val="24"/>
              </w:rPr>
            </w:pPr>
            <w:r w:rsidRPr="00904CE8">
              <w:rPr>
                <w:b/>
                <w:sz w:val="24"/>
                <w:szCs w:val="24"/>
              </w:rPr>
              <w:t>Всего:</w:t>
            </w:r>
          </w:p>
        </w:tc>
        <w:tc>
          <w:tcPr>
            <w:tcW w:w="62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3A59B5">
            <w:pPr>
              <w:tabs>
                <w:tab w:val="left" w:pos="10915"/>
              </w:tabs>
              <w:jc w:val="center"/>
              <w:rPr>
                <w:rFonts w:ascii="Times New Roman" w:hAnsi="Times New Roman"/>
                <w:b/>
                <w:sz w:val="24"/>
                <w:szCs w:val="24"/>
              </w:rPr>
            </w:pPr>
            <w:r w:rsidRPr="00904CE8">
              <w:rPr>
                <w:rFonts w:ascii="Times New Roman" w:hAnsi="Times New Roman"/>
                <w:b/>
                <w:sz w:val="24"/>
                <w:szCs w:val="24"/>
              </w:rPr>
              <w:t>656,4</w:t>
            </w:r>
          </w:p>
        </w:tc>
        <w:tc>
          <w:tcPr>
            <w:tcW w:w="407"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3A59B5">
            <w:pPr>
              <w:tabs>
                <w:tab w:val="left" w:pos="10915"/>
              </w:tabs>
              <w:jc w:val="center"/>
              <w:rPr>
                <w:rFonts w:ascii="Times New Roman" w:hAnsi="Times New Roman"/>
                <w:b/>
                <w:sz w:val="24"/>
                <w:szCs w:val="24"/>
              </w:rPr>
            </w:pPr>
            <w:r w:rsidRPr="00904CE8">
              <w:rPr>
                <w:rFonts w:ascii="Times New Roman" w:hAnsi="Times New Roman"/>
                <w:b/>
                <w:sz w:val="24"/>
                <w:szCs w:val="24"/>
              </w:rPr>
              <w:t>225,2</w:t>
            </w:r>
          </w:p>
        </w:tc>
        <w:tc>
          <w:tcPr>
            <w:tcW w:w="407"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3A59B5">
            <w:pPr>
              <w:tabs>
                <w:tab w:val="left" w:pos="10915"/>
              </w:tabs>
              <w:jc w:val="center"/>
              <w:rPr>
                <w:rFonts w:ascii="Times New Roman" w:hAnsi="Times New Roman"/>
                <w:b/>
                <w:sz w:val="24"/>
                <w:szCs w:val="24"/>
              </w:rPr>
            </w:pPr>
            <w:r w:rsidRPr="00904CE8">
              <w:rPr>
                <w:rFonts w:ascii="Times New Roman" w:hAnsi="Times New Roman"/>
                <w:b/>
                <w:sz w:val="24"/>
                <w:szCs w:val="24"/>
              </w:rPr>
              <w:t>402,7</w:t>
            </w:r>
          </w:p>
        </w:tc>
        <w:tc>
          <w:tcPr>
            <w:tcW w:w="407"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b/>
                <w:sz w:val="24"/>
                <w:szCs w:val="24"/>
              </w:rPr>
            </w:pPr>
            <w:r w:rsidRPr="00904CE8">
              <w:rPr>
                <w:b/>
                <w:sz w:val="24"/>
                <w:szCs w:val="24"/>
              </w:rPr>
              <w:t>28,5</w:t>
            </w:r>
          </w:p>
        </w:tc>
        <w:tc>
          <w:tcPr>
            <w:tcW w:w="407"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b/>
                <w:sz w:val="24"/>
                <w:szCs w:val="24"/>
              </w:rPr>
            </w:pPr>
            <w:r w:rsidRPr="00904CE8">
              <w:rPr>
                <w:b/>
                <w:sz w:val="24"/>
                <w:szCs w:val="24"/>
              </w:rPr>
              <w:t>0,0</w:t>
            </w:r>
          </w:p>
        </w:tc>
        <w:tc>
          <w:tcPr>
            <w:tcW w:w="404"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b/>
                <w:sz w:val="24"/>
                <w:szCs w:val="24"/>
              </w:rPr>
            </w:pPr>
            <w:r w:rsidRPr="00904CE8">
              <w:rPr>
                <w:b/>
                <w:sz w:val="24"/>
                <w:szCs w:val="24"/>
              </w:rPr>
              <w:t>0,0</w:t>
            </w:r>
          </w:p>
        </w:tc>
      </w:tr>
      <w:tr w:rsidR="00DA2333" w:rsidRPr="00904CE8" w:rsidTr="003A59B5">
        <w:trPr>
          <w:trHeight w:val="412"/>
          <w:tblCellSpacing w:w="5" w:type="nil"/>
        </w:trPr>
        <w:tc>
          <w:tcPr>
            <w:tcW w:w="758" w:type="pct"/>
            <w:vMerge/>
            <w:tcBorders>
              <w:top w:val="single" w:sz="4" w:space="0" w:color="auto"/>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b/>
                <w:sz w:val="24"/>
                <w:szCs w:val="24"/>
              </w:rPr>
            </w:pPr>
          </w:p>
        </w:tc>
        <w:tc>
          <w:tcPr>
            <w:tcW w:w="828" w:type="pct"/>
            <w:vMerge/>
            <w:tcBorders>
              <w:top w:val="single" w:sz="4" w:space="0" w:color="auto"/>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b/>
                <w:sz w:val="24"/>
                <w:szCs w:val="24"/>
              </w:rPr>
            </w:pPr>
          </w:p>
        </w:tc>
        <w:tc>
          <w:tcPr>
            <w:tcW w:w="759"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b/>
                <w:sz w:val="24"/>
                <w:szCs w:val="24"/>
              </w:rPr>
            </w:pPr>
            <w:r w:rsidRPr="00904CE8">
              <w:rPr>
                <w:b/>
                <w:sz w:val="24"/>
                <w:szCs w:val="24"/>
              </w:rPr>
              <w:t>Отдел правовой и кадровой работы</w:t>
            </w:r>
          </w:p>
        </w:tc>
        <w:tc>
          <w:tcPr>
            <w:tcW w:w="62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3A59B5">
            <w:pPr>
              <w:tabs>
                <w:tab w:val="left" w:pos="10915"/>
              </w:tabs>
              <w:jc w:val="center"/>
              <w:rPr>
                <w:rFonts w:ascii="Times New Roman" w:hAnsi="Times New Roman"/>
                <w:b/>
                <w:sz w:val="24"/>
                <w:szCs w:val="24"/>
              </w:rPr>
            </w:pPr>
            <w:r w:rsidRPr="00904CE8">
              <w:rPr>
                <w:rFonts w:ascii="Times New Roman" w:hAnsi="Times New Roman"/>
                <w:b/>
                <w:sz w:val="24"/>
                <w:szCs w:val="24"/>
              </w:rPr>
              <w:t>656,4</w:t>
            </w:r>
          </w:p>
        </w:tc>
        <w:tc>
          <w:tcPr>
            <w:tcW w:w="407"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3A59B5">
            <w:pPr>
              <w:tabs>
                <w:tab w:val="left" w:pos="10915"/>
              </w:tabs>
              <w:jc w:val="center"/>
              <w:rPr>
                <w:rFonts w:ascii="Times New Roman" w:hAnsi="Times New Roman"/>
                <w:b/>
                <w:sz w:val="24"/>
                <w:szCs w:val="24"/>
              </w:rPr>
            </w:pPr>
            <w:r w:rsidRPr="00904CE8">
              <w:rPr>
                <w:rFonts w:ascii="Times New Roman" w:hAnsi="Times New Roman"/>
                <w:b/>
                <w:sz w:val="24"/>
                <w:szCs w:val="24"/>
              </w:rPr>
              <w:t>225,2</w:t>
            </w:r>
          </w:p>
        </w:tc>
        <w:tc>
          <w:tcPr>
            <w:tcW w:w="407"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3A59B5">
            <w:pPr>
              <w:tabs>
                <w:tab w:val="left" w:pos="10915"/>
              </w:tabs>
              <w:jc w:val="center"/>
              <w:rPr>
                <w:rFonts w:ascii="Times New Roman" w:hAnsi="Times New Roman"/>
                <w:b/>
                <w:sz w:val="24"/>
                <w:szCs w:val="24"/>
              </w:rPr>
            </w:pPr>
            <w:r w:rsidRPr="00904CE8">
              <w:rPr>
                <w:rFonts w:ascii="Times New Roman" w:hAnsi="Times New Roman"/>
                <w:b/>
                <w:sz w:val="24"/>
                <w:szCs w:val="24"/>
              </w:rPr>
              <w:t>402,7</w:t>
            </w:r>
          </w:p>
        </w:tc>
        <w:tc>
          <w:tcPr>
            <w:tcW w:w="407"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b/>
                <w:sz w:val="24"/>
                <w:szCs w:val="24"/>
              </w:rPr>
            </w:pPr>
            <w:r w:rsidRPr="00904CE8">
              <w:rPr>
                <w:b/>
                <w:sz w:val="24"/>
                <w:szCs w:val="24"/>
              </w:rPr>
              <w:t>28,5</w:t>
            </w:r>
          </w:p>
        </w:tc>
        <w:tc>
          <w:tcPr>
            <w:tcW w:w="407"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b/>
                <w:sz w:val="24"/>
                <w:szCs w:val="24"/>
              </w:rPr>
            </w:pPr>
            <w:r w:rsidRPr="00904CE8">
              <w:rPr>
                <w:b/>
                <w:sz w:val="24"/>
                <w:szCs w:val="24"/>
              </w:rPr>
              <w:t>0,0</w:t>
            </w:r>
          </w:p>
        </w:tc>
        <w:tc>
          <w:tcPr>
            <w:tcW w:w="404"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b/>
                <w:sz w:val="24"/>
                <w:szCs w:val="24"/>
              </w:rPr>
            </w:pPr>
            <w:r w:rsidRPr="00904CE8">
              <w:rPr>
                <w:b/>
                <w:sz w:val="24"/>
                <w:szCs w:val="24"/>
              </w:rPr>
              <w:t>0,0</w:t>
            </w:r>
          </w:p>
        </w:tc>
      </w:tr>
      <w:tr w:rsidR="00DA2333" w:rsidRPr="00904CE8" w:rsidTr="003A59B5">
        <w:trPr>
          <w:trHeight w:val="144"/>
          <w:tblCellSpacing w:w="5" w:type="nil"/>
        </w:trPr>
        <w:tc>
          <w:tcPr>
            <w:tcW w:w="758"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sz w:val="24"/>
                <w:szCs w:val="24"/>
              </w:rPr>
            </w:pPr>
            <w:r w:rsidRPr="00904CE8">
              <w:rPr>
                <w:sz w:val="24"/>
                <w:szCs w:val="24"/>
              </w:rPr>
              <w:t>Основное мероприятие 6.1.1.</w:t>
            </w:r>
          </w:p>
        </w:tc>
        <w:tc>
          <w:tcPr>
            <w:tcW w:w="828"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sz w:val="24"/>
                <w:szCs w:val="24"/>
              </w:rPr>
            </w:pPr>
            <w:r w:rsidRPr="00904CE8">
              <w:rPr>
                <w:sz w:val="24"/>
                <w:szCs w:val="24"/>
              </w:rPr>
              <w:t xml:space="preserve">Оказание финансовой  </w:t>
            </w:r>
            <w:r w:rsidRPr="00904CE8">
              <w:rPr>
                <w:sz w:val="24"/>
                <w:szCs w:val="24"/>
              </w:rPr>
              <w:lastRenderedPageBreak/>
              <w:t>поддержки социально ориентированным некоммерческим организациям</w:t>
            </w:r>
          </w:p>
        </w:tc>
        <w:tc>
          <w:tcPr>
            <w:tcW w:w="759"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sz w:val="24"/>
                <w:szCs w:val="24"/>
              </w:rPr>
            </w:pPr>
            <w:r w:rsidRPr="00904CE8">
              <w:rPr>
                <w:sz w:val="24"/>
                <w:szCs w:val="24"/>
              </w:rPr>
              <w:lastRenderedPageBreak/>
              <w:t>Отдел правовой и кадровой работы</w:t>
            </w:r>
          </w:p>
        </w:tc>
        <w:tc>
          <w:tcPr>
            <w:tcW w:w="62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3A59B5">
            <w:pPr>
              <w:tabs>
                <w:tab w:val="left" w:pos="10915"/>
              </w:tabs>
              <w:jc w:val="center"/>
              <w:rPr>
                <w:rFonts w:ascii="Times New Roman" w:hAnsi="Times New Roman"/>
                <w:sz w:val="24"/>
                <w:szCs w:val="24"/>
              </w:rPr>
            </w:pPr>
            <w:r w:rsidRPr="00904CE8">
              <w:rPr>
                <w:rFonts w:ascii="Times New Roman" w:hAnsi="Times New Roman"/>
                <w:sz w:val="24"/>
                <w:szCs w:val="24"/>
              </w:rPr>
              <w:t>656,4</w:t>
            </w:r>
          </w:p>
        </w:tc>
        <w:tc>
          <w:tcPr>
            <w:tcW w:w="407"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3A59B5">
            <w:pPr>
              <w:tabs>
                <w:tab w:val="left" w:pos="10915"/>
              </w:tabs>
              <w:jc w:val="center"/>
              <w:rPr>
                <w:rFonts w:ascii="Times New Roman" w:hAnsi="Times New Roman"/>
                <w:sz w:val="24"/>
                <w:szCs w:val="24"/>
              </w:rPr>
            </w:pPr>
            <w:r w:rsidRPr="00904CE8">
              <w:rPr>
                <w:rFonts w:ascii="Times New Roman" w:hAnsi="Times New Roman"/>
                <w:sz w:val="24"/>
                <w:szCs w:val="24"/>
              </w:rPr>
              <w:t>225,2</w:t>
            </w:r>
          </w:p>
        </w:tc>
        <w:tc>
          <w:tcPr>
            <w:tcW w:w="407"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3A59B5">
            <w:pPr>
              <w:tabs>
                <w:tab w:val="left" w:pos="10915"/>
              </w:tabs>
              <w:jc w:val="center"/>
              <w:rPr>
                <w:rFonts w:ascii="Times New Roman" w:hAnsi="Times New Roman"/>
                <w:sz w:val="24"/>
                <w:szCs w:val="24"/>
              </w:rPr>
            </w:pPr>
            <w:r w:rsidRPr="00904CE8">
              <w:rPr>
                <w:rFonts w:ascii="Times New Roman" w:hAnsi="Times New Roman"/>
                <w:sz w:val="24"/>
                <w:szCs w:val="24"/>
              </w:rPr>
              <w:t>402,7</w:t>
            </w:r>
          </w:p>
        </w:tc>
        <w:tc>
          <w:tcPr>
            <w:tcW w:w="407"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sz w:val="24"/>
                <w:szCs w:val="24"/>
              </w:rPr>
            </w:pPr>
            <w:r w:rsidRPr="00904CE8">
              <w:rPr>
                <w:sz w:val="24"/>
                <w:szCs w:val="24"/>
              </w:rPr>
              <w:t>28,5</w:t>
            </w:r>
          </w:p>
        </w:tc>
        <w:tc>
          <w:tcPr>
            <w:tcW w:w="407"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sz w:val="24"/>
                <w:szCs w:val="24"/>
              </w:rPr>
            </w:pPr>
            <w:r w:rsidRPr="00904CE8">
              <w:rPr>
                <w:sz w:val="24"/>
                <w:szCs w:val="24"/>
              </w:rPr>
              <w:t>0,0</w:t>
            </w:r>
          </w:p>
        </w:tc>
        <w:tc>
          <w:tcPr>
            <w:tcW w:w="404"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3A59B5">
            <w:pPr>
              <w:pStyle w:val="ConsPlusCell"/>
              <w:tabs>
                <w:tab w:val="left" w:pos="10915"/>
              </w:tabs>
              <w:jc w:val="center"/>
              <w:rPr>
                <w:sz w:val="24"/>
                <w:szCs w:val="24"/>
              </w:rPr>
            </w:pPr>
            <w:r w:rsidRPr="00904CE8">
              <w:rPr>
                <w:sz w:val="24"/>
                <w:szCs w:val="24"/>
              </w:rPr>
              <w:t>0,0</w:t>
            </w:r>
          </w:p>
        </w:tc>
      </w:tr>
    </w:tbl>
    <w:p w:rsidR="00DA2333" w:rsidRPr="00904CE8" w:rsidRDefault="00DA2333" w:rsidP="00DA2333">
      <w:pPr>
        <w:tabs>
          <w:tab w:val="left" w:pos="10915"/>
        </w:tabs>
        <w:autoSpaceDE w:val="0"/>
        <w:autoSpaceDN w:val="0"/>
        <w:adjustRightInd w:val="0"/>
        <w:spacing w:after="0" w:line="240" w:lineRule="auto"/>
        <w:jc w:val="both"/>
        <w:rPr>
          <w:rFonts w:ascii="Times New Roman" w:hAnsi="Times New Roman"/>
          <w:bCs/>
          <w:sz w:val="24"/>
          <w:szCs w:val="24"/>
        </w:rPr>
      </w:pPr>
    </w:p>
    <w:p w:rsidR="00DA2333" w:rsidRPr="00904CE8" w:rsidRDefault="00DA2333" w:rsidP="00DA2333">
      <w:pPr>
        <w:widowControl w:val="0"/>
        <w:tabs>
          <w:tab w:val="left" w:pos="10915"/>
        </w:tabs>
        <w:autoSpaceDE w:val="0"/>
        <w:autoSpaceDN w:val="0"/>
        <w:adjustRightInd w:val="0"/>
        <w:spacing w:after="0" w:line="240" w:lineRule="auto"/>
        <w:jc w:val="right"/>
        <w:rPr>
          <w:rFonts w:ascii="Times New Roman" w:hAnsi="Times New Roman"/>
          <w:sz w:val="24"/>
          <w:szCs w:val="24"/>
        </w:rPr>
      </w:pPr>
      <w:r w:rsidRPr="00904CE8">
        <w:rPr>
          <w:rFonts w:ascii="Times New Roman" w:hAnsi="Times New Roman"/>
          <w:sz w:val="24"/>
          <w:szCs w:val="24"/>
        </w:rPr>
        <w:t>Таблица 5</w:t>
      </w:r>
    </w:p>
    <w:p w:rsidR="00DA2333" w:rsidRPr="00904CE8" w:rsidRDefault="00DA2333" w:rsidP="00DA2333">
      <w:pPr>
        <w:widowControl w:val="0"/>
        <w:tabs>
          <w:tab w:val="left" w:pos="10915"/>
        </w:tabs>
        <w:autoSpaceDE w:val="0"/>
        <w:autoSpaceDN w:val="0"/>
        <w:adjustRightInd w:val="0"/>
        <w:spacing w:after="0" w:line="240" w:lineRule="auto"/>
        <w:jc w:val="center"/>
        <w:rPr>
          <w:rFonts w:ascii="Times New Roman" w:hAnsi="Times New Roman"/>
          <w:b/>
          <w:sz w:val="24"/>
          <w:szCs w:val="24"/>
          <w:lang w:eastAsia="ru-RU"/>
        </w:rPr>
      </w:pPr>
      <w:r w:rsidRPr="00904CE8">
        <w:rPr>
          <w:rFonts w:ascii="Times New Roman" w:hAnsi="Times New Roman"/>
          <w:b/>
          <w:sz w:val="24"/>
          <w:szCs w:val="24"/>
          <w:lang w:eastAsia="ru-RU"/>
        </w:rPr>
        <w:t>Ресурсное обеспечение реализации муниципальной программы за счет средств бюджета муниципального района «Ижемский»  (с учетом средств республиканского бюджета Республики Коми и федерального бюджета)</w:t>
      </w:r>
    </w:p>
    <w:p w:rsidR="00DA2333" w:rsidRPr="00904CE8" w:rsidRDefault="00DA2333" w:rsidP="00DA2333">
      <w:pPr>
        <w:widowControl w:val="0"/>
        <w:tabs>
          <w:tab w:val="left" w:pos="10915"/>
        </w:tabs>
        <w:autoSpaceDE w:val="0"/>
        <w:autoSpaceDN w:val="0"/>
        <w:adjustRightInd w:val="0"/>
        <w:spacing w:after="0" w:line="240" w:lineRule="auto"/>
        <w:jc w:val="center"/>
        <w:rPr>
          <w:rFonts w:ascii="Times New Roman" w:hAnsi="Times New Roman"/>
          <w:b/>
          <w:sz w:val="24"/>
          <w:szCs w:val="24"/>
        </w:rPr>
      </w:pPr>
    </w:p>
    <w:tbl>
      <w:tblPr>
        <w:tblW w:w="5000" w:type="pct"/>
        <w:tblCellSpacing w:w="5" w:type="nil"/>
        <w:tblCellMar>
          <w:left w:w="75" w:type="dxa"/>
          <w:right w:w="75" w:type="dxa"/>
        </w:tblCellMar>
        <w:tblLook w:val="0000"/>
      </w:tblPr>
      <w:tblGrid>
        <w:gridCol w:w="1913"/>
        <w:gridCol w:w="4379"/>
        <w:gridCol w:w="2494"/>
        <w:gridCol w:w="1218"/>
        <w:gridCol w:w="1085"/>
        <w:gridCol w:w="1085"/>
        <w:gridCol w:w="1085"/>
        <w:gridCol w:w="1085"/>
        <w:gridCol w:w="1085"/>
      </w:tblGrid>
      <w:tr w:rsidR="00DA2333" w:rsidRPr="00904CE8" w:rsidTr="009C187A">
        <w:trPr>
          <w:tblCellSpacing w:w="5" w:type="nil"/>
        </w:trPr>
        <w:tc>
          <w:tcPr>
            <w:tcW w:w="623" w:type="pct"/>
            <w:vMerge w:val="restar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Статус</w:t>
            </w:r>
          </w:p>
        </w:tc>
        <w:tc>
          <w:tcPr>
            <w:tcW w:w="1422" w:type="pct"/>
            <w:vMerge w:val="restar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Наименование муниципальной программы, подпрограммы, основного мероприятия</w:t>
            </w:r>
          </w:p>
        </w:tc>
        <w:tc>
          <w:tcPr>
            <w:tcW w:w="811" w:type="pct"/>
            <w:vMerge w:val="restar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Источник финансирования</w:t>
            </w:r>
          </w:p>
        </w:tc>
        <w:tc>
          <w:tcPr>
            <w:tcW w:w="1793" w:type="pct"/>
            <w:gridSpan w:val="5"/>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r w:rsidRPr="00904CE8">
              <w:rPr>
                <w:sz w:val="24"/>
                <w:szCs w:val="24"/>
                <w:lang w:eastAsia="en-US"/>
              </w:rPr>
              <w:t>Оценка расходов (тыс. руб.), годы</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r>
      <w:tr w:rsidR="00DA2333" w:rsidRPr="00904CE8" w:rsidTr="009C187A">
        <w:trPr>
          <w:tblCellSpacing w:w="5" w:type="nil"/>
        </w:trPr>
        <w:tc>
          <w:tcPr>
            <w:tcW w:w="623" w:type="pct"/>
            <w:vMerge/>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1422" w:type="pct"/>
            <w:vMerge/>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811" w:type="pct"/>
            <w:vMerge/>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9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всего</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2015</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2016</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2017</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2018</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2019</w:t>
            </w:r>
          </w:p>
        </w:tc>
      </w:tr>
      <w:tr w:rsidR="00DA2333" w:rsidRPr="00904CE8" w:rsidTr="009C187A">
        <w:trPr>
          <w:tblCellSpacing w:w="5" w:type="nil"/>
        </w:trPr>
        <w:tc>
          <w:tcPr>
            <w:tcW w:w="62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r w:rsidRPr="00904CE8">
              <w:rPr>
                <w:sz w:val="24"/>
                <w:szCs w:val="24"/>
                <w:lang w:eastAsia="en-US"/>
              </w:rPr>
              <w:t>1</w:t>
            </w:r>
          </w:p>
        </w:tc>
        <w:tc>
          <w:tcPr>
            <w:tcW w:w="1422"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r w:rsidRPr="00904CE8">
              <w:rPr>
                <w:sz w:val="24"/>
                <w:szCs w:val="24"/>
                <w:lang w:eastAsia="en-US"/>
              </w:rPr>
              <w:t>2</w:t>
            </w:r>
          </w:p>
        </w:tc>
        <w:tc>
          <w:tcPr>
            <w:tcW w:w="811"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r w:rsidRPr="00904CE8">
              <w:rPr>
                <w:sz w:val="24"/>
                <w:szCs w:val="24"/>
                <w:lang w:eastAsia="en-US"/>
              </w:rPr>
              <w:t>3</w:t>
            </w:r>
          </w:p>
        </w:tc>
        <w:tc>
          <w:tcPr>
            <w:tcW w:w="39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r w:rsidRPr="00904CE8">
              <w:rPr>
                <w:sz w:val="24"/>
                <w:szCs w:val="24"/>
                <w:lang w:eastAsia="en-US"/>
              </w:rPr>
              <w:t>4</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5</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7</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7</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8</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9</w:t>
            </w:r>
          </w:p>
        </w:tc>
      </w:tr>
      <w:tr w:rsidR="00DA2333" w:rsidRPr="00904CE8" w:rsidTr="009C187A">
        <w:trPr>
          <w:tblCellSpacing w:w="5" w:type="nil"/>
        </w:trPr>
        <w:tc>
          <w:tcPr>
            <w:tcW w:w="623" w:type="pct"/>
            <w:vMerge w:val="restart"/>
            <w:tcBorders>
              <w:top w:val="single" w:sz="4" w:space="0" w:color="auto"/>
              <w:left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Программа</w:t>
            </w:r>
          </w:p>
        </w:tc>
        <w:tc>
          <w:tcPr>
            <w:tcW w:w="1422" w:type="pct"/>
            <w:vMerge w:val="restart"/>
            <w:tcBorders>
              <w:top w:val="single" w:sz="4" w:space="0" w:color="auto"/>
              <w:left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Муниципальное управление</w:t>
            </w:r>
          </w:p>
        </w:tc>
        <w:tc>
          <w:tcPr>
            <w:tcW w:w="811"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Всего, в том числе:</w:t>
            </w:r>
          </w:p>
        </w:tc>
        <w:tc>
          <w:tcPr>
            <w:tcW w:w="39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r w:rsidRPr="00904CE8">
              <w:rPr>
                <w:sz w:val="24"/>
                <w:szCs w:val="24"/>
              </w:rPr>
              <w:t>207 663,8</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r w:rsidRPr="00904CE8">
              <w:rPr>
                <w:sz w:val="24"/>
                <w:szCs w:val="24"/>
              </w:rPr>
              <w:t>42 125,6</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r w:rsidRPr="00904CE8">
              <w:rPr>
                <w:sz w:val="24"/>
                <w:szCs w:val="24"/>
              </w:rPr>
              <w:t>49 009,4</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r w:rsidRPr="00904CE8">
              <w:rPr>
                <w:sz w:val="24"/>
                <w:szCs w:val="24"/>
              </w:rPr>
              <w:t>45 069,8</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r w:rsidRPr="00904CE8">
              <w:rPr>
                <w:sz w:val="24"/>
                <w:szCs w:val="24"/>
              </w:rPr>
              <w:t>35 902,0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r w:rsidRPr="00904CE8">
              <w:rPr>
                <w:sz w:val="24"/>
                <w:szCs w:val="24"/>
              </w:rPr>
              <w:t>35 557,0</w:t>
            </w:r>
          </w:p>
        </w:tc>
      </w:tr>
      <w:tr w:rsidR="00DA2333" w:rsidRPr="00904CE8" w:rsidTr="009C187A">
        <w:trPr>
          <w:tblCellSpacing w:w="5" w:type="nil"/>
        </w:trPr>
        <w:tc>
          <w:tcPr>
            <w:tcW w:w="623" w:type="pct"/>
            <w:vMerge/>
            <w:tcBorders>
              <w:left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1422" w:type="pct"/>
            <w:vMerge/>
            <w:tcBorders>
              <w:left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811"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федеральный бюджет</w:t>
            </w:r>
          </w:p>
        </w:tc>
        <w:tc>
          <w:tcPr>
            <w:tcW w:w="39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r>
      <w:tr w:rsidR="00DA2333" w:rsidRPr="00904CE8" w:rsidTr="009C187A">
        <w:trPr>
          <w:tblCellSpacing w:w="5" w:type="nil"/>
        </w:trPr>
        <w:tc>
          <w:tcPr>
            <w:tcW w:w="623" w:type="pct"/>
            <w:vMerge/>
            <w:tcBorders>
              <w:left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1422" w:type="pct"/>
            <w:vMerge/>
            <w:tcBorders>
              <w:left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811"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республиканский бюджет Республики Коми</w:t>
            </w:r>
          </w:p>
        </w:tc>
        <w:tc>
          <w:tcPr>
            <w:tcW w:w="39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2 907,1</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661,8</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653,8</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534,9</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531,0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525,6</w:t>
            </w:r>
          </w:p>
        </w:tc>
      </w:tr>
      <w:tr w:rsidR="00DA2333" w:rsidRPr="00904CE8" w:rsidTr="009C187A">
        <w:trPr>
          <w:tblCellSpacing w:w="5" w:type="nil"/>
        </w:trPr>
        <w:tc>
          <w:tcPr>
            <w:tcW w:w="623" w:type="pct"/>
            <w:vMerge/>
            <w:tcBorders>
              <w:left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1422" w:type="pct"/>
            <w:vMerge/>
            <w:tcBorders>
              <w:left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811"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бюджет муниципального района «Ижемский»</w:t>
            </w:r>
          </w:p>
        </w:tc>
        <w:tc>
          <w:tcPr>
            <w:tcW w:w="39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204 756,7</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41 463,8</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48 355,6</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44 534,9</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35 371,0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35 031,4</w:t>
            </w:r>
          </w:p>
        </w:tc>
      </w:tr>
      <w:tr w:rsidR="00DA2333" w:rsidRPr="00904CE8" w:rsidTr="009C187A">
        <w:trPr>
          <w:tblCellSpacing w:w="5" w:type="nil"/>
        </w:trPr>
        <w:tc>
          <w:tcPr>
            <w:tcW w:w="623" w:type="pct"/>
            <w:vMerge/>
            <w:tcBorders>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1422" w:type="pct"/>
            <w:vMerge/>
            <w:tcBorders>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811"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средства от приносящей доход деятельности</w:t>
            </w:r>
          </w:p>
        </w:tc>
        <w:tc>
          <w:tcPr>
            <w:tcW w:w="39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r w:rsidRPr="00904CE8">
              <w:rPr>
                <w:sz w:val="24"/>
                <w:szCs w:val="24"/>
                <w:lang w:eastAsia="en-US"/>
              </w:rPr>
              <w:t>-</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r>
      <w:tr w:rsidR="00DA2333" w:rsidRPr="00904CE8" w:rsidTr="009C187A">
        <w:trPr>
          <w:tblCellSpacing w:w="5" w:type="nil"/>
        </w:trPr>
        <w:tc>
          <w:tcPr>
            <w:tcW w:w="623" w:type="pct"/>
            <w:vMerge w:val="restar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widowControl w:val="0"/>
              <w:tabs>
                <w:tab w:val="left" w:pos="10915"/>
              </w:tabs>
              <w:autoSpaceDE w:val="0"/>
              <w:autoSpaceDN w:val="0"/>
              <w:adjustRightInd w:val="0"/>
              <w:spacing w:after="0" w:line="240" w:lineRule="auto"/>
              <w:jc w:val="center"/>
              <w:rPr>
                <w:rFonts w:ascii="Times New Roman" w:hAnsi="Times New Roman"/>
                <w:sz w:val="24"/>
                <w:szCs w:val="24"/>
              </w:rPr>
            </w:pPr>
            <w:bookmarkStart w:id="30" w:name="Par3465"/>
            <w:bookmarkEnd w:id="30"/>
            <w:r w:rsidRPr="00904CE8">
              <w:rPr>
                <w:rFonts w:ascii="Times New Roman" w:hAnsi="Times New Roman"/>
                <w:sz w:val="24"/>
                <w:szCs w:val="24"/>
              </w:rPr>
              <w:t>Подпрограмма 1</w:t>
            </w:r>
          </w:p>
        </w:tc>
        <w:tc>
          <w:tcPr>
            <w:tcW w:w="1422" w:type="pct"/>
            <w:vMerge w:val="restar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tabs>
                <w:tab w:val="left" w:pos="10915"/>
              </w:tabs>
              <w:jc w:val="center"/>
              <w:rPr>
                <w:rFonts w:ascii="Times New Roman" w:hAnsi="Times New Roman"/>
                <w:sz w:val="24"/>
                <w:szCs w:val="24"/>
              </w:rPr>
            </w:pPr>
            <w:r w:rsidRPr="00904CE8">
              <w:rPr>
                <w:rFonts w:ascii="Times New Roman" w:hAnsi="Times New Roman"/>
                <w:sz w:val="24"/>
                <w:szCs w:val="24"/>
              </w:rPr>
              <w:t>«Управление муниципальными финансами и муниципальным долгом»</w:t>
            </w:r>
          </w:p>
        </w:tc>
        <w:tc>
          <w:tcPr>
            <w:tcW w:w="811"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Всего, в том числе:</w:t>
            </w:r>
          </w:p>
        </w:tc>
        <w:tc>
          <w:tcPr>
            <w:tcW w:w="39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rPr>
            </w:pPr>
            <w:r w:rsidRPr="00904CE8">
              <w:rPr>
                <w:sz w:val="24"/>
                <w:szCs w:val="24"/>
              </w:rPr>
              <w:t>198 176,3</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rPr>
            </w:pPr>
            <w:r w:rsidRPr="00904CE8">
              <w:rPr>
                <w:sz w:val="24"/>
                <w:szCs w:val="24"/>
              </w:rPr>
              <w:t>40 028,2</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rPr>
            </w:pPr>
            <w:r w:rsidRPr="00904CE8">
              <w:rPr>
                <w:sz w:val="24"/>
                <w:szCs w:val="24"/>
              </w:rPr>
              <w:t>42 932,6</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rPr>
            </w:pPr>
            <w:r w:rsidRPr="00904CE8">
              <w:rPr>
                <w:sz w:val="24"/>
                <w:szCs w:val="24"/>
              </w:rPr>
              <w:t>44 456,5</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rPr>
            </w:pPr>
            <w:r w:rsidRPr="00904CE8">
              <w:rPr>
                <w:sz w:val="24"/>
                <w:szCs w:val="24"/>
              </w:rPr>
              <w:t>35 502,0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highlight w:val="yellow"/>
              </w:rPr>
            </w:pPr>
            <w:r w:rsidRPr="00904CE8">
              <w:rPr>
                <w:sz w:val="24"/>
                <w:szCs w:val="24"/>
              </w:rPr>
              <w:t>35 257,0</w:t>
            </w:r>
          </w:p>
        </w:tc>
      </w:tr>
      <w:tr w:rsidR="00DA2333" w:rsidRPr="00904CE8" w:rsidTr="009C187A">
        <w:trPr>
          <w:tblCellSpacing w:w="5" w:type="nil"/>
        </w:trPr>
        <w:tc>
          <w:tcPr>
            <w:tcW w:w="623" w:type="pct"/>
            <w:vMerge/>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1422" w:type="pct"/>
            <w:vMerge/>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811"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федеральный бюджет</w:t>
            </w:r>
          </w:p>
        </w:tc>
        <w:tc>
          <w:tcPr>
            <w:tcW w:w="39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r>
      <w:tr w:rsidR="00DA2333" w:rsidRPr="00904CE8" w:rsidTr="009C187A">
        <w:trPr>
          <w:tblCellSpacing w:w="5" w:type="nil"/>
        </w:trPr>
        <w:tc>
          <w:tcPr>
            <w:tcW w:w="623" w:type="pct"/>
            <w:vMerge/>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1422" w:type="pct"/>
            <w:vMerge/>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811"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 xml:space="preserve">республиканский бюджет Республики </w:t>
            </w:r>
            <w:r w:rsidRPr="00904CE8">
              <w:rPr>
                <w:sz w:val="24"/>
                <w:szCs w:val="24"/>
                <w:lang w:eastAsia="en-US"/>
              </w:rPr>
              <w:lastRenderedPageBreak/>
              <w:t>Коми</w:t>
            </w:r>
          </w:p>
        </w:tc>
        <w:tc>
          <w:tcPr>
            <w:tcW w:w="39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widowControl w:val="0"/>
              <w:tabs>
                <w:tab w:val="left" w:pos="10915"/>
              </w:tabs>
              <w:autoSpaceDE w:val="0"/>
              <w:autoSpaceDN w:val="0"/>
              <w:adjustRightInd w:val="0"/>
              <w:spacing w:after="0" w:line="240" w:lineRule="auto"/>
              <w:jc w:val="center"/>
              <w:rPr>
                <w:rFonts w:ascii="Times New Roman" w:hAnsi="Times New Roman"/>
                <w:sz w:val="24"/>
                <w:szCs w:val="24"/>
              </w:rPr>
            </w:pPr>
            <w:r w:rsidRPr="00904CE8">
              <w:rPr>
                <w:rFonts w:ascii="Times New Roman" w:hAnsi="Times New Roman"/>
                <w:sz w:val="24"/>
                <w:szCs w:val="24"/>
              </w:rPr>
              <w:lastRenderedPageBreak/>
              <w:t>2 664,9</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tabs>
                <w:tab w:val="left" w:pos="10915"/>
              </w:tabs>
              <w:jc w:val="center"/>
              <w:rPr>
                <w:rFonts w:ascii="Times New Roman" w:hAnsi="Times New Roman"/>
                <w:sz w:val="24"/>
                <w:szCs w:val="24"/>
              </w:rPr>
            </w:pPr>
            <w:r w:rsidRPr="00904CE8">
              <w:rPr>
                <w:rFonts w:ascii="Times New Roman" w:hAnsi="Times New Roman"/>
                <w:sz w:val="24"/>
                <w:szCs w:val="24"/>
              </w:rPr>
              <w:t>536,6</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tabs>
                <w:tab w:val="left" w:pos="10915"/>
              </w:tabs>
              <w:jc w:val="center"/>
              <w:rPr>
                <w:rFonts w:ascii="Times New Roman" w:hAnsi="Times New Roman"/>
                <w:sz w:val="24"/>
                <w:szCs w:val="24"/>
              </w:rPr>
            </w:pPr>
            <w:r w:rsidRPr="00904CE8">
              <w:rPr>
                <w:rFonts w:ascii="Times New Roman" w:hAnsi="Times New Roman"/>
                <w:sz w:val="24"/>
                <w:szCs w:val="24"/>
              </w:rPr>
              <w:t>536,8</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tabs>
                <w:tab w:val="left" w:pos="10915"/>
              </w:tabs>
              <w:jc w:val="center"/>
              <w:rPr>
                <w:rFonts w:ascii="Times New Roman" w:hAnsi="Times New Roman"/>
                <w:sz w:val="24"/>
                <w:szCs w:val="24"/>
              </w:rPr>
            </w:pPr>
            <w:r w:rsidRPr="00904CE8">
              <w:rPr>
                <w:rFonts w:ascii="Times New Roman" w:hAnsi="Times New Roman"/>
                <w:sz w:val="24"/>
                <w:szCs w:val="24"/>
              </w:rPr>
              <w:t>534,9</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tabs>
                <w:tab w:val="left" w:pos="10915"/>
              </w:tabs>
              <w:jc w:val="center"/>
              <w:rPr>
                <w:rFonts w:ascii="Times New Roman" w:hAnsi="Times New Roman"/>
                <w:sz w:val="24"/>
                <w:szCs w:val="24"/>
              </w:rPr>
            </w:pPr>
            <w:r w:rsidRPr="00904CE8">
              <w:rPr>
                <w:rFonts w:ascii="Times New Roman" w:hAnsi="Times New Roman"/>
                <w:sz w:val="24"/>
                <w:szCs w:val="24"/>
              </w:rPr>
              <w:t>531,0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tabs>
                <w:tab w:val="left" w:pos="10915"/>
              </w:tabs>
              <w:jc w:val="center"/>
              <w:rPr>
                <w:rFonts w:ascii="Times New Roman" w:hAnsi="Times New Roman"/>
                <w:sz w:val="24"/>
                <w:szCs w:val="24"/>
              </w:rPr>
            </w:pPr>
            <w:r w:rsidRPr="00904CE8">
              <w:rPr>
                <w:rFonts w:ascii="Times New Roman" w:hAnsi="Times New Roman"/>
                <w:sz w:val="24"/>
                <w:szCs w:val="24"/>
              </w:rPr>
              <w:t>525,6</w:t>
            </w:r>
          </w:p>
        </w:tc>
      </w:tr>
      <w:tr w:rsidR="00DA2333" w:rsidRPr="00904CE8" w:rsidTr="009C187A">
        <w:trPr>
          <w:tblCellSpacing w:w="5" w:type="nil"/>
        </w:trPr>
        <w:tc>
          <w:tcPr>
            <w:tcW w:w="623" w:type="pct"/>
            <w:vMerge/>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1422" w:type="pct"/>
            <w:vMerge/>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811"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бюджет муниципального района «Ижемский»</w:t>
            </w:r>
          </w:p>
        </w:tc>
        <w:tc>
          <w:tcPr>
            <w:tcW w:w="39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tabs>
                <w:tab w:val="left" w:pos="10915"/>
              </w:tabs>
              <w:spacing w:after="0" w:line="240" w:lineRule="auto"/>
              <w:jc w:val="center"/>
              <w:outlineLvl w:val="6"/>
              <w:rPr>
                <w:rFonts w:ascii="Times New Roman" w:hAnsi="Times New Roman"/>
                <w:sz w:val="24"/>
                <w:szCs w:val="24"/>
              </w:rPr>
            </w:pPr>
            <w:r w:rsidRPr="00904CE8">
              <w:rPr>
                <w:rFonts w:ascii="Times New Roman" w:hAnsi="Times New Roman"/>
                <w:sz w:val="24"/>
                <w:szCs w:val="24"/>
              </w:rPr>
              <w:t>195 511,4</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rPr>
            </w:pPr>
            <w:r w:rsidRPr="00904CE8">
              <w:rPr>
                <w:sz w:val="24"/>
                <w:szCs w:val="24"/>
              </w:rPr>
              <w:t>39 491,6</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tabs>
                <w:tab w:val="left" w:pos="10915"/>
              </w:tabs>
              <w:spacing w:after="0" w:line="240" w:lineRule="auto"/>
              <w:jc w:val="center"/>
              <w:outlineLvl w:val="6"/>
              <w:rPr>
                <w:rFonts w:ascii="Times New Roman" w:hAnsi="Times New Roman"/>
                <w:sz w:val="24"/>
                <w:szCs w:val="24"/>
              </w:rPr>
            </w:pPr>
            <w:r w:rsidRPr="00904CE8">
              <w:rPr>
                <w:rFonts w:ascii="Times New Roman" w:hAnsi="Times New Roman"/>
                <w:sz w:val="24"/>
                <w:szCs w:val="24"/>
              </w:rPr>
              <w:t>42 395,8</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tabs>
                <w:tab w:val="left" w:pos="10915"/>
              </w:tabs>
              <w:spacing w:after="0" w:line="240" w:lineRule="auto"/>
              <w:jc w:val="center"/>
              <w:outlineLvl w:val="6"/>
              <w:rPr>
                <w:rFonts w:ascii="Times New Roman" w:hAnsi="Times New Roman"/>
                <w:sz w:val="24"/>
                <w:szCs w:val="24"/>
              </w:rPr>
            </w:pPr>
            <w:r w:rsidRPr="00904CE8">
              <w:rPr>
                <w:rFonts w:ascii="Times New Roman" w:hAnsi="Times New Roman"/>
                <w:sz w:val="24"/>
                <w:szCs w:val="24"/>
              </w:rPr>
              <w:t>43 921,6</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tabs>
                <w:tab w:val="left" w:pos="10915"/>
              </w:tabs>
              <w:spacing w:after="0" w:line="240" w:lineRule="auto"/>
              <w:jc w:val="center"/>
              <w:outlineLvl w:val="6"/>
              <w:rPr>
                <w:rFonts w:ascii="Times New Roman" w:hAnsi="Times New Roman"/>
                <w:sz w:val="24"/>
                <w:szCs w:val="24"/>
              </w:rPr>
            </w:pPr>
            <w:r w:rsidRPr="00904CE8">
              <w:rPr>
                <w:rFonts w:ascii="Times New Roman" w:hAnsi="Times New Roman"/>
                <w:sz w:val="24"/>
                <w:szCs w:val="24"/>
              </w:rPr>
              <w:t>34 971,0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tabs>
                <w:tab w:val="left" w:pos="10915"/>
              </w:tabs>
              <w:spacing w:after="0" w:line="240" w:lineRule="auto"/>
              <w:jc w:val="center"/>
              <w:outlineLvl w:val="6"/>
              <w:rPr>
                <w:rFonts w:ascii="Times New Roman" w:hAnsi="Times New Roman"/>
                <w:sz w:val="24"/>
                <w:szCs w:val="24"/>
              </w:rPr>
            </w:pPr>
            <w:r w:rsidRPr="00904CE8">
              <w:rPr>
                <w:rFonts w:ascii="Times New Roman" w:hAnsi="Times New Roman"/>
                <w:sz w:val="24"/>
                <w:szCs w:val="24"/>
              </w:rPr>
              <w:t>34 731,4</w:t>
            </w:r>
          </w:p>
        </w:tc>
      </w:tr>
      <w:tr w:rsidR="00DA2333" w:rsidRPr="00904CE8" w:rsidTr="009C187A">
        <w:trPr>
          <w:tblCellSpacing w:w="5" w:type="nil"/>
        </w:trPr>
        <w:tc>
          <w:tcPr>
            <w:tcW w:w="623" w:type="pct"/>
            <w:vMerge/>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1422" w:type="pct"/>
            <w:vMerge/>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811"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средства от приносящей доход деятельности</w:t>
            </w:r>
          </w:p>
        </w:tc>
        <w:tc>
          <w:tcPr>
            <w:tcW w:w="39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r>
      <w:tr w:rsidR="00DA2333" w:rsidRPr="00904CE8" w:rsidTr="009C187A">
        <w:trPr>
          <w:tblCellSpacing w:w="5" w:type="nil"/>
        </w:trPr>
        <w:tc>
          <w:tcPr>
            <w:tcW w:w="623" w:type="pct"/>
            <w:vMerge w:val="restar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widowControl w:val="0"/>
              <w:tabs>
                <w:tab w:val="left" w:pos="10915"/>
              </w:tabs>
              <w:autoSpaceDE w:val="0"/>
              <w:autoSpaceDN w:val="0"/>
              <w:adjustRightInd w:val="0"/>
              <w:spacing w:after="0" w:line="240" w:lineRule="auto"/>
              <w:jc w:val="center"/>
              <w:rPr>
                <w:rFonts w:ascii="Times New Roman" w:hAnsi="Times New Roman"/>
                <w:sz w:val="24"/>
                <w:szCs w:val="24"/>
              </w:rPr>
            </w:pPr>
            <w:bookmarkStart w:id="31" w:name="Par3493"/>
            <w:bookmarkEnd w:id="31"/>
            <w:r w:rsidRPr="00904CE8">
              <w:rPr>
                <w:rFonts w:ascii="Times New Roman" w:hAnsi="Times New Roman"/>
                <w:sz w:val="24"/>
                <w:szCs w:val="24"/>
              </w:rPr>
              <w:t>Основное мероприятие 1.1.4.</w:t>
            </w:r>
          </w:p>
          <w:p w:rsidR="00DA2333" w:rsidRPr="00904CE8" w:rsidRDefault="00DA2333" w:rsidP="009C187A">
            <w:pPr>
              <w:widowControl w:val="0"/>
              <w:tabs>
                <w:tab w:val="left" w:pos="10915"/>
              </w:tabs>
              <w:autoSpaceDE w:val="0"/>
              <w:autoSpaceDN w:val="0"/>
              <w:adjustRightInd w:val="0"/>
              <w:spacing w:after="0" w:line="240" w:lineRule="auto"/>
              <w:jc w:val="center"/>
              <w:rPr>
                <w:rFonts w:ascii="Times New Roman" w:hAnsi="Times New Roman"/>
                <w:sz w:val="24"/>
                <w:szCs w:val="24"/>
              </w:rPr>
            </w:pPr>
          </w:p>
        </w:tc>
        <w:tc>
          <w:tcPr>
            <w:tcW w:w="1422" w:type="pct"/>
            <w:vMerge w:val="restar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widowControl w:val="0"/>
              <w:tabs>
                <w:tab w:val="left" w:pos="10915"/>
              </w:tabs>
              <w:autoSpaceDE w:val="0"/>
              <w:autoSpaceDN w:val="0"/>
              <w:adjustRightInd w:val="0"/>
              <w:spacing w:after="0" w:line="240" w:lineRule="auto"/>
              <w:jc w:val="center"/>
              <w:rPr>
                <w:rFonts w:ascii="Times New Roman" w:hAnsi="Times New Roman"/>
                <w:sz w:val="24"/>
                <w:szCs w:val="24"/>
              </w:rPr>
            </w:pPr>
            <w:r w:rsidRPr="00904CE8">
              <w:rPr>
                <w:rFonts w:ascii="Times New Roman" w:hAnsi="Times New Roman"/>
                <w:sz w:val="24"/>
                <w:szCs w:val="24"/>
              </w:rPr>
              <w:t>Выравнивание бюджетной обеспеченности сельских поселений</w:t>
            </w:r>
          </w:p>
        </w:tc>
        <w:tc>
          <w:tcPr>
            <w:tcW w:w="811"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Всего, в том числе:</w:t>
            </w:r>
          </w:p>
        </w:tc>
        <w:tc>
          <w:tcPr>
            <w:tcW w:w="39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widowControl w:val="0"/>
              <w:tabs>
                <w:tab w:val="left" w:pos="10915"/>
              </w:tabs>
              <w:autoSpaceDE w:val="0"/>
              <w:autoSpaceDN w:val="0"/>
              <w:adjustRightInd w:val="0"/>
              <w:spacing w:after="0" w:line="240" w:lineRule="auto"/>
              <w:jc w:val="center"/>
              <w:rPr>
                <w:rFonts w:ascii="Times New Roman" w:hAnsi="Times New Roman"/>
                <w:sz w:val="24"/>
                <w:szCs w:val="24"/>
              </w:rPr>
            </w:pPr>
            <w:r w:rsidRPr="00904CE8">
              <w:rPr>
                <w:rFonts w:ascii="Times New Roman" w:hAnsi="Times New Roman"/>
                <w:sz w:val="24"/>
                <w:szCs w:val="24"/>
              </w:rPr>
              <w:t>135 821,1</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widowControl w:val="0"/>
              <w:tabs>
                <w:tab w:val="left" w:pos="10915"/>
              </w:tabs>
              <w:autoSpaceDE w:val="0"/>
              <w:autoSpaceDN w:val="0"/>
              <w:adjustRightInd w:val="0"/>
              <w:spacing w:after="0" w:line="240" w:lineRule="auto"/>
              <w:jc w:val="center"/>
              <w:rPr>
                <w:rFonts w:ascii="Times New Roman" w:hAnsi="Times New Roman"/>
                <w:sz w:val="24"/>
                <w:szCs w:val="24"/>
              </w:rPr>
            </w:pPr>
            <w:r w:rsidRPr="00904CE8">
              <w:rPr>
                <w:rFonts w:ascii="Times New Roman" w:hAnsi="Times New Roman"/>
                <w:sz w:val="24"/>
                <w:szCs w:val="24"/>
              </w:rPr>
              <w:t>25 832,0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widowControl w:val="0"/>
              <w:tabs>
                <w:tab w:val="left" w:pos="10915"/>
              </w:tabs>
              <w:autoSpaceDE w:val="0"/>
              <w:autoSpaceDN w:val="0"/>
              <w:adjustRightInd w:val="0"/>
              <w:spacing w:after="0" w:line="240" w:lineRule="auto"/>
              <w:jc w:val="center"/>
              <w:rPr>
                <w:rFonts w:ascii="Times New Roman" w:hAnsi="Times New Roman"/>
                <w:sz w:val="24"/>
                <w:szCs w:val="24"/>
              </w:rPr>
            </w:pPr>
            <w:r w:rsidRPr="00904CE8">
              <w:rPr>
                <w:rFonts w:ascii="Times New Roman" w:hAnsi="Times New Roman"/>
                <w:sz w:val="24"/>
                <w:szCs w:val="24"/>
              </w:rPr>
              <w:t>28 499,0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widowControl w:val="0"/>
              <w:tabs>
                <w:tab w:val="left" w:pos="10915"/>
              </w:tabs>
              <w:autoSpaceDE w:val="0"/>
              <w:autoSpaceDN w:val="0"/>
              <w:adjustRightInd w:val="0"/>
              <w:spacing w:after="0" w:line="240" w:lineRule="auto"/>
              <w:jc w:val="center"/>
              <w:rPr>
                <w:rFonts w:ascii="Times New Roman" w:hAnsi="Times New Roman"/>
                <w:sz w:val="24"/>
                <w:szCs w:val="24"/>
              </w:rPr>
            </w:pPr>
            <w:r w:rsidRPr="00904CE8">
              <w:rPr>
                <w:rFonts w:ascii="Times New Roman" w:hAnsi="Times New Roman"/>
                <w:sz w:val="24"/>
                <w:szCs w:val="24"/>
              </w:rPr>
              <w:t>30 966,1</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widowControl w:val="0"/>
              <w:tabs>
                <w:tab w:val="left" w:pos="10915"/>
              </w:tabs>
              <w:autoSpaceDE w:val="0"/>
              <w:autoSpaceDN w:val="0"/>
              <w:adjustRightInd w:val="0"/>
              <w:spacing w:after="0" w:line="240" w:lineRule="auto"/>
              <w:jc w:val="center"/>
              <w:rPr>
                <w:rFonts w:ascii="Times New Roman" w:hAnsi="Times New Roman"/>
                <w:sz w:val="24"/>
                <w:szCs w:val="24"/>
              </w:rPr>
            </w:pPr>
            <w:r w:rsidRPr="00904CE8">
              <w:rPr>
                <w:rFonts w:ascii="Times New Roman" w:hAnsi="Times New Roman"/>
                <w:sz w:val="24"/>
                <w:szCs w:val="24"/>
              </w:rPr>
              <w:t>25 372,0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widowControl w:val="0"/>
              <w:tabs>
                <w:tab w:val="left" w:pos="10915"/>
              </w:tabs>
              <w:autoSpaceDE w:val="0"/>
              <w:autoSpaceDN w:val="0"/>
              <w:adjustRightInd w:val="0"/>
              <w:spacing w:after="0" w:line="240" w:lineRule="auto"/>
              <w:jc w:val="center"/>
              <w:rPr>
                <w:rFonts w:ascii="Times New Roman" w:hAnsi="Times New Roman"/>
                <w:sz w:val="24"/>
                <w:szCs w:val="24"/>
              </w:rPr>
            </w:pPr>
            <w:r w:rsidRPr="00904CE8">
              <w:rPr>
                <w:rFonts w:ascii="Times New Roman" w:hAnsi="Times New Roman"/>
                <w:sz w:val="24"/>
                <w:szCs w:val="24"/>
              </w:rPr>
              <w:t>25 152,0</w:t>
            </w:r>
          </w:p>
        </w:tc>
      </w:tr>
      <w:tr w:rsidR="00DA2333" w:rsidRPr="00904CE8" w:rsidTr="009C187A">
        <w:trPr>
          <w:tblCellSpacing w:w="5" w:type="nil"/>
        </w:trPr>
        <w:tc>
          <w:tcPr>
            <w:tcW w:w="623" w:type="pct"/>
            <w:vMerge/>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1422" w:type="pct"/>
            <w:vMerge/>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811"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федеральный бюджет</w:t>
            </w:r>
          </w:p>
        </w:tc>
        <w:tc>
          <w:tcPr>
            <w:tcW w:w="39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r>
      <w:tr w:rsidR="00DA2333" w:rsidRPr="00904CE8" w:rsidTr="009C187A">
        <w:trPr>
          <w:tblCellSpacing w:w="5" w:type="nil"/>
        </w:trPr>
        <w:tc>
          <w:tcPr>
            <w:tcW w:w="623" w:type="pct"/>
            <w:vMerge/>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1422" w:type="pct"/>
            <w:vMerge/>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811"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республиканский бюджет Республики Коми</w:t>
            </w:r>
          </w:p>
        </w:tc>
        <w:tc>
          <w:tcPr>
            <w:tcW w:w="39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widowControl w:val="0"/>
              <w:tabs>
                <w:tab w:val="left" w:pos="10915"/>
              </w:tabs>
              <w:autoSpaceDE w:val="0"/>
              <w:autoSpaceDN w:val="0"/>
              <w:adjustRightInd w:val="0"/>
              <w:spacing w:after="0" w:line="240" w:lineRule="auto"/>
              <w:jc w:val="center"/>
              <w:rPr>
                <w:rFonts w:ascii="Times New Roman" w:hAnsi="Times New Roman"/>
                <w:sz w:val="24"/>
                <w:szCs w:val="24"/>
              </w:rPr>
            </w:pPr>
            <w:r w:rsidRPr="00904CE8">
              <w:rPr>
                <w:rFonts w:ascii="Times New Roman" w:hAnsi="Times New Roman"/>
                <w:sz w:val="24"/>
                <w:szCs w:val="24"/>
              </w:rPr>
              <w:t>2 664,9</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tabs>
                <w:tab w:val="left" w:pos="10915"/>
              </w:tabs>
              <w:jc w:val="center"/>
              <w:rPr>
                <w:rFonts w:ascii="Times New Roman" w:hAnsi="Times New Roman"/>
                <w:sz w:val="24"/>
                <w:szCs w:val="24"/>
              </w:rPr>
            </w:pPr>
            <w:r w:rsidRPr="00904CE8">
              <w:rPr>
                <w:rFonts w:ascii="Times New Roman" w:hAnsi="Times New Roman"/>
                <w:sz w:val="24"/>
                <w:szCs w:val="24"/>
              </w:rPr>
              <w:t>536,6</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tabs>
                <w:tab w:val="left" w:pos="10915"/>
              </w:tabs>
              <w:jc w:val="center"/>
              <w:rPr>
                <w:rFonts w:ascii="Times New Roman" w:hAnsi="Times New Roman"/>
                <w:sz w:val="24"/>
                <w:szCs w:val="24"/>
              </w:rPr>
            </w:pPr>
            <w:r w:rsidRPr="00904CE8">
              <w:rPr>
                <w:rFonts w:ascii="Times New Roman" w:hAnsi="Times New Roman"/>
                <w:sz w:val="24"/>
                <w:szCs w:val="24"/>
              </w:rPr>
              <w:t>536,8</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tabs>
                <w:tab w:val="left" w:pos="10915"/>
              </w:tabs>
              <w:jc w:val="center"/>
              <w:rPr>
                <w:rFonts w:ascii="Times New Roman" w:hAnsi="Times New Roman"/>
                <w:sz w:val="24"/>
                <w:szCs w:val="24"/>
              </w:rPr>
            </w:pPr>
            <w:r w:rsidRPr="00904CE8">
              <w:rPr>
                <w:rFonts w:ascii="Times New Roman" w:hAnsi="Times New Roman"/>
                <w:sz w:val="24"/>
                <w:szCs w:val="24"/>
              </w:rPr>
              <w:t>534,9</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tabs>
                <w:tab w:val="left" w:pos="10915"/>
              </w:tabs>
              <w:jc w:val="center"/>
              <w:rPr>
                <w:rFonts w:ascii="Times New Roman" w:hAnsi="Times New Roman"/>
                <w:sz w:val="24"/>
                <w:szCs w:val="24"/>
              </w:rPr>
            </w:pPr>
            <w:r w:rsidRPr="00904CE8">
              <w:rPr>
                <w:rFonts w:ascii="Times New Roman" w:hAnsi="Times New Roman"/>
                <w:sz w:val="24"/>
                <w:szCs w:val="24"/>
              </w:rPr>
              <w:t>531,0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tabs>
                <w:tab w:val="left" w:pos="10915"/>
              </w:tabs>
              <w:jc w:val="center"/>
              <w:rPr>
                <w:rFonts w:ascii="Times New Roman" w:hAnsi="Times New Roman"/>
                <w:sz w:val="24"/>
                <w:szCs w:val="24"/>
              </w:rPr>
            </w:pPr>
            <w:r w:rsidRPr="00904CE8">
              <w:rPr>
                <w:rFonts w:ascii="Times New Roman" w:hAnsi="Times New Roman"/>
                <w:sz w:val="24"/>
                <w:szCs w:val="24"/>
              </w:rPr>
              <w:t>525,6</w:t>
            </w:r>
          </w:p>
        </w:tc>
      </w:tr>
      <w:tr w:rsidR="00DA2333" w:rsidRPr="00904CE8" w:rsidTr="009C187A">
        <w:trPr>
          <w:tblCellSpacing w:w="5" w:type="nil"/>
        </w:trPr>
        <w:tc>
          <w:tcPr>
            <w:tcW w:w="623" w:type="pct"/>
            <w:vMerge/>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1422" w:type="pct"/>
            <w:vMerge/>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811"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бюджет муниципального района «Ижемский»</w:t>
            </w:r>
          </w:p>
        </w:tc>
        <w:tc>
          <w:tcPr>
            <w:tcW w:w="39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widowControl w:val="0"/>
              <w:tabs>
                <w:tab w:val="left" w:pos="10915"/>
              </w:tabs>
              <w:autoSpaceDE w:val="0"/>
              <w:autoSpaceDN w:val="0"/>
              <w:adjustRightInd w:val="0"/>
              <w:spacing w:after="0" w:line="240" w:lineRule="auto"/>
              <w:jc w:val="center"/>
              <w:rPr>
                <w:rFonts w:ascii="Times New Roman" w:hAnsi="Times New Roman"/>
                <w:sz w:val="24"/>
                <w:szCs w:val="24"/>
              </w:rPr>
            </w:pPr>
            <w:r w:rsidRPr="00904CE8">
              <w:rPr>
                <w:rFonts w:ascii="Times New Roman" w:hAnsi="Times New Roman"/>
                <w:sz w:val="24"/>
                <w:szCs w:val="24"/>
              </w:rPr>
              <w:t>133 156,2</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widowControl w:val="0"/>
              <w:tabs>
                <w:tab w:val="left" w:pos="10915"/>
              </w:tabs>
              <w:autoSpaceDE w:val="0"/>
              <w:autoSpaceDN w:val="0"/>
              <w:adjustRightInd w:val="0"/>
              <w:spacing w:after="0" w:line="240" w:lineRule="auto"/>
              <w:jc w:val="center"/>
              <w:rPr>
                <w:rFonts w:ascii="Times New Roman" w:hAnsi="Times New Roman"/>
                <w:sz w:val="24"/>
                <w:szCs w:val="24"/>
              </w:rPr>
            </w:pPr>
            <w:r w:rsidRPr="00904CE8">
              <w:rPr>
                <w:rFonts w:ascii="Times New Roman" w:hAnsi="Times New Roman"/>
                <w:sz w:val="24"/>
                <w:szCs w:val="24"/>
              </w:rPr>
              <w:t>25 295,4</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widowControl w:val="0"/>
              <w:tabs>
                <w:tab w:val="left" w:pos="10915"/>
              </w:tabs>
              <w:autoSpaceDE w:val="0"/>
              <w:autoSpaceDN w:val="0"/>
              <w:adjustRightInd w:val="0"/>
              <w:spacing w:after="0" w:line="240" w:lineRule="auto"/>
              <w:jc w:val="center"/>
              <w:rPr>
                <w:rFonts w:ascii="Times New Roman" w:hAnsi="Times New Roman"/>
                <w:sz w:val="24"/>
                <w:szCs w:val="24"/>
              </w:rPr>
            </w:pPr>
            <w:r w:rsidRPr="00904CE8">
              <w:rPr>
                <w:rFonts w:ascii="Times New Roman" w:hAnsi="Times New Roman"/>
                <w:sz w:val="24"/>
                <w:szCs w:val="24"/>
              </w:rPr>
              <w:t>27 962,2</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widowControl w:val="0"/>
              <w:tabs>
                <w:tab w:val="left" w:pos="10915"/>
              </w:tabs>
              <w:autoSpaceDE w:val="0"/>
              <w:autoSpaceDN w:val="0"/>
              <w:adjustRightInd w:val="0"/>
              <w:spacing w:after="0" w:line="240" w:lineRule="auto"/>
              <w:jc w:val="center"/>
              <w:rPr>
                <w:rFonts w:ascii="Times New Roman" w:hAnsi="Times New Roman"/>
                <w:sz w:val="24"/>
                <w:szCs w:val="24"/>
              </w:rPr>
            </w:pPr>
            <w:r w:rsidRPr="00904CE8">
              <w:rPr>
                <w:rFonts w:ascii="Times New Roman" w:hAnsi="Times New Roman"/>
                <w:sz w:val="24"/>
                <w:szCs w:val="24"/>
              </w:rPr>
              <w:t>30 431,2</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widowControl w:val="0"/>
              <w:tabs>
                <w:tab w:val="left" w:pos="10915"/>
              </w:tabs>
              <w:autoSpaceDE w:val="0"/>
              <w:autoSpaceDN w:val="0"/>
              <w:adjustRightInd w:val="0"/>
              <w:spacing w:after="0" w:line="240" w:lineRule="auto"/>
              <w:jc w:val="center"/>
              <w:rPr>
                <w:rFonts w:ascii="Times New Roman" w:hAnsi="Times New Roman"/>
                <w:sz w:val="24"/>
                <w:szCs w:val="24"/>
              </w:rPr>
            </w:pPr>
            <w:r w:rsidRPr="00904CE8">
              <w:rPr>
                <w:rFonts w:ascii="Times New Roman" w:hAnsi="Times New Roman"/>
                <w:sz w:val="24"/>
                <w:szCs w:val="24"/>
              </w:rPr>
              <w:t>24 841,0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widowControl w:val="0"/>
              <w:tabs>
                <w:tab w:val="left" w:pos="10915"/>
              </w:tabs>
              <w:autoSpaceDE w:val="0"/>
              <w:autoSpaceDN w:val="0"/>
              <w:adjustRightInd w:val="0"/>
              <w:spacing w:after="0" w:line="240" w:lineRule="auto"/>
              <w:jc w:val="center"/>
              <w:rPr>
                <w:rFonts w:ascii="Times New Roman" w:hAnsi="Times New Roman"/>
                <w:sz w:val="24"/>
                <w:szCs w:val="24"/>
              </w:rPr>
            </w:pPr>
            <w:r w:rsidRPr="00904CE8">
              <w:rPr>
                <w:rFonts w:ascii="Times New Roman" w:hAnsi="Times New Roman"/>
                <w:sz w:val="24"/>
                <w:szCs w:val="24"/>
              </w:rPr>
              <w:t>24 626,4</w:t>
            </w:r>
          </w:p>
        </w:tc>
      </w:tr>
      <w:tr w:rsidR="00DA2333" w:rsidRPr="00904CE8" w:rsidTr="009C187A">
        <w:trPr>
          <w:trHeight w:val="70"/>
          <w:tblCellSpacing w:w="5" w:type="nil"/>
        </w:trPr>
        <w:tc>
          <w:tcPr>
            <w:tcW w:w="623" w:type="pct"/>
            <w:vMerge/>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1422" w:type="pct"/>
            <w:vMerge/>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811"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средства от приносящей доход деятельности</w:t>
            </w:r>
          </w:p>
        </w:tc>
        <w:tc>
          <w:tcPr>
            <w:tcW w:w="39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r>
      <w:tr w:rsidR="00DA2333" w:rsidRPr="00904CE8" w:rsidTr="009C187A">
        <w:trPr>
          <w:trHeight w:val="70"/>
          <w:tblCellSpacing w:w="5" w:type="nil"/>
        </w:trPr>
        <w:tc>
          <w:tcPr>
            <w:tcW w:w="623" w:type="pct"/>
            <w:vMerge w:val="restart"/>
            <w:tcBorders>
              <w:top w:val="single" w:sz="4" w:space="0" w:color="auto"/>
              <w:left w:val="single" w:sz="4" w:space="0" w:color="auto"/>
              <w:right w:val="single" w:sz="4" w:space="0" w:color="auto"/>
            </w:tcBorders>
            <w:vAlign w:val="center"/>
          </w:tcPr>
          <w:p w:rsidR="00DA2333" w:rsidRPr="00904CE8" w:rsidRDefault="00DA2333" w:rsidP="009C187A">
            <w:pPr>
              <w:widowControl w:val="0"/>
              <w:tabs>
                <w:tab w:val="left" w:pos="10915"/>
              </w:tabs>
              <w:autoSpaceDE w:val="0"/>
              <w:autoSpaceDN w:val="0"/>
              <w:adjustRightInd w:val="0"/>
              <w:spacing w:after="0" w:line="240" w:lineRule="auto"/>
              <w:jc w:val="center"/>
              <w:rPr>
                <w:rFonts w:ascii="Times New Roman" w:hAnsi="Times New Roman"/>
                <w:sz w:val="24"/>
                <w:szCs w:val="24"/>
              </w:rPr>
            </w:pPr>
            <w:r w:rsidRPr="00904CE8">
              <w:rPr>
                <w:rFonts w:ascii="Times New Roman" w:hAnsi="Times New Roman"/>
                <w:sz w:val="24"/>
                <w:szCs w:val="24"/>
              </w:rPr>
              <w:t>Основное мероприятие  1.1.7.</w:t>
            </w:r>
          </w:p>
        </w:tc>
        <w:tc>
          <w:tcPr>
            <w:tcW w:w="1422" w:type="pct"/>
            <w:vMerge w:val="restart"/>
            <w:tcBorders>
              <w:top w:val="single" w:sz="4" w:space="0" w:color="auto"/>
              <w:left w:val="single" w:sz="4" w:space="0" w:color="auto"/>
              <w:right w:val="single" w:sz="4" w:space="0" w:color="auto"/>
            </w:tcBorders>
            <w:vAlign w:val="center"/>
          </w:tcPr>
          <w:p w:rsidR="00DA2333" w:rsidRPr="00904CE8" w:rsidRDefault="00DA2333" w:rsidP="009C187A">
            <w:pPr>
              <w:widowControl w:val="0"/>
              <w:tabs>
                <w:tab w:val="left" w:pos="10915"/>
              </w:tabs>
              <w:autoSpaceDE w:val="0"/>
              <w:autoSpaceDN w:val="0"/>
              <w:adjustRightInd w:val="0"/>
              <w:spacing w:after="0" w:line="240" w:lineRule="auto"/>
              <w:jc w:val="center"/>
              <w:rPr>
                <w:rFonts w:ascii="Times New Roman" w:hAnsi="Times New Roman"/>
                <w:sz w:val="24"/>
                <w:szCs w:val="24"/>
              </w:rPr>
            </w:pPr>
            <w:r w:rsidRPr="00904CE8">
              <w:rPr>
                <w:rFonts w:ascii="Times New Roman" w:hAnsi="Times New Roman"/>
                <w:sz w:val="24"/>
                <w:szCs w:val="24"/>
              </w:rPr>
              <w:t>Обслуживание муниципального долга МР «Ижемский»</w:t>
            </w:r>
          </w:p>
        </w:tc>
        <w:tc>
          <w:tcPr>
            <w:tcW w:w="811"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Всего, в том числе:</w:t>
            </w:r>
          </w:p>
        </w:tc>
        <w:tc>
          <w:tcPr>
            <w:tcW w:w="39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widowControl w:val="0"/>
              <w:tabs>
                <w:tab w:val="left" w:pos="10915"/>
              </w:tabs>
              <w:autoSpaceDE w:val="0"/>
              <w:autoSpaceDN w:val="0"/>
              <w:adjustRightInd w:val="0"/>
              <w:spacing w:after="0" w:line="240" w:lineRule="auto"/>
              <w:jc w:val="center"/>
              <w:rPr>
                <w:rFonts w:ascii="Times New Roman" w:hAnsi="Times New Roman"/>
                <w:sz w:val="24"/>
                <w:szCs w:val="24"/>
              </w:rPr>
            </w:pPr>
            <w:r w:rsidRPr="00904CE8">
              <w:rPr>
                <w:rFonts w:ascii="Times New Roman" w:hAnsi="Times New Roman"/>
                <w:sz w:val="24"/>
                <w:szCs w:val="24"/>
              </w:rPr>
              <w:t>407,6</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widowControl w:val="0"/>
              <w:tabs>
                <w:tab w:val="left" w:pos="10915"/>
              </w:tabs>
              <w:autoSpaceDE w:val="0"/>
              <w:autoSpaceDN w:val="0"/>
              <w:adjustRightInd w:val="0"/>
              <w:spacing w:after="0" w:line="240" w:lineRule="auto"/>
              <w:jc w:val="center"/>
              <w:rPr>
                <w:rFonts w:ascii="Times New Roman" w:hAnsi="Times New Roman"/>
                <w:sz w:val="24"/>
                <w:szCs w:val="24"/>
              </w:rPr>
            </w:pPr>
            <w:r w:rsidRPr="00904CE8">
              <w:rPr>
                <w:rFonts w:ascii="Times New Roman" w:hAnsi="Times New Roman"/>
                <w:sz w:val="24"/>
                <w:szCs w:val="24"/>
              </w:rPr>
              <w:t>0,0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widowControl w:val="0"/>
              <w:tabs>
                <w:tab w:val="left" w:pos="10915"/>
              </w:tabs>
              <w:autoSpaceDE w:val="0"/>
              <w:autoSpaceDN w:val="0"/>
              <w:adjustRightInd w:val="0"/>
              <w:spacing w:after="0" w:line="240" w:lineRule="auto"/>
              <w:jc w:val="center"/>
              <w:rPr>
                <w:rFonts w:ascii="Times New Roman" w:hAnsi="Times New Roman"/>
                <w:sz w:val="24"/>
                <w:szCs w:val="24"/>
              </w:rPr>
            </w:pPr>
            <w:r w:rsidRPr="00904CE8">
              <w:rPr>
                <w:rFonts w:ascii="Times New Roman" w:hAnsi="Times New Roman"/>
                <w:sz w:val="24"/>
                <w:szCs w:val="24"/>
              </w:rPr>
              <w:t>0,0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widowControl w:val="0"/>
              <w:tabs>
                <w:tab w:val="left" w:pos="10915"/>
              </w:tabs>
              <w:autoSpaceDE w:val="0"/>
              <w:autoSpaceDN w:val="0"/>
              <w:adjustRightInd w:val="0"/>
              <w:spacing w:after="0" w:line="240" w:lineRule="auto"/>
              <w:jc w:val="center"/>
              <w:rPr>
                <w:rFonts w:ascii="Times New Roman" w:hAnsi="Times New Roman"/>
                <w:sz w:val="24"/>
                <w:szCs w:val="24"/>
              </w:rPr>
            </w:pPr>
            <w:r w:rsidRPr="00904CE8">
              <w:rPr>
                <w:rFonts w:ascii="Times New Roman" w:hAnsi="Times New Roman"/>
                <w:sz w:val="24"/>
                <w:szCs w:val="24"/>
              </w:rPr>
              <w:t>20,6</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widowControl w:val="0"/>
              <w:tabs>
                <w:tab w:val="left" w:pos="10915"/>
              </w:tabs>
              <w:autoSpaceDE w:val="0"/>
              <w:autoSpaceDN w:val="0"/>
              <w:adjustRightInd w:val="0"/>
              <w:spacing w:after="0" w:line="240" w:lineRule="auto"/>
              <w:jc w:val="center"/>
              <w:rPr>
                <w:rFonts w:ascii="Times New Roman" w:hAnsi="Times New Roman"/>
                <w:sz w:val="24"/>
                <w:szCs w:val="24"/>
              </w:rPr>
            </w:pPr>
            <w:r w:rsidRPr="00904CE8">
              <w:rPr>
                <w:rFonts w:ascii="Times New Roman" w:hAnsi="Times New Roman"/>
                <w:sz w:val="24"/>
                <w:szCs w:val="24"/>
              </w:rPr>
              <w:t>221,0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widowControl w:val="0"/>
              <w:tabs>
                <w:tab w:val="left" w:pos="10915"/>
              </w:tabs>
              <w:autoSpaceDE w:val="0"/>
              <w:autoSpaceDN w:val="0"/>
              <w:adjustRightInd w:val="0"/>
              <w:spacing w:after="0" w:line="240" w:lineRule="auto"/>
              <w:jc w:val="center"/>
              <w:rPr>
                <w:rFonts w:ascii="Times New Roman" w:hAnsi="Times New Roman"/>
                <w:sz w:val="24"/>
                <w:szCs w:val="24"/>
              </w:rPr>
            </w:pPr>
            <w:r w:rsidRPr="00904CE8">
              <w:rPr>
                <w:rFonts w:ascii="Times New Roman" w:hAnsi="Times New Roman"/>
                <w:sz w:val="24"/>
                <w:szCs w:val="24"/>
              </w:rPr>
              <w:t>166,0</w:t>
            </w:r>
          </w:p>
        </w:tc>
      </w:tr>
      <w:tr w:rsidR="00DA2333" w:rsidRPr="00904CE8" w:rsidTr="009C187A">
        <w:trPr>
          <w:trHeight w:val="70"/>
          <w:tblCellSpacing w:w="5" w:type="nil"/>
        </w:trPr>
        <w:tc>
          <w:tcPr>
            <w:tcW w:w="623" w:type="pct"/>
            <w:vMerge/>
            <w:tcBorders>
              <w:left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1422" w:type="pct"/>
            <w:vMerge/>
            <w:tcBorders>
              <w:left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811"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федеральный бюджет</w:t>
            </w:r>
          </w:p>
        </w:tc>
        <w:tc>
          <w:tcPr>
            <w:tcW w:w="39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r>
      <w:tr w:rsidR="00DA2333" w:rsidRPr="00904CE8" w:rsidTr="009C187A">
        <w:trPr>
          <w:trHeight w:val="70"/>
          <w:tblCellSpacing w:w="5" w:type="nil"/>
        </w:trPr>
        <w:tc>
          <w:tcPr>
            <w:tcW w:w="623" w:type="pct"/>
            <w:vMerge/>
            <w:tcBorders>
              <w:left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1422" w:type="pct"/>
            <w:vMerge/>
            <w:tcBorders>
              <w:left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811"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республиканский бюджет Республики Коми</w:t>
            </w:r>
          </w:p>
        </w:tc>
        <w:tc>
          <w:tcPr>
            <w:tcW w:w="39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r>
      <w:tr w:rsidR="00DA2333" w:rsidRPr="00904CE8" w:rsidTr="009C187A">
        <w:trPr>
          <w:trHeight w:val="70"/>
          <w:tblCellSpacing w:w="5" w:type="nil"/>
        </w:trPr>
        <w:tc>
          <w:tcPr>
            <w:tcW w:w="623" w:type="pct"/>
            <w:vMerge/>
            <w:tcBorders>
              <w:left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1422" w:type="pct"/>
            <w:vMerge/>
            <w:tcBorders>
              <w:left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811" w:type="pct"/>
            <w:tcBorders>
              <w:top w:val="single" w:sz="4" w:space="0" w:color="auto"/>
              <w:left w:val="single" w:sz="4" w:space="0" w:color="auto"/>
              <w:bottom w:val="single" w:sz="4" w:space="0" w:color="auto"/>
              <w:right w:val="single" w:sz="4" w:space="0" w:color="auto"/>
            </w:tcBorders>
            <w:vAlign w:val="center"/>
          </w:tcPr>
          <w:p w:rsidR="00DA2333" w:rsidRPr="00904CE8" w:rsidRDefault="00904CE8" w:rsidP="009C187A">
            <w:pPr>
              <w:pStyle w:val="ConsPlusNormal"/>
              <w:tabs>
                <w:tab w:val="left" w:pos="10915"/>
              </w:tabs>
              <w:ind w:firstLine="0"/>
              <w:jc w:val="center"/>
              <w:rPr>
                <w:sz w:val="24"/>
                <w:szCs w:val="24"/>
                <w:lang w:eastAsia="en-US"/>
              </w:rPr>
            </w:pPr>
            <w:r w:rsidRPr="00904CE8">
              <w:rPr>
                <w:sz w:val="24"/>
                <w:szCs w:val="24"/>
                <w:lang w:eastAsia="en-US"/>
              </w:rPr>
              <w:t>бюджет му</w:t>
            </w:r>
            <w:r w:rsidR="00DA2333" w:rsidRPr="00904CE8">
              <w:rPr>
                <w:sz w:val="24"/>
                <w:szCs w:val="24"/>
                <w:lang w:eastAsia="en-US"/>
              </w:rPr>
              <w:t>иципального района «Ижемский»</w:t>
            </w:r>
          </w:p>
        </w:tc>
        <w:tc>
          <w:tcPr>
            <w:tcW w:w="39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widowControl w:val="0"/>
              <w:tabs>
                <w:tab w:val="left" w:pos="10915"/>
              </w:tabs>
              <w:autoSpaceDE w:val="0"/>
              <w:autoSpaceDN w:val="0"/>
              <w:adjustRightInd w:val="0"/>
              <w:spacing w:after="0" w:line="240" w:lineRule="auto"/>
              <w:jc w:val="center"/>
              <w:rPr>
                <w:rFonts w:ascii="Times New Roman" w:hAnsi="Times New Roman"/>
                <w:sz w:val="24"/>
                <w:szCs w:val="24"/>
              </w:rPr>
            </w:pPr>
            <w:r w:rsidRPr="00904CE8">
              <w:rPr>
                <w:rFonts w:ascii="Times New Roman" w:hAnsi="Times New Roman"/>
                <w:sz w:val="24"/>
                <w:szCs w:val="24"/>
              </w:rPr>
              <w:t>407,6</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widowControl w:val="0"/>
              <w:tabs>
                <w:tab w:val="left" w:pos="10915"/>
              </w:tabs>
              <w:autoSpaceDE w:val="0"/>
              <w:autoSpaceDN w:val="0"/>
              <w:adjustRightInd w:val="0"/>
              <w:spacing w:after="0" w:line="240" w:lineRule="auto"/>
              <w:jc w:val="center"/>
              <w:rPr>
                <w:rFonts w:ascii="Times New Roman" w:hAnsi="Times New Roman"/>
                <w:sz w:val="24"/>
                <w:szCs w:val="24"/>
              </w:rPr>
            </w:pPr>
            <w:r w:rsidRPr="00904CE8">
              <w:rPr>
                <w:rFonts w:ascii="Times New Roman" w:hAnsi="Times New Roman"/>
                <w:sz w:val="24"/>
                <w:szCs w:val="24"/>
              </w:rPr>
              <w:t>0,0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widowControl w:val="0"/>
              <w:tabs>
                <w:tab w:val="left" w:pos="10915"/>
              </w:tabs>
              <w:autoSpaceDE w:val="0"/>
              <w:autoSpaceDN w:val="0"/>
              <w:adjustRightInd w:val="0"/>
              <w:spacing w:after="0" w:line="240" w:lineRule="auto"/>
              <w:jc w:val="center"/>
              <w:rPr>
                <w:rFonts w:ascii="Times New Roman" w:hAnsi="Times New Roman"/>
                <w:sz w:val="24"/>
                <w:szCs w:val="24"/>
              </w:rPr>
            </w:pPr>
            <w:r w:rsidRPr="00904CE8">
              <w:rPr>
                <w:rFonts w:ascii="Times New Roman" w:hAnsi="Times New Roman"/>
                <w:sz w:val="24"/>
                <w:szCs w:val="24"/>
              </w:rPr>
              <w:t>0,0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widowControl w:val="0"/>
              <w:tabs>
                <w:tab w:val="left" w:pos="10915"/>
              </w:tabs>
              <w:autoSpaceDE w:val="0"/>
              <w:autoSpaceDN w:val="0"/>
              <w:adjustRightInd w:val="0"/>
              <w:spacing w:after="0" w:line="240" w:lineRule="auto"/>
              <w:jc w:val="center"/>
              <w:rPr>
                <w:rFonts w:ascii="Times New Roman" w:hAnsi="Times New Roman"/>
                <w:sz w:val="24"/>
                <w:szCs w:val="24"/>
              </w:rPr>
            </w:pPr>
            <w:r w:rsidRPr="00904CE8">
              <w:rPr>
                <w:rFonts w:ascii="Times New Roman" w:hAnsi="Times New Roman"/>
                <w:sz w:val="24"/>
                <w:szCs w:val="24"/>
              </w:rPr>
              <w:t>20,6</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widowControl w:val="0"/>
              <w:tabs>
                <w:tab w:val="left" w:pos="10915"/>
              </w:tabs>
              <w:autoSpaceDE w:val="0"/>
              <w:autoSpaceDN w:val="0"/>
              <w:adjustRightInd w:val="0"/>
              <w:spacing w:after="0" w:line="240" w:lineRule="auto"/>
              <w:jc w:val="center"/>
              <w:rPr>
                <w:rFonts w:ascii="Times New Roman" w:hAnsi="Times New Roman"/>
                <w:sz w:val="24"/>
                <w:szCs w:val="24"/>
              </w:rPr>
            </w:pPr>
            <w:r w:rsidRPr="00904CE8">
              <w:rPr>
                <w:rFonts w:ascii="Times New Roman" w:hAnsi="Times New Roman"/>
                <w:sz w:val="24"/>
                <w:szCs w:val="24"/>
              </w:rPr>
              <w:t>221,0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widowControl w:val="0"/>
              <w:tabs>
                <w:tab w:val="left" w:pos="10915"/>
              </w:tabs>
              <w:autoSpaceDE w:val="0"/>
              <w:autoSpaceDN w:val="0"/>
              <w:adjustRightInd w:val="0"/>
              <w:spacing w:after="0" w:line="240" w:lineRule="auto"/>
              <w:jc w:val="center"/>
              <w:rPr>
                <w:rFonts w:ascii="Times New Roman" w:hAnsi="Times New Roman"/>
                <w:sz w:val="24"/>
                <w:szCs w:val="24"/>
              </w:rPr>
            </w:pPr>
            <w:r w:rsidRPr="00904CE8">
              <w:rPr>
                <w:rFonts w:ascii="Times New Roman" w:hAnsi="Times New Roman"/>
                <w:sz w:val="24"/>
                <w:szCs w:val="24"/>
              </w:rPr>
              <w:t>166,0</w:t>
            </w:r>
          </w:p>
        </w:tc>
      </w:tr>
      <w:tr w:rsidR="00DA2333" w:rsidRPr="00904CE8" w:rsidTr="009C187A">
        <w:trPr>
          <w:trHeight w:val="70"/>
          <w:tblCellSpacing w:w="5" w:type="nil"/>
        </w:trPr>
        <w:tc>
          <w:tcPr>
            <w:tcW w:w="623" w:type="pct"/>
            <w:vMerge/>
            <w:tcBorders>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1422" w:type="pct"/>
            <w:vMerge/>
            <w:tcBorders>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811"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средства от приносящей доход деятельности</w:t>
            </w:r>
          </w:p>
        </w:tc>
        <w:tc>
          <w:tcPr>
            <w:tcW w:w="39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r>
      <w:tr w:rsidR="00DA2333" w:rsidRPr="00904CE8" w:rsidTr="009C187A">
        <w:trPr>
          <w:trHeight w:val="70"/>
          <w:tblCellSpacing w:w="5" w:type="nil"/>
        </w:trPr>
        <w:tc>
          <w:tcPr>
            <w:tcW w:w="623" w:type="pct"/>
            <w:vMerge w:val="restar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widowControl w:val="0"/>
              <w:tabs>
                <w:tab w:val="left" w:pos="10915"/>
              </w:tabs>
              <w:autoSpaceDE w:val="0"/>
              <w:autoSpaceDN w:val="0"/>
              <w:adjustRightInd w:val="0"/>
              <w:spacing w:after="0" w:line="240" w:lineRule="auto"/>
              <w:jc w:val="center"/>
              <w:rPr>
                <w:rFonts w:ascii="Times New Roman" w:hAnsi="Times New Roman"/>
                <w:sz w:val="24"/>
                <w:szCs w:val="24"/>
              </w:rPr>
            </w:pPr>
            <w:bookmarkStart w:id="32" w:name="Par3710"/>
            <w:bookmarkEnd w:id="32"/>
            <w:r w:rsidRPr="00904CE8">
              <w:rPr>
                <w:rFonts w:ascii="Times New Roman" w:hAnsi="Times New Roman"/>
                <w:sz w:val="24"/>
                <w:szCs w:val="24"/>
              </w:rPr>
              <w:lastRenderedPageBreak/>
              <w:t>Основное мероприятие 1.3.1.</w:t>
            </w:r>
          </w:p>
          <w:p w:rsidR="00DA2333" w:rsidRPr="00904CE8" w:rsidRDefault="00DA2333" w:rsidP="009C187A">
            <w:pPr>
              <w:widowControl w:val="0"/>
              <w:tabs>
                <w:tab w:val="left" w:pos="10915"/>
              </w:tabs>
              <w:autoSpaceDE w:val="0"/>
              <w:autoSpaceDN w:val="0"/>
              <w:adjustRightInd w:val="0"/>
              <w:spacing w:after="0" w:line="240" w:lineRule="auto"/>
              <w:jc w:val="center"/>
              <w:rPr>
                <w:rFonts w:ascii="Times New Roman" w:hAnsi="Times New Roman"/>
                <w:sz w:val="24"/>
                <w:szCs w:val="24"/>
              </w:rPr>
            </w:pPr>
          </w:p>
        </w:tc>
        <w:tc>
          <w:tcPr>
            <w:tcW w:w="1422" w:type="pct"/>
            <w:vMerge w:val="restar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widowControl w:val="0"/>
              <w:tabs>
                <w:tab w:val="left" w:pos="10915"/>
              </w:tabs>
              <w:autoSpaceDE w:val="0"/>
              <w:autoSpaceDN w:val="0"/>
              <w:adjustRightInd w:val="0"/>
              <w:spacing w:after="0" w:line="240" w:lineRule="auto"/>
              <w:jc w:val="center"/>
              <w:rPr>
                <w:rFonts w:ascii="Times New Roman" w:hAnsi="Times New Roman"/>
                <w:sz w:val="24"/>
                <w:szCs w:val="24"/>
              </w:rPr>
            </w:pPr>
            <w:r w:rsidRPr="00904CE8">
              <w:rPr>
                <w:rFonts w:ascii="Times New Roman" w:hAnsi="Times New Roman"/>
                <w:sz w:val="24"/>
                <w:szCs w:val="24"/>
              </w:rPr>
              <w:t>Руководство и управление в сфере установленных функций органов местного самоуправления</w:t>
            </w:r>
          </w:p>
        </w:tc>
        <w:tc>
          <w:tcPr>
            <w:tcW w:w="811"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Всего, в том числе:</w:t>
            </w:r>
          </w:p>
        </w:tc>
        <w:tc>
          <w:tcPr>
            <w:tcW w:w="39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widowControl w:val="0"/>
              <w:tabs>
                <w:tab w:val="left" w:pos="10915"/>
              </w:tabs>
              <w:autoSpaceDE w:val="0"/>
              <w:autoSpaceDN w:val="0"/>
              <w:adjustRightInd w:val="0"/>
              <w:spacing w:after="0" w:line="240" w:lineRule="auto"/>
              <w:jc w:val="center"/>
              <w:rPr>
                <w:rFonts w:ascii="Times New Roman" w:hAnsi="Times New Roman"/>
                <w:sz w:val="24"/>
                <w:szCs w:val="24"/>
              </w:rPr>
            </w:pPr>
            <w:r w:rsidRPr="00904CE8">
              <w:rPr>
                <w:rFonts w:ascii="Times New Roman" w:hAnsi="Times New Roman"/>
                <w:sz w:val="24"/>
                <w:szCs w:val="24"/>
              </w:rPr>
              <w:t>61 947,6</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widowControl w:val="0"/>
              <w:tabs>
                <w:tab w:val="left" w:pos="10915"/>
              </w:tabs>
              <w:autoSpaceDE w:val="0"/>
              <w:autoSpaceDN w:val="0"/>
              <w:adjustRightInd w:val="0"/>
              <w:spacing w:after="0" w:line="240" w:lineRule="auto"/>
              <w:jc w:val="center"/>
              <w:rPr>
                <w:rFonts w:ascii="Times New Roman" w:hAnsi="Times New Roman"/>
                <w:sz w:val="24"/>
                <w:szCs w:val="24"/>
              </w:rPr>
            </w:pPr>
            <w:r w:rsidRPr="00904CE8">
              <w:rPr>
                <w:rFonts w:ascii="Times New Roman" w:hAnsi="Times New Roman"/>
                <w:sz w:val="24"/>
                <w:szCs w:val="24"/>
              </w:rPr>
              <w:t>14 196,2</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widowControl w:val="0"/>
              <w:tabs>
                <w:tab w:val="left" w:pos="10915"/>
              </w:tabs>
              <w:autoSpaceDE w:val="0"/>
              <w:autoSpaceDN w:val="0"/>
              <w:adjustRightInd w:val="0"/>
              <w:spacing w:after="0" w:line="240" w:lineRule="auto"/>
              <w:jc w:val="center"/>
              <w:rPr>
                <w:rFonts w:ascii="Times New Roman" w:hAnsi="Times New Roman"/>
                <w:sz w:val="24"/>
                <w:szCs w:val="24"/>
              </w:rPr>
            </w:pPr>
            <w:r w:rsidRPr="00904CE8">
              <w:rPr>
                <w:rFonts w:ascii="Times New Roman" w:hAnsi="Times New Roman"/>
                <w:sz w:val="24"/>
                <w:szCs w:val="24"/>
              </w:rPr>
              <w:t>14 433,6</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widowControl w:val="0"/>
              <w:tabs>
                <w:tab w:val="left" w:pos="10915"/>
              </w:tabs>
              <w:autoSpaceDE w:val="0"/>
              <w:autoSpaceDN w:val="0"/>
              <w:adjustRightInd w:val="0"/>
              <w:spacing w:after="0" w:line="240" w:lineRule="auto"/>
              <w:jc w:val="center"/>
              <w:rPr>
                <w:rFonts w:ascii="Times New Roman" w:hAnsi="Times New Roman"/>
                <w:sz w:val="24"/>
                <w:szCs w:val="24"/>
              </w:rPr>
            </w:pPr>
            <w:r w:rsidRPr="00904CE8">
              <w:rPr>
                <w:rFonts w:ascii="Times New Roman" w:hAnsi="Times New Roman"/>
                <w:sz w:val="24"/>
                <w:szCs w:val="24"/>
              </w:rPr>
              <w:t>13 469,8</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widowControl w:val="0"/>
              <w:tabs>
                <w:tab w:val="left" w:pos="10915"/>
              </w:tabs>
              <w:autoSpaceDE w:val="0"/>
              <w:autoSpaceDN w:val="0"/>
              <w:adjustRightInd w:val="0"/>
              <w:spacing w:after="0" w:line="240" w:lineRule="auto"/>
              <w:jc w:val="center"/>
              <w:rPr>
                <w:rFonts w:ascii="Times New Roman" w:hAnsi="Times New Roman"/>
                <w:sz w:val="24"/>
                <w:szCs w:val="24"/>
              </w:rPr>
            </w:pPr>
            <w:r w:rsidRPr="00904CE8">
              <w:rPr>
                <w:rFonts w:ascii="Times New Roman" w:hAnsi="Times New Roman"/>
                <w:sz w:val="24"/>
                <w:szCs w:val="24"/>
              </w:rPr>
              <w:t>9 909,0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widowControl w:val="0"/>
              <w:tabs>
                <w:tab w:val="left" w:pos="10915"/>
              </w:tabs>
              <w:autoSpaceDE w:val="0"/>
              <w:autoSpaceDN w:val="0"/>
              <w:adjustRightInd w:val="0"/>
              <w:spacing w:after="0" w:line="240" w:lineRule="auto"/>
              <w:jc w:val="center"/>
              <w:rPr>
                <w:rFonts w:ascii="Times New Roman" w:hAnsi="Times New Roman"/>
                <w:sz w:val="24"/>
                <w:szCs w:val="24"/>
              </w:rPr>
            </w:pPr>
            <w:r w:rsidRPr="00904CE8">
              <w:rPr>
                <w:rFonts w:ascii="Times New Roman" w:hAnsi="Times New Roman"/>
                <w:sz w:val="24"/>
                <w:szCs w:val="24"/>
              </w:rPr>
              <w:t>9 939,0</w:t>
            </w:r>
          </w:p>
        </w:tc>
      </w:tr>
      <w:tr w:rsidR="00DA2333" w:rsidRPr="00904CE8" w:rsidTr="009C187A">
        <w:trPr>
          <w:tblCellSpacing w:w="5" w:type="nil"/>
        </w:trPr>
        <w:tc>
          <w:tcPr>
            <w:tcW w:w="623" w:type="pct"/>
            <w:vMerge/>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1422" w:type="pct"/>
            <w:vMerge/>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811"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федеральный бюджет</w:t>
            </w:r>
          </w:p>
        </w:tc>
        <w:tc>
          <w:tcPr>
            <w:tcW w:w="39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highlight w:val="yellow"/>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r>
      <w:tr w:rsidR="00DA2333" w:rsidRPr="00904CE8" w:rsidTr="009C187A">
        <w:trPr>
          <w:tblCellSpacing w:w="5" w:type="nil"/>
        </w:trPr>
        <w:tc>
          <w:tcPr>
            <w:tcW w:w="623" w:type="pct"/>
            <w:vMerge/>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1422" w:type="pct"/>
            <w:vMerge/>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811" w:type="pct"/>
            <w:tcBorders>
              <w:top w:val="single" w:sz="4" w:space="0" w:color="auto"/>
              <w:left w:val="single" w:sz="4" w:space="0" w:color="auto"/>
              <w:bottom w:val="single" w:sz="4" w:space="0" w:color="auto"/>
              <w:right w:val="single" w:sz="4" w:space="0" w:color="auto"/>
            </w:tcBorders>
            <w:vAlign w:val="center"/>
          </w:tcPr>
          <w:p w:rsidR="00DA2333" w:rsidRPr="00904CE8" w:rsidRDefault="00904CE8" w:rsidP="009C187A">
            <w:pPr>
              <w:pStyle w:val="ConsPlusNormal"/>
              <w:tabs>
                <w:tab w:val="left" w:pos="10915"/>
              </w:tabs>
              <w:ind w:firstLine="0"/>
              <w:jc w:val="center"/>
              <w:rPr>
                <w:sz w:val="24"/>
                <w:szCs w:val="24"/>
                <w:lang w:eastAsia="en-US"/>
              </w:rPr>
            </w:pPr>
            <w:r w:rsidRPr="00904CE8">
              <w:rPr>
                <w:sz w:val="24"/>
                <w:szCs w:val="24"/>
                <w:lang w:eastAsia="en-US"/>
              </w:rPr>
              <w:t>республиканский бю</w:t>
            </w:r>
            <w:r w:rsidR="00DA2333" w:rsidRPr="00904CE8">
              <w:rPr>
                <w:sz w:val="24"/>
                <w:szCs w:val="24"/>
                <w:lang w:eastAsia="en-US"/>
              </w:rPr>
              <w:t>жет Республики Коми</w:t>
            </w:r>
          </w:p>
        </w:tc>
        <w:tc>
          <w:tcPr>
            <w:tcW w:w="39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highlight w:val="yellow"/>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r>
      <w:tr w:rsidR="00DA2333" w:rsidRPr="00904CE8" w:rsidTr="009C187A">
        <w:trPr>
          <w:tblCellSpacing w:w="5" w:type="nil"/>
        </w:trPr>
        <w:tc>
          <w:tcPr>
            <w:tcW w:w="623" w:type="pct"/>
            <w:vMerge/>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1422" w:type="pct"/>
            <w:vMerge/>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811"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бюджет муниципального района «Ижемский»</w:t>
            </w:r>
          </w:p>
        </w:tc>
        <w:tc>
          <w:tcPr>
            <w:tcW w:w="39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widowControl w:val="0"/>
              <w:tabs>
                <w:tab w:val="left" w:pos="10915"/>
              </w:tabs>
              <w:autoSpaceDE w:val="0"/>
              <w:autoSpaceDN w:val="0"/>
              <w:adjustRightInd w:val="0"/>
              <w:spacing w:after="0" w:line="240" w:lineRule="auto"/>
              <w:jc w:val="center"/>
              <w:rPr>
                <w:rFonts w:ascii="Times New Roman" w:hAnsi="Times New Roman"/>
                <w:sz w:val="24"/>
                <w:szCs w:val="24"/>
              </w:rPr>
            </w:pPr>
            <w:r w:rsidRPr="00904CE8">
              <w:rPr>
                <w:rFonts w:ascii="Times New Roman" w:hAnsi="Times New Roman"/>
                <w:sz w:val="24"/>
                <w:szCs w:val="24"/>
              </w:rPr>
              <w:t>61 947,6</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widowControl w:val="0"/>
              <w:tabs>
                <w:tab w:val="left" w:pos="10915"/>
              </w:tabs>
              <w:autoSpaceDE w:val="0"/>
              <w:autoSpaceDN w:val="0"/>
              <w:adjustRightInd w:val="0"/>
              <w:spacing w:after="0" w:line="240" w:lineRule="auto"/>
              <w:jc w:val="center"/>
              <w:rPr>
                <w:rFonts w:ascii="Times New Roman" w:hAnsi="Times New Roman"/>
                <w:sz w:val="24"/>
                <w:szCs w:val="24"/>
              </w:rPr>
            </w:pPr>
            <w:r w:rsidRPr="00904CE8">
              <w:rPr>
                <w:rFonts w:ascii="Times New Roman" w:hAnsi="Times New Roman"/>
                <w:sz w:val="24"/>
                <w:szCs w:val="24"/>
              </w:rPr>
              <w:t>14 196,2</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widowControl w:val="0"/>
              <w:tabs>
                <w:tab w:val="left" w:pos="10915"/>
              </w:tabs>
              <w:autoSpaceDE w:val="0"/>
              <w:autoSpaceDN w:val="0"/>
              <w:adjustRightInd w:val="0"/>
              <w:spacing w:after="0" w:line="240" w:lineRule="auto"/>
              <w:jc w:val="center"/>
              <w:rPr>
                <w:rFonts w:ascii="Times New Roman" w:hAnsi="Times New Roman"/>
                <w:sz w:val="24"/>
                <w:szCs w:val="24"/>
              </w:rPr>
            </w:pPr>
            <w:r w:rsidRPr="00904CE8">
              <w:rPr>
                <w:rFonts w:ascii="Times New Roman" w:hAnsi="Times New Roman"/>
                <w:sz w:val="24"/>
                <w:szCs w:val="24"/>
              </w:rPr>
              <w:t>14 433,6</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widowControl w:val="0"/>
              <w:tabs>
                <w:tab w:val="left" w:pos="10915"/>
              </w:tabs>
              <w:autoSpaceDE w:val="0"/>
              <w:autoSpaceDN w:val="0"/>
              <w:adjustRightInd w:val="0"/>
              <w:spacing w:after="0" w:line="240" w:lineRule="auto"/>
              <w:jc w:val="center"/>
              <w:rPr>
                <w:rFonts w:ascii="Times New Roman" w:hAnsi="Times New Roman"/>
                <w:sz w:val="24"/>
                <w:szCs w:val="24"/>
              </w:rPr>
            </w:pPr>
            <w:r w:rsidRPr="00904CE8">
              <w:rPr>
                <w:rFonts w:ascii="Times New Roman" w:hAnsi="Times New Roman"/>
                <w:sz w:val="24"/>
                <w:szCs w:val="24"/>
              </w:rPr>
              <w:t>13 469,8</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widowControl w:val="0"/>
              <w:tabs>
                <w:tab w:val="left" w:pos="10915"/>
              </w:tabs>
              <w:autoSpaceDE w:val="0"/>
              <w:autoSpaceDN w:val="0"/>
              <w:adjustRightInd w:val="0"/>
              <w:spacing w:after="0" w:line="240" w:lineRule="auto"/>
              <w:jc w:val="center"/>
              <w:rPr>
                <w:rFonts w:ascii="Times New Roman" w:hAnsi="Times New Roman"/>
                <w:sz w:val="24"/>
                <w:szCs w:val="24"/>
              </w:rPr>
            </w:pPr>
            <w:r w:rsidRPr="00904CE8">
              <w:rPr>
                <w:rFonts w:ascii="Times New Roman" w:hAnsi="Times New Roman"/>
                <w:sz w:val="24"/>
                <w:szCs w:val="24"/>
              </w:rPr>
              <w:t>9 909,0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widowControl w:val="0"/>
              <w:tabs>
                <w:tab w:val="left" w:pos="10915"/>
              </w:tabs>
              <w:autoSpaceDE w:val="0"/>
              <w:autoSpaceDN w:val="0"/>
              <w:adjustRightInd w:val="0"/>
              <w:spacing w:after="0" w:line="240" w:lineRule="auto"/>
              <w:jc w:val="center"/>
              <w:rPr>
                <w:rFonts w:ascii="Times New Roman" w:hAnsi="Times New Roman"/>
                <w:sz w:val="24"/>
                <w:szCs w:val="24"/>
              </w:rPr>
            </w:pPr>
            <w:r w:rsidRPr="00904CE8">
              <w:rPr>
                <w:rFonts w:ascii="Times New Roman" w:hAnsi="Times New Roman"/>
                <w:sz w:val="24"/>
                <w:szCs w:val="24"/>
              </w:rPr>
              <w:t>9 939,0</w:t>
            </w:r>
          </w:p>
        </w:tc>
      </w:tr>
      <w:tr w:rsidR="00DA2333" w:rsidRPr="00904CE8" w:rsidTr="009C187A">
        <w:trPr>
          <w:tblCellSpacing w:w="5" w:type="nil"/>
        </w:trPr>
        <w:tc>
          <w:tcPr>
            <w:tcW w:w="623" w:type="pct"/>
            <w:vMerge/>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1422" w:type="pct"/>
            <w:vMerge/>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811" w:type="pct"/>
            <w:tcBorders>
              <w:top w:val="single" w:sz="4" w:space="0" w:color="auto"/>
              <w:left w:val="single" w:sz="4" w:space="0" w:color="auto"/>
              <w:bottom w:val="single" w:sz="4" w:space="0" w:color="auto"/>
              <w:right w:val="single" w:sz="4" w:space="0" w:color="auto"/>
            </w:tcBorders>
            <w:vAlign w:val="center"/>
          </w:tcPr>
          <w:p w:rsidR="00DA2333" w:rsidRPr="00904CE8" w:rsidRDefault="00904CE8" w:rsidP="009C187A">
            <w:pPr>
              <w:pStyle w:val="ConsPlusNormal"/>
              <w:tabs>
                <w:tab w:val="left" w:pos="10915"/>
              </w:tabs>
              <w:jc w:val="center"/>
              <w:rPr>
                <w:sz w:val="24"/>
                <w:szCs w:val="24"/>
                <w:lang w:eastAsia="en-US"/>
              </w:rPr>
            </w:pPr>
            <w:r w:rsidRPr="00904CE8">
              <w:rPr>
                <w:sz w:val="24"/>
                <w:szCs w:val="24"/>
                <w:lang w:eastAsia="en-US"/>
              </w:rPr>
              <w:t>средства от пр</w:t>
            </w:r>
            <w:r w:rsidR="00DA2333" w:rsidRPr="00904CE8">
              <w:rPr>
                <w:sz w:val="24"/>
                <w:szCs w:val="24"/>
                <w:lang w:eastAsia="en-US"/>
              </w:rPr>
              <w:t>носящей доход деятельности</w:t>
            </w:r>
          </w:p>
        </w:tc>
        <w:tc>
          <w:tcPr>
            <w:tcW w:w="39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highlight w:val="yellow"/>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r>
      <w:tr w:rsidR="00DA2333" w:rsidRPr="00904CE8" w:rsidTr="009C187A">
        <w:trPr>
          <w:tblCellSpacing w:w="5" w:type="nil"/>
        </w:trPr>
        <w:tc>
          <w:tcPr>
            <w:tcW w:w="623" w:type="pct"/>
            <w:vMerge w:val="restar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widowControl w:val="0"/>
              <w:tabs>
                <w:tab w:val="left" w:pos="10915"/>
              </w:tabs>
              <w:autoSpaceDE w:val="0"/>
              <w:autoSpaceDN w:val="0"/>
              <w:adjustRightInd w:val="0"/>
              <w:spacing w:after="0" w:line="240" w:lineRule="auto"/>
              <w:jc w:val="center"/>
              <w:rPr>
                <w:rFonts w:ascii="Times New Roman" w:hAnsi="Times New Roman"/>
                <w:sz w:val="24"/>
                <w:szCs w:val="24"/>
              </w:rPr>
            </w:pPr>
            <w:r w:rsidRPr="00904CE8">
              <w:rPr>
                <w:rFonts w:ascii="Times New Roman" w:hAnsi="Times New Roman"/>
                <w:sz w:val="24"/>
                <w:szCs w:val="24"/>
              </w:rPr>
              <w:t>Подпрограмма 2</w:t>
            </w:r>
          </w:p>
        </w:tc>
        <w:tc>
          <w:tcPr>
            <w:tcW w:w="1422" w:type="pct"/>
            <w:vMerge w:val="restar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a7"/>
              <w:tabs>
                <w:tab w:val="left" w:pos="379"/>
                <w:tab w:val="left" w:pos="10915"/>
              </w:tabs>
              <w:autoSpaceDE w:val="0"/>
              <w:autoSpaceDN w:val="0"/>
              <w:adjustRightInd w:val="0"/>
              <w:ind w:left="0"/>
              <w:jc w:val="center"/>
            </w:pPr>
            <w:r w:rsidRPr="00904CE8">
              <w:t>Управление муниципальным имуществом</w:t>
            </w:r>
          </w:p>
          <w:p w:rsidR="00DA2333" w:rsidRPr="00904CE8" w:rsidRDefault="00DA2333" w:rsidP="009C187A">
            <w:pPr>
              <w:tabs>
                <w:tab w:val="left" w:pos="10915"/>
              </w:tabs>
              <w:jc w:val="center"/>
              <w:rPr>
                <w:rFonts w:ascii="Times New Roman" w:hAnsi="Times New Roman"/>
                <w:sz w:val="24"/>
                <w:szCs w:val="24"/>
              </w:rPr>
            </w:pPr>
          </w:p>
        </w:tc>
        <w:tc>
          <w:tcPr>
            <w:tcW w:w="811"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Всего, в том числе:</w:t>
            </w:r>
          </w:p>
        </w:tc>
        <w:tc>
          <w:tcPr>
            <w:tcW w:w="39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r w:rsidRPr="00904CE8">
              <w:rPr>
                <w:sz w:val="24"/>
                <w:szCs w:val="24"/>
              </w:rPr>
              <w:t>782,3</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r w:rsidRPr="00904CE8">
              <w:rPr>
                <w:sz w:val="24"/>
                <w:szCs w:val="24"/>
              </w:rPr>
              <w:t>91,0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r w:rsidRPr="00904CE8">
              <w:rPr>
                <w:sz w:val="24"/>
                <w:szCs w:val="24"/>
              </w:rPr>
              <w:t>302,8</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r w:rsidRPr="00904CE8">
              <w:rPr>
                <w:sz w:val="24"/>
                <w:szCs w:val="24"/>
              </w:rPr>
              <w:t>238,5</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r w:rsidRPr="00904CE8">
              <w:rPr>
                <w:sz w:val="24"/>
                <w:szCs w:val="24"/>
              </w:rPr>
              <w:t>100,0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r w:rsidRPr="00904CE8">
              <w:rPr>
                <w:sz w:val="24"/>
                <w:szCs w:val="24"/>
              </w:rPr>
              <w:t>50,0</w:t>
            </w:r>
          </w:p>
        </w:tc>
      </w:tr>
      <w:tr w:rsidR="00DA2333" w:rsidRPr="00904CE8" w:rsidTr="009C187A">
        <w:trPr>
          <w:tblCellSpacing w:w="5" w:type="nil"/>
        </w:trPr>
        <w:tc>
          <w:tcPr>
            <w:tcW w:w="623" w:type="pct"/>
            <w:vMerge/>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1422" w:type="pct"/>
            <w:vMerge/>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811"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федеральный бюджет</w:t>
            </w:r>
          </w:p>
        </w:tc>
        <w:tc>
          <w:tcPr>
            <w:tcW w:w="39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r>
      <w:tr w:rsidR="00DA2333" w:rsidRPr="00904CE8" w:rsidTr="009C187A">
        <w:trPr>
          <w:tblCellSpacing w:w="5" w:type="nil"/>
        </w:trPr>
        <w:tc>
          <w:tcPr>
            <w:tcW w:w="623" w:type="pct"/>
            <w:vMerge/>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1422" w:type="pct"/>
            <w:vMerge/>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811"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республиканский бюджет Республики Коми</w:t>
            </w:r>
          </w:p>
        </w:tc>
        <w:tc>
          <w:tcPr>
            <w:tcW w:w="39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widowControl w:val="0"/>
              <w:tabs>
                <w:tab w:val="left" w:pos="10915"/>
              </w:tabs>
              <w:autoSpaceDE w:val="0"/>
              <w:autoSpaceDN w:val="0"/>
              <w:adjustRightInd w:val="0"/>
              <w:spacing w:after="0" w:line="240" w:lineRule="auto"/>
              <w:jc w:val="center"/>
              <w:rPr>
                <w:rFonts w:ascii="Times New Roman" w:hAnsi="Times New Roman"/>
                <w:sz w:val="24"/>
                <w:szCs w:val="24"/>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tabs>
                <w:tab w:val="left" w:pos="10915"/>
              </w:tabs>
              <w:jc w:val="center"/>
              <w:rPr>
                <w:rFonts w:ascii="Times New Roman" w:hAnsi="Times New Roman"/>
                <w:sz w:val="24"/>
                <w:szCs w:val="24"/>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tabs>
                <w:tab w:val="left" w:pos="10915"/>
              </w:tabs>
              <w:jc w:val="center"/>
              <w:rPr>
                <w:rFonts w:ascii="Times New Roman" w:hAnsi="Times New Roman"/>
                <w:sz w:val="24"/>
                <w:szCs w:val="24"/>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tabs>
                <w:tab w:val="left" w:pos="10915"/>
              </w:tabs>
              <w:jc w:val="center"/>
              <w:rPr>
                <w:rFonts w:ascii="Times New Roman" w:hAnsi="Times New Roman"/>
                <w:sz w:val="24"/>
                <w:szCs w:val="24"/>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tabs>
                <w:tab w:val="left" w:pos="10915"/>
              </w:tabs>
              <w:jc w:val="center"/>
              <w:rPr>
                <w:rFonts w:ascii="Times New Roman" w:hAnsi="Times New Roman"/>
                <w:sz w:val="24"/>
                <w:szCs w:val="24"/>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tabs>
                <w:tab w:val="left" w:pos="10915"/>
              </w:tabs>
              <w:jc w:val="center"/>
              <w:rPr>
                <w:rFonts w:ascii="Times New Roman" w:hAnsi="Times New Roman"/>
                <w:sz w:val="24"/>
                <w:szCs w:val="24"/>
              </w:rPr>
            </w:pPr>
          </w:p>
        </w:tc>
      </w:tr>
      <w:tr w:rsidR="00DA2333" w:rsidRPr="00904CE8" w:rsidTr="009C187A">
        <w:trPr>
          <w:tblCellSpacing w:w="5" w:type="nil"/>
        </w:trPr>
        <w:tc>
          <w:tcPr>
            <w:tcW w:w="623" w:type="pct"/>
            <w:vMerge/>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1422" w:type="pct"/>
            <w:vMerge/>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811"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бюджет муниципального района «Ижемский»</w:t>
            </w:r>
          </w:p>
        </w:tc>
        <w:tc>
          <w:tcPr>
            <w:tcW w:w="39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r w:rsidRPr="00904CE8">
              <w:rPr>
                <w:sz w:val="24"/>
                <w:szCs w:val="24"/>
              </w:rPr>
              <w:t>782,3</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r w:rsidRPr="00904CE8">
              <w:rPr>
                <w:sz w:val="24"/>
                <w:szCs w:val="24"/>
              </w:rPr>
              <w:t>91,0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r w:rsidRPr="00904CE8">
              <w:rPr>
                <w:sz w:val="24"/>
                <w:szCs w:val="24"/>
              </w:rPr>
              <w:t>302,8</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r w:rsidRPr="00904CE8">
              <w:rPr>
                <w:sz w:val="24"/>
                <w:szCs w:val="24"/>
              </w:rPr>
              <w:t>238,5</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r w:rsidRPr="00904CE8">
              <w:rPr>
                <w:sz w:val="24"/>
                <w:szCs w:val="24"/>
              </w:rPr>
              <w:t>100,0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r w:rsidRPr="00904CE8">
              <w:rPr>
                <w:sz w:val="24"/>
                <w:szCs w:val="24"/>
              </w:rPr>
              <w:t>50,0</w:t>
            </w:r>
          </w:p>
        </w:tc>
      </w:tr>
      <w:tr w:rsidR="00DA2333" w:rsidRPr="00904CE8" w:rsidTr="009C187A">
        <w:trPr>
          <w:tblCellSpacing w:w="5" w:type="nil"/>
        </w:trPr>
        <w:tc>
          <w:tcPr>
            <w:tcW w:w="623" w:type="pct"/>
            <w:vMerge/>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1422" w:type="pct"/>
            <w:vMerge/>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811"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средства от приносящей доход деятельности</w:t>
            </w:r>
          </w:p>
        </w:tc>
        <w:tc>
          <w:tcPr>
            <w:tcW w:w="39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r>
      <w:tr w:rsidR="00DA2333" w:rsidRPr="00904CE8" w:rsidTr="009C187A">
        <w:trPr>
          <w:trHeight w:val="70"/>
          <w:tblCellSpacing w:w="5" w:type="nil"/>
        </w:trPr>
        <w:tc>
          <w:tcPr>
            <w:tcW w:w="623" w:type="pct"/>
            <w:vMerge w:val="restart"/>
            <w:tcBorders>
              <w:left w:val="single" w:sz="4" w:space="0" w:color="auto"/>
              <w:right w:val="single" w:sz="4" w:space="0" w:color="auto"/>
            </w:tcBorders>
            <w:vAlign w:val="center"/>
          </w:tcPr>
          <w:p w:rsidR="00DA2333" w:rsidRPr="00904CE8" w:rsidRDefault="00DA2333" w:rsidP="009C187A">
            <w:pPr>
              <w:tabs>
                <w:tab w:val="left" w:pos="10915"/>
              </w:tabs>
              <w:autoSpaceDE w:val="0"/>
              <w:autoSpaceDN w:val="0"/>
              <w:adjustRightInd w:val="0"/>
              <w:jc w:val="center"/>
              <w:rPr>
                <w:rFonts w:ascii="Times New Roman" w:hAnsi="Times New Roman"/>
                <w:sz w:val="24"/>
                <w:szCs w:val="24"/>
              </w:rPr>
            </w:pPr>
            <w:r w:rsidRPr="00904CE8">
              <w:rPr>
                <w:rFonts w:ascii="Times New Roman" w:hAnsi="Times New Roman"/>
                <w:sz w:val="24"/>
                <w:szCs w:val="24"/>
              </w:rPr>
              <w:t>Основное мероприятие 2.1.1</w:t>
            </w:r>
          </w:p>
        </w:tc>
        <w:tc>
          <w:tcPr>
            <w:tcW w:w="1422" w:type="pct"/>
            <w:vMerge w:val="restart"/>
            <w:tcBorders>
              <w:left w:val="single" w:sz="4" w:space="0" w:color="auto"/>
              <w:right w:val="single" w:sz="4" w:space="0" w:color="auto"/>
            </w:tcBorders>
            <w:vAlign w:val="center"/>
          </w:tcPr>
          <w:p w:rsidR="00DA2333" w:rsidRPr="00904CE8" w:rsidRDefault="00DA2333" w:rsidP="009C187A">
            <w:pPr>
              <w:tabs>
                <w:tab w:val="left" w:pos="10915"/>
              </w:tabs>
              <w:jc w:val="center"/>
              <w:rPr>
                <w:rFonts w:ascii="Times New Roman" w:hAnsi="Times New Roman"/>
                <w:sz w:val="24"/>
                <w:szCs w:val="24"/>
              </w:rPr>
            </w:pPr>
            <w:r w:rsidRPr="00904CE8">
              <w:rPr>
                <w:rFonts w:ascii="Times New Roman" w:hAnsi="Times New Roman"/>
                <w:sz w:val="24"/>
                <w:szCs w:val="24"/>
              </w:rPr>
              <w:t>Признание прав, регулирование отношений по имуществу для муниципальных нужд и оптимизация состава (структуры) муниципального имущества МО МР «Ижемский»</w:t>
            </w:r>
          </w:p>
        </w:tc>
        <w:tc>
          <w:tcPr>
            <w:tcW w:w="811" w:type="pct"/>
            <w:tcBorders>
              <w:left w:val="single" w:sz="4" w:space="0" w:color="auto"/>
              <w:bottom w:val="single" w:sz="4" w:space="0" w:color="auto"/>
              <w:right w:val="single" w:sz="4" w:space="0" w:color="auto"/>
            </w:tcBorders>
            <w:vAlign w:val="center"/>
          </w:tcPr>
          <w:p w:rsidR="00DA2333" w:rsidRPr="00904CE8" w:rsidRDefault="00DA2333" w:rsidP="009C187A">
            <w:pPr>
              <w:tabs>
                <w:tab w:val="left" w:pos="10915"/>
              </w:tabs>
              <w:jc w:val="center"/>
              <w:rPr>
                <w:rFonts w:ascii="Times New Roman" w:hAnsi="Times New Roman"/>
                <w:sz w:val="24"/>
                <w:szCs w:val="24"/>
              </w:rPr>
            </w:pPr>
            <w:r w:rsidRPr="00904CE8">
              <w:rPr>
                <w:rFonts w:ascii="Times New Roman" w:hAnsi="Times New Roman"/>
                <w:sz w:val="24"/>
                <w:szCs w:val="24"/>
              </w:rPr>
              <w:t>Всего, в том числе:</w:t>
            </w:r>
          </w:p>
        </w:tc>
        <w:tc>
          <w:tcPr>
            <w:tcW w:w="393" w:type="pct"/>
            <w:tcBorders>
              <w:left w:val="single" w:sz="4" w:space="0" w:color="auto"/>
              <w:bottom w:val="single" w:sz="4" w:space="0" w:color="auto"/>
              <w:right w:val="single" w:sz="4" w:space="0" w:color="auto"/>
            </w:tcBorders>
            <w:vAlign w:val="center"/>
          </w:tcPr>
          <w:p w:rsidR="00DA2333" w:rsidRPr="00904CE8" w:rsidRDefault="00DA2333" w:rsidP="009C187A">
            <w:pPr>
              <w:tabs>
                <w:tab w:val="left" w:pos="10915"/>
              </w:tabs>
              <w:jc w:val="center"/>
              <w:rPr>
                <w:rFonts w:ascii="Times New Roman" w:hAnsi="Times New Roman"/>
                <w:sz w:val="24"/>
                <w:szCs w:val="24"/>
              </w:rPr>
            </w:pPr>
            <w:r w:rsidRPr="00904CE8">
              <w:rPr>
                <w:rFonts w:ascii="Times New Roman" w:hAnsi="Times New Roman"/>
                <w:sz w:val="24"/>
                <w:szCs w:val="24"/>
              </w:rPr>
              <w:t>572,8</w:t>
            </w:r>
          </w:p>
        </w:tc>
        <w:tc>
          <w:tcPr>
            <w:tcW w:w="350" w:type="pct"/>
            <w:tcBorders>
              <w:left w:val="single" w:sz="4" w:space="0" w:color="auto"/>
              <w:bottom w:val="single" w:sz="4" w:space="0" w:color="auto"/>
              <w:right w:val="single" w:sz="4" w:space="0" w:color="auto"/>
            </w:tcBorders>
            <w:vAlign w:val="center"/>
          </w:tcPr>
          <w:p w:rsidR="00DA2333" w:rsidRPr="00904CE8" w:rsidRDefault="00DA2333" w:rsidP="009C187A">
            <w:pPr>
              <w:tabs>
                <w:tab w:val="left" w:pos="10915"/>
              </w:tabs>
              <w:jc w:val="center"/>
              <w:rPr>
                <w:rFonts w:ascii="Times New Roman" w:hAnsi="Times New Roman"/>
                <w:sz w:val="24"/>
                <w:szCs w:val="24"/>
              </w:rPr>
            </w:pPr>
            <w:r w:rsidRPr="00904CE8">
              <w:rPr>
                <w:rFonts w:ascii="Times New Roman" w:hAnsi="Times New Roman"/>
                <w:sz w:val="24"/>
                <w:szCs w:val="24"/>
              </w:rPr>
              <w:t>0,0</w:t>
            </w:r>
          </w:p>
        </w:tc>
        <w:tc>
          <w:tcPr>
            <w:tcW w:w="350" w:type="pct"/>
            <w:tcBorders>
              <w:left w:val="single" w:sz="4" w:space="0" w:color="auto"/>
              <w:bottom w:val="single" w:sz="4" w:space="0" w:color="auto"/>
              <w:right w:val="single" w:sz="4" w:space="0" w:color="auto"/>
            </w:tcBorders>
            <w:vAlign w:val="center"/>
          </w:tcPr>
          <w:p w:rsidR="00DA2333" w:rsidRPr="00904CE8" w:rsidRDefault="00DA2333" w:rsidP="009C187A">
            <w:pPr>
              <w:tabs>
                <w:tab w:val="left" w:pos="10915"/>
              </w:tabs>
              <w:jc w:val="center"/>
              <w:rPr>
                <w:rFonts w:ascii="Times New Roman" w:hAnsi="Times New Roman"/>
                <w:sz w:val="24"/>
                <w:szCs w:val="24"/>
              </w:rPr>
            </w:pPr>
            <w:r w:rsidRPr="00904CE8">
              <w:rPr>
                <w:rFonts w:ascii="Times New Roman" w:hAnsi="Times New Roman"/>
                <w:sz w:val="24"/>
                <w:szCs w:val="24"/>
              </w:rPr>
              <w:t>222,8</w:t>
            </w:r>
          </w:p>
        </w:tc>
        <w:tc>
          <w:tcPr>
            <w:tcW w:w="350" w:type="pct"/>
            <w:tcBorders>
              <w:left w:val="single" w:sz="4" w:space="0" w:color="auto"/>
              <w:bottom w:val="single" w:sz="4" w:space="0" w:color="auto"/>
              <w:right w:val="single" w:sz="4" w:space="0" w:color="auto"/>
            </w:tcBorders>
            <w:vAlign w:val="center"/>
          </w:tcPr>
          <w:p w:rsidR="00DA2333" w:rsidRPr="00904CE8" w:rsidRDefault="00DA2333" w:rsidP="009C187A">
            <w:pPr>
              <w:tabs>
                <w:tab w:val="left" w:pos="10915"/>
              </w:tabs>
              <w:jc w:val="center"/>
              <w:rPr>
                <w:rFonts w:ascii="Times New Roman" w:hAnsi="Times New Roman"/>
                <w:sz w:val="24"/>
                <w:szCs w:val="24"/>
              </w:rPr>
            </w:pPr>
            <w:r w:rsidRPr="00904CE8">
              <w:rPr>
                <w:rFonts w:ascii="Times New Roman" w:hAnsi="Times New Roman"/>
                <w:sz w:val="24"/>
                <w:szCs w:val="24"/>
              </w:rPr>
              <w:t>200,0</w:t>
            </w:r>
          </w:p>
        </w:tc>
        <w:tc>
          <w:tcPr>
            <w:tcW w:w="350" w:type="pct"/>
            <w:tcBorders>
              <w:left w:val="single" w:sz="4" w:space="0" w:color="auto"/>
              <w:bottom w:val="single" w:sz="4" w:space="0" w:color="auto"/>
              <w:right w:val="single" w:sz="4" w:space="0" w:color="auto"/>
            </w:tcBorders>
            <w:vAlign w:val="center"/>
          </w:tcPr>
          <w:p w:rsidR="00DA2333" w:rsidRPr="00904CE8" w:rsidRDefault="00DA2333" w:rsidP="009C187A">
            <w:pPr>
              <w:tabs>
                <w:tab w:val="left" w:pos="10915"/>
              </w:tabs>
              <w:jc w:val="center"/>
              <w:rPr>
                <w:rFonts w:ascii="Times New Roman" w:hAnsi="Times New Roman"/>
                <w:sz w:val="24"/>
                <w:szCs w:val="24"/>
              </w:rPr>
            </w:pPr>
            <w:r w:rsidRPr="00904CE8">
              <w:rPr>
                <w:rFonts w:ascii="Times New Roman" w:hAnsi="Times New Roman"/>
                <w:sz w:val="24"/>
                <w:szCs w:val="24"/>
              </w:rPr>
              <w:t>100,0</w:t>
            </w:r>
          </w:p>
        </w:tc>
        <w:tc>
          <w:tcPr>
            <w:tcW w:w="350" w:type="pct"/>
            <w:tcBorders>
              <w:left w:val="single" w:sz="4" w:space="0" w:color="auto"/>
              <w:bottom w:val="single" w:sz="4" w:space="0" w:color="auto"/>
              <w:right w:val="single" w:sz="4" w:space="0" w:color="auto"/>
            </w:tcBorders>
            <w:vAlign w:val="center"/>
          </w:tcPr>
          <w:p w:rsidR="00DA2333" w:rsidRPr="00904CE8" w:rsidRDefault="00DA2333" w:rsidP="009C187A">
            <w:pPr>
              <w:tabs>
                <w:tab w:val="left" w:pos="10915"/>
              </w:tabs>
              <w:jc w:val="center"/>
              <w:rPr>
                <w:rFonts w:ascii="Times New Roman" w:hAnsi="Times New Roman"/>
                <w:sz w:val="24"/>
                <w:szCs w:val="24"/>
              </w:rPr>
            </w:pPr>
            <w:r w:rsidRPr="00904CE8">
              <w:rPr>
                <w:rFonts w:ascii="Times New Roman" w:hAnsi="Times New Roman"/>
                <w:sz w:val="24"/>
                <w:szCs w:val="24"/>
              </w:rPr>
              <w:t>50,0</w:t>
            </w:r>
          </w:p>
        </w:tc>
      </w:tr>
      <w:tr w:rsidR="00DA2333" w:rsidRPr="00904CE8" w:rsidTr="009C187A">
        <w:trPr>
          <w:trHeight w:val="769"/>
          <w:tblCellSpacing w:w="5" w:type="nil"/>
        </w:trPr>
        <w:tc>
          <w:tcPr>
            <w:tcW w:w="623" w:type="pct"/>
            <w:vMerge/>
            <w:tcBorders>
              <w:left w:val="single" w:sz="4" w:space="0" w:color="auto"/>
              <w:bottom w:val="single" w:sz="4" w:space="0" w:color="auto"/>
              <w:right w:val="single" w:sz="4" w:space="0" w:color="auto"/>
            </w:tcBorders>
            <w:vAlign w:val="center"/>
          </w:tcPr>
          <w:p w:rsidR="00DA2333" w:rsidRPr="00904CE8" w:rsidRDefault="00DA2333" w:rsidP="009C187A">
            <w:pPr>
              <w:tabs>
                <w:tab w:val="left" w:pos="10915"/>
              </w:tabs>
              <w:autoSpaceDE w:val="0"/>
              <w:autoSpaceDN w:val="0"/>
              <w:adjustRightInd w:val="0"/>
              <w:spacing w:after="0" w:line="240" w:lineRule="auto"/>
              <w:jc w:val="center"/>
              <w:rPr>
                <w:rFonts w:ascii="Times New Roman" w:hAnsi="Times New Roman"/>
                <w:sz w:val="24"/>
                <w:szCs w:val="24"/>
              </w:rPr>
            </w:pPr>
          </w:p>
        </w:tc>
        <w:tc>
          <w:tcPr>
            <w:tcW w:w="1422" w:type="pct"/>
            <w:vMerge/>
            <w:tcBorders>
              <w:left w:val="single" w:sz="4" w:space="0" w:color="auto"/>
              <w:bottom w:val="single" w:sz="4" w:space="0" w:color="auto"/>
              <w:right w:val="single" w:sz="4" w:space="0" w:color="auto"/>
            </w:tcBorders>
            <w:vAlign w:val="center"/>
          </w:tcPr>
          <w:p w:rsidR="00DA2333" w:rsidRPr="00904CE8" w:rsidRDefault="00DA2333" w:rsidP="009C187A">
            <w:pPr>
              <w:tabs>
                <w:tab w:val="left" w:pos="10915"/>
              </w:tabs>
              <w:jc w:val="center"/>
              <w:rPr>
                <w:rFonts w:ascii="Times New Roman" w:hAnsi="Times New Roman"/>
                <w:sz w:val="24"/>
                <w:szCs w:val="24"/>
              </w:rPr>
            </w:pPr>
          </w:p>
        </w:tc>
        <w:tc>
          <w:tcPr>
            <w:tcW w:w="811" w:type="pct"/>
            <w:tcBorders>
              <w:left w:val="single" w:sz="4" w:space="0" w:color="auto"/>
              <w:bottom w:val="single" w:sz="4" w:space="0" w:color="auto"/>
              <w:right w:val="single" w:sz="4" w:space="0" w:color="auto"/>
            </w:tcBorders>
            <w:vAlign w:val="center"/>
          </w:tcPr>
          <w:p w:rsidR="00DA2333" w:rsidRPr="00904CE8" w:rsidRDefault="00DA2333" w:rsidP="009C187A">
            <w:pPr>
              <w:tabs>
                <w:tab w:val="left" w:pos="10915"/>
              </w:tabs>
              <w:jc w:val="center"/>
              <w:rPr>
                <w:rFonts w:ascii="Times New Roman" w:hAnsi="Times New Roman"/>
                <w:sz w:val="24"/>
                <w:szCs w:val="24"/>
              </w:rPr>
            </w:pPr>
            <w:r w:rsidRPr="00904CE8">
              <w:rPr>
                <w:rFonts w:ascii="Times New Roman" w:hAnsi="Times New Roman"/>
                <w:sz w:val="24"/>
                <w:szCs w:val="24"/>
              </w:rPr>
              <w:t xml:space="preserve">Отдел  по управлению земельными ресурсами  и муниципальным </w:t>
            </w:r>
            <w:r w:rsidRPr="00904CE8">
              <w:rPr>
                <w:rFonts w:ascii="Times New Roman" w:hAnsi="Times New Roman"/>
                <w:sz w:val="24"/>
                <w:szCs w:val="24"/>
              </w:rPr>
              <w:lastRenderedPageBreak/>
              <w:t>имуществом</w:t>
            </w:r>
          </w:p>
        </w:tc>
        <w:tc>
          <w:tcPr>
            <w:tcW w:w="393" w:type="pct"/>
            <w:tcBorders>
              <w:left w:val="single" w:sz="4" w:space="0" w:color="auto"/>
              <w:bottom w:val="single" w:sz="4" w:space="0" w:color="auto"/>
              <w:right w:val="single" w:sz="4" w:space="0" w:color="auto"/>
            </w:tcBorders>
            <w:vAlign w:val="center"/>
          </w:tcPr>
          <w:p w:rsidR="00DA2333" w:rsidRPr="00904CE8" w:rsidRDefault="00DA2333" w:rsidP="009C187A">
            <w:pPr>
              <w:tabs>
                <w:tab w:val="left" w:pos="10915"/>
              </w:tabs>
              <w:jc w:val="center"/>
              <w:rPr>
                <w:rFonts w:ascii="Times New Roman" w:hAnsi="Times New Roman"/>
                <w:sz w:val="24"/>
                <w:szCs w:val="24"/>
              </w:rPr>
            </w:pPr>
            <w:r w:rsidRPr="00904CE8">
              <w:rPr>
                <w:rFonts w:ascii="Times New Roman" w:hAnsi="Times New Roman"/>
                <w:sz w:val="24"/>
                <w:szCs w:val="24"/>
              </w:rPr>
              <w:lastRenderedPageBreak/>
              <w:t>572,8</w:t>
            </w:r>
          </w:p>
        </w:tc>
        <w:tc>
          <w:tcPr>
            <w:tcW w:w="350" w:type="pct"/>
            <w:tcBorders>
              <w:left w:val="single" w:sz="4" w:space="0" w:color="auto"/>
              <w:bottom w:val="single" w:sz="4" w:space="0" w:color="auto"/>
              <w:right w:val="single" w:sz="4" w:space="0" w:color="auto"/>
            </w:tcBorders>
            <w:vAlign w:val="center"/>
          </w:tcPr>
          <w:p w:rsidR="00DA2333" w:rsidRPr="00904CE8" w:rsidRDefault="00DA2333" w:rsidP="009C187A">
            <w:pPr>
              <w:tabs>
                <w:tab w:val="left" w:pos="10915"/>
              </w:tabs>
              <w:jc w:val="center"/>
              <w:rPr>
                <w:rFonts w:ascii="Times New Roman" w:hAnsi="Times New Roman"/>
                <w:sz w:val="24"/>
                <w:szCs w:val="24"/>
              </w:rPr>
            </w:pPr>
            <w:r w:rsidRPr="00904CE8">
              <w:rPr>
                <w:rFonts w:ascii="Times New Roman" w:hAnsi="Times New Roman"/>
                <w:sz w:val="24"/>
                <w:szCs w:val="24"/>
              </w:rPr>
              <w:t>0,0</w:t>
            </w:r>
          </w:p>
        </w:tc>
        <w:tc>
          <w:tcPr>
            <w:tcW w:w="350" w:type="pct"/>
            <w:tcBorders>
              <w:left w:val="single" w:sz="4" w:space="0" w:color="auto"/>
              <w:bottom w:val="single" w:sz="4" w:space="0" w:color="auto"/>
              <w:right w:val="single" w:sz="4" w:space="0" w:color="auto"/>
            </w:tcBorders>
            <w:vAlign w:val="center"/>
          </w:tcPr>
          <w:p w:rsidR="00DA2333" w:rsidRPr="00904CE8" w:rsidRDefault="00DA2333" w:rsidP="009C187A">
            <w:pPr>
              <w:tabs>
                <w:tab w:val="left" w:pos="10915"/>
              </w:tabs>
              <w:jc w:val="center"/>
              <w:rPr>
                <w:rFonts w:ascii="Times New Roman" w:hAnsi="Times New Roman"/>
                <w:sz w:val="24"/>
                <w:szCs w:val="24"/>
              </w:rPr>
            </w:pPr>
            <w:r w:rsidRPr="00904CE8">
              <w:rPr>
                <w:rFonts w:ascii="Times New Roman" w:hAnsi="Times New Roman"/>
                <w:sz w:val="24"/>
                <w:szCs w:val="24"/>
              </w:rPr>
              <w:t>222,8</w:t>
            </w:r>
          </w:p>
        </w:tc>
        <w:tc>
          <w:tcPr>
            <w:tcW w:w="350" w:type="pct"/>
            <w:tcBorders>
              <w:left w:val="single" w:sz="4" w:space="0" w:color="auto"/>
              <w:bottom w:val="single" w:sz="4" w:space="0" w:color="auto"/>
              <w:right w:val="single" w:sz="4" w:space="0" w:color="auto"/>
            </w:tcBorders>
            <w:vAlign w:val="center"/>
          </w:tcPr>
          <w:p w:rsidR="00DA2333" w:rsidRPr="00904CE8" w:rsidRDefault="00DA2333" w:rsidP="009C187A">
            <w:pPr>
              <w:tabs>
                <w:tab w:val="left" w:pos="10915"/>
              </w:tabs>
              <w:jc w:val="center"/>
              <w:rPr>
                <w:rFonts w:ascii="Times New Roman" w:hAnsi="Times New Roman"/>
                <w:sz w:val="24"/>
                <w:szCs w:val="24"/>
              </w:rPr>
            </w:pPr>
            <w:r w:rsidRPr="00904CE8">
              <w:rPr>
                <w:rFonts w:ascii="Times New Roman" w:hAnsi="Times New Roman"/>
                <w:sz w:val="24"/>
                <w:szCs w:val="24"/>
              </w:rPr>
              <w:t>200,0</w:t>
            </w:r>
          </w:p>
        </w:tc>
        <w:tc>
          <w:tcPr>
            <w:tcW w:w="350" w:type="pct"/>
            <w:tcBorders>
              <w:left w:val="single" w:sz="4" w:space="0" w:color="auto"/>
              <w:bottom w:val="single" w:sz="4" w:space="0" w:color="auto"/>
              <w:right w:val="single" w:sz="4" w:space="0" w:color="auto"/>
            </w:tcBorders>
            <w:vAlign w:val="center"/>
          </w:tcPr>
          <w:p w:rsidR="00DA2333" w:rsidRPr="00904CE8" w:rsidRDefault="00DA2333" w:rsidP="009C187A">
            <w:pPr>
              <w:tabs>
                <w:tab w:val="left" w:pos="10915"/>
              </w:tabs>
              <w:jc w:val="center"/>
              <w:rPr>
                <w:rFonts w:ascii="Times New Roman" w:hAnsi="Times New Roman"/>
                <w:sz w:val="24"/>
                <w:szCs w:val="24"/>
              </w:rPr>
            </w:pPr>
            <w:r w:rsidRPr="00904CE8">
              <w:rPr>
                <w:rFonts w:ascii="Times New Roman" w:hAnsi="Times New Roman"/>
                <w:sz w:val="24"/>
                <w:szCs w:val="24"/>
              </w:rPr>
              <w:t>100,0</w:t>
            </w:r>
          </w:p>
        </w:tc>
        <w:tc>
          <w:tcPr>
            <w:tcW w:w="350" w:type="pct"/>
            <w:tcBorders>
              <w:left w:val="single" w:sz="4" w:space="0" w:color="auto"/>
              <w:bottom w:val="single" w:sz="4" w:space="0" w:color="auto"/>
              <w:right w:val="single" w:sz="4" w:space="0" w:color="auto"/>
            </w:tcBorders>
            <w:vAlign w:val="center"/>
          </w:tcPr>
          <w:p w:rsidR="00DA2333" w:rsidRPr="00904CE8" w:rsidRDefault="00DA2333" w:rsidP="009C187A">
            <w:pPr>
              <w:tabs>
                <w:tab w:val="left" w:pos="10915"/>
              </w:tabs>
              <w:jc w:val="center"/>
              <w:rPr>
                <w:rFonts w:ascii="Times New Roman" w:hAnsi="Times New Roman"/>
                <w:sz w:val="24"/>
                <w:szCs w:val="24"/>
              </w:rPr>
            </w:pPr>
            <w:r w:rsidRPr="00904CE8">
              <w:rPr>
                <w:rFonts w:ascii="Times New Roman" w:hAnsi="Times New Roman"/>
                <w:sz w:val="24"/>
                <w:szCs w:val="24"/>
              </w:rPr>
              <w:t>50,0</w:t>
            </w:r>
          </w:p>
        </w:tc>
      </w:tr>
      <w:tr w:rsidR="00DA2333" w:rsidRPr="00904CE8" w:rsidTr="009C187A">
        <w:trPr>
          <w:trHeight w:val="223"/>
          <w:tblCellSpacing w:w="5" w:type="nil"/>
        </w:trPr>
        <w:tc>
          <w:tcPr>
            <w:tcW w:w="623" w:type="pct"/>
            <w:vMerge w:val="restart"/>
            <w:tcBorders>
              <w:top w:val="single" w:sz="4" w:space="0" w:color="auto"/>
              <w:left w:val="single" w:sz="4" w:space="0" w:color="auto"/>
              <w:right w:val="single" w:sz="4" w:space="0" w:color="auto"/>
            </w:tcBorders>
            <w:vAlign w:val="center"/>
          </w:tcPr>
          <w:p w:rsidR="00DA2333" w:rsidRPr="00904CE8" w:rsidRDefault="00DA2333" w:rsidP="009C187A">
            <w:pPr>
              <w:widowControl w:val="0"/>
              <w:tabs>
                <w:tab w:val="left" w:pos="10915"/>
              </w:tabs>
              <w:autoSpaceDE w:val="0"/>
              <w:autoSpaceDN w:val="0"/>
              <w:adjustRightInd w:val="0"/>
              <w:spacing w:after="0" w:line="240" w:lineRule="auto"/>
              <w:jc w:val="center"/>
              <w:rPr>
                <w:rFonts w:ascii="Times New Roman" w:hAnsi="Times New Roman"/>
                <w:sz w:val="24"/>
                <w:szCs w:val="24"/>
              </w:rPr>
            </w:pPr>
            <w:r w:rsidRPr="00904CE8">
              <w:rPr>
                <w:rFonts w:ascii="Times New Roman" w:hAnsi="Times New Roman"/>
                <w:sz w:val="24"/>
                <w:szCs w:val="24"/>
              </w:rPr>
              <w:lastRenderedPageBreak/>
              <w:t>Основное мероприятие 2.2.1.</w:t>
            </w:r>
          </w:p>
        </w:tc>
        <w:tc>
          <w:tcPr>
            <w:tcW w:w="1422" w:type="pct"/>
            <w:vMerge w:val="restart"/>
            <w:tcBorders>
              <w:top w:val="single" w:sz="4" w:space="0" w:color="auto"/>
              <w:left w:val="single" w:sz="4" w:space="0" w:color="auto"/>
              <w:right w:val="single" w:sz="4" w:space="0" w:color="auto"/>
            </w:tcBorders>
            <w:vAlign w:val="center"/>
          </w:tcPr>
          <w:p w:rsidR="00DA2333" w:rsidRPr="00904CE8" w:rsidRDefault="00DA2333" w:rsidP="009C187A">
            <w:pPr>
              <w:pStyle w:val="a7"/>
              <w:tabs>
                <w:tab w:val="left" w:pos="379"/>
                <w:tab w:val="left" w:pos="10915"/>
              </w:tabs>
              <w:autoSpaceDE w:val="0"/>
              <w:autoSpaceDN w:val="0"/>
              <w:adjustRightInd w:val="0"/>
              <w:ind w:left="0"/>
              <w:jc w:val="center"/>
            </w:pPr>
            <w:r w:rsidRPr="00904CE8">
              <w:t>Вовлечение в оборот муниципального имущества МО МР «Ижемский»</w:t>
            </w:r>
          </w:p>
          <w:p w:rsidR="00DA2333" w:rsidRPr="00904CE8" w:rsidRDefault="00DA2333" w:rsidP="009C187A">
            <w:pPr>
              <w:tabs>
                <w:tab w:val="left" w:pos="10915"/>
              </w:tabs>
              <w:jc w:val="center"/>
              <w:rPr>
                <w:rFonts w:ascii="Times New Roman" w:hAnsi="Times New Roman"/>
                <w:sz w:val="24"/>
                <w:szCs w:val="24"/>
              </w:rPr>
            </w:pPr>
          </w:p>
        </w:tc>
        <w:tc>
          <w:tcPr>
            <w:tcW w:w="811"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Всего, в том числе:</w:t>
            </w:r>
          </w:p>
        </w:tc>
        <w:tc>
          <w:tcPr>
            <w:tcW w:w="39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tabs>
                <w:tab w:val="left" w:pos="10915"/>
              </w:tabs>
              <w:jc w:val="center"/>
              <w:rPr>
                <w:rFonts w:ascii="Times New Roman" w:hAnsi="Times New Roman"/>
                <w:sz w:val="24"/>
                <w:szCs w:val="24"/>
              </w:rPr>
            </w:pPr>
            <w:r w:rsidRPr="00904CE8">
              <w:rPr>
                <w:rFonts w:ascii="Times New Roman" w:hAnsi="Times New Roman"/>
                <w:sz w:val="24"/>
                <w:szCs w:val="24"/>
              </w:rPr>
              <w:t>209,5</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tabs>
                <w:tab w:val="left" w:pos="10915"/>
              </w:tabs>
              <w:jc w:val="center"/>
              <w:rPr>
                <w:rFonts w:ascii="Times New Roman" w:hAnsi="Times New Roman"/>
                <w:sz w:val="24"/>
                <w:szCs w:val="24"/>
              </w:rPr>
            </w:pPr>
            <w:r w:rsidRPr="00904CE8">
              <w:rPr>
                <w:rFonts w:ascii="Times New Roman" w:hAnsi="Times New Roman"/>
                <w:sz w:val="24"/>
                <w:szCs w:val="24"/>
              </w:rPr>
              <w:t>91,0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tabs>
                <w:tab w:val="left" w:pos="10915"/>
              </w:tabs>
              <w:jc w:val="center"/>
              <w:rPr>
                <w:rFonts w:ascii="Times New Roman" w:hAnsi="Times New Roman"/>
                <w:sz w:val="24"/>
                <w:szCs w:val="24"/>
              </w:rPr>
            </w:pPr>
            <w:r w:rsidRPr="00904CE8">
              <w:rPr>
                <w:rFonts w:ascii="Times New Roman" w:hAnsi="Times New Roman"/>
                <w:sz w:val="24"/>
                <w:szCs w:val="24"/>
              </w:rPr>
              <w:t>80,0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tabs>
                <w:tab w:val="left" w:pos="10915"/>
              </w:tabs>
              <w:jc w:val="center"/>
              <w:rPr>
                <w:rFonts w:ascii="Times New Roman" w:hAnsi="Times New Roman"/>
                <w:sz w:val="24"/>
                <w:szCs w:val="24"/>
              </w:rPr>
            </w:pPr>
            <w:r w:rsidRPr="00904CE8">
              <w:rPr>
                <w:rFonts w:ascii="Times New Roman" w:hAnsi="Times New Roman"/>
                <w:sz w:val="24"/>
                <w:szCs w:val="24"/>
              </w:rPr>
              <w:t>38,5</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tabs>
                <w:tab w:val="left" w:pos="10915"/>
              </w:tabs>
              <w:jc w:val="center"/>
              <w:rPr>
                <w:rFonts w:ascii="Times New Roman" w:hAnsi="Times New Roman"/>
                <w:sz w:val="24"/>
                <w:szCs w:val="24"/>
              </w:rPr>
            </w:pPr>
            <w:r w:rsidRPr="00904CE8">
              <w:rPr>
                <w:rFonts w:ascii="Times New Roman" w:hAnsi="Times New Roman"/>
                <w:sz w:val="24"/>
                <w:szCs w:val="24"/>
              </w:rPr>
              <w:t>0,0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tabs>
                <w:tab w:val="left" w:pos="10915"/>
              </w:tabs>
              <w:jc w:val="center"/>
              <w:rPr>
                <w:rFonts w:ascii="Times New Roman" w:hAnsi="Times New Roman"/>
                <w:sz w:val="24"/>
                <w:szCs w:val="24"/>
              </w:rPr>
            </w:pPr>
            <w:r w:rsidRPr="00904CE8">
              <w:rPr>
                <w:rFonts w:ascii="Times New Roman" w:hAnsi="Times New Roman"/>
                <w:sz w:val="24"/>
                <w:szCs w:val="24"/>
              </w:rPr>
              <w:t>0,0</w:t>
            </w:r>
          </w:p>
        </w:tc>
      </w:tr>
      <w:tr w:rsidR="00DA2333" w:rsidRPr="00904CE8" w:rsidTr="009C187A">
        <w:trPr>
          <w:trHeight w:val="70"/>
          <w:tblCellSpacing w:w="5" w:type="nil"/>
        </w:trPr>
        <w:tc>
          <w:tcPr>
            <w:tcW w:w="623" w:type="pct"/>
            <w:vMerge/>
            <w:tcBorders>
              <w:left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1422" w:type="pct"/>
            <w:vMerge/>
            <w:tcBorders>
              <w:left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811"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федеральный бюджет</w:t>
            </w:r>
          </w:p>
        </w:tc>
        <w:tc>
          <w:tcPr>
            <w:tcW w:w="39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r>
      <w:tr w:rsidR="00DA2333" w:rsidRPr="00904CE8" w:rsidTr="009C187A">
        <w:trPr>
          <w:trHeight w:val="162"/>
          <w:tblCellSpacing w:w="5" w:type="nil"/>
        </w:trPr>
        <w:tc>
          <w:tcPr>
            <w:tcW w:w="623" w:type="pct"/>
            <w:vMerge/>
            <w:tcBorders>
              <w:left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rPr>
            </w:pPr>
          </w:p>
        </w:tc>
        <w:tc>
          <w:tcPr>
            <w:tcW w:w="1422" w:type="pct"/>
            <w:vMerge/>
            <w:tcBorders>
              <w:left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811"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республиканский бюджет Республики Коми</w:t>
            </w:r>
          </w:p>
        </w:tc>
        <w:tc>
          <w:tcPr>
            <w:tcW w:w="39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r>
      <w:tr w:rsidR="00DA2333" w:rsidRPr="00904CE8" w:rsidTr="009C187A">
        <w:trPr>
          <w:tblCellSpacing w:w="5" w:type="nil"/>
        </w:trPr>
        <w:tc>
          <w:tcPr>
            <w:tcW w:w="623" w:type="pct"/>
            <w:vMerge/>
            <w:tcBorders>
              <w:left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rPr>
            </w:pPr>
          </w:p>
        </w:tc>
        <w:tc>
          <w:tcPr>
            <w:tcW w:w="1422" w:type="pct"/>
            <w:vMerge/>
            <w:tcBorders>
              <w:left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811" w:type="pct"/>
            <w:tcBorders>
              <w:top w:val="single" w:sz="4" w:space="0" w:color="auto"/>
              <w:left w:val="single" w:sz="4" w:space="0" w:color="auto"/>
              <w:bottom w:val="single" w:sz="4" w:space="0" w:color="auto"/>
              <w:right w:val="single" w:sz="4" w:space="0" w:color="auto"/>
            </w:tcBorders>
            <w:vAlign w:val="center"/>
          </w:tcPr>
          <w:p w:rsidR="00DA2333" w:rsidRPr="00904CE8" w:rsidRDefault="00904CE8" w:rsidP="009C187A">
            <w:pPr>
              <w:pStyle w:val="ConsPlusNormal"/>
              <w:tabs>
                <w:tab w:val="left" w:pos="10915"/>
              </w:tabs>
              <w:ind w:firstLine="0"/>
              <w:jc w:val="center"/>
              <w:rPr>
                <w:sz w:val="24"/>
                <w:szCs w:val="24"/>
                <w:lang w:eastAsia="en-US"/>
              </w:rPr>
            </w:pPr>
            <w:r w:rsidRPr="00904CE8">
              <w:rPr>
                <w:sz w:val="24"/>
                <w:szCs w:val="24"/>
                <w:lang w:eastAsia="en-US"/>
              </w:rPr>
              <w:t>бюджет му</w:t>
            </w:r>
            <w:r w:rsidR="00DA2333" w:rsidRPr="00904CE8">
              <w:rPr>
                <w:sz w:val="24"/>
                <w:szCs w:val="24"/>
                <w:lang w:eastAsia="en-US"/>
              </w:rPr>
              <w:t>иципального района «Ижемский»</w:t>
            </w:r>
          </w:p>
        </w:tc>
        <w:tc>
          <w:tcPr>
            <w:tcW w:w="39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tabs>
                <w:tab w:val="left" w:pos="10915"/>
              </w:tabs>
              <w:jc w:val="center"/>
              <w:rPr>
                <w:rFonts w:ascii="Times New Roman" w:hAnsi="Times New Roman"/>
                <w:sz w:val="24"/>
                <w:szCs w:val="24"/>
              </w:rPr>
            </w:pPr>
            <w:r w:rsidRPr="00904CE8">
              <w:rPr>
                <w:rFonts w:ascii="Times New Roman" w:hAnsi="Times New Roman"/>
                <w:sz w:val="24"/>
                <w:szCs w:val="24"/>
              </w:rPr>
              <w:t>209,5</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tabs>
                <w:tab w:val="left" w:pos="10915"/>
              </w:tabs>
              <w:jc w:val="center"/>
              <w:rPr>
                <w:rFonts w:ascii="Times New Roman" w:hAnsi="Times New Roman"/>
                <w:sz w:val="24"/>
                <w:szCs w:val="24"/>
              </w:rPr>
            </w:pPr>
            <w:r w:rsidRPr="00904CE8">
              <w:rPr>
                <w:rFonts w:ascii="Times New Roman" w:hAnsi="Times New Roman"/>
                <w:sz w:val="24"/>
                <w:szCs w:val="24"/>
              </w:rPr>
              <w:t>91,0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tabs>
                <w:tab w:val="left" w:pos="10915"/>
              </w:tabs>
              <w:jc w:val="center"/>
              <w:rPr>
                <w:rFonts w:ascii="Times New Roman" w:hAnsi="Times New Roman"/>
                <w:sz w:val="24"/>
                <w:szCs w:val="24"/>
              </w:rPr>
            </w:pPr>
            <w:r w:rsidRPr="00904CE8">
              <w:rPr>
                <w:rFonts w:ascii="Times New Roman" w:hAnsi="Times New Roman"/>
                <w:sz w:val="24"/>
                <w:szCs w:val="24"/>
              </w:rPr>
              <w:t>80,0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tabs>
                <w:tab w:val="left" w:pos="10915"/>
              </w:tabs>
              <w:jc w:val="center"/>
              <w:rPr>
                <w:rFonts w:ascii="Times New Roman" w:hAnsi="Times New Roman"/>
                <w:sz w:val="24"/>
                <w:szCs w:val="24"/>
              </w:rPr>
            </w:pPr>
            <w:r w:rsidRPr="00904CE8">
              <w:rPr>
                <w:rFonts w:ascii="Times New Roman" w:hAnsi="Times New Roman"/>
                <w:sz w:val="24"/>
                <w:szCs w:val="24"/>
              </w:rPr>
              <w:t>38,5</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tabs>
                <w:tab w:val="left" w:pos="10915"/>
              </w:tabs>
              <w:jc w:val="center"/>
              <w:rPr>
                <w:rFonts w:ascii="Times New Roman" w:hAnsi="Times New Roman"/>
                <w:sz w:val="24"/>
                <w:szCs w:val="24"/>
              </w:rPr>
            </w:pPr>
            <w:r w:rsidRPr="00904CE8">
              <w:rPr>
                <w:rFonts w:ascii="Times New Roman" w:hAnsi="Times New Roman"/>
                <w:sz w:val="24"/>
                <w:szCs w:val="24"/>
              </w:rPr>
              <w:t>0,0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tabs>
                <w:tab w:val="left" w:pos="10915"/>
              </w:tabs>
              <w:jc w:val="center"/>
              <w:rPr>
                <w:rFonts w:ascii="Times New Roman" w:hAnsi="Times New Roman"/>
                <w:sz w:val="24"/>
                <w:szCs w:val="24"/>
              </w:rPr>
            </w:pPr>
            <w:r w:rsidRPr="00904CE8">
              <w:rPr>
                <w:rFonts w:ascii="Times New Roman" w:hAnsi="Times New Roman"/>
                <w:sz w:val="24"/>
                <w:szCs w:val="24"/>
              </w:rPr>
              <w:t>0,0</w:t>
            </w:r>
          </w:p>
        </w:tc>
      </w:tr>
      <w:tr w:rsidR="00DA2333" w:rsidRPr="00904CE8" w:rsidTr="009C187A">
        <w:trPr>
          <w:trHeight w:val="462"/>
          <w:tblCellSpacing w:w="5" w:type="nil"/>
        </w:trPr>
        <w:tc>
          <w:tcPr>
            <w:tcW w:w="623" w:type="pct"/>
            <w:vMerge/>
            <w:tcBorders>
              <w:left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rPr>
            </w:pPr>
          </w:p>
        </w:tc>
        <w:tc>
          <w:tcPr>
            <w:tcW w:w="1422" w:type="pct"/>
            <w:vMerge/>
            <w:tcBorders>
              <w:left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811"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средства от приносящей доход деятельности</w:t>
            </w:r>
          </w:p>
        </w:tc>
        <w:tc>
          <w:tcPr>
            <w:tcW w:w="39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r>
      <w:tr w:rsidR="00DA2333" w:rsidRPr="00904CE8" w:rsidTr="009C187A">
        <w:trPr>
          <w:tblCellSpacing w:w="5" w:type="nil"/>
        </w:trPr>
        <w:tc>
          <w:tcPr>
            <w:tcW w:w="623" w:type="pct"/>
            <w:vMerge/>
            <w:tcBorders>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rPr>
            </w:pPr>
          </w:p>
        </w:tc>
        <w:tc>
          <w:tcPr>
            <w:tcW w:w="1422" w:type="pct"/>
            <w:vMerge/>
            <w:tcBorders>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811"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средства от приносящей доход деятельности</w:t>
            </w:r>
          </w:p>
        </w:tc>
        <w:tc>
          <w:tcPr>
            <w:tcW w:w="39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r>
      <w:tr w:rsidR="00DA2333" w:rsidRPr="00904CE8" w:rsidTr="009C187A">
        <w:trPr>
          <w:tblCellSpacing w:w="5" w:type="nil"/>
        </w:trPr>
        <w:tc>
          <w:tcPr>
            <w:tcW w:w="623" w:type="pct"/>
            <w:vMerge w:val="restart"/>
            <w:tcBorders>
              <w:left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rPr>
            </w:pPr>
            <w:r w:rsidRPr="00904CE8">
              <w:rPr>
                <w:sz w:val="24"/>
                <w:szCs w:val="24"/>
              </w:rPr>
              <w:t>Подпрограмма 3</w:t>
            </w:r>
          </w:p>
        </w:tc>
        <w:tc>
          <w:tcPr>
            <w:tcW w:w="1422" w:type="pct"/>
            <w:vMerge w:val="restart"/>
            <w:tcBorders>
              <w:left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«Электронный муниципалитет»</w:t>
            </w:r>
          </w:p>
        </w:tc>
        <w:tc>
          <w:tcPr>
            <w:tcW w:w="811"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Всего, в том числе:</w:t>
            </w:r>
          </w:p>
        </w:tc>
        <w:tc>
          <w:tcPr>
            <w:tcW w:w="39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r w:rsidRPr="00904CE8">
              <w:rPr>
                <w:sz w:val="24"/>
                <w:szCs w:val="24"/>
              </w:rPr>
              <w:t>7 863,9</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r w:rsidRPr="00904CE8">
              <w:rPr>
                <w:sz w:val="24"/>
                <w:szCs w:val="24"/>
              </w:rPr>
              <w:t>1 776,3</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5 371,3</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346,3</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210,0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160,0</w:t>
            </w:r>
          </w:p>
        </w:tc>
      </w:tr>
      <w:tr w:rsidR="00DA2333" w:rsidRPr="00904CE8" w:rsidTr="009C187A">
        <w:trPr>
          <w:tblCellSpacing w:w="5" w:type="nil"/>
        </w:trPr>
        <w:tc>
          <w:tcPr>
            <w:tcW w:w="623" w:type="pct"/>
            <w:vMerge/>
            <w:tcBorders>
              <w:left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rPr>
            </w:pPr>
          </w:p>
        </w:tc>
        <w:tc>
          <w:tcPr>
            <w:tcW w:w="1422" w:type="pct"/>
            <w:vMerge/>
            <w:tcBorders>
              <w:left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811"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федеральный бюджет</w:t>
            </w:r>
          </w:p>
        </w:tc>
        <w:tc>
          <w:tcPr>
            <w:tcW w:w="39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highlight w:val="yellow"/>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r>
      <w:tr w:rsidR="00DA2333" w:rsidRPr="00904CE8" w:rsidTr="009C187A">
        <w:trPr>
          <w:tblCellSpacing w:w="5" w:type="nil"/>
        </w:trPr>
        <w:tc>
          <w:tcPr>
            <w:tcW w:w="623" w:type="pct"/>
            <w:vMerge/>
            <w:tcBorders>
              <w:left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rPr>
            </w:pPr>
          </w:p>
        </w:tc>
        <w:tc>
          <w:tcPr>
            <w:tcW w:w="1422" w:type="pct"/>
            <w:vMerge/>
            <w:tcBorders>
              <w:left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811"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республиканский бюджет Республики Коми</w:t>
            </w:r>
          </w:p>
        </w:tc>
        <w:tc>
          <w:tcPr>
            <w:tcW w:w="39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highlight w:val="yellow"/>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r>
      <w:tr w:rsidR="00DA2333" w:rsidRPr="00904CE8" w:rsidTr="009C187A">
        <w:trPr>
          <w:tblCellSpacing w:w="5" w:type="nil"/>
        </w:trPr>
        <w:tc>
          <w:tcPr>
            <w:tcW w:w="623" w:type="pct"/>
            <w:vMerge/>
            <w:tcBorders>
              <w:left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rPr>
            </w:pPr>
          </w:p>
        </w:tc>
        <w:tc>
          <w:tcPr>
            <w:tcW w:w="1422" w:type="pct"/>
            <w:vMerge/>
            <w:tcBorders>
              <w:left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811"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бюджет муниципального района «Ижемский»</w:t>
            </w:r>
          </w:p>
        </w:tc>
        <w:tc>
          <w:tcPr>
            <w:tcW w:w="39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r w:rsidRPr="00904CE8">
              <w:rPr>
                <w:sz w:val="24"/>
                <w:szCs w:val="24"/>
              </w:rPr>
              <w:t>7 863,9</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r w:rsidRPr="00904CE8">
              <w:rPr>
                <w:sz w:val="24"/>
                <w:szCs w:val="24"/>
              </w:rPr>
              <w:t>1 776,3</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5 371,3</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346,3</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210,0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160,0</w:t>
            </w:r>
          </w:p>
        </w:tc>
      </w:tr>
      <w:tr w:rsidR="00DA2333" w:rsidRPr="00904CE8" w:rsidTr="009C187A">
        <w:trPr>
          <w:tblCellSpacing w:w="5" w:type="nil"/>
        </w:trPr>
        <w:tc>
          <w:tcPr>
            <w:tcW w:w="623" w:type="pct"/>
            <w:vMerge/>
            <w:tcBorders>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rPr>
            </w:pPr>
          </w:p>
        </w:tc>
        <w:tc>
          <w:tcPr>
            <w:tcW w:w="1422" w:type="pct"/>
            <w:vMerge/>
            <w:tcBorders>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811"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средства от приносящей доход деятельности</w:t>
            </w:r>
          </w:p>
        </w:tc>
        <w:tc>
          <w:tcPr>
            <w:tcW w:w="39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highlight w:val="yellow"/>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r>
      <w:tr w:rsidR="00DA2333" w:rsidRPr="00904CE8" w:rsidTr="009C187A">
        <w:trPr>
          <w:tblCellSpacing w:w="5" w:type="nil"/>
        </w:trPr>
        <w:tc>
          <w:tcPr>
            <w:tcW w:w="623" w:type="pct"/>
            <w:vMerge w:val="restar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r w:rsidRPr="00904CE8">
              <w:rPr>
                <w:sz w:val="24"/>
                <w:szCs w:val="24"/>
              </w:rPr>
              <w:lastRenderedPageBreak/>
              <w:t xml:space="preserve">Основное </w:t>
            </w:r>
            <w:r w:rsidRPr="00904CE8">
              <w:rPr>
                <w:sz w:val="24"/>
                <w:szCs w:val="24"/>
              </w:rPr>
              <w:br/>
              <w:t>мероприятие 3.1.1</w:t>
            </w:r>
          </w:p>
        </w:tc>
        <w:tc>
          <w:tcPr>
            <w:tcW w:w="1422" w:type="pct"/>
            <w:vMerge w:val="restar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r w:rsidRPr="00904CE8">
              <w:rPr>
                <w:sz w:val="24"/>
                <w:szCs w:val="24"/>
              </w:rPr>
              <w:t>Подготовка и размещение информации в СМИ (печатные СМИ, электронные СМИ и интернет, радио и телевидение)</w:t>
            </w:r>
          </w:p>
        </w:tc>
        <w:tc>
          <w:tcPr>
            <w:tcW w:w="811"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Всего, в том числе:</w:t>
            </w:r>
          </w:p>
        </w:tc>
        <w:tc>
          <w:tcPr>
            <w:tcW w:w="39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r w:rsidRPr="00904CE8">
              <w:rPr>
                <w:sz w:val="24"/>
                <w:szCs w:val="24"/>
              </w:rPr>
              <w:t>965,0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r w:rsidRPr="00904CE8">
              <w:rPr>
                <w:sz w:val="24"/>
                <w:szCs w:val="24"/>
              </w:rPr>
              <w:t>400,0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r w:rsidRPr="00904CE8">
              <w:rPr>
                <w:sz w:val="24"/>
                <w:szCs w:val="24"/>
              </w:rPr>
              <w:t>160,2</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r w:rsidRPr="00904CE8">
              <w:rPr>
                <w:sz w:val="24"/>
                <w:szCs w:val="24"/>
              </w:rPr>
              <w:t>114,8</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r w:rsidRPr="00904CE8">
              <w:rPr>
                <w:sz w:val="24"/>
                <w:szCs w:val="24"/>
              </w:rPr>
              <w:t>145,0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r w:rsidRPr="00904CE8">
              <w:rPr>
                <w:sz w:val="24"/>
                <w:szCs w:val="24"/>
              </w:rPr>
              <w:t>145,0</w:t>
            </w:r>
          </w:p>
        </w:tc>
      </w:tr>
      <w:tr w:rsidR="00DA2333" w:rsidRPr="00904CE8" w:rsidTr="009C187A">
        <w:trPr>
          <w:tblCellSpacing w:w="5" w:type="nil"/>
        </w:trPr>
        <w:tc>
          <w:tcPr>
            <w:tcW w:w="623" w:type="pct"/>
            <w:vMerge/>
            <w:tcBorders>
              <w:top w:val="single" w:sz="4" w:space="0" w:color="auto"/>
              <w:left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p>
        </w:tc>
        <w:tc>
          <w:tcPr>
            <w:tcW w:w="1422" w:type="pct"/>
            <w:vMerge/>
            <w:tcBorders>
              <w:top w:val="single" w:sz="4" w:space="0" w:color="auto"/>
              <w:left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p>
        </w:tc>
        <w:tc>
          <w:tcPr>
            <w:tcW w:w="811"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федеральный бюджет</w:t>
            </w:r>
          </w:p>
        </w:tc>
        <w:tc>
          <w:tcPr>
            <w:tcW w:w="39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highlight w:val="yellow"/>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p>
        </w:tc>
      </w:tr>
      <w:tr w:rsidR="00DA2333" w:rsidRPr="00904CE8" w:rsidTr="009C187A">
        <w:trPr>
          <w:tblCellSpacing w:w="5" w:type="nil"/>
        </w:trPr>
        <w:tc>
          <w:tcPr>
            <w:tcW w:w="623" w:type="pct"/>
            <w:vMerge/>
            <w:tcBorders>
              <w:left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p>
        </w:tc>
        <w:tc>
          <w:tcPr>
            <w:tcW w:w="1422" w:type="pct"/>
            <w:vMerge/>
            <w:tcBorders>
              <w:left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p>
        </w:tc>
        <w:tc>
          <w:tcPr>
            <w:tcW w:w="811"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республиканский бюджет Республики Коми</w:t>
            </w:r>
          </w:p>
        </w:tc>
        <w:tc>
          <w:tcPr>
            <w:tcW w:w="39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highlight w:val="yellow"/>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p>
        </w:tc>
      </w:tr>
      <w:tr w:rsidR="00DA2333" w:rsidRPr="00904CE8" w:rsidTr="009C187A">
        <w:trPr>
          <w:tblCellSpacing w:w="5" w:type="nil"/>
        </w:trPr>
        <w:tc>
          <w:tcPr>
            <w:tcW w:w="623" w:type="pct"/>
            <w:vMerge/>
            <w:tcBorders>
              <w:left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p>
        </w:tc>
        <w:tc>
          <w:tcPr>
            <w:tcW w:w="1422" w:type="pct"/>
            <w:vMerge/>
            <w:tcBorders>
              <w:left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p>
        </w:tc>
        <w:tc>
          <w:tcPr>
            <w:tcW w:w="811"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бюджет муниципального района «Ижемский»</w:t>
            </w:r>
          </w:p>
        </w:tc>
        <w:tc>
          <w:tcPr>
            <w:tcW w:w="39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r w:rsidRPr="00904CE8">
              <w:rPr>
                <w:sz w:val="24"/>
                <w:szCs w:val="24"/>
              </w:rPr>
              <w:t>965,0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r w:rsidRPr="00904CE8">
              <w:rPr>
                <w:sz w:val="24"/>
                <w:szCs w:val="24"/>
              </w:rPr>
              <w:t>400,0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r w:rsidRPr="00904CE8">
              <w:rPr>
                <w:sz w:val="24"/>
                <w:szCs w:val="24"/>
              </w:rPr>
              <w:t>160,2</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r w:rsidRPr="00904CE8">
              <w:rPr>
                <w:sz w:val="24"/>
                <w:szCs w:val="24"/>
              </w:rPr>
              <w:t>114,8</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r w:rsidRPr="00904CE8">
              <w:rPr>
                <w:sz w:val="24"/>
                <w:szCs w:val="24"/>
              </w:rPr>
              <w:t>145,0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r w:rsidRPr="00904CE8">
              <w:rPr>
                <w:sz w:val="24"/>
                <w:szCs w:val="24"/>
              </w:rPr>
              <w:t>145,0</w:t>
            </w:r>
          </w:p>
        </w:tc>
      </w:tr>
      <w:tr w:rsidR="00DA2333" w:rsidRPr="00904CE8" w:rsidTr="009C187A">
        <w:trPr>
          <w:tblCellSpacing w:w="5" w:type="nil"/>
        </w:trPr>
        <w:tc>
          <w:tcPr>
            <w:tcW w:w="623" w:type="pct"/>
            <w:vMerge/>
            <w:tcBorders>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p>
        </w:tc>
        <w:tc>
          <w:tcPr>
            <w:tcW w:w="1422" w:type="pct"/>
            <w:vMerge/>
            <w:tcBorders>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p>
        </w:tc>
        <w:tc>
          <w:tcPr>
            <w:tcW w:w="811"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средства от приносящей доход деятельности</w:t>
            </w:r>
          </w:p>
        </w:tc>
        <w:tc>
          <w:tcPr>
            <w:tcW w:w="39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highlight w:val="yellow"/>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p>
        </w:tc>
      </w:tr>
      <w:tr w:rsidR="00DA2333" w:rsidRPr="00904CE8" w:rsidTr="009C187A">
        <w:trPr>
          <w:tblCellSpacing w:w="5" w:type="nil"/>
        </w:trPr>
        <w:tc>
          <w:tcPr>
            <w:tcW w:w="623" w:type="pct"/>
            <w:vMerge w:val="restart"/>
            <w:tcBorders>
              <w:left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r w:rsidRPr="00904CE8">
              <w:rPr>
                <w:sz w:val="24"/>
                <w:szCs w:val="24"/>
              </w:rPr>
              <w:t xml:space="preserve">Основное </w:t>
            </w:r>
            <w:r w:rsidRPr="00904CE8">
              <w:rPr>
                <w:sz w:val="24"/>
                <w:szCs w:val="24"/>
              </w:rPr>
              <w:br/>
              <w:t>мероприятие 3.1.2</w:t>
            </w:r>
          </w:p>
        </w:tc>
        <w:tc>
          <w:tcPr>
            <w:tcW w:w="1422" w:type="pct"/>
            <w:vMerge w:val="restart"/>
            <w:tcBorders>
              <w:left w:val="single" w:sz="4" w:space="0" w:color="auto"/>
              <w:right w:val="single" w:sz="4" w:space="0" w:color="auto"/>
            </w:tcBorders>
            <w:vAlign w:val="center"/>
          </w:tcPr>
          <w:p w:rsidR="00DA2333" w:rsidRPr="00904CE8" w:rsidRDefault="00DA2333" w:rsidP="009C187A">
            <w:pPr>
              <w:pStyle w:val="2c"/>
              <w:tabs>
                <w:tab w:val="left" w:pos="851"/>
                <w:tab w:val="left" w:pos="1190"/>
                <w:tab w:val="left" w:pos="10915"/>
              </w:tabs>
              <w:ind w:right="20"/>
              <w:jc w:val="center"/>
              <w:rPr>
                <w:szCs w:val="24"/>
                <w:lang w:eastAsia="en-US"/>
              </w:rPr>
            </w:pPr>
            <w:r w:rsidRPr="00904CE8">
              <w:rPr>
                <w:szCs w:val="24"/>
                <w:lang w:eastAsia="en-US"/>
              </w:rPr>
              <w:t>Развитие и поддержка актуального состояния сайта администрации муниципального района «Ижемский»</w:t>
            </w:r>
          </w:p>
          <w:p w:rsidR="00DA2333" w:rsidRPr="00904CE8" w:rsidRDefault="00DA2333" w:rsidP="009C187A">
            <w:pPr>
              <w:pStyle w:val="ConsPlusCell"/>
              <w:tabs>
                <w:tab w:val="left" w:pos="10915"/>
              </w:tabs>
              <w:jc w:val="center"/>
              <w:rPr>
                <w:sz w:val="24"/>
                <w:szCs w:val="24"/>
              </w:rPr>
            </w:pPr>
          </w:p>
        </w:tc>
        <w:tc>
          <w:tcPr>
            <w:tcW w:w="811"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Всего, в том числе:</w:t>
            </w:r>
          </w:p>
        </w:tc>
        <w:tc>
          <w:tcPr>
            <w:tcW w:w="39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r w:rsidRPr="00904CE8">
              <w:rPr>
                <w:sz w:val="24"/>
                <w:szCs w:val="24"/>
              </w:rPr>
              <w:t>160,5</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r w:rsidRPr="00904CE8">
              <w:rPr>
                <w:sz w:val="24"/>
                <w:szCs w:val="24"/>
              </w:rPr>
              <w:t>100,5</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r w:rsidRPr="00904CE8">
              <w:rPr>
                <w:sz w:val="24"/>
                <w:szCs w:val="24"/>
              </w:rPr>
              <w:t>15,0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r w:rsidRPr="00904CE8">
              <w:rPr>
                <w:sz w:val="24"/>
                <w:szCs w:val="24"/>
              </w:rPr>
              <w:t>15,0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r w:rsidRPr="00904CE8">
              <w:rPr>
                <w:sz w:val="24"/>
                <w:szCs w:val="24"/>
              </w:rPr>
              <w:t>15,0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r w:rsidRPr="00904CE8">
              <w:rPr>
                <w:sz w:val="24"/>
                <w:szCs w:val="24"/>
              </w:rPr>
              <w:t>15,0</w:t>
            </w:r>
          </w:p>
        </w:tc>
      </w:tr>
      <w:tr w:rsidR="00DA2333" w:rsidRPr="00904CE8" w:rsidTr="009C187A">
        <w:trPr>
          <w:tblCellSpacing w:w="5" w:type="nil"/>
        </w:trPr>
        <w:tc>
          <w:tcPr>
            <w:tcW w:w="623" w:type="pct"/>
            <w:vMerge/>
            <w:tcBorders>
              <w:left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rPr>
            </w:pPr>
          </w:p>
        </w:tc>
        <w:tc>
          <w:tcPr>
            <w:tcW w:w="1422" w:type="pct"/>
            <w:vMerge/>
            <w:tcBorders>
              <w:left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811"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федеральный бюджет</w:t>
            </w:r>
          </w:p>
        </w:tc>
        <w:tc>
          <w:tcPr>
            <w:tcW w:w="39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r>
      <w:tr w:rsidR="00DA2333" w:rsidRPr="00904CE8" w:rsidTr="009C187A">
        <w:trPr>
          <w:tblCellSpacing w:w="5" w:type="nil"/>
        </w:trPr>
        <w:tc>
          <w:tcPr>
            <w:tcW w:w="623" w:type="pct"/>
            <w:vMerge/>
            <w:tcBorders>
              <w:left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rPr>
            </w:pPr>
          </w:p>
        </w:tc>
        <w:tc>
          <w:tcPr>
            <w:tcW w:w="1422" w:type="pct"/>
            <w:vMerge/>
            <w:tcBorders>
              <w:left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811"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республиканский бюджет Республики Коми</w:t>
            </w:r>
          </w:p>
        </w:tc>
        <w:tc>
          <w:tcPr>
            <w:tcW w:w="39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highlight w:val="yellow"/>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r>
      <w:tr w:rsidR="00DA2333" w:rsidRPr="00904CE8" w:rsidTr="009C187A">
        <w:trPr>
          <w:tblCellSpacing w:w="5" w:type="nil"/>
        </w:trPr>
        <w:tc>
          <w:tcPr>
            <w:tcW w:w="623" w:type="pct"/>
            <w:vMerge/>
            <w:tcBorders>
              <w:left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rPr>
            </w:pPr>
          </w:p>
        </w:tc>
        <w:tc>
          <w:tcPr>
            <w:tcW w:w="1422" w:type="pct"/>
            <w:vMerge/>
            <w:tcBorders>
              <w:left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811"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бюджет муниципального района «Ижемский»</w:t>
            </w:r>
          </w:p>
        </w:tc>
        <w:tc>
          <w:tcPr>
            <w:tcW w:w="39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r w:rsidRPr="00904CE8">
              <w:rPr>
                <w:sz w:val="24"/>
                <w:szCs w:val="24"/>
              </w:rPr>
              <w:t>160,5</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r w:rsidRPr="00904CE8">
              <w:rPr>
                <w:sz w:val="24"/>
                <w:szCs w:val="24"/>
              </w:rPr>
              <w:t>100,5</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r w:rsidRPr="00904CE8">
              <w:rPr>
                <w:sz w:val="24"/>
                <w:szCs w:val="24"/>
              </w:rPr>
              <w:t>15,0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r w:rsidRPr="00904CE8">
              <w:rPr>
                <w:sz w:val="24"/>
                <w:szCs w:val="24"/>
              </w:rPr>
              <w:t>15,0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r w:rsidRPr="00904CE8">
              <w:rPr>
                <w:sz w:val="24"/>
                <w:szCs w:val="24"/>
              </w:rPr>
              <w:t>15,0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r w:rsidRPr="00904CE8">
              <w:rPr>
                <w:sz w:val="24"/>
                <w:szCs w:val="24"/>
              </w:rPr>
              <w:t>15,0</w:t>
            </w:r>
          </w:p>
        </w:tc>
      </w:tr>
      <w:tr w:rsidR="00DA2333" w:rsidRPr="00904CE8" w:rsidTr="009C187A">
        <w:trPr>
          <w:tblCellSpacing w:w="5" w:type="nil"/>
        </w:trPr>
        <w:tc>
          <w:tcPr>
            <w:tcW w:w="623" w:type="pct"/>
            <w:vMerge/>
            <w:tcBorders>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rPr>
            </w:pPr>
          </w:p>
        </w:tc>
        <w:tc>
          <w:tcPr>
            <w:tcW w:w="1422" w:type="pct"/>
            <w:vMerge/>
            <w:tcBorders>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811"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средства от приносящей доход деятельности</w:t>
            </w:r>
          </w:p>
        </w:tc>
        <w:tc>
          <w:tcPr>
            <w:tcW w:w="39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highlight w:val="yellow"/>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r>
      <w:tr w:rsidR="00DA2333" w:rsidRPr="00904CE8" w:rsidTr="009C187A">
        <w:trPr>
          <w:tblCellSpacing w:w="5" w:type="nil"/>
        </w:trPr>
        <w:tc>
          <w:tcPr>
            <w:tcW w:w="623" w:type="pct"/>
            <w:vMerge w:val="restart"/>
            <w:tcBorders>
              <w:left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r w:rsidRPr="00904CE8">
              <w:rPr>
                <w:sz w:val="24"/>
                <w:szCs w:val="24"/>
              </w:rPr>
              <w:t xml:space="preserve">Основное </w:t>
            </w:r>
            <w:r w:rsidRPr="00904CE8">
              <w:rPr>
                <w:sz w:val="24"/>
                <w:szCs w:val="24"/>
              </w:rPr>
              <w:br/>
              <w:t>мероприятие 3.3.1</w:t>
            </w:r>
          </w:p>
        </w:tc>
        <w:tc>
          <w:tcPr>
            <w:tcW w:w="1422" w:type="pct"/>
            <w:vMerge w:val="restart"/>
            <w:tcBorders>
              <w:left w:val="single" w:sz="4" w:space="0" w:color="auto"/>
              <w:right w:val="single" w:sz="4" w:space="0" w:color="auto"/>
            </w:tcBorders>
            <w:vAlign w:val="center"/>
          </w:tcPr>
          <w:p w:rsidR="00DA2333" w:rsidRPr="00904CE8" w:rsidRDefault="00DA2333" w:rsidP="009C187A">
            <w:pPr>
              <w:pStyle w:val="2c"/>
              <w:tabs>
                <w:tab w:val="left" w:pos="851"/>
                <w:tab w:val="left" w:pos="1190"/>
                <w:tab w:val="left" w:pos="10915"/>
              </w:tabs>
              <w:ind w:right="20"/>
              <w:jc w:val="center"/>
              <w:rPr>
                <w:szCs w:val="24"/>
                <w:lang w:eastAsia="en-US"/>
              </w:rPr>
            </w:pPr>
            <w:r w:rsidRPr="00904CE8">
              <w:rPr>
                <w:szCs w:val="24"/>
                <w:lang w:eastAsia="en-US"/>
              </w:rPr>
              <w:t>Оказание муниципальных услуг (выполнение работ) многофункциональным центром предоставления государственных и муниципальных услуг</w:t>
            </w:r>
          </w:p>
        </w:tc>
        <w:tc>
          <w:tcPr>
            <w:tcW w:w="811"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Всего, в том числе:</w:t>
            </w:r>
          </w:p>
        </w:tc>
        <w:tc>
          <w:tcPr>
            <w:tcW w:w="39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r w:rsidRPr="00904CE8">
              <w:rPr>
                <w:sz w:val="24"/>
                <w:szCs w:val="24"/>
              </w:rPr>
              <w:t>6 125,8</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r w:rsidRPr="00904CE8">
              <w:rPr>
                <w:sz w:val="24"/>
                <w:szCs w:val="24"/>
              </w:rPr>
              <w:t>1 005,8</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r w:rsidRPr="00904CE8">
              <w:rPr>
                <w:sz w:val="24"/>
                <w:szCs w:val="24"/>
              </w:rPr>
              <w:t>5 120,0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r w:rsidRPr="00904CE8">
              <w:rPr>
                <w:sz w:val="24"/>
                <w:szCs w:val="24"/>
              </w:rPr>
              <w:t>0,0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r w:rsidRPr="00904CE8">
              <w:rPr>
                <w:sz w:val="24"/>
                <w:szCs w:val="24"/>
              </w:rPr>
              <w:t>0,0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r w:rsidRPr="00904CE8">
              <w:rPr>
                <w:sz w:val="24"/>
                <w:szCs w:val="24"/>
              </w:rPr>
              <w:t>0,0</w:t>
            </w:r>
          </w:p>
        </w:tc>
      </w:tr>
      <w:tr w:rsidR="00DA2333" w:rsidRPr="00904CE8" w:rsidTr="009C187A">
        <w:trPr>
          <w:tblCellSpacing w:w="5" w:type="nil"/>
        </w:trPr>
        <w:tc>
          <w:tcPr>
            <w:tcW w:w="623" w:type="pct"/>
            <w:vMerge/>
            <w:tcBorders>
              <w:left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rPr>
            </w:pPr>
          </w:p>
        </w:tc>
        <w:tc>
          <w:tcPr>
            <w:tcW w:w="1422" w:type="pct"/>
            <w:vMerge/>
            <w:tcBorders>
              <w:left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811"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федеральный бюджет</w:t>
            </w:r>
          </w:p>
        </w:tc>
        <w:tc>
          <w:tcPr>
            <w:tcW w:w="39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highlight w:val="yellow"/>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r>
      <w:tr w:rsidR="00DA2333" w:rsidRPr="00904CE8" w:rsidTr="009C187A">
        <w:trPr>
          <w:tblCellSpacing w:w="5" w:type="nil"/>
        </w:trPr>
        <w:tc>
          <w:tcPr>
            <w:tcW w:w="623" w:type="pct"/>
            <w:vMerge/>
            <w:tcBorders>
              <w:left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rPr>
            </w:pPr>
          </w:p>
        </w:tc>
        <w:tc>
          <w:tcPr>
            <w:tcW w:w="1422" w:type="pct"/>
            <w:vMerge/>
            <w:tcBorders>
              <w:left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811" w:type="pct"/>
            <w:tcBorders>
              <w:top w:val="single" w:sz="4" w:space="0" w:color="auto"/>
              <w:left w:val="single" w:sz="4" w:space="0" w:color="auto"/>
              <w:bottom w:val="single" w:sz="4" w:space="0" w:color="auto"/>
              <w:right w:val="single" w:sz="4" w:space="0" w:color="auto"/>
            </w:tcBorders>
            <w:vAlign w:val="center"/>
          </w:tcPr>
          <w:p w:rsidR="00DA2333" w:rsidRPr="00904CE8" w:rsidRDefault="00905855" w:rsidP="009C187A">
            <w:pPr>
              <w:pStyle w:val="ConsPlusNormal"/>
              <w:tabs>
                <w:tab w:val="left" w:pos="10915"/>
              </w:tabs>
              <w:ind w:firstLine="0"/>
              <w:jc w:val="center"/>
              <w:rPr>
                <w:sz w:val="24"/>
                <w:szCs w:val="24"/>
                <w:lang w:eastAsia="en-US"/>
              </w:rPr>
            </w:pPr>
            <w:r>
              <w:rPr>
                <w:sz w:val="24"/>
                <w:szCs w:val="24"/>
                <w:lang w:eastAsia="en-US"/>
              </w:rPr>
              <w:t xml:space="preserve">республиканский бюджет </w:t>
            </w:r>
            <w:r w:rsidR="00DA2333" w:rsidRPr="00904CE8">
              <w:rPr>
                <w:sz w:val="24"/>
                <w:szCs w:val="24"/>
                <w:lang w:eastAsia="en-US"/>
              </w:rPr>
              <w:t>Республики Коми</w:t>
            </w:r>
          </w:p>
        </w:tc>
        <w:tc>
          <w:tcPr>
            <w:tcW w:w="39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highlight w:val="yellow"/>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r>
      <w:tr w:rsidR="00DA2333" w:rsidRPr="00904CE8" w:rsidTr="009C187A">
        <w:trPr>
          <w:tblCellSpacing w:w="5" w:type="nil"/>
        </w:trPr>
        <w:tc>
          <w:tcPr>
            <w:tcW w:w="623" w:type="pct"/>
            <w:vMerge/>
            <w:tcBorders>
              <w:left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rPr>
            </w:pPr>
          </w:p>
        </w:tc>
        <w:tc>
          <w:tcPr>
            <w:tcW w:w="1422" w:type="pct"/>
            <w:vMerge/>
            <w:tcBorders>
              <w:left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811"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 xml:space="preserve">бюджет </w:t>
            </w:r>
            <w:r w:rsidRPr="00904CE8">
              <w:rPr>
                <w:sz w:val="24"/>
                <w:szCs w:val="24"/>
                <w:lang w:eastAsia="en-US"/>
              </w:rPr>
              <w:lastRenderedPageBreak/>
              <w:t>муниципального района «Ижемский»</w:t>
            </w:r>
          </w:p>
        </w:tc>
        <w:tc>
          <w:tcPr>
            <w:tcW w:w="39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r w:rsidRPr="00904CE8">
              <w:rPr>
                <w:sz w:val="24"/>
                <w:szCs w:val="24"/>
              </w:rPr>
              <w:lastRenderedPageBreak/>
              <w:t>6 125,8</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r w:rsidRPr="00904CE8">
              <w:rPr>
                <w:sz w:val="24"/>
                <w:szCs w:val="24"/>
              </w:rPr>
              <w:t>1 005,8</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r w:rsidRPr="00904CE8">
              <w:rPr>
                <w:sz w:val="24"/>
                <w:szCs w:val="24"/>
              </w:rPr>
              <w:t>5 120,0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r w:rsidRPr="00904CE8">
              <w:rPr>
                <w:sz w:val="24"/>
                <w:szCs w:val="24"/>
              </w:rPr>
              <w:t>0,0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r w:rsidRPr="00904CE8">
              <w:rPr>
                <w:sz w:val="24"/>
                <w:szCs w:val="24"/>
              </w:rPr>
              <w:t>0,0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r w:rsidRPr="00904CE8">
              <w:rPr>
                <w:sz w:val="24"/>
                <w:szCs w:val="24"/>
              </w:rPr>
              <w:t>0,0</w:t>
            </w:r>
          </w:p>
        </w:tc>
      </w:tr>
      <w:tr w:rsidR="00DA2333" w:rsidRPr="00904CE8" w:rsidTr="009C187A">
        <w:trPr>
          <w:tblCellSpacing w:w="5" w:type="nil"/>
        </w:trPr>
        <w:tc>
          <w:tcPr>
            <w:tcW w:w="623" w:type="pct"/>
            <w:vMerge/>
            <w:tcBorders>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rPr>
            </w:pPr>
          </w:p>
        </w:tc>
        <w:tc>
          <w:tcPr>
            <w:tcW w:w="1422" w:type="pct"/>
            <w:vMerge/>
            <w:tcBorders>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811"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средства от приносящей доход деятельности</w:t>
            </w:r>
          </w:p>
        </w:tc>
        <w:tc>
          <w:tcPr>
            <w:tcW w:w="39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highlight w:val="yellow"/>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r>
      <w:tr w:rsidR="00DA2333" w:rsidRPr="00904CE8" w:rsidTr="009C187A">
        <w:trPr>
          <w:tblCellSpacing w:w="5" w:type="nil"/>
        </w:trPr>
        <w:tc>
          <w:tcPr>
            <w:tcW w:w="623" w:type="pct"/>
            <w:vMerge w:val="restart"/>
            <w:tcBorders>
              <w:left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r w:rsidRPr="00904CE8">
              <w:rPr>
                <w:sz w:val="24"/>
                <w:szCs w:val="24"/>
              </w:rPr>
              <w:t xml:space="preserve">Основное </w:t>
            </w:r>
            <w:r w:rsidRPr="00904CE8">
              <w:rPr>
                <w:sz w:val="24"/>
                <w:szCs w:val="24"/>
              </w:rPr>
              <w:br/>
              <w:t>мероприятие 3.4.1.</w:t>
            </w:r>
          </w:p>
          <w:p w:rsidR="00DA2333" w:rsidRPr="00904CE8" w:rsidRDefault="00DA2333" w:rsidP="009C187A">
            <w:pPr>
              <w:pStyle w:val="ConsPlusCell"/>
              <w:tabs>
                <w:tab w:val="left" w:pos="10915"/>
              </w:tabs>
              <w:jc w:val="center"/>
              <w:rPr>
                <w:sz w:val="24"/>
                <w:szCs w:val="24"/>
              </w:rPr>
            </w:pPr>
          </w:p>
        </w:tc>
        <w:tc>
          <w:tcPr>
            <w:tcW w:w="1422" w:type="pct"/>
            <w:vMerge w:val="restart"/>
            <w:tcBorders>
              <w:left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r w:rsidRPr="00904CE8">
              <w:rPr>
                <w:sz w:val="24"/>
                <w:szCs w:val="24"/>
              </w:rPr>
              <w:t>Автоматизация и модернизация рабочих мест специалистов администрации муниципального района «Ижемский» и муниципальных учреждений, осуществляющих работу с государственными и муниципальными информационными системами</w:t>
            </w:r>
          </w:p>
        </w:tc>
        <w:tc>
          <w:tcPr>
            <w:tcW w:w="811"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Всего, в том числе:</w:t>
            </w:r>
          </w:p>
        </w:tc>
        <w:tc>
          <w:tcPr>
            <w:tcW w:w="39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r w:rsidRPr="00904CE8">
              <w:rPr>
                <w:sz w:val="24"/>
                <w:szCs w:val="24"/>
              </w:rPr>
              <w:t>426,1</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r w:rsidRPr="00904CE8">
              <w:rPr>
                <w:sz w:val="24"/>
                <w:szCs w:val="24"/>
              </w:rPr>
              <w:t>200,0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r w:rsidRPr="00904CE8">
              <w:rPr>
                <w:sz w:val="24"/>
                <w:szCs w:val="24"/>
              </w:rPr>
              <w:t>76,1</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r w:rsidRPr="00904CE8">
              <w:rPr>
                <w:sz w:val="24"/>
                <w:szCs w:val="24"/>
              </w:rPr>
              <w:t>100,0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r w:rsidRPr="00904CE8">
              <w:rPr>
                <w:sz w:val="24"/>
                <w:szCs w:val="24"/>
              </w:rPr>
              <w:t>50,0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r w:rsidRPr="00904CE8">
              <w:rPr>
                <w:sz w:val="24"/>
                <w:szCs w:val="24"/>
              </w:rPr>
              <w:t>0,0</w:t>
            </w:r>
          </w:p>
        </w:tc>
      </w:tr>
      <w:tr w:rsidR="00DA2333" w:rsidRPr="00904CE8" w:rsidTr="009C187A">
        <w:trPr>
          <w:tblCellSpacing w:w="5" w:type="nil"/>
        </w:trPr>
        <w:tc>
          <w:tcPr>
            <w:tcW w:w="623" w:type="pct"/>
            <w:vMerge/>
            <w:tcBorders>
              <w:left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rPr>
            </w:pPr>
          </w:p>
        </w:tc>
        <w:tc>
          <w:tcPr>
            <w:tcW w:w="1422" w:type="pct"/>
            <w:vMerge/>
            <w:tcBorders>
              <w:left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811"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федеральный бюджет</w:t>
            </w:r>
          </w:p>
        </w:tc>
        <w:tc>
          <w:tcPr>
            <w:tcW w:w="39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r>
      <w:tr w:rsidR="00DA2333" w:rsidRPr="00904CE8" w:rsidTr="009C187A">
        <w:trPr>
          <w:tblCellSpacing w:w="5" w:type="nil"/>
        </w:trPr>
        <w:tc>
          <w:tcPr>
            <w:tcW w:w="623" w:type="pct"/>
            <w:vMerge/>
            <w:tcBorders>
              <w:left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rPr>
            </w:pPr>
          </w:p>
        </w:tc>
        <w:tc>
          <w:tcPr>
            <w:tcW w:w="1422" w:type="pct"/>
            <w:vMerge/>
            <w:tcBorders>
              <w:left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811"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республиканский бюджет Республики Коми</w:t>
            </w:r>
          </w:p>
        </w:tc>
        <w:tc>
          <w:tcPr>
            <w:tcW w:w="39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r>
      <w:tr w:rsidR="00DA2333" w:rsidRPr="00904CE8" w:rsidTr="009C187A">
        <w:trPr>
          <w:tblCellSpacing w:w="5" w:type="nil"/>
        </w:trPr>
        <w:tc>
          <w:tcPr>
            <w:tcW w:w="623" w:type="pct"/>
            <w:vMerge/>
            <w:tcBorders>
              <w:left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rPr>
            </w:pPr>
          </w:p>
        </w:tc>
        <w:tc>
          <w:tcPr>
            <w:tcW w:w="1422" w:type="pct"/>
            <w:vMerge/>
            <w:tcBorders>
              <w:left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811"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бюджет муниципального района «Ижемский»</w:t>
            </w:r>
          </w:p>
        </w:tc>
        <w:tc>
          <w:tcPr>
            <w:tcW w:w="39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r w:rsidRPr="00904CE8">
              <w:rPr>
                <w:sz w:val="24"/>
                <w:szCs w:val="24"/>
              </w:rPr>
              <w:t>426,1</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r w:rsidRPr="00904CE8">
              <w:rPr>
                <w:sz w:val="24"/>
                <w:szCs w:val="24"/>
              </w:rPr>
              <w:t>200,0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r w:rsidRPr="00904CE8">
              <w:rPr>
                <w:sz w:val="24"/>
                <w:szCs w:val="24"/>
              </w:rPr>
              <w:t>76,1</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r w:rsidRPr="00904CE8">
              <w:rPr>
                <w:sz w:val="24"/>
                <w:szCs w:val="24"/>
              </w:rPr>
              <w:t>100,0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r w:rsidRPr="00904CE8">
              <w:rPr>
                <w:sz w:val="24"/>
                <w:szCs w:val="24"/>
              </w:rPr>
              <w:t>50,0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r w:rsidRPr="00904CE8">
              <w:rPr>
                <w:sz w:val="24"/>
                <w:szCs w:val="24"/>
              </w:rPr>
              <w:t>0,0</w:t>
            </w:r>
          </w:p>
        </w:tc>
      </w:tr>
      <w:tr w:rsidR="00DA2333" w:rsidRPr="00904CE8" w:rsidTr="009C187A">
        <w:trPr>
          <w:tblCellSpacing w:w="5" w:type="nil"/>
        </w:trPr>
        <w:tc>
          <w:tcPr>
            <w:tcW w:w="623" w:type="pct"/>
            <w:vMerge/>
            <w:tcBorders>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rPr>
            </w:pPr>
          </w:p>
        </w:tc>
        <w:tc>
          <w:tcPr>
            <w:tcW w:w="1422" w:type="pct"/>
            <w:vMerge/>
            <w:tcBorders>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811"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средства от приносящей доход деятельности</w:t>
            </w:r>
          </w:p>
        </w:tc>
        <w:tc>
          <w:tcPr>
            <w:tcW w:w="39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highlight w:val="yellow"/>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r>
      <w:tr w:rsidR="00DA2333" w:rsidRPr="00904CE8" w:rsidTr="009C187A">
        <w:trPr>
          <w:tblCellSpacing w:w="5" w:type="nil"/>
        </w:trPr>
        <w:tc>
          <w:tcPr>
            <w:tcW w:w="623" w:type="pct"/>
            <w:vMerge w:val="restar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rPr>
            </w:pPr>
            <w:r w:rsidRPr="00904CE8">
              <w:rPr>
                <w:sz w:val="24"/>
                <w:szCs w:val="24"/>
              </w:rPr>
              <w:t xml:space="preserve">Основное </w:t>
            </w:r>
            <w:r w:rsidRPr="00904CE8">
              <w:rPr>
                <w:sz w:val="24"/>
                <w:szCs w:val="24"/>
              </w:rPr>
              <w:br/>
              <w:t>мероприятие 3.5.1.</w:t>
            </w:r>
          </w:p>
        </w:tc>
        <w:tc>
          <w:tcPr>
            <w:tcW w:w="1422" w:type="pct"/>
            <w:vMerge w:val="restar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rPr>
              <w:t>Обеспечение антивирусной защиты локальных компьютерных сетей администрации муниципального района «Ижемский»</w:t>
            </w:r>
          </w:p>
        </w:tc>
        <w:tc>
          <w:tcPr>
            <w:tcW w:w="811"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Всего, в том числе:</w:t>
            </w:r>
          </w:p>
        </w:tc>
        <w:tc>
          <w:tcPr>
            <w:tcW w:w="39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186,5</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70,0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0,0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116,5</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0,0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0,0</w:t>
            </w:r>
          </w:p>
        </w:tc>
      </w:tr>
      <w:tr w:rsidR="00DA2333" w:rsidRPr="00904CE8" w:rsidTr="009C187A">
        <w:trPr>
          <w:tblCellSpacing w:w="5" w:type="nil"/>
        </w:trPr>
        <w:tc>
          <w:tcPr>
            <w:tcW w:w="623" w:type="pct"/>
            <w:vMerge/>
            <w:tcBorders>
              <w:top w:val="single" w:sz="4" w:space="0" w:color="auto"/>
              <w:left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rPr>
            </w:pPr>
          </w:p>
        </w:tc>
        <w:tc>
          <w:tcPr>
            <w:tcW w:w="1422" w:type="pct"/>
            <w:vMerge/>
            <w:tcBorders>
              <w:top w:val="single" w:sz="4" w:space="0" w:color="auto"/>
              <w:left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811"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федеральный бюджет</w:t>
            </w:r>
          </w:p>
        </w:tc>
        <w:tc>
          <w:tcPr>
            <w:tcW w:w="39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highlight w:val="yellow"/>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r>
      <w:tr w:rsidR="00DA2333" w:rsidRPr="00904CE8" w:rsidTr="009C187A">
        <w:trPr>
          <w:tblCellSpacing w:w="5" w:type="nil"/>
        </w:trPr>
        <w:tc>
          <w:tcPr>
            <w:tcW w:w="623" w:type="pct"/>
            <w:vMerge/>
            <w:tcBorders>
              <w:left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rPr>
            </w:pPr>
          </w:p>
        </w:tc>
        <w:tc>
          <w:tcPr>
            <w:tcW w:w="1422" w:type="pct"/>
            <w:vMerge/>
            <w:tcBorders>
              <w:left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811"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республиканский бюджет Республики Коми</w:t>
            </w:r>
          </w:p>
        </w:tc>
        <w:tc>
          <w:tcPr>
            <w:tcW w:w="39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highlight w:val="yellow"/>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r>
      <w:tr w:rsidR="00DA2333" w:rsidRPr="00904CE8" w:rsidTr="009C187A">
        <w:trPr>
          <w:tblCellSpacing w:w="5" w:type="nil"/>
        </w:trPr>
        <w:tc>
          <w:tcPr>
            <w:tcW w:w="623" w:type="pct"/>
            <w:vMerge/>
            <w:tcBorders>
              <w:left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rPr>
            </w:pPr>
          </w:p>
        </w:tc>
        <w:tc>
          <w:tcPr>
            <w:tcW w:w="1422" w:type="pct"/>
            <w:vMerge/>
            <w:tcBorders>
              <w:left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811"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бюджет муниципального района «Ижемский»</w:t>
            </w:r>
          </w:p>
        </w:tc>
        <w:tc>
          <w:tcPr>
            <w:tcW w:w="39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186,5</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70,0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0,0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116,5</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0,0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0,0</w:t>
            </w:r>
          </w:p>
        </w:tc>
      </w:tr>
      <w:tr w:rsidR="00DA2333" w:rsidRPr="00904CE8" w:rsidTr="009C187A">
        <w:trPr>
          <w:tblCellSpacing w:w="5" w:type="nil"/>
        </w:trPr>
        <w:tc>
          <w:tcPr>
            <w:tcW w:w="623" w:type="pct"/>
            <w:vMerge/>
            <w:tcBorders>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rPr>
            </w:pPr>
          </w:p>
        </w:tc>
        <w:tc>
          <w:tcPr>
            <w:tcW w:w="1422" w:type="pct"/>
            <w:vMerge/>
            <w:tcBorders>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811"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средства от приносящей доход деятельности</w:t>
            </w:r>
          </w:p>
        </w:tc>
        <w:tc>
          <w:tcPr>
            <w:tcW w:w="39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highlight w:val="yellow"/>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highlight w:val="yellow"/>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highlight w:val="yellow"/>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highlight w:val="yellow"/>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highlight w:val="yellow"/>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r>
      <w:tr w:rsidR="00DA2333" w:rsidRPr="00904CE8" w:rsidTr="009C187A">
        <w:trPr>
          <w:tblCellSpacing w:w="5" w:type="nil"/>
        </w:trPr>
        <w:tc>
          <w:tcPr>
            <w:tcW w:w="623" w:type="pct"/>
            <w:vMerge w:val="restart"/>
            <w:tcBorders>
              <w:top w:val="single" w:sz="4" w:space="0" w:color="auto"/>
              <w:left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rPr>
            </w:pPr>
            <w:r w:rsidRPr="00904CE8">
              <w:rPr>
                <w:sz w:val="24"/>
                <w:szCs w:val="24"/>
              </w:rPr>
              <w:t>Подпрограмма 4</w:t>
            </w:r>
          </w:p>
        </w:tc>
        <w:tc>
          <w:tcPr>
            <w:tcW w:w="1422" w:type="pct"/>
            <w:vMerge w:val="restart"/>
            <w:tcBorders>
              <w:top w:val="single" w:sz="4" w:space="0" w:color="auto"/>
              <w:left w:val="single" w:sz="4" w:space="0" w:color="auto"/>
              <w:right w:val="single" w:sz="4" w:space="0" w:color="auto"/>
            </w:tcBorders>
            <w:vAlign w:val="center"/>
          </w:tcPr>
          <w:p w:rsidR="00DA2333" w:rsidRPr="00904CE8" w:rsidRDefault="00DA2333" w:rsidP="009C187A">
            <w:pPr>
              <w:pStyle w:val="a7"/>
              <w:tabs>
                <w:tab w:val="left" w:pos="10915"/>
              </w:tabs>
              <w:autoSpaceDE w:val="0"/>
              <w:autoSpaceDN w:val="0"/>
              <w:adjustRightInd w:val="0"/>
              <w:ind w:left="0"/>
              <w:jc w:val="center"/>
            </w:pPr>
            <w:r w:rsidRPr="00904CE8">
              <w:t xml:space="preserve">Противодействие коррупции в муниципальном образовании  </w:t>
            </w:r>
            <w:r w:rsidRPr="00904CE8">
              <w:lastRenderedPageBreak/>
              <w:t>муниципального района «Ижемский»</w:t>
            </w:r>
          </w:p>
          <w:p w:rsidR="00DA2333" w:rsidRPr="00904CE8" w:rsidRDefault="00DA2333" w:rsidP="009C187A">
            <w:pPr>
              <w:pStyle w:val="ConsPlusNormal"/>
              <w:tabs>
                <w:tab w:val="left" w:pos="10915"/>
              </w:tabs>
              <w:jc w:val="center"/>
              <w:rPr>
                <w:sz w:val="24"/>
                <w:szCs w:val="24"/>
                <w:lang w:eastAsia="en-US"/>
              </w:rPr>
            </w:pPr>
          </w:p>
        </w:tc>
        <w:tc>
          <w:tcPr>
            <w:tcW w:w="811"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lastRenderedPageBreak/>
              <w:t>Всего, в том числе:</w:t>
            </w:r>
          </w:p>
        </w:tc>
        <w:tc>
          <w:tcPr>
            <w:tcW w:w="39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100,0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0,0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0,0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0,0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50,0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50,0</w:t>
            </w:r>
          </w:p>
        </w:tc>
      </w:tr>
      <w:tr w:rsidR="00DA2333" w:rsidRPr="00904CE8" w:rsidTr="009C187A">
        <w:trPr>
          <w:tblCellSpacing w:w="5" w:type="nil"/>
        </w:trPr>
        <w:tc>
          <w:tcPr>
            <w:tcW w:w="623" w:type="pct"/>
            <w:vMerge/>
            <w:tcBorders>
              <w:left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rPr>
            </w:pPr>
          </w:p>
        </w:tc>
        <w:tc>
          <w:tcPr>
            <w:tcW w:w="1422" w:type="pct"/>
            <w:vMerge/>
            <w:tcBorders>
              <w:left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811"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 xml:space="preserve">федеральный </w:t>
            </w:r>
            <w:r w:rsidRPr="00904CE8">
              <w:rPr>
                <w:sz w:val="24"/>
                <w:szCs w:val="24"/>
                <w:lang w:eastAsia="en-US"/>
              </w:rPr>
              <w:lastRenderedPageBreak/>
              <w:t>бюджет</w:t>
            </w:r>
          </w:p>
        </w:tc>
        <w:tc>
          <w:tcPr>
            <w:tcW w:w="39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r>
      <w:tr w:rsidR="00DA2333" w:rsidRPr="00904CE8" w:rsidTr="009C187A">
        <w:trPr>
          <w:tblCellSpacing w:w="5" w:type="nil"/>
        </w:trPr>
        <w:tc>
          <w:tcPr>
            <w:tcW w:w="623" w:type="pct"/>
            <w:vMerge/>
            <w:tcBorders>
              <w:left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rPr>
            </w:pPr>
          </w:p>
        </w:tc>
        <w:tc>
          <w:tcPr>
            <w:tcW w:w="1422" w:type="pct"/>
            <w:vMerge/>
            <w:tcBorders>
              <w:left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811"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республиканский бюджет Республики Коми</w:t>
            </w:r>
          </w:p>
        </w:tc>
        <w:tc>
          <w:tcPr>
            <w:tcW w:w="39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r>
      <w:tr w:rsidR="00DA2333" w:rsidRPr="00904CE8" w:rsidTr="009C187A">
        <w:trPr>
          <w:tblCellSpacing w:w="5" w:type="nil"/>
        </w:trPr>
        <w:tc>
          <w:tcPr>
            <w:tcW w:w="623" w:type="pct"/>
            <w:vMerge/>
            <w:tcBorders>
              <w:left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rPr>
            </w:pPr>
          </w:p>
        </w:tc>
        <w:tc>
          <w:tcPr>
            <w:tcW w:w="1422" w:type="pct"/>
            <w:vMerge/>
            <w:tcBorders>
              <w:left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811"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бюджет муниципального района «Ижемский»</w:t>
            </w:r>
          </w:p>
        </w:tc>
        <w:tc>
          <w:tcPr>
            <w:tcW w:w="39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100,0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0,0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0,0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0,0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50,0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50,0</w:t>
            </w:r>
          </w:p>
        </w:tc>
      </w:tr>
      <w:tr w:rsidR="00DA2333" w:rsidRPr="00904CE8" w:rsidTr="009C187A">
        <w:trPr>
          <w:tblCellSpacing w:w="5" w:type="nil"/>
        </w:trPr>
        <w:tc>
          <w:tcPr>
            <w:tcW w:w="623" w:type="pct"/>
            <w:vMerge/>
            <w:tcBorders>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rPr>
            </w:pPr>
          </w:p>
        </w:tc>
        <w:tc>
          <w:tcPr>
            <w:tcW w:w="1422" w:type="pct"/>
            <w:vMerge/>
            <w:tcBorders>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811"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средства от приносящей доход деятельности</w:t>
            </w:r>
          </w:p>
        </w:tc>
        <w:tc>
          <w:tcPr>
            <w:tcW w:w="39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r>
      <w:tr w:rsidR="00DA2333" w:rsidRPr="00904CE8" w:rsidTr="009C187A">
        <w:trPr>
          <w:trHeight w:val="222"/>
          <w:tblCellSpacing w:w="5" w:type="nil"/>
        </w:trPr>
        <w:tc>
          <w:tcPr>
            <w:tcW w:w="623" w:type="pct"/>
            <w:vMerge w:val="restart"/>
            <w:tcBorders>
              <w:left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rPr>
            </w:pPr>
            <w:r w:rsidRPr="00904CE8">
              <w:rPr>
                <w:sz w:val="24"/>
                <w:szCs w:val="24"/>
              </w:rPr>
              <w:t>Основное мероприятие 4.1.1.</w:t>
            </w:r>
          </w:p>
          <w:p w:rsidR="00DA2333" w:rsidRPr="00904CE8" w:rsidRDefault="00DA2333" w:rsidP="009C187A">
            <w:pPr>
              <w:pStyle w:val="ConsPlusNormal"/>
              <w:tabs>
                <w:tab w:val="left" w:pos="10915"/>
              </w:tabs>
              <w:jc w:val="center"/>
              <w:rPr>
                <w:sz w:val="24"/>
                <w:szCs w:val="24"/>
              </w:rPr>
            </w:pPr>
          </w:p>
        </w:tc>
        <w:tc>
          <w:tcPr>
            <w:tcW w:w="1422" w:type="pct"/>
            <w:vMerge w:val="restart"/>
            <w:tcBorders>
              <w:left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rPr>
              <w:t>Организация обучения лиц, замещающих муниципальные  должности, должности муниципальной службы, специалистов  ОМСУ МО МР «Ижемский»</w:t>
            </w:r>
          </w:p>
        </w:tc>
        <w:tc>
          <w:tcPr>
            <w:tcW w:w="811"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Всего, в том числе:</w:t>
            </w:r>
          </w:p>
        </w:tc>
        <w:tc>
          <w:tcPr>
            <w:tcW w:w="39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100,0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0,0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0,0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0,0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50,0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50,0</w:t>
            </w:r>
          </w:p>
        </w:tc>
      </w:tr>
      <w:tr w:rsidR="00DA2333" w:rsidRPr="00904CE8" w:rsidTr="009C187A">
        <w:trPr>
          <w:trHeight w:val="222"/>
          <w:tblCellSpacing w:w="5" w:type="nil"/>
        </w:trPr>
        <w:tc>
          <w:tcPr>
            <w:tcW w:w="623" w:type="pct"/>
            <w:vMerge/>
            <w:tcBorders>
              <w:left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rPr>
            </w:pPr>
          </w:p>
        </w:tc>
        <w:tc>
          <w:tcPr>
            <w:tcW w:w="1422" w:type="pct"/>
            <w:vMerge/>
            <w:tcBorders>
              <w:left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rPr>
            </w:pPr>
          </w:p>
        </w:tc>
        <w:tc>
          <w:tcPr>
            <w:tcW w:w="811"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федеральный бюджет</w:t>
            </w:r>
          </w:p>
        </w:tc>
        <w:tc>
          <w:tcPr>
            <w:tcW w:w="39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r>
      <w:tr w:rsidR="00DA2333" w:rsidRPr="00904CE8" w:rsidTr="009C187A">
        <w:trPr>
          <w:trHeight w:val="222"/>
          <w:tblCellSpacing w:w="5" w:type="nil"/>
        </w:trPr>
        <w:tc>
          <w:tcPr>
            <w:tcW w:w="623" w:type="pct"/>
            <w:vMerge/>
            <w:tcBorders>
              <w:left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rPr>
            </w:pPr>
          </w:p>
        </w:tc>
        <w:tc>
          <w:tcPr>
            <w:tcW w:w="1422" w:type="pct"/>
            <w:vMerge/>
            <w:tcBorders>
              <w:left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rPr>
            </w:pPr>
          </w:p>
        </w:tc>
        <w:tc>
          <w:tcPr>
            <w:tcW w:w="811"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республиканский бюджет Республики Коми</w:t>
            </w:r>
          </w:p>
        </w:tc>
        <w:tc>
          <w:tcPr>
            <w:tcW w:w="39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r>
      <w:tr w:rsidR="00DA2333" w:rsidRPr="00904CE8" w:rsidTr="009C187A">
        <w:trPr>
          <w:trHeight w:val="222"/>
          <w:tblCellSpacing w:w="5" w:type="nil"/>
        </w:trPr>
        <w:tc>
          <w:tcPr>
            <w:tcW w:w="623" w:type="pct"/>
            <w:vMerge/>
            <w:tcBorders>
              <w:left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rPr>
            </w:pPr>
          </w:p>
        </w:tc>
        <w:tc>
          <w:tcPr>
            <w:tcW w:w="1422" w:type="pct"/>
            <w:vMerge/>
            <w:tcBorders>
              <w:left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rPr>
            </w:pPr>
          </w:p>
        </w:tc>
        <w:tc>
          <w:tcPr>
            <w:tcW w:w="811"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бюджет муниципального района «Ижемский»</w:t>
            </w:r>
          </w:p>
        </w:tc>
        <w:tc>
          <w:tcPr>
            <w:tcW w:w="39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100,0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0,0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0,0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0,0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50,0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50,0</w:t>
            </w:r>
          </w:p>
        </w:tc>
      </w:tr>
      <w:tr w:rsidR="00DA2333" w:rsidRPr="00904CE8" w:rsidTr="009C187A">
        <w:trPr>
          <w:trHeight w:val="222"/>
          <w:tblCellSpacing w:w="5" w:type="nil"/>
        </w:trPr>
        <w:tc>
          <w:tcPr>
            <w:tcW w:w="623" w:type="pct"/>
            <w:vMerge/>
            <w:tcBorders>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rPr>
            </w:pPr>
          </w:p>
        </w:tc>
        <w:tc>
          <w:tcPr>
            <w:tcW w:w="1422" w:type="pct"/>
            <w:vMerge/>
            <w:tcBorders>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rPr>
            </w:pPr>
          </w:p>
        </w:tc>
        <w:tc>
          <w:tcPr>
            <w:tcW w:w="811"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средства от приносящей доход деятельности</w:t>
            </w:r>
          </w:p>
        </w:tc>
        <w:tc>
          <w:tcPr>
            <w:tcW w:w="39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r>
      <w:tr w:rsidR="00DA2333" w:rsidRPr="00904CE8" w:rsidTr="009C187A">
        <w:trPr>
          <w:tblCellSpacing w:w="5" w:type="nil"/>
        </w:trPr>
        <w:tc>
          <w:tcPr>
            <w:tcW w:w="623" w:type="pct"/>
            <w:vMerge w:val="restart"/>
            <w:tcBorders>
              <w:top w:val="single" w:sz="4" w:space="0" w:color="auto"/>
              <w:left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rPr>
            </w:pPr>
            <w:r w:rsidRPr="00904CE8">
              <w:rPr>
                <w:sz w:val="24"/>
                <w:szCs w:val="24"/>
              </w:rPr>
              <w:t>Подпрограмма 5</w:t>
            </w:r>
          </w:p>
        </w:tc>
        <w:tc>
          <w:tcPr>
            <w:tcW w:w="1422" w:type="pct"/>
            <w:vMerge w:val="restart"/>
            <w:tcBorders>
              <w:top w:val="single" w:sz="4" w:space="0" w:color="auto"/>
              <w:left w:val="single" w:sz="4" w:space="0" w:color="auto"/>
              <w:right w:val="single" w:sz="4" w:space="0" w:color="auto"/>
            </w:tcBorders>
            <w:vAlign w:val="center"/>
          </w:tcPr>
          <w:p w:rsidR="00DA2333" w:rsidRPr="00904CE8" w:rsidRDefault="00DA2333" w:rsidP="009C187A">
            <w:pPr>
              <w:pStyle w:val="a7"/>
              <w:tabs>
                <w:tab w:val="left" w:pos="10915"/>
              </w:tabs>
              <w:autoSpaceDE w:val="0"/>
              <w:autoSpaceDN w:val="0"/>
              <w:adjustRightInd w:val="0"/>
              <w:ind w:left="0"/>
              <w:jc w:val="center"/>
            </w:pPr>
            <w:r w:rsidRPr="00904CE8">
              <w:t>Развитие  муниципальной службы  в муниципальном районе «Ижемский»</w:t>
            </w:r>
          </w:p>
          <w:p w:rsidR="00DA2333" w:rsidRPr="00904CE8" w:rsidRDefault="00DA2333" w:rsidP="009C187A">
            <w:pPr>
              <w:pStyle w:val="ConsPlusNormal"/>
              <w:tabs>
                <w:tab w:val="left" w:pos="10915"/>
              </w:tabs>
              <w:jc w:val="center"/>
              <w:rPr>
                <w:sz w:val="24"/>
                <w:szCs w:val="24"/>
                <w:lang w:eastAsia="en-US"/>
              </w:rPr>
            </w:pPr>
          </w:p>
        </w:tc>
        <w:tc>
          <w:tcPr>
            <w:tcW w:w="811"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Всего, в том числе:</w:t>
            </w:r>
          </w:p>
        </w:tc>
        <w:tc>
          <w:tcPr>
            <w:tcW w:w="39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84,9</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4,9</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0,0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0,0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40,0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40,0</w:t>
            </w:r>
          </w:p>
        </w:tc>
      </w:tr>
      <w:tr w:rsidR="00DA2333" w:rsidRPr="00904CE8" w:rsidTr="009C187A">
        <w:trPr>
          <w:tblCellSpacing w:w="5" w:type="nil"/>
        </w:trPr>
        <w:tc>
          <w:tcPr>
            <w:tcW w:w="623" w:type="pct"/>
            <w:vMerge/>
            <w:tcBorders>
              <w:left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rPr>
            </w:pPr>
          </w:p>
        </w:tc>
        <w:tc>
          <w:tcPr>
            <w:tcW w:w="1422" w:type="pct"/>
            <w:vMerge/>
            <w:tcBorders>
              <w:left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811"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федеральный бюджет</w:t>
            </w:r>
          </w:p>
        </w:tc>
        <w:tc>
          <w:tcPr>
            <w:tcW w:w="39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r>
      <w:tr w:rsidR="00DA2333" w:rsidRPr="00904CE8" w:rsidTr="009C187A">
        <w:trPr>
          <w:tblCellSpacing w:w="5" w:type="nil"/>
        </w:trPr>
        <w:tc>
          <w:tcPr>
            <w:tcW w:w="623" w:type="pct"/>
            <w:vMerge/>
            <w:tcBorders>
              <w:left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rPr>
            </w:pPr>
          </w:p>
        </w:tc>
        <w:tc>
          <w:tcPr>
            <w:tcW w:w="1422" w:type="pct"/>
            <w:vMerge/>
            <w:tcBorders>
              <w:left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811"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республиканский бюджет Республики Коми</w:t>
            </w:r>
          </w:p>
        </w:tc>
        <w:tc>
          <w:tcPr>
            <w:tcW w:w="39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r>
      <w:tr w:rsidR="00DA2333" w:rsidRPr="00904CE8" w:rsidTr="009C187A">
        <w:trPr>
          <w:tblCellSpacing w:w="5" w:type="nil"/>
        </w:trPr>
        <w:tc>
          <w:tcPr>
            <w:tcW w:w="623" w:type="pct"/>
            <w:vMerge/>
            <w:tcBorders>
              <w:left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rPr>
            </w:pPr>
          </w:p>
        </w:tc>
        <w:tc>
          <w:tcPr>
            <w:tcW w:w="1422" w:type="pct"/>
            <w:vMerge/>
            <w:tcBorders>
              <w:left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811"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бюджет муниципального района «Ижемский»</w:t>
            </w:r>
          </w:p>
        </w:tc>
        <w:tc>
          <w:tcPr>
            <w:tcW w:w="39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84,9</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4,9</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0,0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0,0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40,0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40,0</w:t>
            </w:r>
          </w:p>
        </w:tc>
      </w:tr>
      <w:tr w:rsidR="00DA2333" w:rsidRPr="00904CE8" w:rsidTr="009C187A">
        <w:trPr>
          <w:trHeight w:val="571"/>
          <w:tblCellSpacing w:w="5" w:type="nil"/>
        </w:trPr>
        <w:tc>
          <w:tcPr>
            <w:tcW w:w="623" w:type="pct"/>
            <w:vMerge/>
            <w:tcBorders>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rPr>
            </w:pPr>
          </w:p>
        </w:tc>
        <w:tc>
          <w:tcPr>
            <w:tcW w:w="1422" w:type="pct"/>
            <w:vMerge/>
            <w:tcBorders>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811"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средства от приносящей доход деятельности</w:t>
            </w:r>
          </w:p>
        </w:tc>
        <w:tc>
          <w:tcPr>
            <w:tcW w:w="39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r>
      <w:tr w:rsidR="00DA2333" w:rsidRPr="00904CE8" w:rsidTr="009C187A">
        <w:trPr>
          <w:trHeight w:val="222"/>
          <w:tblCellSpacing w:w="5" w:type="nil"/>
        </w:trPr>
        <w:tc>
          <w:tcPr>
            <w:tcW w:w="623" w:type="pct"/>
            <w:vMerge w:val="restart"/>
            <w:tcBorders>
              <w:top w:val="single" w:sz="4" w:space="0" w:color="auto"/>
              <w:left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rPr>
            </w:pPr>
            <w:r w:rsidRPr="00904CE8">
              <w:rPr>
                <w:sz w:val="24"/>
                <w:szCs w:val="24"/>
              </w:rPr>
              <w:t>Основное мероприятие 5.1.1.</w:t>
            </w:r>
          </w:p>
          <w:p w:rsidR="00DA2333" w:rsidRPr="00904CE8" w:rsidRDefault="00DA2333" w:rsidP="009C187A">
            <w:pPr>
              <w:pStyle w:val="ConsPlusNormal"/>
              <w:tabs>
                <w:tab w:val="left" w:pos="10915"/>
              </w:tabs>
              <w:jc w:val="center"/>
              <w:rPr>
                <w:sz w:val="24"/>
                <w:szCs w:val="24"/>
              </w:rPr>
            </w:pPr>
          </w:p>
        </w:tc>
        <w:tc>
          <w:tcPr>
            <w:tcW w:w="1422" w:type="pct"/>
            <w:vMerge w:val="restart"/>
            <w:tcBorders>
              <w:top w:val="single" w:sz="4" w:space="0" w:color="auto"/>
              <w:left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rPr>
              <w:t>Организация непрерывного профессионального образования и развития работников</w:t>
            </w:r>
          </w:p>
        </w:tc>
        <w:tc>
          <w:tcPr>
            <w:tcW w:w="811"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Всего, в том числе:</w:t>
            </w:r>
          </w:p>
        </w:tc>
        <w:tc>
          <w:tcPr>
            <w:tcW w:w="39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84,9</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4,9</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0,0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0,0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40,0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40,0</w:t>
            </w:r>
          </w:p>
        </w:tc>
      </w:tr>
      <w:tr w:rsidR="00DA2333" w:rsidRPr="00904CE8" w:rsidTr="009C187A">
        <w:trPr>
          <w:trHeight w:val="222"/>
          <w:tblCellSpacing w:w="5" w:type="nil"/>
        </w:trPr>
        <w:tc>
          <w:tcPr>
            <w:tcW w:w="623" w:type="pct"/>
            <w:vMerge/>
            <w:tcBorders>
              <w:left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p>
        </w:tc>
        <w:tc>
          <w:tcPr>
            <w:tcW w:w="1422" w:type="pct"/>
            <w:vMerge/>
            <w:tcBorders>
              <w:left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rPr>
            </w:pPr>
          </w:p>
        </w:tc>
        <w:tc>
          <w:tcPr>
            <w:tcW w:w="811"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федеральный бюджет</w:t>
            </w:r>
          </w:p>
        </w:tc>
        <w:tc>
          <w:tcPr>
            <w:tcW w:w="39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r>
      <w:tr w:rsidR="00DA2333" w:rsidRPr="00904CE8" w:rsidTr="009C187A">
        <w:trPr>
          <w:trHeight w:val="222"/>
          <w:tblCellSpacing w:w="5" w:type="nil"/>
        </w:trPr>
        <w:tc>
          <w:tcPr>
            <w:tcW w:w="623" w:type="pct"/>
            <w:vMerge/>
            <w:tcBorders>
              <w:left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p>
        </w:tc>
        <w:tc>
          <w:tcPr>
            <w:tcW w:w="1422" w:type="pct"/>
            <w:vMerge/>
            <w:tcBorders>
              <w:left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rPr>
            </w:pPr>
          </w:p>
        </w:tc>
        <w:tc>
          <w:tcPr>
            <w:tcW w:w="811"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республиканский бюджет Республики Коми</w:t>
            </w:r>
          </w:p>
        </w:tc>
        <w:tc>
          <w:tcPr>
            <w:tcW w:w="39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r>
      <w:tr w:rsidR="00DA2333" w:rsidRPr="00904CE8" w:rsidTr="009C187A">
        <w:trPr>
          <w:trHeight w:val="222"/>
          <w:tblCellSpacing w:w="5" w:type="nil"/>
        </w:trPr>
        <w:tc>
          <w:tcPr>
            <w:tcW w:w="623" w:type="pct"/>
            <w:vMerge/>
            <w:tcBorders>
              <w:left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p>
        </w:tc>
        <w:tc>
          <w:tcPr>
            <w:tcW w:w="1422" w:type="pct"/>
            <w:vMerge/>
            <w:tcBorders>
              <w:left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rPr>
            </w:pPr>
          </w:p>
        </w:tc>
        <w:tc>
          <w:tcPr>
            <w:tcW w:w="811"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бюджет муниципального района «Ижемский»</w:t>
            </w:r>
          </w:p>
        </w:tc>
        <w:tc>
          <w:tcPr>
            <w:tcW w:w="39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84,9</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4,9</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0,0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0,0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40,0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40,0</w:t>
            </w:r>
          </w:p>
        </w:tc>
      </w:tr>
      <w:tr w:rsidR="00DA2333" w:rsidRPr="00904CE8" w:rsidTr="009C187A">
        <w:trPr>
          <w:trHeight w:val="222"/>
          <w:tblCellSpacing w:w="5" w:type="nil"/>
        </w:trPr>
        <w:tc>
          <w:tcPr>
            <w:tcW w:w="623" w:type="pct"/>
            <w:vMerge/>
            <w:tcBorders>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p>
        </w:tc>
        <w:tc>
          <w:tcPr>
            <w:tcW w:w="1422" w:type="pct"/>
            <w:vMerge/>
            <w:tcBorders>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rPr>
            </w:pPr>
          </w:p>
        </w:tc>
        <w:tc>
          <w:tcPr>
            <w:tcW w:w="811"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средства от приносящей доход деятельности</w:t>
            </w:r>
          </w:p>
        </w:tc>
        <w:tc>
          <w:tcPr>
            <w:tcW w:w="39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r>
      <w:tr w:rsidR="00DA2333" w:rsidRPr="00904CE8" w:rsidTr="009C187A">
        <w:trPr>
          <w:trHeight w:val="222"/>
          <w:tblCellSpacing w:w="5" w:type="nil"/>
        </w:trPr>
        <w:tc>
          <w:tcPr>
            <w:tcW w:w="623" w:type="pct"/>
            <w:vMerge w:val="restar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rPr>
            </w:pPr>
            <w:r w:rsidRPr="00904CE8">
              <w:rPr>
                <w:sz w:val="24"/>
                <w:szCs w:val="24"/>
              </w:rPr>
              <w:t>Подпрограмма 6</w:t>
            </w:r>
          </w:p>
          <w:p w:rsidR="00DA2333" w:rsidRPr="00904CE8" w:rsidRDefault="00DA2333" w:rsidP="009C187A">
            <w:pPr>
              <w:pStyle w:val="ConsPlusCell"/>
              <w:tabs>
                <w:tab w:val="left" w:pos="10915"/>
              </w:tabs>
              <w:jc w:val="center"/>
              <w:rPr>
                <w:sz w:val="24"/>
                <w:szCs w:val="24"/>
              </w:rPr>
            </w:pPr>
          </w:p>
        </w:tc>
        <w:tc>
          <w:tcPr>
            <w:tcW w:w="1422" w:type="pct"/>
            <w:vMerge w:val="restar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a7"/>
              <w:tabs>
                <w:tab w:val="left" w:pos="10915"/>
              </w:tabs>
              <w:autoSpaceDE w:val="0"/>
              <w:autoSpaceDN w:val="0"/>
              <w:adjustRightInd w:val="0"/>
              <w:ind w:left="0"/>
              <w:jc w:val="center"/>
            </w:pPr>
            <w:r w:rsidRPr="00904CE8">
              <w:t>Поддержка социально ориентированных некоммерческих  организаций</w:t>
            </w:r>
          </w:p>
          <w:p w:rsidR="00DA2333" w:rsidRPr="00904CE8" w:rsidRDefault="00DA2333" w:rsidP="009C187A">
            <w:pPr>
              <w:pStyle w:val="ConsPlusNormal"/>
              <w:tabs>
                <w:tab w:val="left" w:pos="10915"/>
              </w:tabs>
              <w:jc w:val="center"/>
              <w:rPr>
                <w:sz w:val="24"/>
                <w:szCs w:val="24"/>
                <w:lang w:eastAsia="en-US"/>
              </w:rPr>
            </w:pPr>
          </w:p>
        </w:tc>
        <w:tc>
          <w:tcPr>
            <w:tcW w:w="811"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r w:rsidRPr="00904CE8">
              <w:rPr>
                <w:sz w:val="24"/>
                <w:szCs w:val="24"/>
              </w:rPr>
              <w:t>Всего, в том числе:</w:t>
            </w:r>
          </w:p>
        </w:tc>
        <w:tc>
          <w:tcPr>
            <w:tcW w:w="39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rPr>
            </w:pPr>
            <w:r w:rsidRPr="00904CE8">
              <w:rPr>
                <w:sz w:val="24"/>
                <w:szCs w:val="24"/>
              </w:rPr>
              <w:t>656,4</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225,2</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rPr>
            </w:pPr>
            <w:r w:rsidRPr="00904CE8">
              <w:rPr>
                <w:sz w:val="24"/>
                <w:szCs w:val="24"/>
              </w:rPr>
              <w:t>402,7</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28,5</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rPr>
            </w:pPr>
            <w:r w:rsidRPr="00904CE8">
              <w:rPr>
                <w:sz w:val="24"/>
                <w:szCs w:val="24"/>
              </w:rPr>
              <w:t>0,0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0,0</w:t>
            </w:r>
          </w:p>
        </w:tc>
      </w:tr>
      <w:tr w:rsidR="00DA2333" w:rsidRPr="00904CE8" w:rsidTr="009C187A">
        <w:trPr>
          <w:trHeight w:val="222"/>
          <w:tblCellSpacing w:w="5" w:type="nil"/>
        </w:trPr>
        <w:tc>
          <w:tcPr>
            <w:tcW w:w="623" w:type="pct"/>
            <w:vMerge/>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p>
        </w:tc>
        <w:tc>
          <w:tcPr>
            <w:tcW w:w="1422" w:type="pct"/>
            <w:vMerge/>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811"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r w:rsidRPr="00904CE8">
              <w:rPr>
                <w:sz w:val="24"/>
                <w:szCs w:val="24"/>
              </w:rPr>
              <w:t>федеральный бюджет</w:t>
            </w:r>
          </w:p>
        </w:tc>
        <w:tc>
          <w:tcPr>
            <w:tcW w:w="39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r>
      <w:tr w:rsidR="00DA2333" w:rsidRPr="00904CE8" w:rsidTr="009C187A">
        <w:trPr>
          <w:trHeight w:val="222"/>
          <w:tblCellSpacing w:w="5" w:type="nil"/>
        </w:trPr>
        <w:tc>
          <w:tcPr>
            <w:tcW w:w="623" w:type="pct"/>
            <w:vMerge/>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p>
        </w:tc>
        <w:tc>
          <w:tcPr>
            <w:tcW w:w="1422" w:type="pct"/>
            <w:vMerge/>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811"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r w:rsidRPr="00904CE8">
              <w:rPr>
                <w:sz w:val="24"/>
                <w:szCs w:val="24"/>
              </w:rPr>
              <w:t>республиканский бюджет Республики Коми</w:t>
            </w:r>
          </w:p>
        </w:tc>
        <w:tc>
          <w:tcPr>
            <w:tcW w:w="39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rPr>
            </w:pPr>
            <w:r w:rsidRPr="00904CE8">
              <w:rPr>
                <w:sz w:val="24"/>
                <w:szCs w:val="24"/>
              </w:rPr>
              <w:t>242,2</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125,2</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rPr>
            </w:pPr>
            <w:r w:rsidRPr="00904CE8">
              <w:rPr>
                <w:sz w:val="24"/>
                <w:szCs w:val="24"/>
              </w:rPr>
              <w:t>117,0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0,0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rPr>
            </w:pPr>
            <w:r w:rsidRPr="00904CE8">
              <w:rPr>
                <w:sz w:val="24"/>
                <w:szCs w:val="24"/>
              </w:rPr>
              <w:t>0,0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0,0</w:t>
            </w:r>
          </w:p>
        </w:tc>
      </w:tr>
      <w:tr w:rsidR="00DA2333" w:rsidRPr="00904CE8" w:rsidTr="009C187A">
        <w:trPr>
          <w:trHeight w:val="222"/>
          <w:tblCellSpacing w:w="5" w:type="nil"/>
        </w:trPr>
        <w:tc>
          <w:tcPr>
            <w:tcW w:w="623" w:type="pct"/>
            <w:vMerge/>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p>
        </w:tc>
        <w:tc>
          <w:tcPr>
            <w:tcW w:w="1422" w:type="pct"/>
            <w:vMerge/>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811"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r w:rsidRPr="00904CE8">
              <w:rPr>
                <w:sz w:val="24"/>
                <w:szCs w:val="24"/>
              </w:rPr>
              <w:t>бюджет муниципального района «Ижемский»</w:t>
            </w:r>
          </w:p>
        </w:tc>
        <w:tc>
          <w:tcPr>
            <w:tcW w:w="39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rPr>
            </w:pPr>
            <w:r w:rsidRPr="00904CE8">
              <w:rPr>
                <w:sz w:val="24"/>
                <w:szCs w:val="24"/>
              </w:rPr>
              <w:t>414,2</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100,0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rPr>
            </w:pPr>
            <w:r w:rsidRPr="00904CE8">
              <w:rPr>
                <w:sz w:val="24"/>
                <w:szCs w:val="24"/>
              </w:rPr>
              <w:t>285,7</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28,5</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rPr>
            </w:pPr>
            <w:r w:rsidRPr="00904CE8">
              <w:rPr>
                <w:sz w:val="24"/>
                <w:szCs w:val="24"/>
              </w:rPr>
              <w:t>0,0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0,0</w:t>
            </w:r>
          </w:p>
        </w:tc>
      </w:tr>
      <w:tr w:rsidR="00DA2333" w:rsidRPr="00904CE8" w:rsidTr="009C187A">
        <w:trPr>
          <w:trHeight w:val="222"/>
          <w:tblCellSpacing w:w="5" w:type="nil"/>
        </w:trPr>
        <w:tc>
          <w:tcPr>
            <w:tcW w:w="623" w:type="pct"/>
            <w:vMerge/>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p>
        </w:tc>
        <w:tc>
          <w:tcPr>
            <w:tcW w:w="1422" w:type="pct"/>
            <w:vMerge/>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811"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r w:rsidRPr="00904CE8">
              <w:rPr>
                <w:sz w:val="24"/>
                <w:szCs w:val="24"/>
              </w:rPr>
              <w:t>средства от приносящей доход деятельности</w:t>
            </w:r>
          </w:p>
        </w:tc>
        <w:tc>
          <w:tcPr>
            <w:tcW w:w="39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r>
      <w:tr w:rsidR="00DA2333" w:rsidRPr="00904CE8" w:rsidTr="009C187A">
        <w:trPr>
          <w:trHeight w:val="222"/>
          <w:tblCellSpacing w:w="5" w:type="nil"/>
        </w:trPr>
        <w:tc>
          <w:tcPr>
            <w:tcW w:w="623" w:type="pct"/>
            <w:vMerge w:val="restart"/>
            <w:tcBorders>
              <w:top w:val="single" w:sz="4" w:space="0" w:color="auto"/>
              <w:left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r w:rsidRPr="00904CE8">
              <w:rPr>
                <w:sz w:val="24"/>
                <w:szCs w:val="24"/>
              </w:rPr>
              <w:t>Основное мероприятие 6.1.1.</w:t>
            </w:r>
          </w:p>
        </w:tc>
        <w:tc>
          <w:tcPr>
            <w:tcW w:w="1422" w:type="pct"/>
            <w:vMerge w:val="restar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rPr>
              <w:t>Оказание финансовой поддержки социально ориентированным некоммерческим организациям</w:t>
            </w:r>
          </w:p>
        </w:tc>
        <w:tc>
          <w:tcPr>
            <w:tcW w:w="811"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r w:rsidRPr="00904CE8">
              <w:rPr>
                <w:sz w:val="24"/>
                <w:szCs w:val="24"/>
              </w:rPr>
              <w:t>Всего, в том числе:</w:t>
            </w:r>
          </w:p>
        </w:tc>
        <w:tc>
          <w:tcPr>
            <w:tcW w:w="39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rPr>
            </w:pPr>
            <w:r w:rsidRPr="00904CE8">
              <w:rPr>
                <w:sz w:val="24"/>
                <w:szCs w:val="24"/>
              </w:rPr>
              <w:t>656,4</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225,2</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rPr>
            </w:pPr>
            <w:r w:rsidRPr="00904CE8">
              <w:rPr>
                <w:sz w:val="24"/>
                <w:szCs w:val="24"/>
              </w:rPr>
              <w:t>402,7</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28,5</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rPr>
            </w:pPr>
            <w:r w:rsidRPr="00904CE8">
              <w:rPr>
                <w:sz w:val="24"/>
                <w:szCs w:val="24"/>
              </w:rPr>
              <w:t>0,0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0,0</w:t>
            </w:r>
          </w:p>
        </w:tc>
      </w:tr>
      <w:tr w:rsidR="00DA2333" w:rsidRPr="00904CE8" w:rsidTr="009C187A">
        <w:trPr>
          <w:trHeight w:val="222"/>
          <w:tblCellSpacing w:w="5" w:type="nil"/>
        </w:trPr>
        <w:tc>
          <w:tcPr>
            <w:tcW w:w="623" w:type="pct"/>
            <w:vMerge/>
            <w:tcBorders>
              <w:left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p>
        </w:tc>
        <w:tc>
          <w:tcPr>
            <w:tcW w:w="1422" w:type="pct"/>
            <w:vMerge/>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rPr>
            </w:pPr>
          </w:p>
        </w:tc>
        <w:tc>
          <w:tcPr>
            <w:tcW w:w="811"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r w:rsidRPr="00904CE8">
              <w:rPr>
                <w:sz w:val="24"/>
                <w:szCs w:val="24"/>
              </w:rPr>
              <w:t>федеральный бюджет</w:t>
            </w:r>
          </w:p>
        </w:tc>
        <w:tc>
          <w:tcPr>
            <w:tcW w:w="39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r>
      <w:tr w:rsidR="00DA2333" w:rsidRPr="00904CE8" w:rsidTr="009C187A">
        <w:trPr>
          <w:trHeight w:val="222"/>
          <w:tblCellSpacing w:w="5" w:type="nil"/>
        </w:trPr>
        <w:tc>
          <w:tcPr>
            <w:tcW w:w="623" w:type="pct"/>
            <w:vMerge/>
            <w:tcBorders>
              <w:left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p>
        </w:tc>
        <w:tc>
          <w:tcPr>
            <w:tcW w:w="1422" w:type="pct"/>
            <w:vMerge/>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rPr>
            </w:pPr>
          </w:p>
        </w:tc>
        <w:tc>
          <w:tcPr>
            <w:tcW w:w="811"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r w:rsidRPr="00904CE8">
              <w:rPr>
                <w:sz w:val="24"/>
                <w:szCs w:val="24"/>
              </w:rPr>
              <w:t xml:space="preserve">республиканский </w:t>
            </w:r>
            <w:r w:rsidRPr="00904CE8">
              <w:rPr>
                <w:sz w:val="24"/>
                <w:szCs w:val="24"/>
              </w:rPr>
              <w:lastRenderedPageBreak/>
              <w:t>бюджет Республики Коми</w:t>
            </w:r>
          </w:p>
        </w:tc>
        <w:tc>
          <w:tcPr>
            <w:tcW w:w="39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rPr>
            </w:pPr>
            <w:r w:rsidRPr="00904CE8">
              <w:rPr>
                <w:sz w:val="24"/>
                <w:szCs w:val="24"/>
              </w:rPr>
              <w:lastRenderedPageBreak/>
              <w:t>242,2</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125,2</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rPr>
            </w:pPr>
            <w:r w:rsidRPr="00904CE8">
              <w:rPr>
                <w:sz w:val="24"/>
                <w:szCs w:val="24"/>
              </w:rPr>
              <w:t>117,0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0,0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rPr>
            </w:pPr>
            <w:r w:rsidRPr="00904CE8">
              <w:rPr>
                <w:sz w:val="24"/>
                <w:szCs w:val="24"/>
              </w:rPr>
              <w:t>0,0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0,0</w:t>
            </w:r>
          </w:p>
        </w:tc>
      </w:tr>
      <w:tr w:rsidR="00DA2333" w:rsidRPr="00904CE8" w:rsidTr="009C187A">
        <w:trPr>
          <w:trHeight w:val="222"/>
          <w:tblCellSpacing w:w="5" w:type="nil"/>
        </w:trPr>
        <w:tc>
          <w:tcPr>
            <w:tcW w:w="623" w:type="pct"/>
            <w:vMerge/>
            <w:tcBorders>
              <w:left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p>
        </w:tc>
        <w:tc>
          <w:tcPr>
            <w:tcW w:w="1422" w:type="pct"/>
            <w:vMerge/>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rPr>
            </w:pPr>
          </w:p>
        </w:tc>
        <w:tc>
          <w:tcPr>
            <w:tcW w:w="811"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r w:rsidRPr="00904CE8">
              <w:rPr>
                <w:sz w:val="24"/>
                <w:szCs w:val="24"/>
              </w:rPr>
              <w:t>бюджет муниципального района «Ижемский»</w:t>
            </w:r>
          </w:p>
        </w:tc>
        <w:tc>
          <w:tcPr>
            <w:tcW w:w="39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rPr>
            </w:pPr>
            <w:r w:rsidRPr="00904CE8">
              <w:rPr>
                <w:sz w:val="24"/>
                <w:szCs w:val="24"/>
              </w:rPr>
              <w:t>414,2</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100,0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rPr>
            </w:pPr>
            <w:r w:rsidRPr="00904CE8">
              <w:rPr>
                <w:sz w:val="24"/>
                <w:szCs w:val="24"/>
              </w:rPr>
              <w:t>285,7</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28,5</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rPr>
            </w:pPr>
            <w:r w:rsidRPr="00904CE8">
              <w:rPr>
                <w:sz w:val="24"/>
                <w:szCs w:val="24"/>
              </w:rPr>
              <w:t>0,0</w:t>
            </w: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firstLine="0"/>
              <w:jc w:val="center"/>
              <w:rPr>
                <w:sz w:val="24"/>
                <w:szCs w:val="24"/>
                <w:lang w:eastAsia="en-US"/>
              </w:rPr>
            </w:pPr>
            <w:r w:rsidRPr="00904CE8">
              <w:rPr>
                <w:sz w:val="24"/>
                <w:szCs w:val="24"/>
                <w:lang w:eastAsia="en-US"/>
              </w:rPr>
              <w:t>0,0</w:t>
            </w:r>
          </w:p>
        </w:tc>
      </w:tr>
      <w:tr w:rsidR="00DA2333" w:rsidRPr="00904CE8" w:rsidTr="009C187A">
        <w:trPr>
          <w:trHeight w:val="222"/>
          <w:tblCellSpacing w:w="5" w:type="nil"/>
        </w:trPr>
        <w:tc>
          <w:tcPr>
            <w:tcW w:w="623" w:type="pct"/>
            <w:vMerge/>
            <w:tcBorders>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p>
        </w:tc>
        <w:tc>
          <w:tcPr>
            <w:tcW w:w="1422" w:type="pct"/>
            <w:vMerge/>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rPr>
            </w:pPr>
          </w:p>
        </w:tc>
        <w:tc>
          <w:tcPr>
            <w:tcW w:w="811"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Cell"/>
              <w:tabs>
                <w:tab w:val="left" w:pos="10915"/>
              </w:tabs>
              <w:jc w:val="center"/>
              <w:rPr>
                <w:sz w:val="24"/>
                <w:szCs w:val="24"/>
              </w:rPr>
            </w:pPr>
            <w:r w:rsidRPr="00904CE8">
              <w:rPr>
                <w:sz w:val="24"/>
                <w:szCs w:val="24"/>
              </w:rPr>
              <w:t>средства от приносящей доход деятельности</w:t>
            </w:r>
          </w:p>
        </w:tc>
        <w:tc>
          <w:tcPr>
            <w:tcW w:w="393"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ind w:hanging="216"/>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rPr>
            </w:pPr>
          </w:p>
        </w:tc>
        <w:tc>
          <w:tcPr>
            <w:tcW w:w="350" w:type="pct"/>
            <w:tcBorders>
              <w:top w:val="single" w:sz="4" w:space="0" w:color="auto"/>
              <w:left w:val="single" w:sz="4" w:space="0" w:color="auto"/>
              <w:bottom w:val="single" w:sz="4" w:space="0" w:color="auto"/>
              <w:right w:val="single" w:sz="4" w:space="0" w:color="auto"/>
            </w:tcBorders>
            <w:vAlign w:val="center"/>
          </w:tcPr>
          <w:p w:rsidR="00DA2333" w:rsidRPr="00904CE8" w:rsidRDefault="00DA2333" w:rsidP="009C187A">
            <w:pPr>
              <w:pStyle w:val="ConsPlusNormal"/>
              <w:tabs>
                <w:tab w:val="left" w:pos="10915"/>
              </w:tabs>
              <w:jc w:val="center"/>
              <w:rPr>
                <w:sz w:val="24"/>
                <w:szCs w:val="24"/>
                <w:lang w:eastAsia="en-US"/>
              </w:rPr>
            </w:pPr>
          </w:p>
        </w:tc>
      </w:tr>
    </w:tbl>
    <w:p w:rsidR="00DA2333" w:rsidRPr="00D632B0" w:rsidRDefault="00DA2333" w:rsidP="00DA2333">
      <w:pPr>
        <w:tabs>
          <w:tab w:val="left" w:pos="10915"/>
        </w:tabs>
        <w:autoSpaceDE w:val="0"/>
        <w:autoSpaceDN w:val="0"/>
        <w:adjustRightInd w:val="0"/>
        <w:spacing w:after="0" w:line="240" w:lineRule="auto"/>
        <w:jc w:val="right"/>
        <w:outlineLvl w:val="0"/>
        <w:rPr>
          <w:rFonts w:ascii="Times New Roman" w:hAnsi="Times New Roman"/>
          <w:sz w:val="24"/>
          <w:szCs w:val="24"/>
        </w:rPr>
      </w:pPr>
    </w:p>
    <w:p w:rsidR="00DA2333" w:rsidRDefault="00DA2333" w:rsidP="00DA2333">
      <w:pPr>
        <w:tabs>
          <w:tab w:val="left" w:pos="15285"/>
        </w:tabs>
      </w:pPr>
      <w:r>
        <w:tab/>
        <w:t>».</w:t>
      </w:r>
    </w:p>
    <w:p w:rsidR="00DA2333" w:rsidRDefault="00DA2333" w:rsidP="00DA2333"/>
    <w:p w:rsidR="0041125C" w:rsidRDefault="0041125C" w:rsidP="00F726A1">
      <w:pPr>
        <w:spacing w:after="0"/>
        <w:jc w:val="center"/>
        <w:rPr>
          <w:rFonts w:ascii="Times New Roman" w:hAnsi="Times New Roman"/>
          <w:i/>
          <w:sz w:val="28"/>
          <w:szCs w:val="28"/>
        </w:rPr>
      </w:pPr>
    </w:p>
    <w:p w:rsidR="00DA2333" w:rsidRDefault="00DA2333" w:rsidP="00F726A1">
      <w:pPr>
        <w:spacing w:after="0"/>
        <w:jc w:val="center"/>
        <w:rPr>
          <w:rFonts w:ascii="Times New Roman" w:hAnsi="Times New Roman"/>
          <w:i/>
          <w:sz w:val="28"/>
          <w:szCs w:val="28"/>
        </w:rPr>
      </w:pPr>
    </w:p>
    <w:p w:rsidR="00DA2333" w:rsidRDefault="00DA2333" w:rsidP="00F726A1">
      <w:pPr>
        <w:spacing w:after="0"/>
        <w:jc w:val="center"/>
        <w:rPr>
          <w:rFonts w:ascii="Times New Roman" w:hAnsi="Times New Roman"/>
          <w:i/>
          <w:sz w:val="28"/>
          <w:szCs w:val="28"/>
        </w:rPr>
      </w:pPr>
    </w:p>
    <w:p w:rsidR="00DA2333" w:rsidRDefault="00DA2333" w:rsidP="00F726A1">
      <w:pPr>
        <w:spacing w:after="0"/>
        <w:jc w:val="center"/>
        <w:rPr>
          <w:rFonts w:ascii="Times New Roman" w:hAnsi="Times New Roman"/>
          <w:i/>
          <w:sz w:val="28"/>
          <w:szCs w:val="28"/>
        </w:rPr>
      </w:pPr>
    </w:p>
    <w:p w:rsidR="003A59B5" w:rsidRDefault="003A59B5" w:rsidP="00F726A1">
      <w:pPr>
        <w:spacing w:after="0"/>
        <w:jc w:val="center"/>
        <w:rPr>
          <w:rFonts w:ascii="Times New Roman" w:hAnsi="Times New Roman"/>
          <w:i/>
          <w:sz w:val="28"/>
          <w:szCs w:val="28"/>
        </w:rPr>
      </w:pPr>
    </w:p>
    <w:p w:rsidR="003A59B5" w:rsidRDefault="003A59B5" w:rsidP="00F726A1">
      <w:pPr>
        <w:spacing w:after="0"/>
        <w:jc w:val="center"/>
        <w:rPr>
          <w:rFonts w:ascii="Times New Roman" w:hAnsi="Times New Roman"/>
          <w:i/>
          <w:sz w:val="28"/>
          <w:szCs w:val="28"/>
        </w:rPr>
      </w:pPr>
    </w:p>
    <w:p w:rsidR="003A59B5" w:rsidRDefault="003A59B5" w:rsidP="00F726A1">
      <w:pPr>
        <w:spacing w:after="0"/>
        <w:jc w:val="center"/>
        <w:rPr>
          <w:rFonts w:ascii="Times New Roman" w:hAnsi="Times New Roman"/>
          <w:i/>
          <w:sz w:val="28"/>
          <w:szCs w:val="28"/>
        </w:rPr>
      </w:pPr>
    </w:p>
    <w:p w:rsidR="003A59B5" w:rsidRDefault="003A59B5" w:rsidP="00F726A1">
      <w:pPr>
        <w:spacing w:after="0"/>
        <w:jc w:val="center"/>
        <w:rPr>
          <w:rFonts w:ascii="Times New Roman" w:hAnsi="Times New Roman"/>
          <w:i/>
          <w:sz w:val="28"/>
          <w:szCs w:val="28"/>
        </w:rPr>
      </w:pPr>
    </w:p>
    <w:p w:rsidR="003A59B5" w:rsidRDefault="003A59B5" w:rsidP="00F726A1">
      <w:pPr>
        <w:spacing w:after="0"/>
        <w:jc w:val="center"/>
        <w:rPr>
          <w:rFonts w:ascii="Times New Roman" w:hAnsi="Times New Roman"/>
          <w:i/>
          <w:sz w:val="28"/>
          <w:szCs w:val="28"/>
        </w:rPr>
      </w:pPr>
    </w:p>
    <w:p w:rsidR="003A59B5" w:rsidRDefault="003A59B5" w:rsidP="00F726A1">
      <w:pPr>
        <w:spacing w:after="0"/>
        <w:jc w:val="center"/>
        <w:rPr>
          <w:rFonts w:ascii="Times New Roman" w:hAnsi="Times New Roman"/>
          <w:i/>
          <w:sz w:val="28"/>
          <w:szCs w:val="28"/>
        </w:rPr>
      </w:pPr>
    </w:p>
    <w:p w:rsidR="003A59B5" w:rsidRDefault="003A59B5" w:rsidP="00F726A1">
      <w:pPr>
        <w:spacing w:after="0"/>
        <w:jc w:val="center"/>
        <w:rPr>
          <w:rFonts w:ascii="Times New Roman" w:hAnsi="Times New Roman"/>
          <w:i/>
          <w:sz w:val="28"/>
          <w:szCs w:val="28"/>
        </w:rPr>
      </w:pPr>
    </w:p>
    <w:p w:rsidR="003A59B5" w:rsidRDefault="003A59B5" w:rsidP="00905855">
      <w:pPr>
        <w:rPr>
          <w:rFonts w:asciiTheme="minorHAnsi" w:eastAsiaTheme="minorEastAsia" w:hAnsiTheme="minorHAnsi" w:cstheme="minorBidi"/>
          <w:lang w:eastAsia="ru-RU"/>
        </w:rPr>
        <w:sectPr w:rsidR="003A59B5" w:rsidSect="003A59B5">
          <w:pgSz w:w="16838" w:h="11906" w:orient="landscape"/>
          <w:pgMar w:top="709" w:right="1134" w:bottom="1843" w:left="425" w:header="708" w:footer="708" w:gutter="0"/>
          <w:cols w:space="708"/>
          <w:docGrid w:linePitch="360"/>
        </w:sectPr>
      </w:pPr>
    </w:p>
    <w:p w:rsidR="00905855" w:rsidRPr="00905855" w:rsidRDefault="00905855" w:rsidP="00905855">
      <w:pPr>
        <w:rPr>
          <w:rFonts w:asciiTheme="minorHAnsi" w:eastAsiaTheme="minorEastAsia" w:hAnsiTheme="minorHAnsi" w:cstheme="minorBidi"/>
          <w:lang w:eastAsia="ru-RU"/>
        </w:rPr>
      </w:pPr>
    </w:p>
    <w:tbl>
      <w:tblPr>
        <w:tblpPr w:leftFromText="180" w:rightFromText="180" w:vertAnchor="text" w:horzAnchor="margin" w:tblpY="2"/>
        <w:tblW w:w="9568" w:type="dxa"/>
        <w:tblLook w:val="01E0"/>
      </w:tblPr>
      <w:tblGrid>
        <w:gridCol w:w="3510"/>
        <w:gridCol w:w="2492"/>
        <w:gridCol w:w="3566"/>
      </w:tblGrid>
      <w:tr w:rsidR="00905855" w:rsidRPr="00905855" w:rsidTr="00905855">
        <w:tc>
          <w:tcPr>
            <w:tcW w:w="3510" w:type="dxa"/>
          </w:tcPr>
          <w:p w:rsidR="00905855" w:rsidRPr="00905855" w:rsidRDefault="00905855" w:rsidP="00905855">
            <w:pPr>
              <w:spacing w:after="0" w:line="240" w:lineRule="auto"/>
              <w:jc w:val="center"/>
              <w:rPr>
                <w:rFonts w:ascii="Times New Roman" w:eastAsiaTheme="minorEastAsia" w:hAnsi="Times New Roman"/>
                <w:b/>
                <w:bCs/>
                <w:sz w:val="20"/>
                <w:szCs w:val="20"/>
                <w:lang w:eastAsia="ru-RU"/>
              </w:rPr>
            </w:pPr>
            <w:r w:rsidRPr="00905855">
              <w:rPr>
                <w:rFonts w:ascii="Times New Roman" w:eastAsiaTheme="minorEastAsia" w:hAnsi="Times New Roman"/>
                <w:b/>
                <w:bCs/>
                <w:sz w:val="20"/>
                <w:szCs w:val="20"/>
                <w:lang w:eastAsia="ru-RU"/>
              </w:rPr>
              <w:t>«Изьва»</w:t>
            </w:r>
          </w:p>
          <w:p w:rsidR="00905855" w:rsidRPr="00905855" w:rsidRDefault="00905855" w:rsidP="00905855">
            <w:pPr>
              <w:spacing w:after="0" w:line="240" w:lineRule="auto"/>
              <w:jc w:val="center"/>
              <w:rPr>
                <w:rFonts w:ascii="Times New Roman" w:eastAsiaTheme="minorEastAsia" w:hAnsi="Times New Roman"/>
                <w:b/>
                <w:bCs/>
                <w:sz w:val="20"/>
                <w:szCs w:val="20"/>
                <w:lang w:eastAsia="ru-RU"/>
              </w:rPr>
            </w:pPr>
            <w:r w:rsidRPr="00905855">
              <w:rPr>
                <w:rFonts w:ascii="Times New Roman" w:eastAsiaTheme="minorEastAsia" w:hAnsi="Times New Roman"/>
                <w:b/>
                <w:bCs/>
                <w:sz w:val="20"/>
                <w:szCs w:val="20"/>
                <w:lang w:eastAsia="ru-RU"/>
              </w:rPr>
              <w:t>муниципальнöйрайонса</w:t>
            </w:r>
          </w:p>
          <w:p w:rsidR="00905855" w:rsidRPr="00905855" w:rsidRDefault="00905855" w:rsidP="00905855">
            <w:pPr>
              <w:spacing w:after="0" w:line="240" w:lineRule="auto"/>
              <w:jc w:val="center"/>
              <w:rPr>
                <w:rFonts w:ascii="Times New Roman" w:eastAsiaTheme="minorEastAsia" w:hAnsi="Times New Roman"/>
                <w:b/>
                <w:bCs/>
                <w:sz w:val="20"/>
                <w:szCs w:val="20"/>
                <w:lang w:eastAsia="ru-RU"/>
              </w:rPr>
            </w:pPr>
            <w:r w:rsidRPr="00905855">
              <w:rPr>
                <w:rFonts w:ascii="Times New Roman" w:eastAsiaTheme="minorEastAsia" w:hAnsi="Times New Roman"/>
                <w:b/>
                <w:bCs/>
                <w:sz w:val="20"/>
                <w:szCs w:val="20"/>
                <w:lang w:eastAsia="ru-RU"/>
              </w:rPr>
              <w:t>администрация</w:t>
            </w:r>
          </w:p>
        </w:tc>
        <w:tc>
          <w:tcPr>
            <w:tcW w:w="2492" w:type="dxa"/>
          </w:tcPr>
          <w:p w:rsidR="00905855" w:rsidRPr="00905855" w:rsidRDefault="00905855" w:rsidP="00905855">
            <w:pPr>
              <w:spacing w:after="0" w:line="240" w:lineRule="auto"/>
              <w:ind w:left="-250" w:firstLine="250"/>
              <w:jc w:val="center"/>
              <w:rPr>
                <w:rFonts w:ascii="Times New Roman" w:eastAsiaTheme="minorEastAsia" w:hAnsi="Times New Roman"/>
                <w:b/>
                <w:bCs/>
                <w:sz w:val="20"/>
                <w:szCs w:val="20"/>
                <w:lang w:eastAsia="ru-RU"/>
              </w:rPr>
            </w:pPr>
            <w:r w:rsidRPr="00905855">
              <w:rPr>
                <w:rFonts w:ascii="Times New Roman" w:eastAsiaTheme="minorEastAsia" w:hAnsi="Times New Roman"/>
                <w:b/>
                <w:bCs/>
                <w:noProof/>
                <w:sz w:val="20"/>
                <w:szCs w:val="20"/>
                <w:lang w:eastAsia="ru-RU"/>
              </w:rPr>
              <w:drawing>
                <wp:inline distT="0" distB="0" distL="0" distR="0">
                  <wp:extent cx="552450" cy="677672"/>
                  <wp:effectExtent l="19050" t="0" r="0" b="0"/>
                  <wp:docPr id="224"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30" cstate="print"/>
                          <a:srcRect/>
                          <a:stretch>
                            <a:fillRect/>
                          </a:stretch>
                        </pic:blipFill>
                        <pic:spPr bwMode="auto">
                          <a:xfrm>
                            <a:off x="0" y="0"/>
                            <a:ext cx="552450" cy="677672"/>
                          </a:xfrm>
                          <a:prstGeom prst="rect">
                            <a:avLst/>
                          </a:prstGeom>
                          <a:noFill/>
                          <a:ln w="9525">
                            <a:noFill/>
                            <a:miter lim="800000"/>
                            <a:headEnd/>
                            <a:tailEnd/>
                          </a:ln>
                        </pic:spPr>
                      </pic:pic>
                    </a:graphicData>
                  </a:graphic>
                </wp:inline>
              </w:drawing>
            </w:r>
          </w:p>
          <w:p w:rsidR="00905855" w:rsidRPr="00905855" w:rsidRDefault="00905855" w:rsidP="00905855">
            <w:pPr>
              <w:spacing w:after="0" w:line="240" w:lineRule="auto"/>
              <w:jc w:val="center"/>
              <w:rPr>
                <w:rFonts w:ascii="Times New Roman" w:eastAsiaTheme="minorEastAsia" w:hAnsi="Times New Roman"/>
                <w:b/>
                <w:bCs/>
                <w:sz w:val="20"/>
                <w:szCs w:val="20"/>
                <w:lang w:eastAsia="ru-RU"/>
              </w:rPr>
            </w:pPr>
          </w:p>
        </w:tc>
        <w:tc>
          <w:tcPr>
            <w:tcW w:w="3566" w:type="dxa"/>
          </w:tcPr>
          <w:p w:rsidR="00905855" w:rsidRPr="00905855" w:rsidRDefault="00905855" w:rsidP="00905855">
            <w:pPr>
              <w:spacing w:after="0" w:line="240" w:lineRule="auto"/>
              <w:jc w:val="center"/>
              <w:rPr>
                <w:rFonts w:ascii="Times New Roman" w:eastAsiaTheme="minorEastAsia" w:hAnsi="Times New Roman"/>
                <w:b/>
                <w:bCs/>
                <w:sz w:val="20"/>
                <w:szCs w:val="20"/>
                <w:lang w:eastAsia="ru-RU"/>
              </w:rPr>
            </w:pPr>
            <w:r w:rsidRPr="00905855">
              <w:rPr>
                <w:rFonts w:ascii="Times New Roman" w:eastAsiaTheme="minorEastAsia" w:hAnsi="Times New Roman"/>
                <w:b/>
                <w:bCs/>
                <w:sz w:val="20"/>
                <w:szCs w:val="20"/>
                <w:lang w:eastAsia="ru-RU"/>
              </w:rPr>
              <w:t xml:space="preserve">Администрация </w:t>
            </w:r>
          </w:p>
          <w:p w:rsidR="00905855" w:rsidRPr="00905855" w:rsidRDefault="00905855" w:rsidP="00905855">
            <w:pPr>
              <w:spacing w:after="0" w:line="240" w:lineRule="auto"/>
              <w:jc w:val="center"/>
              <w:rPr>
                <w:rFonts w:ascii="Times New Roman" w:eastAsiaTheme="minorEastAsia" w:hAnsi="Times New Roman"/>
                <w:b/>
                <w:bCs/>
                <w:sz w:val="20"/>
                <w:szCs w:val="20"/>
                <w:lang w:eastAsia="ru-RU"/>
              </w:rPr>
            </w:pPr>
            <w:r w:rsidRPr="00905855">
              <w:rPr>
                <w:rFonts w:ascii="Times New Roman" w:eastAsiaTheme="minorEastAsia" w:hAnsi="Times New Roman"/>
                <w:b/>
                <w:bCs/>
                <w:sz w:val="20"/>
                <w:szCs w:val="20"/>
                <w:lang w:eastAsia="ru-RU"/>
              </w:rPr>
              <w:t>муниципального района</w:t>
            </w:r>
          </w:p>
          <w:p w:rsidR="00905855" w:rsidRPr="00905855" w:rsidRDefault="00905855" w:rsidP="00905855">
            <w:pPr>
              <w:spacing w:after="0" w:line="240" w:lineRule="auto"/>
              <w:jc w:val="center"/>
              <w:rPr>
                <w:rFonts w:ascii="Times New Roman" w:eastAsiaTheme="minorEastAsia" w:hAnsi="Times New Roman"/>
                <w:b/>
                <w:bCs/>
                <w:sz w:val="20"/>
                <w:szCs w:val="20"/>
                <w:lang w:eastAsia="ru-RU"/>
              </w:rPr>
            </w:pPr>
            <w:r w:rsidRPr="00905855">
              <w:rPr>
                <w:rFonts w:ascii="Times New Roman" w:eastAsiaTheme="minorEastAsia" w:hAnsi="Times New Roman"/>
                <w:b/>
                <w:bCs/>
                <w:sz w:val="20"/>
                <w:szCs w:val="20"/>
                <w:lang w:eastAsia="ru-RU"/>
              </w:rPr>
              <w:t>«Ижемский»</w:t>
            </w:r>
          </w:p>
          <w:p w:rsidR="00905855" w:rsidRPr="00905855" w:rsidRDefault="00905855" w:rsidP="00905855">
            <w:pPr>
              <w:spacing w:after="0" w:line="240" w:lineRule="auto"/>
              <w:jc w:val="center"/>
              <w:rPr>
                <w:rFonts w:ascii="Times New Roman" w:eastAsiaTheme="minorEastAsia" w:hAnsi="Times New Roman"/>
                <w:b/>
                <w:bCs/>
                <w:sz w:val="24"/>
                <w:szCs w:val="24"/>
                <w:lang w:eastAsia="ru-RU"/>
              </w:rPr>
            </w:pPr>
          </w:p>
          <w:p w:rsidR="00905855" w:rsidRPr="00905855" w:rsidRDefault="00905855" w:rsidP="00905855">
            <w:pPr>
              <w:spacing w:after="0" w:line="240" w:lineRule="auto"/>
              <w:jc w:val="center"/>
              <w:rPr>
                <w:rFonts w:ascii="Times New Roman" w:eastAsiaTheme="minorEastAsia" w:hAnsi="Times New Roman"/>
                <w:b/>
                <w:bCs/>
                <w:sz w:val="28"/>
                <w:szCs w:val="24"/>
                <w:lang w:eastAsia="ru-RU"/>
              </w:rPr>
            </w:pPr>
          </w:p>
        </w:tc>
      </w:tr>
    </w:tbl>
    <w:p w:rsidR="00905855" w:rsidRPr="00905855" w:rsidRDefault="00905855" w:rsidP="00905855">
      <w:pPr>
        <w:keepNext/>
        <w:spacing w:after="0" w:line="240" w:lineRule="auto"/>
        <w:jc w:val="center"/>
        <w:outlineLvl w:val="0"/>
        <w:rPr>
          <w:rFonts w:ascii="Times New Roman" w:eastAsia="Times New Roman" w:hAnsi="Times New Roman"/>
          <w:b/>
          <w:spacing w:val="120"/>
          <w:sz w:val="26"/>
          <w:szCs w:val="26"/>
          <w:lang w:eastAsia="ru-RU"/>
        </w:rPr>
      </w:pPr>
      <w:r w:rsidRPr="00905855">
        <w:rPr>
          <w:rFonts w:ascii="Times New Roman" w:eastAsia="Times New Roman" w:hAnsi="Times New Roman"/>
          <w:b/>
          <w:spacing w:val="120"/>
          <w:sz w:val="26"/>
          <w:szCs w:val="26"/>
          <w:lang w:eastAsia="ru-RU"/>
        </w:rPr>
        <w:t>ШУÖМ</w:t>
      </w:r>
    </w:p>
    <w:p w:rsidR="00905855" w:rsidRPr="00905855" w:rsidRDefault="00905855" w:rsidP="00905855">
      <w:pPr>
        <w:spacing w:after="0" w:line="240" w:lineRule="auto"/>
        <w:rPr>
          <w:rFonts w:ascii="Times New Roman" w:eastAsiaTheme="minorEastAsia" w:hAnsi="Times New Roman"/>
          <w:sz w:val="26"/>
          <w:szCs w:val="26"/>
          <w:lang w:eastAsia="ru-RU"/>
        </w:rPr>
      </w:pPr>
    </w:p>
    <w:p w:rsidR="00905855" w:rsidRPr="00905855" w:rsidRDefault="00905855" w:rsidP="00905855">
      <w:pPr>
        <w:keepNext/>
        <w:spacing w:after="0" w:line="240" w:lineRule="auto"/>
        <w:jc w:val="center"/>
        <w:outlineLvl w:val="0"/>
        <w:rPr>
          <w:rFonts w:ascii="Times New Roman" w:eastAsia="Times New Roman" w:hAnsi="Times New Roman"/>
          <w:b/>
          <w:bCs/>
          <w:sz w:val="26"/>
          <w:szCs w:val="26"/>
          <w:lang w:eastAsia="ru-RU"/>
        </w:rPr>
      </w:pPr>
      <w:r w:rsidRPr="00905855">
        <w:rPr>
          <w:rFonts w:ascii="Times New Roman" w:eastAsia="Times New Roman" w:hAnsi="Times New Roman"/>
          <w:b/>
          <w:bCs/>
          <w:sz w:val="26"/>
          <w:szCs w:val="26"/>
          <w:lang w:eastAsia="ru-RU"/>
        </w:rPr>
        <w:t>П О С Т А Н О В Л Е Н И Е</w:t>
      </w:r>
    </w:p>
    <w:p w:rsidR="00905855" w:rsidRPr="00905855" w:rsidRDefault="00905855" w:rsidP="00905855">
      <w:pPr>
        <w:spacing w:after="0" w:line="240" w:lineRule="auto"/>
        <w:rPr>
          <w:rFonts w:ascii="Times New Roman" w:eastAsiaTheme="minorEastAsia" w:hAnsi="Times New Roman"/>
          <w:sz w:val="26"/>
          <w:szCs w:val="26"/>
          <w:lang w:eastAsia="ru-RU"/>
        </w:rPr>
      </w:pPr>
    </w:p>
    <w:p w:rsidR="00905855" w:rsidRPr="00905855" w:rsidRDefault="00905855" w:rsidP="00905855">
      <w:pPr>
        <w:spacing w:after="0" w:line="240" w:lineRule="auto"/>
        <w:rPr>
          <w:rFonts w:ascii="Times New Roman" w:eastAsiaTheme="minorEastAsia" w:hAnsi="Times New Roman"/>
          <w:sz w:val="26"/>
          <w:szCs w:val="26"/>
          <w:lang w:eastAsia="ru-RU"/>
        </w:rPr>
      </w:pPr>
    </w:p>
    <w:p w:rsidR="00905855" w:rsidRPr="00905855" w:rsidRDefault="00905855" w:rsidP="00905855">
      <w:pPr>
        <w:spacing w:after="0" w:line="240" w:lineRule="auto"/>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от 29 декабря 2017 года                                                                                                      № 1141</w:t>
      </w:r>
    </w:p>
    <w:p w:rsidR="00905855" w:rsidRPr="00905855" w:rsidRDefault="00905855" w:rsidP="00905855">
      <w:pPr>
        <w:spacing w:after="0" w:line="240" w:lineRule="auto"/>
        <w:rPr>
          <w:rFonts w:ascii="Times New Roman" w:eastAsiaTheme="minorEastAsia" w:hAnsi="Times New Roman"/>
          <w:sz w:val="20"/>
          <w:szCs w:val="20"/>
          <w:lang w:eastAsia="ru-RU"/>
        </w:rPr>
      </w:pPr>
      <w:r w:rsidRPr="00905855">
        <w:rPr>
          <w:rFonts w:ascii="Times New Roman" w:eastAsiaTheme="minorEastAsia" w:hAnsi="Times New Roman"/>
          <w:sz w:val="20"/>
          <w:szCs w:val="20"/>
          <w:lang w:eastAsia="ru-RU"/>
        </w:rPr>
        <w:t>Республика Коми, Ижемский район с. Ижма</w:t>
      </w:r>
    </w:p>
    <w:tbl>
      <w:tblPr>
        <w:tblW w:w="0" w:type="auto"/>
        <w:tblLook w:val="01E0"/>
      </w:tblPr>
      <w:tblGrid>
        <w:gridCol w:w="9570"/>
      </w:tblGrid>
      <w:tr w:rsidR="00905855" w:rsidRPr="00905855" w:rsidTr="00905855">
        <w:trPr>
          <w:trHeight w:val="1279"/>
        </w:trPr>
        <w:tc>
          <w:tcPr>
            <w:tcW w:w="9747" w:type="dxa"/>
          </w:tcPr>
          <w:p w:rsidR="00905855" w:rsidRPr="00905855" w:rsidRDefault="00905855" w:rsidP="00905855">
            <w:pPr>
              <w:spacing w:after="0" w:line="240" w:lineRule="auto"/>
              <w:jc w:val="center"/>
              <w:rPr>
                <w:rFonts w:ascii="Times New Roman" w:eastAsiaTheme="minorEastAsia" w:hAnsi="Times New Roman"/>
                <w:sz w:val="26"/>
                <w:szCs w:val="26"/>
                <w:lang w:eastAsia="ru-RU"/>
              </w:rPr>
            </w:pPr>
          </w:p>
          <w:p w:rsidR="00905855" w:rsidRPr="00905855" w:rsidRDefault="00905855" w:rsidP="00905855">
            <w:pPr>
              <w:spacing w:after="0" w:line="240" w:lineRule="auto"/>
              <w:jc w:val="center"/>
              <w:rPr>
                <w:rFonts w:ascii="Times New Roman" w:eastAsiaTheme="minorEastAsia" w:hAnsi="Times New Roman"/>
                <w:sz w:val="26"/>
                <w:szCs w:val="26"/>
                <w:lang w:eastAsia="ru-RU"/>
              </w:rPr>
            </w:pPr>
            <w:r w:rsidRPr="00905855">
              <w:rPr>
                <w:rFonts w:ascii="Times New Roman" w:eastAsiaTheme="minorEastAsia" w:hAnsi="Times New Roman"/>
                <w:sz w:val="26"/>
                <w:szCs w:val="26"/>
                <w:lang w:eastAsia="ru-RU"/>
              </w:rPr>
              <w:t>О внесении изменений в постановление администрации муниципального района «Ижемский» от 30 декабря 2014 года № 1269 «Об утверждении муниципальной программы муниципального образования муниципального района «Ижемский»</w:t>
            </w:r>
          </w:p>
          <w:p w:rsidR="00905855" w:rsidRPr="00905855" w:rsidRDefault="00905855" w:rsidP="00905855">
            <w:pPr>
              <w:spacing w:after="0" w:line="240" w:lineRule="auto"/>
              <w:jc w:val="center"/>
              <w:rPr>
                <w:rFonts w:ascii="Times New Roman" w:eastAsiaTheme="minorEastAsia" w:hAnsi="Times New Roman"/>
                <w:sz w:val="26"/>
                <w:szCs w:val="26"/>
                <w:lang w:eastAsia="ru-RU"/>
              </w:rPr>
            </w:pPr>
            <w:r w:rsidRPr="00905855">
              <w:rPr>
                <w:rFonts w:ascii="Times New Roman" w:eastAsiaTheme="minorEastAsia" w:hAnsi="Times New Roman"/>
                <w:sz w:val="26"/>
                <w:szCs w:val="26"/>
                <w:lang w:eastAsia="ru-RU"/>
              </w:rPr>
              <w:t>«Территориальное развитие»</w:t>
            </w:r>
          </w:p>
        </w:tc>
      </w:tr>
    </w:tbl>
    <w:p w:rsidR="00905855" w:rsidRPr="00905855" w:rsidRDefault="00905855" w:rsidP="00905855">
      <w:pPr>
        <w:tabs>
          <w:tab w:val="left" w:pos="720"/>
        </w:tabs>
        <w:spacing w:after="0" w:line="240" w:lineRule="auto"/>
        <w:jc w:val="both"/>
        <w:rPr>
          <w:rFonts w:ascii="Times New Roman" w:eastAsiaTheme="minorEastAsia" w:hAnsi="Times New Roman"/>
          <w:sz w:val="26"/>
          <w:szCs w:val="26"/>
          <w:lang w:eastAsia="ru-RU"/>
        </w:rPr>
      </w:pPr>
    </w:p>
    <w:p w:rsidR="00905855" w:rsidRPr="00905855" w:rsidRDefault="00905855" w:rsidP="00905855">
      <w:pPr>
        <w:autoSpaceDE w:val="0"/>
        <w:autoSpaceDN w:val="0"/>
        <w:adjustRightInd w:val="0"/>
        <w:spacing w:after="0" w:line="240" w:lineRule="auto"/>
        <w:ind w:firstLine="708"/>
        <w:jc w:val="both"/>
        <w:rPr>
          <w:rFonts w:ascii="Times New Roman" w:eastAsia="Times New Roman" w:hAnsi="Times New Roman"/>
          <w:sz w:val="26"/>
          <w:szCs w:val="26"/>
          <w:lang w:eastAsia="ru-RU"/>
        </w:rPr>
      </w:pPr>
      <w:r w:rsidRPr="00905855">
        <w:rPr>
          <w:rFonts w:ascii="Times New Roman" w:eastAsia="Times New Roman" w:hAnsi="Times New Roman"/>
          <w:sz w:val="26"/>
          <w:szCs w:val="26"/>
          <w:lang w:eastAsia="ru-RU"/>
        </w:rPr>
        <w:t xml:space="preserve">В  соответствии с Уставом муниципального образования муниципального района «Ижемский», постановлением администрации муниципального района «Ижемский»  от 08 апреля 2014 года № 287 «Об утверждении перечня муниципальных программ муниципального района «Ижемский» </w:t>
      </w:r>
    </w:p>
    <w:p w:rsidR="00905855" w:rsidRPr="00905855" w:rsidRDefault="00905855" w:rsidP="00905855">
      <w:pPr>
        <w:autoSpaceDE w:val="0"/>
        <w:autoSpaceDN w:val="0"/>
        <w:adjustRightInd w:val="0"/>
        <w:spacing w:after="0" w:line="240" w:lineRule="auto"/>
        <w:jc w:val="both"/>
        <w:rPr>
          <w:rFonts w:ascii="Times New Roman" w:eastAsia="Times New Roman" w:hAnsi="Times New Roman"/>
          <w:sz w:val="26"/>
          <w:szCs w:val="26"/>
          <w:lang w:eastAsia="ru-RU"/>
        </w:rPr>
      </w:pPr>
    </w:p>
    <w:p w:rsidR="00905855" w:rsidRPr="00905855" w:rsidRDefault="00905855" w:rsidP="00905855">
      <w:pPr>
        <w:spacing w:after="0" w:line="240" w:lineRule="auto"/>
        <w:ind w:firstLine="709"/>
        <w:jc w:val="center"/>
        <w:rPr>
          <w:rFonts w:ascii="Times New Roman" w:eastAsiaTheme="minorEastAsia" w:hAnsi="Times New Roman"/>
          <w:sz w:val="26"/>
          <w:szCs w:val="26"/>
          <w:lang w:eastAsia="ru-RU"/>
        </w:rPr>
      </w:pPr>
      <w:r w:rsidRPr="00905855">
        <w:rPr>
          <w:rFonts w:ascii="Times New Roman" w:eastAsiaTheme="minorEastAsia" w:hAnsi="Times New Roman"/>
          <w:sz w:val="26"/>
          <w:szCs w:val="26"/>
          <w:lang w:eastAsia="ru-RU"/>
        </w:rPr>
        <w:t>администрация муниципального района «Ижемский»</w:t>
      </w:r>
    </w:p>
    <w:p w:rsidR="00905855" w:rsidRPr="00905855" w:rsidRDefault="00905855" w:rsidP="00905855">
      <w:pPr>
        <w:autoSpaceDE w:val="0"/>
        <w:autoSpaceDN w:val="0"/>
        <w:adjustRightInd w:val="0"/>
        <w:spacing w:after="0" w:line="240" w:lineRule="auto"/>
        <w:rPr>
          <w:rFonts w:ascii="Times New Roman" w:eastAsiaTheme="minorEastAsia" w:hAnsi="Times New Roman"/>
          <w:sz w:val="26"/>
          <w:szCs w:val="26"/>
          <w:lang w:eastAsia="ru-RU"/>
        </w:rPr>
      </w:pPr>
    </w:p>
    <w:p w:rsidR="00905855" w:rsidRPr="00905855" w:rsidRDefault="00905855" w:rsidP="00905855">
      <w:pPr>
        <w:autoSpaceDE w:val="0"/>
        <w:autoSpaceDN w:val="0"/>
        <w:adjustRightInd w:val="0"/>
        <w:spacing w:after="0" w:line="240" w:lineRule="auto"/>
        <w:jc w:val="center"/>
        <w:rPr>
          <w:rFonts w:ascii="Times New Roman" w:eastAsiaTheme="minorEastAsia" w:hAnsi="Times New Roman"/>
          <w:sz w:val="26"/>
          <w:szCs w:val="26"/>
          <w:lang w:eastAsia="ru-RU"/>
        </w:rPr>
      </w:pPr>
      <w:r w:rsidRPr="00905855">
        <w:rPr>
          <w:rFonts w:ascii="Times New Roman" w:eastAsiaTheme="minorEastAsia" w:hAnsi="Times New Roman"/>
          <w:sz w:val="26"/>
          <w:szCs w:val="26"/>
          <w:lang w:eastAsia="ru-RU"/>
        </w:rPr>
        <w:t xml:space="preserve">П О С Т А Н О В Л Я Е Т: </w:t>
      </w:r>
    </w:p>
    <w:p w:rsidR="00905855" w:rsidRPr="00905855" w:rsidRDefault="00905855" w:rsidP="00905855">
      <w:pPr>
        <w:autoSpaceDE w:val="0"/>
        <w:autoSpaceDN w:val="0"/>
        <w:adjustRightInd w:val="0"/>
        <w:spacing w:after="0" w:line="240" w:lineRule="auto"/>
        <w:jc w:val="center"/>
        <w:rPr>
          <w:rFonts w:ascii="Times New Roman" w:eastAsiaTheme="minorEastAsia" w:hAnsi="Times New Roman"/>
          <w:sz w:val="26"/>
          <w:szCs w:val="26"/>
          <w:lang w:eastAsia="ru-RU"/>
        </w:rPr>
      </w:pPr>
    </w:p>
    <w:p w:rsidR="00905855" w:rsidRPr="00905855" w:rsidRDefault="00905855" w:rsidP="00905855">
      <w:pPr>
        <w:spacing w:after="0" w:line="240" w:lineRule="auto"/>
        <w:ind w:firstLine="708"/>
        <w:jc w:val="both"/>
        <w:rPr>
          <w:rFonts w:ascii="Times New Roman" w:eastAsiaTheme="minorEastAsia" w:hAnsi="Times New Roman"/>
          <w:sz w:val="26"/>
          <w:szCs w:val="26"/>
          <w:lang w:eastAsia="ru-RU"/>
        </w:rPr>
      </w:pPr>
      <w:r w:rsidRPr="00905855">
        <w:rPr>
          <w:rFonts w:ascii="Times New Roman" w:eastAsiaTheme="minorEastAsia" w:hAnsi="Times New Roman"/>
          <w:sz w:val="26"/>
          <w:szCs w:val="26"/>
          <w:lang w:eastAsia="ru-RU"/>
        </w:rPr>
        <w:t xml:space="preserve">1. </w:t>
      </w:r>
      <w:r w:rsidRPr="00905855">
        <w:rPr>
          <w:rFonts w:ascii="Times New Roman" w:eastAsia="Times New Roman" w:hAnsi="Times New Roman"/>
          <w:bCs/>
          <w:sz w:val="26"/>
          <w:szCs w:val="26"/>
          <w:lang w:eastAsia="ru-RU"/>
        </w:rPr>
        <w:t xml:space="preserve">Внести в </w:t>
      </w:r>
      <w:r w:rsidRPr="00905855">
        <w:rPr>
          <w:rFonts w:ascii="Times New Roman" w:eastAsiaTheme="minorEastAsia" w:hAnsi="Times New Roman"/>
          <w:sz w:val="26"/>
          <w:szCs w:val="26"/>
          <w:lang w:eastAsia="ru-RU"/>
        </w:rPr>
        <w:t>постановление администрации муниципального района «Ижемский» от 30 декабря 2014 года № 1269 «Об утверждении муниципальной программы муниципального образования муниципального района «Ижемский» «Территориальное развитие» (далее – Программа) следующие изменения:</w:t>
      </w:r>
    </w:p>
    <w:p w:rsidR="00905855" w:rsidRPr="00905855" w:rsidRDefault="00905855" w:rsidP="00905855">
      <w:pPr>
        <w:widowControl w:val="0"/>
        <w:autoSpaceDE w:val="0"/>
        <w:autoSpaceDN w:val="0"/>
        <w:adjustRightInd w:val="0"/>
        <w:spacing w:after="0" w:line="240" w:lineRule="auto"/>
        <w:ind w:firstLine="709"/>
        <w:jc w:val="both"/>
        <w:rPr>
          <w:rFonts w:ascii="Times New Roman" w:eastAsiaTheme="minorEastAsia" w:hAnsi="Times New Roman"/>
          <w:sz w:val="26"/>
          <w:szCs w:val="26"/>
          <w:lang w:eastAsia="ru-RU"/>
        </w:rPr>
      </w:pPr>
      <w:r w:rsidRPr="00905855">
        <w:rPr>
          <w:rFonts w:ascii="Times New Roman" w:eastAsiaTheme="minorEastAsia" w:hAnsi="Times New Roman"/>
          <w:sz w:val="24"/>
          <w:szCs w:val="24"/>
          <w:lang w:eastAsia="ru-RU"/>
        </w:rPr>
        <w:t xml:space="preserve">1) </w:t>
      </w:r>
      <w:r w:rsidRPr="00905855">
        <w:rPr>
          <w:rFonts w:ascii="Times New Roman" w:eastAsiaTheme="minorEastAsia" w:hAnsi="Times New Roman"/>
          <w:sz w:val="26"/>
          <w:szCs w:val="26"/>
          <w:lang w:eastAsia="ru-RU"/>
        </w:rPr>
        <w:t>Позицию «Объем финансирования программы» паспорта Программы изложить в следующей редакции:</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6"/>
          <w:szCs w:val="26"/>
          <w:lang w:eastAsia="ru-RU"/>
        </w:rPr>
      </w:pPr>
      <w:r w:rsidRPr="00905855">
        <w:rPr>
          <w:rFonts w:ascii="Times New Roman" w:eastAsiaTheme="minorEastAsia" w:hAnsi="Times New Roman"/>
          <w:sz w:val="26"/>
          <w:szCs w:val="26"/>
          <w:lang w:eastAsia="ru-RU"/>
        </w:rPr>
        <w:t>«</w:t>
      </w:r>
    </w:p>
    <w:tbl>
      <w:tblPr>
        <w:tblW w:w="9498" w:type="dxa"/>
        <w:tblCellSpacing w:w="5" w:type="nil"/>
        <w:tblInd w:w="75" w:type="dxa"/>
        <w:tblLayout w:type="fixed"/>
        <w:tblCellMar>
          <w:left w:w="75" w:type="dxa"/>
          <w:right w:w="75" w:type="dxa"/>
        </w:tblCellMar>
        <w:tblLook w:val="0000"/>
      </w:tblPr>
      <w:tblGrid>
        <w:gridCol w:w="1672"/>
        <w:gridCol w:w="7826"/>
      </w:tblGrid>
      <w:tr w:rsidR="00905855" w:rsidRPr="00905855" w:rsidTr="00905855">
        <w:trPr>
          <w:tblCellSpacing w:w="5" w:type="nil"/>
        </w:trPr>
        <w:tc>
          <w:tcPr>
            <w:tcW w:w="1672" w:type="dxa"/>
            <w:tcBorders>
              <w:top w:val="single" w:sz="4" w:space="0" w:color="auto"/>
              <w:left w:val="single" w:sz="4" w:space="0" w:color="auto"/>
              <w:bottom w:val="single" w:sz="4" w:space="0" w:color="auto"/>
              <w:right w:val="single" w:sz="4" w:space="0" w:color="auto"/>
            </w:tcBorders>
          </w:tcPr>
          <w:p w:rsidR="00905855" w:rsidRPr="00905855" w:rsidRDefault="00905855" w:rsidP="00905855">
            <w:pPr>
              <w:widowControl w:val="0"/>
              <w:autoSpaceDE w:val="0"/>
              <w:autoSpaceDN w:val="0"/>
              <w:adjustRightInd w:val="0"/>
              <w:spacing w:after="0" w:line="240" w:lineRule="auto"/>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 xml:space="preserve">Объем финансирования программы </w:t>
            </w:r>
          </w:p>
        </w:tc>
        <w:tc>
          <w:tcPr>
            <w:tcW w:w="7826" w:type="dxa"/>
            <w:tcBorders>
              <w:top w:val="single" w:sz="4" w:space="0" w:color="auto"/>
              <w:left w:val="single" w:sz="4" w:space="0" w:color="auto"/>
              <w:bottom w:val="single" w:sz="4" w:space="0" w:color="auto"/>
              <w:right w:val="single" w:sz="4" w:space="0" w:color="auto"/>
            </w:tcBorders>
          </w:tcPr>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Общий объем финансирования Программы на период 2015-2019 гг. предусматривается в размере  117042,1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2015 год -  17539,3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2016 год -  29436,8    тыс. руб.;</w:t>
            </w:r>
          </w:p>
          <w:p w:rsidR="00905855" w:rsidRPr="00905855" w:rsidRDefault="00905855" w:rsidP="00905855">
            <w:pPr>
              <w:widowControl w:val="0"/>
              <w:autoSpaceDE w:val="0"/>
              <w:autoSpaceDN w:val="0"/>
              <w:adjustRightInd w:val="0"/>
              <w:spacing w:after="0" w:line="240" w:lineRule="auto"/>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2017 год -  38477,7     тыс. руб.;</w:t>
            </w:r>
          </w:p>
          <w:p w:rsidR="00905855" w:rsidRPr="00905855" w:rsidRDefault="00905855" w:rsidP="00905855">
            <w:pPr>
              <w:widowControl w:val="0"/>
              <w:autoSpaceDE w:val="0"/>
              <w:autoSpaceDN w:val="0"/>
              <w:adjustRightInd w:val="0"/>
              <w:spacing w:after="0" w:line="240" w:lineRule="auto"/>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2018 год - 16871,8      тыс. руб.;</w:t>
            </w:r>
          </w:p>
          <w:p w:rsidR="00905855" w:rsidRPr="00905855" w:rsidRDefault="00905855" w:rsidP="00905855">
            <w:pPr>
              <w:widowControl w:val="0"/>
              <w:autoSpaceDE w:val="0"/>
              <w:autoSpaceDN w:val="0"/>
              <w:adjustRightInd w:val="0"/>
              <w:spacing w:after="0" w:line="240" w:lineRule="auto"/>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2019 год -  14716,5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В том числе средства бюджета муниципального образования муниципального района «Ижемский» 39539,7 тыс. руб., в т.ч. по годам:</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2015 год -   4335,8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2016 год -   9743,9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2017 год -   9813,1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2018 год -   8901,1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2019 год -    6745,8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lastRenderedPageBreak/>
              <w:t>средства республиканского бюджета Республики Коми – 59420,2 тыс. руб., в том числе по годам:</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2015 год -  9008,1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2016 год -  15972,9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2017 год -  19987,4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2018 год -  7225,9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2019 год -  7225,9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средства федерального бюджета -  17997,2 тыс. руб., в том числе по годам:</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2015 год -  4160,4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2016 год – 3670,0 тыс. руб.;</w:t>
            </w:r>
          </w:p>
          <w:p w:rsidR="00905855" w:rsidRPr="00905855" w:rsidRDefault="00905855" w:rsidP="00905855">
            <w:pPr>
              <w:spacing w:after="0"/>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2017 год -  8677,2  тыс. руб.;</w:t>
            </w:r>
          </w:p>
          <w:p w:rsidR="00905855" w:rsidRPr="00905855" w:rsidRDefault="00905855" w:rsidP="00905855">
            <w:pPr>
              <w:spacing w:after="0"/>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2018 год -    744,8 тыс. руб.;</w:t>
            </w:r>
          </w:p>
          <w:p w:rsidR="00905855" w:rsidRPr="00905855" w:rsidRDefault="00905855" w:rsidP="00905855">
            <w:pPr>
              <w:spacing w:after="0"/>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2019 год -    744,8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средства бюджетов сельских поселений - 85,0 тыс. руб., в том числе по годам:</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2015 год -  35,0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2016 год -   50,0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2017 год -   0,0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2018 год -   0,0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2019 год -   0,0 тыс. руб.</w:t>
            </w:r>
          </w:p>
        </w:tc>
      </w:tr>
    </w:tbl>
    <w:p w:rsidR="00905855" w:rsidRPr="00905855" w:rsidRDefault="00905855" w:rsidP="00905855">
      <w:pPr>
        <w:spacing w:after="0" w:line="240" w:lineRule="auto"/>
        <w:ind w:firstLine="708"/>
        <w:jc w:val="right"/>
        <w:rPr>
          <w:rFonts w:ascii="Times New Roman" w:eastAsiaTheme="minorEastAsia" w:hAnsi="Times New Roman"/>
          <w:bCs/>
          <w:sz w:val="24"/>
          <w:szCs w:val="24"/>
          <w:lang w:eastAsia="ru-RU"/>
        </w:rPr>
      </w:pPr>
      <w:r w:rsidRPr="00905855">
        <w:rPr>
          <w:rFonts w:ascii="Times New Roman" w:eastAsiaTheme="minorEastAsia" w:hAnsi="Times New Roman"/>
          <w:bCs/>
          <w:sz w:val="24"/>
          <w:szCs w:val="24"/>
          <w:lang w:eastAsia="ru-RU"/>
        </w:rPr>
        <w:lastRenderedPageBreak/>
        <w:t>»;</w:t>
      </w:r>
    </w:p>
    <w:p w:rsidR="00905855" w:rsidRPr="00905855" w:rsidRDefault="00905855" w:rsidP="00905855">
      <w:pPr>
        <w:spacing w:after="0" w:line="240" w:lineRule="auto"/>
        <w:ind w:firstLine="708"/>
        <w:jc w:val="both"/>
        <w:rPr>
          <w:rFonts w:ascii="Times New Roman" w:eastAsiaTheme="minorEastAsia" w:hAnsi="Times New Roman" w:cstheme="minorBidi"/>
          <w:sz w:val="24"/>
          <w:szCs w:val="24"/>
          <w:lang w:eastAsia="ru-RU"/>
        </w:rPr>
      </w:pPr>
      <w:r w:rsidRPr="00905855">
        <w:rPr>
          <w:rFonts w:ascii="Times New Roman" w:eastAsiaTheme="minorEastAsia" w:hAnsi="Times New Roman"/>
          <w:bCs/>
          <w:sz w:val="24"/>
          <w:szCs w:val="24"/>
          <w:lang w:eastAsia="ru-RU"/>
        </w:rPr>
        <w:t xml:space="preserve">2) </w:t>
      </w:r>
      <w:r w:rsidRPr="00905855">
        <w:rPr>
          <w:rFonts w:ascii="Times New Roman" w:eastAsiaTheme="minorEastAsia" w:hAnsi="Times New Roman" w:cstheme="minorBidi"/>
          <w:sz w:val="24"/>
          <w:szCs w:val="24"/>
          <w:lang w:eastAsia="ru-RU"/>
        </w:rPr>
        <w:t xml:space="preserve">Раздел 8 </w:t>
      </w:r>
      <w:r w:rsidRPr="00905855">
        <w:rPr>
          <w:rFonts w:ascii="Times New Roman" w:eastAsiaTheme="minorEastAsia" w:hAnsi="Times New Roman"/>
          <w:sz w:val="26"/>
          <w:szCs w:val="26"/>
          <w:lang w:eastAsia="ru-RU"/>
        </w:rPr>
        <w:t>Программы</w:t>
      </w:r>
      <w:r w:rsidRPr="00905855">
        <w:rPr>
          <w:rFonts w:ascii="Times New Roman" w:eastAsiaTheme="minorEastAsia" w:hAnsi="Times New Roman" w:cstheme="minorBidi"/>
          <w:sz w:val="24"/>
          <w:szCs w:val="24"/>
          <w:lang w:eastAsia="ru-RU"/>
        </w:rPr>
        <w:t xml:space="preserve"> изложить в следующей редакции:</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«Общий объем финансирования Программы на период 2015-2019 гг. предусматривается в размере  117042,1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2015 год -  17539,3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2016 год -  29436,8    тыс. руб.;</w:t>
      </w:r>
    </w:p>
    <w:p w:rsidR="00905855" w:rsidRPr="00905855" w:rsidRDefault="00905855" w:rsidP="00905855">
      <w:pPr>
        <w:widowControl w:val="0"/>
        <w:autoSpaceDE w:val="0"/>
        <w:autoSpaceDN w:val="0"/>
        <w:adjustRightInd w:val="0"/>
        <w:spacing w:after="0" w:line="240" w:lineRule="auto"/>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2017 год -  38477,7     тыс. руб.;</w:t>
      </w:r>
    </w:p>
    <w:p w:rsidR="00905855" w:rsidRPr="00905855" w:rsidRDefault="00905855" w:rsidP="00905855">
      <w:pPr>
        <w:widowControl w:val="0"/>
        <w:autoSpaceDE w:val="0"/>
        <w:autoSpaceDN w:val="0"/>
        <w:adjustRightInd w:val="0"/>
        <w:spacing w:after="0" w:line="240" w:lineRule="auto"/>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2018 год - 16871,8      тыс. руб.;</w:t>
      </w:r>
    </w:p>
    <w:p w:rsidR="00905855" w:rsidRPr="00905855" w:rsidRDefault="00905855" w:rsidP="00905855">
      <w:pPr>
        <w:widowControl w:val="0"/>
        <w:autoSpaceDE w:val="0"/>
        <w:autoSpaceDN w:val="0"/>
        <w:adjustRightInd w:val="0"/>
        <w:spacing w:after="0" w:line="240" w:lineRule="auto"/>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2019 год -  14716,5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В том числе средства бюджета муниципального образования муниципального района «Ижемский» 39539,7 тыс. руб., в т.ч. по годам:</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2015 год -   4335,8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2016 год -   9743,9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2017 год -   9813,1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2018 год -   8901,1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2019 год -    6745,8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средства республиканского бюджета Республики Коми – 59420,2 тыс. руб., в том числе по годам:</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2015 год -  9008,1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2016 год -  15972,9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2017 год -  19987,4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2018 год -  7225,9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2019 год -  7225,9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средства федерального бюджета -  17997,2 тыс. руб., в том числе по годам:</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2015 год -  4160,4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2016 год – 3670,0 тыс. руб.;</w:t>
      </w:r>
    </w:p>
    <w:p w:rsidR="00905855" w:rsidRPr="00905855" w:rsidRDefault="00905855" w:rsidP="00905855">
      <w:pPr>
        <w:spacing w:after="0"/>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2017 год -  8677,2  тыс. руб.;</w:t>
      </w:r>
    </w:p>
    <w:p w:rsidR="00905855" w:rsidRPr="00905855" w:rsidRDefault="00905855" w:rsidP="00905855">
      <w:pPr>
        <w:spacing w:after="0"/>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2018 год -    744,8 тыс. руб.;</w:t>
      </w:r>
    </w:p>
    <w:p w:rsidR="00905855" w:rsidRPr="00905855" w:rsidRDefault="00905855" w:rsidP="00905855">
      <w:pPr>
        <w:spacing w:after="0"/>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2019 год -    744,8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средства бюджетов сельских поселений - 85,0 тыс. руб., в том числе по годам:</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lastRenderedPageBreak/>
        <w:t>2015 год -  35,0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2016 год -   50,0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2017 год -   0,0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2018 год -   0,0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2019 год -   0,0 тыс. руб.</w:t>
      </w:r>
    </w:p>
    <w:p w:rsidR="00905855" w:rsidRPr="00905855" w:rsidRDefault="00905855" w:rsidP="00905855">
      <w:pPr>
        <w:widowControl w:val="0"/>
        <w:autoSpaceDE w:val="0"/>
        <w:autoSpaceDN w:val="0"/>
        <w:adjustRightInd w:val="0"/>
        <w:spacing w:after="0" w:line="240" w:lineRule="auto"/>
        <w:ind w:firstLine="708"/>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Ресурсное обеспечение реализации муниципальной программы на 2015-2019 годы по источникам финансирования представлено в таблицах 4 и 5 приложения к Программе.»;</w:t>
      </w:r>
    </w:p>
    <w:p w:rsidR="00905855" w:rsidRPr="00905855" w:rsidRDefault="00905855" w:rsidP="00905855">
      <w:pPr>
        <w:widowControl w:val="0"/>
        <w:autoSpaceDE w:val="0"/>
        <w:autoSpaceDN w:val="0"/>
        <w:adjustRightInd w:val="0"/>
        <w:spacing w:after="0" w:line="240" w:lineRule="auto"/>
        <w:ind w:firstLine="709"/>
        <w:jc w:val="both"/>
        <w:rPr>
          <w:rFonts w:ascii="Times New Roman" w:eastAsiaTheme="minorEastAsia" w:hAnsi="Times New Roman"/>
          <w:sz w:val="26"/>
          <w:szCs w:val="26"/>
          <w:lang w:eastAsia="ru-RU"/>
        </w:rPr>
      </w:pPr>
      <w:r w:rsidRPr="00905855">
        <w:rPr>
          <w:rFonts w:ascii="Times New Roman" w:eastAsiaTheme="minorEastAsia" w:hAnsi="Times New Roman" w:cs="Arial"/>
          <w:sz w:val="24"/>
          <w:szCs w:val="20"/>
          <w:lang w:eastAsia="ru-RU"/>
        </w:rPr>
        <w:t xml:space="preserve">3) </w:t>
      </w:r>
      <w:r w:rsidRPr="00905855">
        <w:rPr>
          <w:rFonts w:ascii="Times New Roman" w:eastAsiaTheme="minorEastAsia" w:hAnsi="Times New Roman"/>
          <w:sz w:val="24"/>
          <w:szCs w:val="24"/>
          <w:lang w:eastAsia="ru-RU"/>
        </w:rPr>
        <w:t>позицию «Объемы финансирования Подпрограммы 1» паспорта подпрограммы 1</w:t>
      </w:r>
      <w:r w:rsidRPr="00905855">
        <w:rPr>
          <w:rFonts w:ascii="Times New Roman" w:eastAsiaTheme="minorEastAsia" w:hAnsi="Times New Roman" w:cs="Arial"/>
          <w:sz w:val="24"/>
          <w:szCs w:val="20"/>
          <w:lang w:eastAsia="ru-RU"/>
        </w:rPr>
        <w:t>«</w:t>
      </w:r>
      <w:r w:rsidRPr="00905855">
        <w:rPr>
          <w:rFonts w:ascii="Times New Roman" w:eastAsiaTheme="minorEastAsia" w:hAnsi="Times New Roman"/>
          <w:sz w:val="24"/>
          <w:szCs w:val="24"/>
          <w:lang w:eastAsia="ru-RU"/>
        </w:rPr>
        <w:t>Строительство, обеспечение качественным, доступным жильем населения Ижемского района»  изложить в следующей редакции:</w:t>
      </w:r>
    </w:p>
    <w:p w:rsidR="00905855" w:rsidRPr="00905855" w:rsidRDefault="00905855" w:rsidP="00905855">
      <w:pPr>
        <w:spacing w:after="0"/>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w:t>
      </w:r>
    </w:p>
    <w:tbl>
      <w:tblPr>
        <w:tblW w:w="0" w:type="auto"/>
        <w:tblInd w:w="98" w:type="dxa"/>
        <w:tblCellMar>
          <w:left w:w="10" w:type="dxa"/>
          <w:right w:w="10" w:type="dxa"/>
        </w:tblCellMar>
        <w:tblLook w:val="04A0"/>
      </w:tblPr>
      <w:tblGrid>
        <w:gridCol w:w="3428"/>
        <w:gridCol w:w="6044"/>
      </w:tblGrid>
      <w:tr w:rsidR="00905855" w:rsidRPr="00905855" w:rsidTr="00905855">
        <w:trPr>
          <w:trHeight w:val="1"/>
        </w:trPr>
        <w:tc>
          <w:tcPr>
            <w:tcW w:w="342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05855" w:rsidRPr="00905855" w:rsidRDefault="00905855" w:rsidP="00905855">
            <w:pPr>
              <w:spacing w:after="0" w:line="240" w:lineRule="auto"/>
              <w:jc w:val="both"/>
              <w:rPr>
                <w:rFonts w:ascii="Times New Roman" w:eastAsiaTheme="minorEastAsia" w:hAnsi="Times New Roman" w:cstheme="minorBidi"/>
                <w:sz w:val="24"/>
                <w:lang w:eastAsia="ru-RU"/>
              </w:rPr>
            </w:pPr>
            <w:r w:rsidRPr="00905855">
              <w:rPr>
                <w:rFonts w:ascii="Times New Roman" w:eastAsiaTheme="minorEastAsia" w:hAnsi="Times New Roman" w:cstheme="minorBidi"/>
                <w:sz w:val="24"/>
                <w:lang w:eastAsia="ru-RU"/>
              </w:rPr>
              <w:t>Объемы финансирования</w:t>
            </w:r>
          </w:p>
          <w:p w:rsidR="00905855" w:rsidRPr="00905855" w:rsidRDefault="00905855" w:rsidP="00905855">
            <w:pPr>
              <w:spacing w:after="0" w:line="240" w:lineRule="auto"/>
              <w:jc w:val="both"/>
              <w:rPr>
                <w:rFonts w:asciiTheme="minorHAnsi" w:eastAsiaTheme="minorEastAsia" w:hAnsiTheme="minorHAnsi" w:cstheme="minorBidi"/>
                <w:lang w:eastAsia="ru-RU"/>
              </w:rPr>
            </w:pPr>
            <w:r w:rsidRPr="00905855">
              <w:rPr>
                <w:rFonts w:ascii="Times New Roman" w:eastAsiaTheme="minorEastAsia" w:hAnsi="Times New Roman" w:cstheme="minorBidi"/>
                <w:sz w:val="24"/>
                <w:lang w:eastAsia="ru-RU"/>
              </w:rPr>
              <w:t xml:space="preserve">Подпрограммы </w:t>
            </w:r>
          </w:p>
        </w:tc>
        <w:tc>
          <w:tcPr>
            <w:tcW w:w="60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05855" w:rsidRPr="00905855" w:rsidRDefault="00905855" w:rsidP="00905855">
            <w:pPr>
              <w:widowControl w:val="0"/>
              <w:autoSpaceDE w:val="0"/>
              <w:autoSpaceDN w:val="0"/>
              <w:adjustRightInd w:val="0"/>
              <w:spacing w:after="0"/>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Общий объем финансирования Подпрограммы на период 2015-2019 годы предусматривается в размере   63648,2 тыс. руб.:</w:t>
            </w:r>
          </w:p>
          <w:p w:rsidR="00905855" w:rsidRPr="00905855" w:rsidRDefault="00905855" w:rsidP="00905855">
            <w:pPr>
              <w:widowControl w:val="0"/>
              <w:autoSpaceDE w:val="0"/>
              <w:autoSpaceDN w:val="0"/>
              <w:adjustRightInd w:val="0"/>
              <w:spacing w:after="0"/>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2015 год -    11166,4  тыс. руб.;</w:t>
            </w:r>
          </w:p>
          <w:p w:rsidR="00905855" w:rsidRPr="00905855" w:rsidRDefault="00905855" w:rsidP="00905855">
            <w:pPr>
              <w:widowControl w:val="0"/>
              <w:autoSpaceDE w:val="0"/>
              <w:autoSpaceDN w:val="0"/>
              <w:adjustRightInd w:val="0"/>
              <w:spacing w:after="0"/>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2016 год -    19273,6  тыс. руб.;</w:t>
            </w:r>
          </w:p>
          <w:p w:rsidR="00905855" w:rsidRPr="00905855" w:rsidRDefault="00905855" w:rsidP="00905855">
            <w:pPr>
              <w:widowControl w:val="0"/>
              <w:autoSpaceDE w:val="0"/>
              <w:autoSpaceDN w:val="0"/>
              <w:adjustRightInd w:val="0"/>
              <w:spacing w:after="0"/>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2017 год -    16880,4  тыс. руб.;</w:t>
            </w:r>
          </w:p>
          <w:p w:rsidR="00905855" w:rsidRPr="00905855" w:rsidRDefault="00905855" w:rsidP="00905855">
            <w:pPr>
              <w:widowControl w:val="0"/>
              <w:autoSpaceDE w:val="0"/>
              <w:autoSpaceDN w:val="0"/>
              <w:adjustRightInd w:val="0"/>
              <w:spacing w:after="0"/>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2018 год -      8163,9  тыс. руб.;</w:t>
            </w:r>
          </w:p>
          <w:p w:rsidR="00905855" w:rsidRPr="00905855" w:rsidRDefault="00905855" w:rsidP="00905855">
            <w:pPr>
              <w:widowControl w:val="0"/>
              <w:autoSpaceDE w:val="0"/>
              <w:autoSpaceDN w:val="0"/>
              <w:adjustRightInd w:val="0"/>
              <w:spacing w:after="0"/>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2019 год -      8163,9  тыс. руб.</w:t>
            </w:r>
          </w:p>
          <w:p w:rsidR="00905855" w:rsidRPr="00905855" w:rsidRDefault="00905855" w:rsidP="00905855">
            <w:pPr>
              <w:widowControl w:val="0"/>
              <w:autoSpaceDE w:val="0"/>
              <w:autoSpaceDN w:val="0"/>
              <w:adjustRightInd w:val="0"/>
              <w:spacing w:after="0"/>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В том числе средства бюджета муниципального образования муниципального района «Ижемский» 7351,3 тыс. руб., в т.ч. по годам:</w:t>
            </w:r>
          </w:p>
          <w:p w:rsidR="00905855" w:rsidRPr="00905855" w:rsidRDefault="00905855" w:rsidP="00905855">
            <w:pPr>
              <w:widowControl w:val="0"/>
              <w:autoSpaceDE w:val="0"/>
              <w:autoSpaceDN w:val="0"/>
              <w:adjustRightInd w:val="0"/>
              <w:spacing w:after="0"/>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2015 год -   1452,5 тыс. руб.;</w:t>
            </w:r>
          </w:p>
          <w:p w:rsidR="00905855" w:rsidRPr="00905855" w:rsidRDefault="00905855" w:rsidP="00905855">
            <w:pPr>
              <w:widowControl w:val="0"/>
              <w:autoSpaceDE w:val="0"/>
              <w:autoSpaceDN w:val="0"/>
              <w:adjustRightInd w:val="0"/>
              <w:spacing w:after="0"/>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2016 год –   3181,9 тыс. руб.;</w:t>
            </w:r>
          </w:p>
          <w:p w:rsidR="00905855" w:rsidRPr="00905855" w:rsidRDefault="00905855" w:rsidP="00905855">
            <w:pPr>
              <w:widowControl w:val="0"/>
              <w:autoSpaceDE w:val="0"/>
              <w:autoSpaceDN w:val="0"/>
              <w:adjustRightInd w:val="0"/>
              <w:spacing w:after="0"/>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2017 год -   2156,9  тыс. руб.;</w:t>
            </w:r>
          </w:p>
          <w:p w:rsidR="00905855" w:rsidRPr="00905855" w:rsidRDefault="00905855" w:rsidP="00905855">
            <w:pPr>
              <w:widowControl w:val="0"/>
              <w:autoSpaceDE w:val="0"/>
              <w:autoSpaceDN w:val="0"/>
              <w:adjustRightInd w:val="0"/>
              <w:spacing w:after="0"/>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2018 год -     280,0  тыс. руб.;</w:t>
            </w:r>
          </w:p>
          <w:p w:rsidR="00905855" w:rsidRPr="00905855" w:rsidRDefault="00905855" w:rsidP="00905855">
            <w:pPr>
              <w:widowControl w:val="0"/>
              <w:autoSpaceDE w:val="0"/>
              <w:autoSpaceDN w:val="0"/>
              <w:adjustRightInd w:val="0"/>
              <w:spacing w:after="0"/>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 xml:space="preserve">2019 год -     280,0  тыс. руб.    </w:t>
            </w:r>
          </w:p>
          <w:p w:rsidR="00905855" w:rsidRPr="00905855" w:rsidRDefault="00905855" w:rsidP="00905855">
            <w:pPr>
              <w:widowControl w:val="0"/>
              <w:autoSpaceDE w:val="0"/>
              <w:autoSpaceDN w:val="0"/>
              <w:adjustRightInd w:val="0"/>
              <w:spacing w:after="0"/>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средства республиканского бюджета Республики Коми- 43630,7 тыс. руб., в том числе по годам:</w:t>
            </w:r>
          </w:p>
          <w:p w:rsidR="00905855" w:rsidRPr="00905855" w:rsidRDefault="00905855" w:rsidP="00905855">
            <w:pPr>
              <w:widowControl w:val="0"/>
              <w:autoSpaceDE w:val="0"/>
              <w:autoSpaceDN w:val="0"/>
              <w:adjustRightInd w:val="0"/>
              <w:spacing w:after="0"/>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2015 год -  5553,5 тыс. руб.;</w:t>
            </w:r>
          </w:p>
          <w:p w:rsidR="00905855" w:rsidRPr="00905855" w:rsidRDefault="00905855" w:rsidP="00905855">
            <w:pPr>
              <w:widowControl w:val="0"/>
              <w:autoSpaceDE w:val="0"/>
              <w:autoSpaceDN w:val="0"/>
              <w:adjustRightInd w:val="0"/>
              <w:spacing w:after="0"/>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2016 год -  12421,7 тыс. руб.;</w:t>
            </w:r>
          </w:p>
          <w:p w:rsidR="00905855" w:rsidRPr="00905855" w:rsidRDefault="00905855" w:rsidP="00905855">
            <w:pPr>
              <w:widowControl w:val="0"/>
              <w:autoSpaceDE w:val="0"/>
              <w:autoSpaceDN w:val="0"/>
              <w:adjustRightInd w:val="0"/>
              <w:spacing w:after="0"/>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2017 год -  11377,3 тыс. руб.;</w:t>
            </w:r>
          </w:p>
          <w:p w:rsidR="00905855" w:rsidRPr="00905855" w:rsidRDefault="00905855" w:rsidP="00905855">
            <w:pPr>
              <w:widowControl w:val="0"/>
              <w:autoSpaceDE w:val="0"/>
              <w:autoSpaceDN w:val="0"/>
              <w:adjustRightInd w:val="0"/>
              <w:spacing w:after="0"/>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2018 год -  7139,1   тыс. руб.;</w:t>
            </w:r>
          </w:p>
          <w:p w:rsidR="00905855" w:rsidRPr="00905855" w:rsidRDefault="00905855" w:rsidP="00905855">
            <w:pPr>
              <w:widowControl w:val="0"/>
              <w:autoSpaceDE w:val="0"/>
              <w:autoSpaceDN w:val="0"/>
              <w:adjustRightInd w:val="0"/>
              <w:spacing w:after="0"/>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 xml:space="preserve">2019 год -  7139,1   тыс. руб.    </w:t>
            </w:r>
          </w:p>
          <w:p w:rsidR="00905855" w:rsidRPr="00905855" w:rsidRDefault="00905855" w:rsidP="00905855">
            <w:pPr>
              <w:widowControl w:val="0"/>
              <w:autoSpaceDE w:val="0"/>
              <w:autoSpaceDN w:val="0"/>
              <w:adjustRightInd w:val="0"/>
              <w:spacing w:after="0"/>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средства федерального бюджета – 12666,2 тыс. руб., в том числе по годам:</w:t>
            </w:r>
          </w:p>
          <w:p w:rsidR="00905855" w:rsidRPr="00905855" w:rsidRDefault="00905855" w:rsidP="00905855">
            <w:pPr>
              <w:widowControl w:val="0"/>
              <w:autoSpaceDE w:val="0"/>
              <w:autoSpaceDN w:val="0"/>
              <w:adjustRightInd w:val="0"/>
              <w:spacing w:after="0"/>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2015 год – 4160,4 тыс. руб.;</w:t>
            </w:r>
          </w:p>
          <w:p w:rsidR="00905855" w:rsidRPr="00905855" w:rsidRDefault="00905855" w:rsidP="00905855">
            <w:pPr>
              <w:widowControl w:val="0"/>
              <w:autoSpaceDE w:val="0"/>
              <w:autoSpaceDN w:val="0"/>
              <w:adjustRightInd w:val="0"/>
              <w:spacing w:after="0"/>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2016 год – 3670,0 тыс. руб.;</w:t>
            </w:r>
          </w:p>
          <w:p w:rsidR="00905855" w:rsidRPr="00905855" w:rsidRDefault="00905855" w:rsidP="00905855">
            <w:pPr>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2017 год – 3346,2 тыс. руб.;</w:t>
            </w:r>
          </w:p>
          <w:p w:rsidR="00905855" w:rsidRPr="00905855" w:rsidRDefault="00905855" w:rsidP="00905855">
            <w:pPr>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2018 год -   744,8 тыс. руб.;</w:t>
            </w:r>
          </w:p>
          <w:p w:rsidR="00905855" w:rsidRPr="00905855" w:rsidRDefault="00905855" w:rsidP="00905855">
            <w:pPr>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 xml:space="preserve">2019 год -   744,8 тыс. руб.    </w:t>
            </w:r>
          </w:p>
        </w:tc>
      </w:tr>
    </w:tbl>
    <w:p w:rsidR="00905855" w:rsidRPr="00905855" w:rsidRDefault="00905855" w:rsidP="00905855">
      <w:pPr>
        <w:spacing w:after="0" w:line="240" w:lineRule="auto"/>
        <w:jc w:val="right"/>
        <w:rPr>
          <w:rFonts w:ascii="Times New Roman" w:eastAsiaTheme="minorEastAsia" w:hAnsi="Times New Roman" w:cstheme="minorBidi"/>
          <w:sz w:val="24"/>
          <w:lang w:eastAsia="ru-RU"/>
        </w:rPr>
      </w:pPr>
      <w:r w:rsidRPr="00905855">
        <w:rPr>
          <w:rFonts w:ascii="Times New Roman" w:eastAsiaTheme="minorEastAsia" w:hAnsi="Times New Roman" w:cstheme="minorBidi"/>
          <w:sz w:val="24"/>
          <w:lang w:eastAsia="ru-RU"/>
        </w:rPr>
        <w:t>»;</w:t>
      </w:r>
    </w:p>
    <w:p w:rsidR="00905855" w:rsidRPr="00905855" w:rsidRDefault="00905855" w:rsidP="00905855">
      <w:pPr>
        <w:spacing w:after="0" w:line="240" w:lineRule="auto"/>
        <w:ind w:firstLine="540"/>
        <w:jc w:val="both"/>
        <w:rPr>
          <w:rFonts w:ascii="Times New Roman" w:eastAsiaTheme="minorEastAsia" w:hAnsi="Times New Roman" w:cstheme="minorBidi"/>
          <w:sz w:val="24"/>
          <w:lang w:eastAsia="ru-RU"/>
        </w:rPr>
      </w:pPr>
      <w:r w:rsidRPr="00905855">
        <w:rPr>
          <w:rFonts w:ascii="Times New Roman" w:eastAsiaTheme="minorEastAsia" w:hAnsi="Times New Roman" w:cstheme="minorBidi"/>
          <w:sz w:val="24"/>
          <w:lang w:eastAsia="ru-RU"/>
        </w:rPr>
        <w:t xml:space="preserve">  4) Раздел 5 </w:t>
      </w:r>
      <w:r w:rsidRPr="00905855">
        <w:rPr>
          <w:rFonts w:ascii="Times New Roman" w:eastAsiaTheme="minorEastAsia" w:hAnsi="Times New Roman"/>
          <w:sz w:val="24"/>
          <w:szCs w:val="24"/>
          <w:lang w:eastAsia="ru-RU"/>
        </w:rPr>
        <w:t>подпрограммы 1</w:t>
      </w:r>
      <w:r w:rsidRPr="00905855">
        <w:rPr>
          <w:rFonts w:ascii="Times New Roman" w:eastAsiaTheme="minorEastAsia" w:hAnsi="Times New Roman" w:cstheme="minorBidi"/>
          <w:sz w:val="24"/>
          <w:lang w:eastAsia="ru-RU"/>
        </w:rPr>
        <w:t>изложить в следующей редакции:</w:t>
      </w:r>
    </w:p>
    <w:p w:rsidR="00905855" w:rsidRPr="00905855" w:rsidRDefault="00905855" w:rsidP="00905855">
      <w:pPr>
        <w:widowControl w:val="0"/>
        <w:autoSpaceDE w:val="0"/>
        <w:autoSpaceDN w:val="0"/>
        <w:adjustRightInd w:val="0"/>
        <w:spacing w:after="0"/>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«Общий объем финансирования Подпрограммы на период 2015-2019 годы предусматривается в размере   63648,2 тыс. руб.:</w:t>
      </w:r>
    </w:p>
    <w:p w:rsidR="00905855" w:rsidRPr="00905855" w:rsidRDefault="00905855" w:rsidP="00905855">
      <w:pPr>
        <w:widowControl w:val="0"/>
        <w:autoSpaceDE w:val="0"/>
        <w:autoSpaceDN w:val="0"/>
        <w:adjustRightInd w:val="0"/>
        <w:spacing w:after="0"/>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2015 год -    11166,4  тыс. руб.;</w:t>
      </w:r>
    </w:p>
    <w:p w:rsidR="00905855" w:rsidRPr="00905855" w:rsidRDefault="00905855" w:rsidP="00905855">
      <w:pPr>
        <w:widowControl w:val="0"/>
        <w:autoSpaceDE w:val="0"/>
        <w:autoSpaceDN w:val="0"/>
        <w:adjustRightInd w:val="0"/>
        <w:spacing w:after="0"/>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lastRenderedPageBreak/>
        <w:t>2016 год -    19273,6  тыс. руб.;</w:t>
      </w:r>
    </w:p>
    <w:p w:rsidR="00905855" w:rsidRPr="00905855" w:rsidRDefault="00905855" w:rsidP="00905855">
      <w:pPr>
        <w:widowControl w:val="0"/>
        <w:autoSpaceDE w:val="0"/>
        <w:autoSpaceDN w:val="0"/>
        <w:adjustRightInd w:val="0"/>
        <w:spacing w:after="0"/>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2017 год -    16880,4  тыс. руб.;</w:t>
      </w:r>
    </w:p>
    <w:p w:rsidR="00905855" w:rsidRPr="00905855" w:rsidRDefault="00905855" w:rsidP="00905855">
      <w:pPr>
        <w:widowControl w:val="0"/>
        <w:autoSpaceDE w:val="0"/>
        <w:autoSpaceDN w:val="0"/>
        <w:adjustRightInd w:val="0"/>
        <w:spacing w:after="0"/>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2018 год -      8163,9  тыс. руб.;</w:t>
      </w:r>
    </w:p>
    <w:p w:rsidR="00905855" w:rsidRPr="00905855" w:rsidRDefault="00905855" w:rsidP="00905855">
      <w:pPr>
        <w:widowControl w:val="0"/>
        <w:autoSpaceDE w:val="0"/>
        <w:autoSpaceDN w:val="0"/>
        <w:adjustRightInd w:val="0"/>
        <w:spacing w:after="0"/>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2019 год -      8163,9  тыс. руб.</w:t>
      </w:r>
    </w:p>
    <w:p w:rsidR="00905855" w:rsidRPr="00905855" w:rsidRDefault="00905855" w:rsidP="00905855">
      <w:pPr>
        <w:widowControl w:val="0"/>
        <w:autoSpaceDE w:val="0"/>
        <w:autoSpaceDN w:val="0"/>
        <w:adjustRightInd w:val="0"/>
        <w:spacing w:after="0"/>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В том числе средства бюджета муниципального образования муниципального района «Ижемский» 7351,3 тыс. руб., в т.ч. по годам:</w:t>
      </w:r>
    </w:p>
    <w:p w:rsidR="00905855" w:rsidRPr="00905855" w:rsidRDefault="00905855" w:rsidP="00905855">
      <w:pPr>
        <w:widowControl w:val="0"/>
        <w:autoSpaceDE w:val="0"/>
        <w:autoSpaceDN w:val="0"/>
        <w:adjustRightInd w:val="0"/>
        <w:spacing w:after="0"/>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2015 год -   1452,5 тыс. руб.;</w:t>
      </w:r>
    </w:p>
    <w:p w:rsidR="00905855" w:rsidRPr="00905855" w:rsidRDefault="00905855" w:rsidP="00905855">
      <w:pPr>
        <w:widowControl w:val="0"/>
        <w:autoSpaceDE w:val="0"/>
        <w:autoSpaceDN w:val="0"/>
        <w:adjustRightInd w:val="0"/>
        <w:spacing w:after="0"/>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2016 год –   3181,9 тыс. руб.;</w:t>
      </w:r>
    </w:p>
    <w:p w:rsidR="00905855" w:rsidRPr="00905855" w:rsidRDefault="00905855" w:rsidP="00905855">
      <w:pPr>
        <w:widowControl w:val="0"/>
        <w:autoSpaceDE w:val="0"/>
        <w:autoSpaceDN w:val="0"/>
        <w:adjustRightInd w:val="0"/>
        <w:spacing w:after="0"/>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2017 год -   2156,9  тыс. руб.;</w:t>
      </w:r>
    </w:p>
    <w:p w:rsidR="00905855" w:rsidRPr="00905855" w:rsidRDefault="00905855" w:rsidP="00905855">
      <w:pPr>
        <w:widowControl w:val="0"/>
        <w:autoSpaceDE w:val="0"/>
        <w:autoSpaceDN w:val="0"/>
        <w:adjustRightInd w:val="0"/>
        <w:spacing w:after="0"/>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2018 год -     280,0  тыс. руб.;</w:t>
      </w:r>
    </w:p>
    <w:p w:rsidR="00905855" w:rsidRPr="00905855" w:rsidRDefault="00905855" w:rsidP="00905855">
      <w:pPr>
        <w:widowControl w:val="0"/>
        <w:autoSpaceDE w:val="0"/>
        <w:autoSpaceDN w:val="0"/>
        <w:adjustRightInd w:val="0"/>
        <w:spacing w:after="0"/>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 xml:space="preserve">2019 год -     280,0  тыс. руб.    </w:t>
      </w:r>
    </w:p>
    <w:p w:rsidR="00905855" w:rsidRPr="00905855" w:rsidRDefault="00905855" w:rsidP="00905855">
      <w:pPr>
        <w:widowControl w:val="0"/>
        <w:autoSpaceDE w:val="0"/>
        <w:autoSpaceDN w:val="0"/>
        <w:adjustRightInd w:val="0"/>
        <w:spacing w:after="0"/>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средства республиканского бюджета Республики Коми- 43630,7 тыс. руб., в том числе по годам:</w:t>
      </w:r>
    </w:p>
    <w:p w:rsidR="00905855" w:rsidRPr="00905855" w:rsidRDefault="00905855" w:rsidP="00905855">
      <w:pPr>
        <w:widowControl w:val="0"/>
        <w:autoSpaceDE w:val="0"/>
        <w:autoSpaceDN w:val="0"/>
        <w:adjustRightInd w:val="0"/>
        <w:spacing w:after="0"/>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2015 год -  5553,5 тыс. руб.;</w:t>
      </w:r>
    </w:p>
    <w:p w:rsidR="00905855" w:rsidRPr="00905855" w:rsidRDefault="00905855" w:rsidP="00905855">
      <w:pPr>
        <w:widowControl w:val="0"/>
        <w:autoSpaceDE w:val="0"/>
        <w:autoSpaceDN w:val="0"/>
        <w:adjustRightInd w:val="0"/>
        <w:spacing w:after="0"/>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2016 год -  12421,7 тыс. руб.;</w:t>
      </w:r>
    </w:p>
    <w:p w:rsidR="00905855" w:rsidRPr="00905855" w:rsidRDefault="00905855" w:rsidP="00905855">
      <w:pPr>
        <w:widowControl w:val="0"/>
        <w:autoSpaceDE w:val="0"/>
        <w:autoSpaceDN w:val="0"/>
        <w:adjustRightInd w:val="0"/>
        <w:spacing w:after="0"/>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2017 год -  11377,3 тыс. руб.;</w:t>
      </w:r>
    </w:p>
    <w:p w:rsidR="00905855" w:rsidRPr="00905855" w:rsidRDefault="00905855" w:rsidP="00905855">
      <w:pPr>
        <w:widowControl w:val="0"/>
        <w:autoSpaceDE w:val="0"/>
        <w:autoSpaceDN w:val="0"/>
        <w:adjustRightInd w:val="0"/>
        <w:spacing w:after="0"/>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2018 год -  7139,1   тыс. руб.;</w:t>
      </w:r>
    </w:p>
    <w:p w:rsidR="00905855" w:rsidRPr="00905855" w:rsidRDefault="00905855" w:rsidP="00905855">
      <w:pPr>
        <w:widowControl w:val="0"/>
        <w:autoSpaceDE w:val="0"/>
        <w:autoSpaceDN w:val="0"/>
        <w:adjustRightInd w:val="0"/>
        <w:spacing w:after="0"/>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 xml:space="preserve">2019 год -  7139,1   тыс. руб.    </w:t>
      </w:r>
    </w:p>
    <w:p w:rsidR="00905855" w:rsidRPr="00905855" w:rsidRDefault="00905855" w:rsidP="00905855">
      <w:pPr>
        <w:widowControl w:val="0"/>
        <w:autoSpaceDE w:val="0"/>
        <w:autoSpaceDN w:val="0"/>
        <w:adjustRightInd w:val="0"/>
        <w:spacing w:after="0"/>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средства федерального бюджета – 12666,2 тыс. руб., в том числе по годам:</w:t>
      </w:r>
    </w:p>
    <w:p w:rsidR="00905855" w:rsidRPr="00905855" w:rsidRDefault="00905855" w:rsidP="00905855">
      <w:pPr>
        <w:widowControl w:val="0"/>
        <w:autoSpaceDE w:val="0"/>
        <w:autoSpaceDN w:val="0"/>
        <w:adjustRightInd w:val="0"/>
        <w:spacing w:after="0"/>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2015 год – 4160,4 тыс. руб.;</w:t>
      </w:r>
    </w:p>
    <w:p w:rsidR="00905855" w:rsidRPr="00905855" w:rsidRDefault="00905855" w:rsidP="00905855">
      <w:pPr>
        <w:widowControl w:val="0"/>
        <w:autoSpaceDE w:val="0"/>
        <w:autoSpaceDN w:val="0"/>
        <w:adjustRightInd w:val="0"/>
        <w:spacing w:after="0"/>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2016 год – 3670,0 тыс. руб.;</w:t>
      </w:r>
    </w:p>
    <w:p w:rsidR="00905855" w:rsidRPr="00905855" w:rsidRDefault="00905855" w:rsidP="00905855">
      <w:pPr>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2017 год – 3346,2 тыс. руб.;</w:t>
      </w:r>
    </w:p>
    <w:p w:rsidR="00905855" w:rsidRPr="00905855" w:rsidRDefault="00905855" w:rsidP="00905855">
      <w:pPr>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2018 год -   744,8 тыс. руб.;</w:t>
      </w:r>
    </w:p>
    <w:p w:rsidR="00905855" w:rsidRPr="00905855" w:rsidRDefault="00905855" w:rsidP="00905855">
      <w:pPr>
        <w:widowControl w:val="0"/>
        <w:autoSpaceDE w:val="0"/>
        <w:autoSpaceDN w:val="0"/>
        <w:adjustRightInd w:val="0"/>
        <w:spacing w:after="0"/>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 xml:space="preserve">2019 год -   744,8 тыс. руб.    </w:t>
      </w:r>
    </w:p>
    <w:p w:rsidR="00905855" w:rsidRPr="00905855" w:rsidRDefault="00905855" w:rsidP="00905855">
      <w:pPr>
        <w:widowControl w:val="0"/>
        <w:autoSpaceDE w:val="0"/>
        <w:autoSpaceDN w:val="0"/>
        <w:adjustRightInd w:val="0"/>
        <w:spacing w:after="0"/>
        <w:ind w:firstLine="708"/>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Ресурсное обеспечение Подпрограммы в целом, а так же по годам реализации подпрограммы и источникам финансирования представлено в таблицах 4 и 5 приложения к Программе.»;</w:t>
      </w:r>
    </w:p>
    <w:p w:rsidR="00905855" w:rsidRPr="00905855" w:rsidRDefault="00905855" w:rsidP="00905855">
      <w:pPr>
        <w:spacing w:after="0" w:line="240" w:lineRule="auto"/>
        <w:ind w:firstLine="709"/>
        <w:jc w:val="both"/>
        <w:rPr>
          <w:rFonts w:ascii="Times New Roman" w:eastAsiaTheme="minorEastAsia" w:hAnsi="Times New Roman" w:cstheme="minorBidi"/>
          <w:sz w:val="24"/>
          <w:lang w:eastAsia="ru-RU"/>
        </w:rPr>
      </w:pPr>
      <w:r w:rsidRPr="00905855">
        <w:rPr>
          <w:rFonts w:ascii="Times New Roman" w:eastAsiaTheme="minorEastAsia" w:hAnsi="Times New Roman" w:cstheme="minorBidi"/>
          <w:sz w:val="24"/>
          <w:lang w:eastAsia="ru-RU"/>
        </w:rPr>
        <w:t>5) позицию «Объемы финансирования Подпрограммы 2» паспорта подпрограммы 2 «</w:t>
      </w:r>
      <w:r w:rsidRPr="00905855">
        <w:rPr>
          <w:rFonts w:ascii="Times New Roman" w:eastAsiaTheme="minorEastAsia" w:hAnsi="Times New Roman"/>
          <w:sz w:val="24"/>
          <w:szCs w:val="24"/>
          <w:lang w:eastAsia="ru-RU"/>
        </w:rPr>
        <w:t>Обеспечение благоприятного и безопасного проживания граждан на территории Ижемского района и качественными жилищно-коммунальными услугами населения</w:t>
      </w:r>
      <w:r w:rsidRPr="00905855">
        <w:rPr>
          <w:rFonts w:ascii="Times New Roman" w:eastAsiaTheme="minorEastAsia" w:hAnsi="Times New Roman" w:cstheme="minorBidi"/>
          <w:sz w:val="24"/>
          <w:lang w:eastAsia="ru-RU"/>
        </w:rPr>
        <w:t>» изложить в следующей редакции:</w:t>
      </w:r>
    </w:p>
    <w:p w:rsidR="00905855" w:rsidRPr="00905855" w:rsidRDefault="00905855" w:rsidP="00905855">
      <w:pPr>
        <w:spacing w:after="0" w:line="240" w:lineRule="auto"/>
        <w:jc w:val="both"/>
        <w:rPr>
          <w:rFonts w:ascii="Times New Roman" w:eastAsiaTheme="minorEastAsia" w:hAnsi="Times New Roman" w:cstheme="minorBidi"/>
          <w:sz w:val="28"/>
          <w:lang w:eastAsia="ru-RU"/>
        </w:rPr>
      </w:pPr>
      <w:r w:rsidRPr="00905855">
        <w:rPr>
          <w:rFonts w:ascii="Times New Roman" w:eastAsiaTheme="minorEastAsia" w:hAnsi="Times New Roman" w:cstheme="minorBidi"/>
          <w:sz w:val="28"/>
          <w:lang w:eastAsia="ru-RU"/>
        </w:rPr>
        <w:t>«</w:t>
      </w:r>
    </w:p>
    <w:tbl>
      <w:tblPr>
        <w:tblW w:w="0" w:type="auto"/>
        <w:tblInd w:w="98" w:type="dxa"/>
        <w:tblCellMar>
          <w:left w:w="10" w:type="dxa"/>
          <w:right w:w="10" w:type="dxa"/>
        </w:tblCellMar>
        <w:tblLook w:val="04A0"/>
      </w:tblPr>
      <w:tblGrid>
        <w:gridCol w:w="3428"/>
        <w:gridCol w:w="6044"/>
      </w:tblGrid>
      <w:tr w:rsidR="00905855" w:rsidRPr="00905855" w:rsidTr="00905855">
        <w:trPr>
          <w:trHeight w:val="1"/>
        </w:trPr>
        <w:tc>
          <w:tcPr>
            <w:tcW w:w="34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855" w:rsidRPr="00905855" w:rsidRDefault="00905855" w:rsidP="00905855">
            <w:pPr>
              <w:spacing w:after="0" w:line="240" w:lineRule="auto"/>
              <w:jc w:val="both"/>
              <w:rPr>
                <w:rFonts w:ascii="Times New Roman" w:eastAsiaTheme="minorEastAsia" w:hAnsi="Times New Roman" w:cstheme="minorBidi"/>
                <w:sz w:val="24"/>
                <w:lang w:eastAsia="ru-RU"/>
              </w:rPr>
            </w:pPr>
            <w:r w:rsidRPr="00905855">
              <w:rPr>
                <w:rFonts w:ascii="Times New Roman" w:eastAsiaTheme="minorEastAsia" w:hAnsi="Times New Roman" w:cstheme="minorBidi"/>
                <w:sz w:val="24"/>
                <w:lang w:eastAsia="ru-RU"/>
              </w:rPr>
              <w:t>Объемы финансирования</w:t>
            </w:r>
          </w:p>
          <w:p w:rsidR="00905855" w:rsidRPr="00905855" w:rsidRDefault="00905855" w:rsidP="00905855">
            <w:pPr>
              <w:spacing w:after="0" w:line="240" w:lineRule="auto"/>
              <w:jc w:val="both"/>
              <w:rPr>
                <w:rFonts w:asciiTheme="minorHAnsi" w:eastAsiaTheme="minorEastAsia" w:hAnsiTheme="minorHAnsi" w:cstheme="minorBidi"/>
                <w:lang w:eastAsia="ru-RU"/>
              </w:rPr>
            </w:pPr>
            <w:r w:rsidRPr="00905855">
              <w:rPr>
                <w:rFonts w:ascii="Times New Roman" w:eastAsiaTheme="minorEastAsia" w:hAnsi="Times New Roman" w:cstheme="minorBidi"/>
                <w:sz w:val="24"/>
                <w:lang w:eastAsia="ru-RU"/>
              </w:rPr>
              <w:t xml:space="preserve">Подпрограммы </w:t>
            </w:r>
          </w:p>
        </w:tc>
        <w:tc>
          <w:tcPr>
            <w:tcW w:w="6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Общий объем финансирования Подпрограммы на период 2015-2019 годы предусматривается в размере   43027,4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2015 год -  1959,3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2016 год -  7084,9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2017 год – 21546,1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2018 год -  7680,3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2019 год - 4756,8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В том числе средства бюджета муниципального образования муниципального района «Ижемский» - 27978,5 тыс. руб., в том числе по годам:</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2015 год -  1548,0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2016 год -  6562,0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2017 год -  7605,0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2018 год -  7593,5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2019 год -  4670,0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lastRenderedPageBreak/>
              <w:t>средства республиканского бюджета Республики Коми – 9632,9 тыс. руб., в том числе по годам:</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2015 год -  376,3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2016 год -  472,9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2017 год -  8610,1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2018 год -  86,8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2019 год -  86,8 тыс. руб.</w:t>
            </w:r>
          </w:p>
          <w:p w:rsidR="00905855" w:rsidRPr="00905855" w:rsidRDefault="00905855" w:rsidP="00905855">
            <w:pPr>
              <w:widowControl w:val="0"/>
              <w:autoSpaceDE w:val="0"/>
              <w:autoSpaceDN w:val="0"/>
              <w:adjustRightInd w:val="0"/>
              <w:spacing w:after="0"/>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средства федерального бюджета –5331,0 тыс. руб., в том числе по годам:</w:t>
            </w:r>
          </w:p>
          <w:p w:rsidR="00905855" w:rsidRPr="00905855" w:rsidRDefault="00905855" w:rsidP="00905855">
            <w:pPr>
              <w:widowControl w:val="0"/>
              <w:autoSpaceDE w:val="0"/>
              <w:autoSpaceDN w:val="0"/>
              <w:adjustRightInd w:val="0"/>
              <w:spacing w:after="0"/>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2015 год – 0,0 тыс. руб.;</w:t>
            </w:r>
          </w:p>
          <w:p w:rsidR="00905855" w:rsidRPr="00905855" w:rsidRDefault="00905855" w:rsidP="00905855">
            <w:pPr>
              <w:widowControl w:val="0"/>
              <w:autoSpaceDE w:val="0"/>
              <w:autoSpaceDN w:val="0"/>
              <w:adjustRightInd w:val="0"/>
              <w:spacing w:after="0"/>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2016 год – 0,0 тыс. руб.;</w:t>
            </w:r>
          </w:p>
          <w:p w:rsidR="00905855" w:rsidRPr="00905855" w:rsidRDefault="00905855" w:rsidP="00905855">
            <w:pPr>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2017 год –5331,0 тыс. руб.;</w:t>
            </w:r>
          </w:p>
          <w:p w:rsidR="00905855" w:rsidRPr="00905855" w:rsidRDefault="00905855" w:rsidP="00905855">
            <w:pPr>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2018 год -   0,0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b/>
                <w:sz w:val="24"/>
                <w:szCs w:val="24"/>
                <w:lang w:eastAsia="ru-RU"/>
              </w:rPr>
            </w:pPr>
            <w:r w:rsidRPr="00905855">
              <w:rPr>
                <w:rFonts w:ascii="Times New Roman" w:eastAsiaTheme="minorEastAsia" w:hAnsi="Times New Roman"/>
                <w:sz w:val="24"/>
                <w:szCs w:val="24"/>
                <w:lang w:eastAsia="ru-RU"/>
              </w:rPr>
              <w:t>2019 год -   0,0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средства бюджетов сельских поселений - 85,0 тыс. руб., в том числе по годам:</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2015 год -  35,0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2016 год -   50,0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2017 год -   0,0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2018 год -   0,0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2019 год -   0,0 тыс. руб.</w:t>
            </w:r>
          </w:p>
        </w:tc>
      </w:tr>
    </w:tbl>
    <w:p w:rsidR="00905855" w:rsidRPr="00905855" w:rsidRDefault="00905855" w:rsidP="00905855">
      <w:pPr>
        <w:spacing w:after="0" w:line="240" w:lineRule="auto"/>
        <w:ind w:firstLine="709"/>
        <w:jc w:val="right"/>
        <w:rPr>
          <w:rFonts w:ascii="Times New Roman" w:eastAsiaTheme="minorEastAsia" w:hAnsi="Times New Roman" w:cstheme="minorBidi"/>
          <w:sz w:val="24"/>
          <w:szCs w:val="24"/>
          <w:lang w:eastAsia="ru-RU"/>
        </w:rPr>
      </w:pPr>
      <w:r w:rsidRPr="00905855">
        <w:rPr>
          <w:rFonts w:ascii="Times New Roman" w:eastAsiaTheme="minorEastAsia" w:hAnsi="Times New Roman" w:cstheme="minorBidi"/>
          <w:sz w:val="24"/>
          <w:szCs w:val="24"/>
          <w:lang w:eastAsia="ru-RU"/>
        </w:rPr>
        <w:lastRenderedPageBreak/>
        <w:t>»;</w:t>
      </w:r>
    </w:p>
    <w:p w:rsidR="00905855" w:rsidRPr="00905855" w:rsidRDefault="00905855" w:rsidP="00905855">
      <w:pPr>
        <w:spacing w:after="0" w:line="240" w:lineRule="auto"/>
        <w:ind w:firstLine="540"/>
        <w:jc w:val="both"/>
        <w:rPr>
          <w:rFonts w:ascii="Times New Roman" w:eastAsiaTheme="minorEastAsia" w:hAnsi="Times New Roman" w:cstheme="minorBidi"/>
          <w:sz w:val="24"/>
          <w:lang w:eastAsia="ru-RU"/>
        </w:rPr>
      </w:pPr>
      <w:r w:rsidRPr="00905855">
        <w:rPr>
          <w:rFonts w:ascii="Times New Roman" w:eastAsiaTheme="minorEastAsia" w:hAnsi="Times New Roman" w:cstheme="minorBidi"/>
          <w:sz w:val="24"/>
          <w:lang w:eastAsia="ru-RU"/>
        </w:rPr>
        <w:t>6)Раздел 5 подпрограммы 2 изложить в следующей редакции:</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«Общий объем финансирования Подпрограммы на период 2015-2019 годы предусматривается в размере   43027,4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2015 год -  1959,3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2016 год -  7084,9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2017 год – 21546,1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2018 год -  7680,3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2019 год - 4756,8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В том числе средства бюджета муниципального образования муниципального района «Ижемский» - 27978,5 тыс. руб., в том числе по годам:</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2015 год -  1548,0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2016 год -  6562,0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2017 год -  7605,0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2018 год -  7593,5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2019 год -  4670,0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средства республиканского бюджета Республики Коми – 9632,9 тыс. руб., в том числе по годам:</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2015 год -  376,3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2016 год -  472,9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2017 год -  8610,1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2018 год -  86,8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2019 год -  86,8 тыс. руб.</w:t>
      </w:r>
    </w:p>
    <w:p w:rsidR="00905855" w:rsidRPr="00905855" w:rsidRDefault="00905855" w:rsidP="00905855">
      <w:pPr>
        <w:widowControl w:val="0"/>
        <w:autoSpaceDE w:val="0"/>
        <w:autoSpaceDN w:val="0"/>
        <w:adjustRightInd w:val="0"/>
        <w:spacing w:after="0"/>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средства федерального бюджета –5331,0 тыс. руб., в том числе по годам:</w:t>
      </w:r>
    </w:p>
    <w:p w:rsidR="00905855" w:rsidRPr="00905855" w:rsidRDefault="00905855" w:rsidP="00905855">
      <w:pPr>
        <w:widowControl w:val="0"/>
        <w:autoSpaceDE w:val="0"/>
        <w:autoSpaceDN w:val="0"/>
        <w:adjustRightInd w:val="0"/>
        <w:spacing w:after="0"/>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2015 год – 0,0 тыс. руб.;</w:t>
      </w:r>
    </w:p>
    <w:p w:rsidR="00905855" w:rsidRPr="00905855" w:rsidRDefault="00905855" w:rsidP="00905855">
      <w:pPr>
        <w:widowControl w:val="0"/>
        <w:autoSpaceDE w:val="0"/>
        <w:autoSpaceDN w:val="0"/>
        <w:adjustRightInd w:val="0"/>
        <w:spacing w:after="0"/>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2016 год – 0,0 тыс. руб.;</w:t>
      </w:r>
    </w:p>
    <w:p w:rsidR="00905855" w:rsidRPr="00905855" w:rsidRDefault="00905855" w:rsidP="00905855">
      <w:pPr>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2017 год –5331,0 тыс. руб.;</w:t>
      </w:r>
    </w:p>
    <w:p w:rsidR="00905855" w:rsidRPr="00905855" w:rsidRDefault="00905855" w:rsidP="00905855">
      <w:pPr>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2018 год -   0,0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b/>
          <w:sz w:val="24"/>
          <w:szCs w:val="24"/>
          <w:lang w:eastAsia="ru-RU"/>
        </w:rPr>
      </w:pPr>
      <w:r w:rsidRPr="00905855">
        <w:rPr>
          <w:rFonts w:ascii="Times New Roman" w:eastAsiaTheme="minorEastAsia" w:hAnsi="Times New Roman"/>
          <w:sz w:val="24"/>
          <w:szCs w:val="24"/>
          <w:lang w:eastAsia="ru-RU"/>
        </w:rPr>
        <w:t>2019 год -   0,0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средства бюджетов сельских поселений - 85,0 тыс. руб., в том числе по годам:</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lastRenderedPageBreak/>
        <w:t>2015 год -  35,0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2016 год -   50,0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2017 год -   0,0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2018 год -   0,0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2019 год -   0,0 тыс. руб.</w:t>
      </w:r>
    </w:p>
    <w:p w:rsidR="00905855" w:rsidRPr="00905855" w:rsidRDefault="00905855" w:rsidP="00905855">
      <w:pPr>
        <w:widowControl w:val="0"/>
        <w:autoSpaceDE w:val="0"/>
        <w:autoSpaceDN w:val="0"/>
        <w:adjustRightInd w:val="0"/>
        <w:spacing w:after="0" w:line="240" w:lineRule="auto"/>
        <w:ind w:firstLine="708"/>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Ресурсное обеспечение Подпрограммы в целом, а так же по годам реализации подпрограммы и источникам финансирования представлено в таблицах 4 и 5 приложения к Программе.»;</w:t>
      </w:r>
    </w:p>
    <w:p w:rsidR="00905855" w:rsidRPr="00905855" w:rsidRDefault="00905855" w:rsidP="00905855">
      <w:pPr>
        <w:spacing w:after="0" w:line="240" w:lineRule="auto"/>
        <w:ind w:firstLine="708"/>
        <w:jc w:val="both"/>
        <w:rPr>
          <w:rFonts w:ascii="Times New Roman" w:eastAsiaTheme="minorEastAsia" w:hAnsi="Times New Roman"/>
          <w:sz w:val="26"/>
          <w:szCs w:val="26"/>
          <w:lang w:eastAsia="ru-RU"/>
        </w:rPr>
      </w:pPr>
      <w:r w:rsidRPr="00905855">
        <w:rPr>
          <w:rFonts w:ascii="Times New Roman" w:eastAsiaTheme="minorEastAsia" w:hAnsi="Times New Roman"/>
          <w:sz w:val="24"/>
          <w:szCs w:val="24"/>
          <w:lang w:eastAsia="ru-RU"/>
        </w:rPr>
        <w:t>7) позицию«Объемы финансирования Подпрограммы 3» паспорта подпрограммы 3</w:t>
      </w:r>
      <w:r w:rsidRPr="00905855">
        <w:rPr>
          <w:rFonts w:ascii="Times New Roman" w:eastAsiaTheme="minorEastAsia" w:hAnsi="Times New Roman" w:cstheme="minorBidi"/>
          <w:sz w:val="24"/>
          <w:lang w:eastAsia="ru-RU"/>
        </w:rPr>
        <w:t>«</w:t>
      </w:r>
      <w:r w:rsidRPr="00905855">
        <w:rPr>
          <w:rFonts w:ascii="Times New Roman" w:eastAsiaTheme="minorEastAsia" w:hAnsi="Times New Roman"/>
          <w:sz w:val="24"/>
          <w:szCs w:val="24"/>
          <w:lang w:eastAsia="ru-RU"/>
        </w:rPr>
        <w:t>Развитие систем обращения с отходами»  изложить в следующей редакции:</w:t>
      </w:r>
    </w:p>
    <w:p w:rsidR="00905855" w:rsidRPr="00905855" w:rsidRDefault="00905855" w:rsidP="00905855">
      <w:pPr>
        <w:spacing w:after="0"/>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w:t>
      </w:r>
    </w:p>
    <w:tbl>
      <w:tblPr>
        <w:tblW w:w="0" w:type="auto"/>
        <w:tblInd w:w="98" w:type="dxa"/>
        <w:tblCellMar>
          <w:left w:w="10" w:type="dxa"/>
          <w:right w:w="10" w:type="dxa"/>
        </w:tblCellMar>
        <w:tblLook w:val="04A0"/>
      </w:tblPr>
      <w:tblGrid>
        <w:gridCol w:w="3428"/>
        <w:gridCol w:w="6044"/>
      </w:tblGrid>
      <w:tr w:rsidR="00905855" w:rsidRPr="00905855" w:rsidTr="00905855">
        <w:trPr>
          <w:trHeight w:val="1"/>
        </w:trPr>
        <w:tc>
          <w:tcPr>
            <w:tcW w:w="342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05855" w:rsidRPr="00905855" w:rsidRDefault="00905855" w:rsidP="00905855">
            <w:pPr>
              <w:spacing w:after="0" w:line="240" w:lineRule="auto"/>
              <w:jc w:val="both"/>
              <w:rPr>
                <w:rFonts w:ascii="Times New Roman" w:eastAsiaTheme="minorEastAsia" w:hAnsi="Times New Roman" w:cstheme="minorBidi"/>
                <w:sz w:val="24"/>
                <w:lang w:eastAsia="ru-RU"/>
              </w:rPr>
            </w:pPr>
            <w:r w:rsidRPr="00905855">
              <w:rPr>
                <w:rFonts w:ascii="Times New Roman" w:eastAsiaTheme="minorEastAsia" w:hAnsi="Times New Roman" w:cstheme="minorBidi"/>
                <w:sz w:val="24"/>
                <w:lang w:eastAsia="ru-RU"/>
              </w:rPr>
              <w:t>Объемы финансирования</w:t>
            </w:r>
          </w:p>
          <w:p w:rsidR="00905855" w:rsidRPr="00905855" w:rsidRDefault="00905855" w:rsidP="00905855">
            <w:pPr>
              <w:spacing w:after="0" w:line="240" w:lineRule="auto"/>
              <w:jc w:val="both"/>
              <w:rPr>
                <w:rFonts w:asciiTheme="minorHAnsi" w:eastAsiaTheme="minorEastAsia" w:hAnsiTheme="minorHAnsi" w:cstheme="minorBidi"/>
                <w:lang w:eastAsia="ru-RU"/>
              </w:rPr>
            </w:pPr>
            <w:r w:rsidRPr="00905855">
              <w:rPr>
                <w:rFonts w:ascii="Times New Roman" w:eastAsiaTheme="minorEastAsia" w:hAnsi="Times New Roman" w:cstheme="minorBidi"/>
                <w:sz w:val="24"/>
                <w:lang w:eastAsia="ru-RU"/>
              </w:rPr>
              <w:t xml:space="preserve">Подпрограммы </w:t>
            </w:r>
          </w:p>
        </w:tc>
        <w:tc>
          <w:tcPr>
            <w:tcW w:w="60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Общий объем финансирования Подпрограммы на период 2015-2019 гг. предусматривается в размере   10366,5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2015 год -  4413,6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2016 год -  3078,3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2017 год -  51,2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2018 год -  1027,6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2019 год -  1795,8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В том числе средства бюджета муниципального образования муниципального района «Ижемский» -  4209,9 тыс. руб., в том числе по годам:</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2015 год -  1335,3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2016 год -   0,0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2017 год -  51,2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2018 год -  1027,6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2019 год -  1795,8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средства республиканского бюджета Республики Коми– 6156,6 тыс. руб., в том числе по годам:</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2015 год -  3078,3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2016 год -  3078,3 тыс. руб.;</w:t>
            </w:r>
          </w:p>
          <w:p w:rsidR="00905855" w:rsidRPr="00905855" w:rsidRDefault="00905855" w:rsidP="00905855">
            <w:pPr>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2017 год -  0,0 тыс. руб.;</w:t>
            </w:r>
          </w:p>
          <w:p w:rsidR="00905855" w:rsidRPr="00905855" w:rsidRDefault="00905855" w:rsidP="00905855">
            <w:pPr>
              <w:tabs>
                <w:tab w:val="left" w:pos="2796"/>
              </w:tabs>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2018 год -  0,0     тыс. руб.</w:t>
            </w:r>
            <w:r w:rsidRPr="00905855">
              <w:rPr>
                <w:rFonts w:ascii="Times New Roman" w:eastAsiaTheme="minorEastAsia" w:hAnsi="Times New Roman"/>
                <w:sz w:val="24"/>
                <w:szCs w:val="24"/>
                <w:lang w:eastAsia="ru-RU"/>
              </w:rPr>
              <w:tab/>
            </w:r>
          </w:p>
          <w:p w:rsidR="00905855" w:rsidRPr="00905855" w:rsidRDefault="00905855" w:rsidP="00905855">
            <w:pPr>
              <w:tabs>
                <w:tab w:val="left" w:pos="2796"/>
              </w:tabs>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2019 год -  0,0     тыс. руб.</w:t>
            </w:r>
          </w:p>
        </w:tc>
      </w:tr>
    </w:tbl>
    <w:p w:rsidR="00905855" w:rsidRPr="00905855" w:rsidRDefault="00905855" w:rsidP="00905855">
      <w:pPr>
        <w:spacing w:after="0" w:line="240" w:lineRule="auto"/>
        <w:jc w:val="right"/>
        <w:rPr>
          <w:rFonts w:ascii="Times New Roman" w:eastAsiaTheme="minorEastAsia" w:hAnsi="Times New Roman" w:cstheme="minorBidi"/>
          <w:sz w:val="24"/>
          <w:lang w:eastAsia="ru-RU"/>
        </w:rPr>
      </w:pPr>
      <w:r w:rsidRPr="00905855">
        <w:rPr>
          <w:rFonts w:ascii="Times New Roman" w:eastAsiaTheme="minorEastAsia" w:hAnsi="Times New Roman" w:cstheme="minorBidi"/>
          <w:sz w:val="24"/>
          <w:lang w:eastAsia="ru-RU"/>
        </w:rPr>
        <w:t>»;</w:t>
      </w:r>
    </w:p>
    <w:p w:rsidR="00905855" w:rsidRPr="00905855" w:rsidRDefault="00905855" w:rsidP="00905855">
      <w:pPr>
        <w:spacing w:after="0" w:line="240" w:lineRule="auto"/>
        <w:ind w:firstLine="540"/>
        <w:jc w:val="both"/>
        <w:rPr>
          <w:rFonts w:ascii="Times New Roman" w:eastAsiaTheme="minorEastAsia" w:hAnsi="Times New Roman" w:cstheme="minorBidi"/>
          <w:sz w:val="24"/>
          <w:lang w:eastAsia="ru-RU"/>
        </w:rPr>
      </w:pPr>
      <w:r w:rsidRPr="00905855">
        <w:rPr>
          <w:rFonts w:ascii="Times New Roman" w:eastAsiaTheme="minorEastAsia" w:hAnsi="Times New Roman" w:cstheme="minorBidi"/>
          <w:sz w:val="24"/>
          <w:lang w:eastAsia="ru-RU"/>
        </w:rPr>
        <w:t>8)Раздел 5 подпрограммы 3   изложить в следующей редакции:</w:t>
      </w:r>
    </w:p>
    <w:p w:rsidR="00905855" w:rsidRPr="00905855" w:rsidRDefault="00905855" w:rsidP="00905855">
      <w:pPr>
        <w:spacing w:after="0" w:line="240" w:lineRule="auto"/>
        <w:jc w:val="right"/>
        <w:rPr>
          <w:rFonts w:ascii="Times New Roman" w:eastAsiaTheme="minorEastAsia" w:hAnsi="Times New Roman" w:cstheme="minorBidi"/>
          <w:sz w:val="24"/>
          <w:lang w:eastAsia="ru-RU"/>
        </w:rPr>
      </w:pP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cs="Arial"/>
          <w:sz w:val="24"/>
          <w:szCs w:val="20"/>
          <w:lang w:eastAsia="ru-RU"/>
        </w:rPr>
        <w:t>«</w:t>
      </w:r>
      <w:r w:rsidRPr="00905855">
        <w:rPr>
          <w:rFonts w:ascii="Times New Roman" w:eastAsiaTheme="minorEastAsia" w:hAnsi="Times New Roman"/>
          <w:sz w:val="24"/>
          <w:szCs w:val="24"/>
          <w:lang w:eastAsia="ru-RU"/>
        </w:rPr>
        <w:t>Общий объем финансирования Подпрограммы на период 2015-2019 гг. предусматривается в размере   10366,5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2015 год -  4413,6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2016 год -  3078,3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2017 год -  51,2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2018 год -  1027,6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2019 год -  1795,8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В том числе средства бюджета муниципального образования муниципального района «Ижемский» -  4209,9 тыс. руб., в том числе по годам:</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2015 год -  1335,3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2016 год -   0,0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2017 год -  51,2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2018 год -  1027,6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2019 год -  1795,8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 xml:space="preserve">средства республиканского бюджета Республики Коми– 6156,6 тыс. руб., в том числе по </w:t>
      </w:r>
      <w:r w:rsidRPr="00905855">
        <w:rPr>
          <w:rFonts w:ascii="Times New Roman" w:eastAsiaTheme="minorEastAsia" w:hAnsi="Times New Roman"/>
          <w:sz w:val="24"/>
          <w:szCs w:val="24"/>
          <w:lang w:eastAsia="ru-RU"/>
        </w:rPr>
        <w:lastRenderedPageBreak/>
        <w:t>годам:</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2015 год -  3078,3 тыс. руб.;</w:t>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2016 год -  3078,3 тыс. руб.;</w:t>
      </w:r>
    </w:p>
    <w:p w:rsidR="00905855" w:rsidRPr="00905855" w:rsidRDefault="00905855" w:rsidP="00905855">
      <w:pPr>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2017 год -  0,0 тыс. руб.;</w:t>
      </w:r>
    </w:p>
    <w:p w:rsidR="00905855" w:rsidRPr="00905855" w:rsidRDefault="00905855" w:rsidP="00905855">
      <w:pPr>
        <w:tabs>
          <w:tab w:val="left" w:pos="2796"/>
        </w:tabs>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2018 год -  0,0     тыс. руб.</w:t>
      </w:r>
      <w:r w:rsidRPr="00905855">
        <w:rPr>
          <w:rFonts w:ascii="Times New Roman" w:eastAsiaTheme="minorEastAsia" w:hAnsi="Times New Roman"/>
          <w:sz w:val="24"/>
          <w:szCs w:val="24"/>
          <w:lang w:eastAsia="ru-RU"/>
        </w:rPr>
        <w:tab/>
      </w:r>
    </w:p>
    <w:p w:rsidR="00905855" w:rsidRPr="00905855" w:rsidRDefault="00905855" w:rsidP="0090585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2019 год -  0,0     тыс. руб.</w:t>
      </w:r>
    </w:p>
    <w:p w:rsidR="00905855" w:rsidRPr="00905855" w:rsidRDefault="00905855" w:rsidP="00905855">
      <w:pPr>
        <w:widowControl w:val="0"/>
        <w:autoSpaceDE w:val="0"/>
        <w:autoSpaceDN w:val="0"/>
        <w:adjustRightInd w:val="0"/>
        <w:spacing w:after="0" w:line="240" w:lineRule="auto"/>
        <w:ind w:firstLine="540"/>
        <w:jc w:val="both"/>
        <w:rPr>
          <w:rFonts w:ascii="Times New Roman" w:hAnsi="Times New Roman"/>
          <w:sz w:val="24"/>
          <w:szCs w:val="24"/>
          <w:lang w:eastAsia="ru-RU"/>
        </w:rPr>
      </w:pPr>
      <w:r w:rsidRPr="00905855">
        <w:rPr>
          <w:rFonts w:ascii="Times New Roman" w:hAnsi="Times New Roman"/>
          <w:sz w:val="24"/>
          <w:szCs w:val="24"/>
          <w:lang w:eastAsia="ru-RU"/>
        </w:rPr>
        <w:t>Ресурсное обеспечение подпрограммы в целом, а также по годам реализации подпрограммы и источникам финансирования приводится в приложении к Программе (</w:t>
      </w:r>
      <w:hyperlink r:id="rId31" w:history="1">
        <w:r w:rsidRPr="00905855">
          <w:rPr>
            <w:rFonts w:ascii="Times New Roman" w:hAnsi="Times New Roman"/>
            <w:sz w:val="24"/>
            <w:szCs w:val="24"/>
            <w:lang w:eastAsia="ru-RU"/>
          </w:rPr>
          <w:t xml:space="preserve">таблицы </w:t>
        </w:r>
      </w:hyperlink>
      <w:r w:rsidRPr="00905855">
        <w:rPr>
          <w:rFonts w:ascii="Times New Roman" w:eastAsiaTheme="minorEastAsia" w:hAnsi="Times New Roman"/>
          <w:sz w:val="24"/>
          <w:szCs w:val="24"/>
          <w:lang w:eastAsia="ru-RU"/>
        </w:rPr>
        <w:t>4</w:t>
      </w:r>
      <w:r w:rsidRPr="00905855">
        <w:rPr>
          <w:rFonts w:ascii="Times New Roman" w:hAnsi="Times New Roman"/>
          <w:sz w:val="24"/>
          <w:szCs w:val="24"/>
          <w:lang w:eastAsia="ru-RU"/>
        </w:rPr>
        <w:t xml:space="preserve"> и </w:t>
      </w:r>
      <w:hyperlink r:id="rId32" w:history="1">
        <w:r w:rsidRPr="00905855">
          <w:rPr>
            <w:rFonts w:ascii="Times New Roman" w:hAnsi="Times New Roman"/>
            <w:sz w:val="24"/>
            <w:szCs w:val="24"/>
            <w:lang w:eastAsia="ru-RU"/>
          </w:rPr>
          <w:t>5</w:t>
        </w:r>
      </w:hyperlink>
      <w:r w:rsidRPr="00905855">
        <w:rPr>
          <w:rFonts w:ascii="Times New Roman" w:hAnsi="Times New Roman"/>
          <w:sz w:val="24"/>
          <w:szCs w:val="24"/>
          <w:lang w:eastAsia="ru-RU"/>
        </w:rPr>
        <w:t>).»;</w:t>
      </w:r>
    </w:p>
    <w:p w:rsidR="00905855" w:rsidRPr="00905855" w:rsidRDefault="00905855" w:rsidP="00905855">
      <w:pPr>
        <w:spacing w:after="0" w:line="240" w:lineRule="auto"/>
        <w:ind w:firstLine="540"/>
        <w:jc w:val="both"/>
        <w:rPr>
          <w:rFonts w:ascii="Times New Roman" w:eastAsiaTheme="minorEastAsia" w:hAnsi="Times New Roman" w:cstheme="minorBidi"/>
          <w:sz w:val="24"/>
          <w:lang w:eastAsia="ru-RU"/>
        </w:rPr>
      </w:pPr>
    </w:p>
    <w:p w:rsidR="00905855" w:rsidRPr="00905855" w:rsidRDefault="00905855" w:rsidP="00905855">
      <w:pPr>
        <w:spacing w:after="0" w:line="240" w:lineRule="auto"/>
        <w:ind w:firstLine="540"/>
        <w:jc w:val="both"/>
        <w:rPr>
          <w:rFonts w:ascii="Times New Roman" w:eastAsiaTheme="minorEastAsia" w:hAnsi="Times New Roman" w:cstheme="minorBidi"/>
          <w:sz w:val="24"/>
          <w:lang w:eastAsia="ru-RU"/>
        </w:rPr>
      </w:pPr>
      <w:r w:rsidRPr="00905855">
        <w:rPr>
          <w:rFonts w:ascii="Times New Roman" w:eastAsiaTheme="minorEastAsia" w:hAnsi="Times New Roman" w:cstheme="minorBidi"/>
          <w:sz w:val="24"/>
          <w:lang w:eastAsia="ru-RU"/>
        </w:rPr>
        <w:t>10) таблицы 4, 5, 6 приложения к Программе изложить в новой редакции согласно приложению к настоящему постановлению.</w:t>
      </w:r>
    </w:p>
    <w:p w:rsidR="00905855" w:rsidRPr="00905855" w:rsidRDefault="00905855" w:rsidP="00905855">
      <w:pPr>
        <w:spacing w:after="0" w:line="240" w:lineRule="auto"/>
        <w:ind w:firstLine="540"/>
        <w:jc w:val="both"/>
        <w:rPr>
          <w:rFonts w:ascii="Times New Roman" w:eastAsiaTheme="minorEastAsia" w:hAnsi="Times New Roman" w:cstheme="minorBidi"/>
          <w:sz w:val="24"/>
          <w:lang w:eastAsia="ru-RU"/>
        </w:rPr>
      </w:pPr>
    </w:p>
    <w:p w:rsidR="00905855" w:rsidRPr="00905855" w:rsidRDefault="00905855" w:rsidP="00905855">
      <w:pPr>
        <w:spacing w:after="0" w:line="240" w:lineRule="auto"/>
        <w:ind w:firstLine="540"/>
        <w:jc w:val="both"/>
        <w:rPr>
          <w:rFonts w:ascii="Times New Roman" w:eastAsiaTheme="minorEastAsia" w:hAnsi="Times New Roman" w:cstheme="minorBidi"/>
          <w:sz w:val="24"/>
          <w:lang w:eastAsia="ru-RU"/>
        </w:rPr>
      </w:pPr>
      <w:r w:rsidRPr="00905855">
        <w:rPr>
          <w:rFonts w:ascii="Times New Roman" w:eastAsiaTheme="minorEastAsia" w:hAnsi="Times New Roman" w:cstheme="minorBidi"/>
          <w:sz w:val="24"/>
          <w:lang w:eastAsia="ru-RU"/>
        </w:rPr>
        <w:t>2. Настоящее постановление вступает в силу со дня официального опубликования (обнародования).</w:t>
      </w:r>
    </w:p>
    <w:p w:rsidR="00905855" w:rsidRPr="00905855" w:rsidRDefault="00905855" w:rsidP="00905855">
      <w:pPr>
        <w:autoSpaceDE w:val="0"/>
        <w:autoSpaceDN w:val="0"/>
        <w:adjustRightInd w:val="0"/>
        <w:spacing w:after="0" w:line="240" w:lineRule="auto"/>
        <w:ind w:firstLine="540"/>
        <w:jc w:val="both"/>
        <w:rPr>
          <w:rFonts w:ascii="Times New Roman" w:hAnsi="Times New Roman"/>
          <w:sz w:val="24"/>
          <w:szCs w:val="24"/>
          <w:lang w:eastAsia="ru-RU"/>
        </w:rPr>
      </w:pPr>
    </w:p>
    <w:p w:rsidR="00905855" w:rsidRPr="00905855" w:rsidRDefault="00905855" w:rsidP="00905855">
      <w:pPr>
        <w:autoSpaceDE w:val="0"/>
        <w:autoSpaceDN w:val="0"/>
        <w:adjustRightInd w:val="0"/>
        <w:spacing w:after="0" w:line="240" w:lineRule="auto"/>
        <w:ind w:firstLine="540"/>
        <w:jc w:val="both"/>
        <w:rPr>
          <w:rFonts w:ascii="Times New Roman" w:hAnsi="Times New Roman"/>
          <w:sz w:val="24"/>
          <w:szCs w:val="24"/>
          <w:lang w:eastAsia="ru-RU"/>
        </w:rPr>
      </w:pPr>
    </w:p>
    <w:p w:rsidR="00905855" w:rsidRPr="00905855" w:rsidRDefault="00905855" w:rsidP="00905855">
      <w:pPr>
        <w:autoSpaceDE w:val="0"/>
        <w:autoSpaceDN w:val="0"/>
        <w:adjustRightInd w:val="0"/>
        <w:spacing w:after="0" w:line="240" w:lineRule="auto"/>
        <w:ind w:firstLine="540"/>
        <w:jc w:val="both"/>
        <w:rPr>
          <w:rFonts w:ascii="Times New Roman" w:hAnsi="Times New Roman"/>
          <w:sz w:val="24"/>
          <w:szCs w:val="24"/>
          <w:lang w:eastAsia="ru-RU"/>
        </w:rPr>
      </w:pPr>
    </w:p>
    <w:p w:rsidR="00905855" w:rsidRPr="00905855" w:rsidRDefault="00905855" w:rsidP="00905855">
      <w:pPr>
        <w:autoSpaceDE w:val="0"/>
        <w:autoSpaceDN w:val="0"/>
        <w:adjustRightInd w:val="0"/>
        <w:spacing w:after="0" w:line="240" w:lineRule="auto"/>
        <w:ind w:firstLine="540"/>
        <w:jc w:val="both"/>
        <w:rPr>
          <w:rFonts w:ascii="Times New Roman" w:hAnsi="Times New Roman"/>
          <w:sz w:val="24"/>
          <w:szCs w:val="24"/>
          <w:lang w:eastAsia="ru-RU"/>
        </w:rPr>
      </w:pPr>
    </w:p>
    <w:p w:rsidR="00905855" w:rsidRPr="00905855" w:rsidRDefault="00905855" w:rsidP="00905855">
      <w:pPr>
        <w:autoSpaceDE w:val="0"/>
        <w:autoSpaceDN w:val="0"/>
        <w:adjustRightInd w:val="0"/>
        <w:spacing w:after="0" w:line="240" w:lineRule="auto"/>
        <w:ind w:firstLine="540"/>
        <w:jc w:val="both"/>
        <w:rPr>
          <w:rFonts w:ascii="Times New Roman" w:hAnsi="Times New Roman"/>
          <w:sz w:val="24"/>
          <w:szCs w:val="24"/>
          <w:lang w:eastAsia="ru-RU"/>
        </w:rPr>
      </w:pPr>
    </w:p>
    <w:p w:rsidR="00905855" w:rsidRPr="00905855" w:rsidRDefault="00905855" w:rsidP="00905855">
      <w:pPr>
        <w:autoSpaceDE w:val="0"/>
        <w:autoSpaceDN w:val="0"/>
        <w:adjustRightInd w:val="0"/>
        <w:spacing w:after="0" w:line="240" w:lineRule="auto"/>
        <w:jc w:val="both"/>
        <w:rPr>
          <w:rFonts w:ascii="Times New Roman" w:hAnsi="Times New Roman"/>
          <w:sz w:val="24"/>
          <w:szCs w:val="24"/>
          <w:lang w:eastAsia="ru-RU"/>
        </w:rPr>
      </w:pPr>
      <w:r w:rsidRPr="00905855">
        <w:rPr>
          <w:rFonts w:ascii="Times New Roman" w:hAnsi="Times New Roman"/>
          <w:sz w:val="24"/>
          <w:szCs w:val="24"/>
          <w:lang w:eastAsia="ru-RU"/>
        </w:rPr>
        <w:t xml:space="preserve">Руководитель администрации </w:t>
      </w:r>
    </w:p>
    <w:p w:rsidR="00905855" w:rsidRPr="00905855" w:rsidRDefault="00905855" w:rsidP="00905855">
      <w:pPr>
        <w:autoSpaceDE w:val="0"/>
        <w:autoSpaceDN w:val="0"/>
        <w:adjustRightInd w:val="0"/>
        <w:spacing w:after="0" w:line="240" w:lineRule="auto"/>
        <w:jc w:val="both"/>
        <w:rPr>
          <w:rFonts w:ascii="Times New Roman" w:hAnsi="Times New Roman"/>
          <w:sz w:val="24"/>
          <w:szCs w:val="24"/>
          <w:lang w:eastAsia="ru-RU"/>
        </w:rPr>
      </w:pPr>
      <w:r w:rsidRPr="00905855">
        <w:rPr>
          <w:rFonts w:ascii="Times New Roman" w:hAnsi="Times New Roman"/>
          <w:sz w:val="24"/>
          <w:szCs w:val="24"/>
          <w:lang w:eastAsia="ru-RU"/>
        </w:rPr>
        <w:t>муниципального района «Ижемский»                                                          Л.И. Терентьева</w:t>
      </w:r>
    </w:p>
    <w:p w:rsidR="00905855" w:rsidRPr="00905855" w:rsidRDefault="00905855" w:rsidP="00905855">
      <w:pPr>
        <w:autoSpaceDE w:val="0"/>
        <w:autoSpaceDN w:val="0"/>
        <w:adjustRightInd w:val="0"/>
        <w:spacing w:after="0" w:line="240" w:lineRule="auto"/>
        <w:ind w:firstLine="540"/>
        <w:jc w:val="both"/>
        <w:rPr>
          <w:rFonts w:ascii="Times New Roman" w:hAnsi="Times New Roman"/>
          <w:sz w:val="24"/>
          <w:szCs w:val="24"/>
          <w:lang w:eastAsia="ru-RU"/>
        </w:rPr>
      </w:pPr>
    </w:p>
    <w:p w:rsidR="00905855" w:rsidRPr="00905855" w:rsidRDefault="00905855" w:rsidP="00905855">
      <w:pPr>
        <w:autoSpaceDE w:val="0"/>
        <w:autoSpaceDN w:val="0"/>
        <w:adjustRightInd w:val="0"/>
        <w:spacing w:after="0" w:line="240" w:lineRule="auto"/>
        <w:ind w:firstLine="540"/>
        <w:jc w:val="both"/>
        <w:rPr>
          <w:rFonts w:ascii="Times New Roman" w:hAnsi="Times New Roman"/>
          <w:sz w:val="24"/>
          <w:szCs w:val="24"/>
          <w:lang w:eastAsia="ru-RU"/>
        </w:rPr>
      </w:pPr>
    </w:p>
    <w:p w:rsidR="00905855" w:rsidRPr="00905855" w:rsidRDefault="00905855" w:rsidP="00905855">
      <w:pPr>
        <w:autoSpaceDE w:val="0"/>
        <w:autoSpaceDN w:val="0"/>
        <w:adjustRightInd w:val="0"/>
        <w:spacing w:after="0" w:line="240" w:lineRule="auto"/>
        <w:ind w:firstLine="540"/>
        <w:jc w:val="both"/>
        <w:rPr>
          <w:rFonts w:ascii="Times New Roman" w:hAnsi="Times New Roman"/>
          <w:sz w:val="24"/>
          <w:szCs w:val="24"/>
          <w:lang w:eastAsia="ru-RU"/>
        </w:rPr>
      </w:pPr>
    </w:p>
    <w:p w:rsidR="00905855" w:rsidRPr="00905855" w:rsidRDefault="00905855" w:rsidP="00905855">
      <w:pPr>
        <w:autoSpaceDE w:val="0"/>
        <w:autoSpaceDN w:val="0"/>
        <w:adjustRightInd w:val="0"/>
        <w:spacing w:after="0" w:line="240" w:lineRule="auto"/>
        <w:ind w:firstLine="540"/>
        <w:jc w:val="both"/>
        <w:rPr>
          <w:rFonts w:ascii="Times New Roman" w:hAnsi="Times New Roman"/>
          <w:sz w:val="24"/>
          <w:szCs w:val="24"/>
          <w:lang w:eastAsia="ru-RU"/>
        </w:rPr>
      </w:pPr>
    </w:p>
    <w:p w:rsidR="003A59B5" w:rsidRDefault="003A59B5" w:rsidP="00905855">
      <w:pPr>
        <w:autoSpaceDE w:val="0"/>
        <w:autoSpaceDN w:val="0"/>
        <w:adjustRightInd w:val="0"/>
        <w:spacing w:after="0" w:line="240" w:lineRule="auto"/>
        <w:ind w:firstLine="540"/>
        <w:jc w:val="both"/>
        <w:rPr>
          <w:rFonts w:asciiTheme="minorHAnsi" w:eastAsiaTheme="minorEastAsia" w:hAnsiTheme="minorHAnsi" w:cstheme="minorBidi"/>
          <w:lang w:eastAsia="ru-RU"/>
        </w:rPr>
        <w:sectPr w:rsidR="003A59B5" w:rsidSect="003A59B5">
          <w:pgSz w:w="11906" w:h="16838"/>
          <w:pgMar w:top="425" w:right="709" w:bottom="1134" w:left="1843" w:header="708" w:footer="708" w:gutter="0"/>
          <w:cols w:space="708"/>
          <w:docGrid w:linePitch="360"/>
        </w:sectPr>
      </w:pPr>
    </w:p>
    <w:p w:rsidR="00905855" w:rsidRPr="00905855" w:rsidRDefault="00905855" w:rsidP="00905855">
      <w:pPr>
        <w:widowControl w:val="0"/>
        <w:autoSpaceDE w:val="0"/>
        <w:autoSpaceDN w:val="0"/>
        <w:adjustRightInd w:val="0"/>
        <w:spacing w:after="0" w:line="240" w:lineRule="auto"/>
        <w:jc w:val="right"/>
        <w:rPr>
          <w:rFonts w:ascii="Times New Roman" w:eastAsiaTheme="minorEastAsia" w:hAnsi="Times New Roman" w:cstheme="minorBidi"/>
          <w:sz w:val="24"/>
          <w:szCs w:val="24"/>
          <w:lang w:eastAsia="ru-RU"/>
        </w:rPr>
      </w:pPr>
      <w:r w:rsidRPr="00905855">
        <w:rPr>
          <w:rFonts w:ascii="Times New Roman" w:eastAsiaTheme="minorEastAsia" w:hAnsi="Times New Roman" w:cstheme="minorBidi"/>
          <w:sz w:val="24"/>
          <w:szCs w:val="24"/>
          <w:lang w:eastAsia="ru-RU"/>
        </w:rPr>
        <w:lastRenderedPageBreak/>
        <w:t xml:space="preserve">Приложение </w:t>
      </w:r>
    </w:p>
    <w:p w:rsidR="00905855" w:rsidRPr="00905855" w:rsidRDefault="00905855" w:rsidP="00905855">
      <w:pPr>
        <w:widowControl w:val="0"/>
        <w:autoSpaceDE w:val="0"/>
        <w:autoSpaceDN w:val="0"/>
        <w:adjustRightInd w:val="0"/>
        <w:spacing w:after="0" w:line="240" w:lineRule="auto"/>
        <w:jc w:val="right"/>
        <w:rPr>
          <w:rFonts w:ascii="Times New Roman" w:eastAsiaTheme="minorEastAsia" w:hAnsi="Times New Roman" w:cstheme="minorBidi"/>
          <w:sz w:val="24"/>
          <w:szCs w:val="24"/>
          <w:lang w:eastAsia="ru-RU"/>
        </w:rPr>
      </w:pPr>
      <w:r w:rsidRPr="00905855">
        <w:rPr>
          <w:rFonts w:ascii="Times New Roman" w:eastAsiaTheme="minorEastAsia" w:hAnsi="Times New Roman" w:cstheme="minorBidi"/>
          <w:sz w:val="24"/>
          <w:szCs w:val="24"/>
          <w:lang w:eastAsia="ru-RU"/>
        </w:rPr>
        <w:t xml:space="preserve">к постановлению администрации </w:t>
      </w:r>
    </w:p>
    <w:p w:rsidR="00905855" w:rsidRPr="00905855" w:rsidRDefault="00905855" w:rsidP="00905855">
      <w:pPr>
        <w:widowControl w:val="0"/>
        <w:autoSpaceDE w:val="0"/>
        <w:autoSpaceDN w:val="0"/>
        <w:adjustRightInd w:val="0"/>
        <w:spacing w:after="0" w:line="240" w:lineRule="auto"/>
        <w:jc w:val="right"/>
        <w:rPr>
          <w:rFonts w:ascii="Times New Roman" w:eastAsiaTheme="minorEastAsia" w:hAnsi="Times New Roman" w:cstheme="minorBidi"/>
          <w:sz w:val="24"/>
          <w:szCs w:val="24"/>
          <w:lang w:eastAsia="ru-RU"/>
        </w:rPr>
      </w:pPr>
      <w:r w:rsidRPr="00905855">
        <w:rPr>
          <w:rFonts w:ascii="Times New Roman" w:eastAsiaTheme="minorEastAsia" w:hAnsi="Times New Roman" w:cstheme="minorBidi"/>
          <w:sz w:val="24"/>
          <w:szCs w:val="24"/>
          <w:lang w:eastAsia="ru-RU"/>
        </w:rPr>
        <w:t>муниципального района «Ижемский»</w:t>
      </w:r>
    </w:p>
    <w:p w:rsidR="00905855" w:rsidRPr="00905855" w:rsidRDefault="00905855" w:rsidP="00905855">
      <w:pPr>
        <w:widowControl w:val="0"/>
        <w:autoSpaceDE w:val="0"/>
        <w:autoSpaceDN w:val="0"/>
        <w:adjustRightInd w:val="0"/>
        <w:spacing w:after="0" w:line="240" w:lineRule="auto"/>
        <w:jc w:val="right"/>
        <w:rPr>
          <w:rFonts w:ascii="Times New Roman" w:eastAsiaTheme="minorEastAsia" w:hAnsi="Times New Roman" w:cstheme="minorBidi"/>
          <w:sz w:val="24"/>
          <w:szCs w:val="24"/>
          <w:lang w:eastAsia="ru-RU"/>
        </w:rPr>
      </w:pPr>
      <w:r w:rsidRPr="00905855">
        <w:rPr>
          <w:rFonts w:ascii="Times New Roman" w:eastAsiaTheme="minorEastAsia" w:hAnsi="Times New Roman" w:cstheme="minorBidi"/>
          <w:sz w:val="24"/>
          <w:szCs w:val="24"/>
          <w:lang w:eastAsia="ru-RU"/>
        </w:rPr>
        <w:t>от 29 декабря 2017 года № 1141</w:t>
      </w:r>
    </w:p>
    <w:p w:rsidR="00905855" w:rsidRPr="00905855" w:rsidRDefault="00905855" w:rsidP="00905855">
      <w:pPr>
        <w:widowControl w:val="0"/>
        <w:autoSpaceDE w:val="0"/>
        <w:autoSpaceDN w:val="0"/>
        <w:adjustRightInd w:val="0"/>
        <w:spacing w:after="0" w:line="240" w:lineRule="auto"/>
        <w:jc w:val="center"/>
        <w:rPr>
          <w:rFonts w:ascii="Times New Roman" w:eastAsiaTheme="minorEastAsia" w:hAnsi="Times New Roman" w:cstheme="minorBidi"/>
          <w:sz w:val="24"/>
          <w:szCs w:val="24"/>
          <w:lang w:eastAsia="ru-RU"/>
        </w:rPr>
      </w:pPr>
    </w:p>
    <w:p w:rsidR="00905855" w:rsidRPr="00905855" w:rsidRDefault="00905855" w:rsidP="00905855">
      <w:pPr>
        <w:widowControl w:val="0"/>
        <w:autoSpaceDE w:val="0"/>
        <w:autoSpaceDN w:val="0"/>
        <w:adjustRightInd w:val="0"/>
        <w:spacing w:after="0" w:line="240" w:lineRule="auto"/>
        <w:jc w:val="center"/>
        <w:rPr>
          <w:rFonts w:ascii="Times New Roman" w:eastAsiaTheme="minorEastAsia" w:hAnsi="Times New Roman" w:cstheme="minorBidi"/>
          <w:sz w:val="24"/>
          <w:szCs w:val="24"/>
          <w:lang w:eastAsia="ru-RU"/>
        </w:rPr>
      </w:pPr>
    </w:p>
    <w:p w:rsidR="00905855" w:rsidRPr="00905855" w:rsidRDefault="00905855" w:rsidP="00905855">
      <w:pPr>
        <w:widowControl w:val="0"/>
        <w:autoSpaceDE w:val="0"/>
        <w:autoSpaceDN w:val="0"/>
        <w:adjustRightInd w:val="0"/>
        <w:spacing w:after="0" w:line="240" w:lineRule="auto"/>
        <w:jc w:val="right"/>
        <w:outlineLvl w:val="2"/>
        <w:rPr>
          <w:rFonts w:ascii="Times New Roman" w:eastAsiaTheme="minorEastAsia" w:hAnsi="Times New Roman"/>
          <w:lang w:eastAsia="ru-RU"/>
        </w:rPr>
      </w:pPr>
      <w:r w:rsidRPr="00905855">
        <w:rPr>
          <w:rFonts w:ascii="Times New Roman" w:eastAsiaTheme="minorEastAsia" w:hAnsi="Times New Roman"/>
          <w:lang w:eastAsia="ru-RU"/>
        </w:rPr>
        <w:t>«Табли</w:t>
      </w:r>
      <w:bookmarkStart w:id="33" w:name="Par1976"/>
      <w:bookmarkStart w:id="34" w:name="Par1978"/>
      <w:bookmarkStart w:id="35" w:name="Par2406"/>
      <w:bookmarkStart w:id="36" w:name="Par2408"/>
      <w:bookmarkEnd w:id="33"/>
      <w:bookmarkEnd w:id="34"/>
      <w:bookmarkEnd w:id="35"/>
      <w:bookmarkEnd w:id="36"/>
      <w:r w:rsidRPr="00905855">
        <w:rPr>
          <w:rFonts w:ascii="Times New Roman" w:eastAsiaTheme="minorEastAsia" w:hAnsi="Times New Roman"/>
          <w:lang w:eastAsia="ru-RU"/>
        </w:rPr>
        <w:t>ца 4</w:t>
      </w:r>
    </w:p>
    <w:p w:rsidR="00905855" w:rsidRPr="00905855" w:rsidRDefault="00905855" w:rsidP="00905855">
      <w:pPr>
        <w:widowControl w:val="0"/>
        <w:autoSpaceDE w:val="0"/>
        <w:autoSpaceDN w:val="0"/>
        <w:adjustRightInd w:val="0"/>
        <w:spacing w:after="0" w:line="240" w:lineRule="auto"/>
        <w:outlineLvl w:val="2"/>
        <w:rPr>
          <w:rFonts w:ascii="Times New Roman" w:eastAsiaTheme="minorEastAsia" w:hAnsi="Times New Roman"/>
          <w:lang w:eastAsia="ru-RU"/>
        </w:rPr>
      </w:pPr>
    </w:p>
    <w:p w:rsidR="00905855" w:rsidRPr="00C76FB6" w:rsidRDefault="00905855" w:rsidP="00905855">
      <w:pPr>
        <w:widowControl w:val="0"/>
        <w:autoSpaceDE w:val="0"/>
        <w:autoSpaceDN w:val="0"/>
        <w:adjustRightInd w:val="0"/>
        <w:spacing w:after="0" w:line="240" w:lineRule="auto"/>
        <w:jc w:val="center"/>
        <w:rPr>
          <w:rFonts w:ascii="Times New Roman" w:eastAsiaTheme="minorEastAsia" w:hAnsi="Times New Roman"/>
          <w:lang w:eastAsia="ru-RU"/>
        </w:rPr>
      </w:pPr>
      <w:r w:rsidRPr="00C76FB6">
        <w:rPr>
          <w:rFonts w:ascii="Times New Roman" w:eastAsiaTheme="minorEastAsia" w:hAnsi="Times New Roman"/>
          <w:lang w:eastAsia="ru-RU"/>
        </w:rPr>
        <w:t>Ресурсное обеспечение</w:t>
      </w:r>
    </w:p>
    <w:p w:rsidR="00905855" w:rsidRPr="00C76FB6" w:rsidRDefault="00905855" w:rsidP="00905855">
      <w:pPr>
        <w:widowControl w:val="0"/>
        <w:autoSpaceDE w:val="0"/>
        <w:autoSpaceDN w:val="0"/>
        <w:adjustRightInd w:val="0"/>
        <w:spacing w:after="0" w:line="240" w:lineRule="auto"/>
        <w:jc w:val="center"/>
        <w:rPr>
          <w:rFonts w:ascii="Times New Roman" w:eastAsiaTheme="minorEastAsia" w:hAnsi="Times New Roman"/>
          <w:lang w:eastAsia="ru-RU"/>
        </w:rPr>
      </w:pPr>
      <w:r w:rsidRPr="00C76FB6">
        <w:rPr>
          <w:rFonts w:ascii="Times New Roman" w:eastAsiaTheme="minorEastAsia" w:hAnsi="Times New Roman"/>
          <w:lang w:eastAsia="ru-RU"/>
        </w:rPr>
        <w:t>реализации муниципальной программы муниципального образования муниципального района «Ижемский» «Территориальное развитие»за счет средств бюджета муниципального района «Ижемский»</w:t>
      </w:r>
    </w:p>
    <w:p w:rsidR="00905855" w:rsidRPr="00C76FB6" w:rsidRDefault="00905855" w:rsidP="00905855">
      <w:pPr>
        <w:widowControl w:val="0"/>
        <w:autoSpaceDE w:val="0"/>
        <w:autoSpaceDN w:val="0"/>
        <w:adjustRightInd w:val="0"/>
        <w:spacing w:after="0" w:line="240" w:lineRule="auto"/>
        <w:jc w:val="center"/>
        <w:rPr>
          <w:rFonts w:ascii="Times New Roman" w:eastAsiaTheme="minorEastAsia" w:hAnsi="Times New Roman"/>
          <w:lang w:eastAsia="ru-RU"/>
        </w:rPr>
      </w:pPr>
      <w:r w:rsidRPr="00C76FB6">
        <w:rPr>
          <w:rFonts w:ascii="Times New Roman" w:eastAsiaTheme="minorEastAsia" w:hAnsi="Times New Roman"/>
          <w:lang w:eastAsia="ru-RU"/>
        </w:rPr>
        <w:t>(с учетом средств республиканского бюджета Республики Коми и федерального бюджета)</w:t>
      </w:r>
    </w:p>
    <w:p w:rsidR="00905855" w:rsidRPr="00C76FB6" w:rsidRDefault="00905855" w:rsidP="00905855">
      <w:pPr>
        <w:widowControl w:val="0"/>
        <w:autoSpaceDE w:val="0"/>
        <w:autoSpaceDN w:val="0"/>
        <w:adjustRightInd w:val="0"/>
        <w:spacing w:after="0" w:line="240" w:lineRule="auto"/>
        <w:jc w:val="center"/>
        <w:rPr>
          <w:rFonts w:ascii="Times New Roman" w:eastAsiaTheme="minorEastAsia" w:hAnsi="Times New Roman"/>
          <w:lang w:eastAsia="ru-RU"/>
        </w:rPr>
      </w:pPr>
    </w:p>
    <w:p w:rsidR="00905855" w:rsidRPr="00C76FB6" w:rsidRDefault="00905855" w:rsidP="00905855">
      <w:pPr>
        <w:widowControl w:val="0"/>
        <w:autoSpaceDE w:val="0"/>
        <w:autoSpaceDN w:val="0"/>
        <w:adjustRightInd w:val="0"/>
        <w:spacing w:after="0" w:line="240" w:lineRule="auto"/>
        <w:jc w:val="center"/>
        <w:rPr>
          <w:rFonts w:ascii="Times New Roman" w:eastAsiaTheme="minorEastAsia" w:hAnsi="Times New Roman"/>
          <w:lang w:eastAsia="ru-RU"/>
        </w:rPr>
      </w:pPr>
    </w:p>
    <w:tbl>
      <w:tblPr>
        <w:tblW w:w="5000" w:type="pct"/>
        <w:tblLook w:val="04A0"/>
      </w:tblPr>
      <w:tblGrid>
        <w:gridCol w:w="2148"/>
        <w:gridCol w:w="2696"/>
        <w:gridCol w:w="2554"/>
        <w:gridCol w:w="1993"/>
        <w:gridCol w:w="1704"/>
        <w:gridCol w:w="1704"/>
        <w:gridCol w:w="1277"/>
        <w:gridCol w:w="1419"/>
      </w:tblGrid>
      <w:tr w:rsidR="00905855" w:rsidRPr="00C76FB6" w:rsidTr="003A59B5">
        <w:trPr>
          <w:trHeight w:val="885"/>
        </w:trPr>
        <w:tc>
          <w:tcPr>
            <w:tcW w:w="693"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Статус</w:t>
            </w:r>
          </w:p>
        </w:tc>
        <w:tc>
          <w:tcPr>
            <w:tcW w:w="870"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Наименование муниципальной программы, подпрограммы муниципальной программы, основного мероприятия</w:t>
            </w:r>
          </w:p>
        </w:tc>
        <w:tc>
          <w:tcPr>
            <w:tcW w:w="824" w:type="pct"/>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Ответственный исполнитель, соисполнители</w:t>
            </w:r>
          </w:p>
        </w:tc>
        <w:tc>
          <w:tcPr>
            <w:tcW w:w="2613" w:type="pct"/>
            <w:gridSpan w:val="5"/>
            <w:tcBorders>
              <w:top w:val="single" w:sz="4" w:space="0" w:color="auto"/>
              <w:left w:val="single" w:sz="4" w:space="0" w:color="auto"/>
              <w:bottom w:val="single" w:sz="4" w:space="0" w:color="auto"/>
              <w:right w:val="single" w:sz="4" w:space="0" w:color="auto"/>
            </w:tcBorders>
            <w:vAlign w:val="center"/>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Расходы (тыс. руб.), годы</w:t>
            </w:r>
          </w:p>
        </w:tc>
      </w:tr>
      <w:tr w:rsidR="00905855" w:rsidRPr="00C76FB6" w:rsidTr="003A59B5">
        <w:trPr>
          <w:trHeight w:val="315"/>
        </w:trPr>
        <w:tc>
          <w:tcPr>
            <w:tcW w:w="693" w:type="pct"/>
            <w:vMerge/>
            <w:tcBorders>
              <w:top w:val="single" w:sz="8" w:space="0" w:color="auto"/>
              <w:left w:val="single" w:sz="8" w:space="0" w:color="auto"/>
              <w:bottom w:val="single" w:sz="8" w:space="0" w:color="000000"/>
              <w:right w:val="single" w:sz="8" w:space="0" w:color="auto"/>
            </w:tcBorders>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p>
        </w:tc>
        <w:tc>
          <w:tcPr>
            <w:tcW w:w="870" w:type="pct"/>
            <w:vMerge/>
            <w:tcBorders>
              <w:top w:val="single" w:sz="8" w:space="0" w:color="auto"/>
              <w:left w:val="single" w:sz="8" w:space="0" w:color="auto"/>
              <w:bottom w:val="single" w:sz="8" w:space="0" w:color="000000"/>
              <w:right w:val="single" w:sz="8" w:space="0" w:color="auto"/>
            </w:tcBorders>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p>
        </w:tc>
        <w:tc>
          <w:tcPr>
            <w:tcW w:w="824" w:type="pct"/>
            <w:vMerge/>
            <w:tcBorders>
              <w:top w:val="single" w:sz="8" w:space="0" w:color="auto"/>
              <w:left w:val="single" w:sz="8" w:space="0" w:color="auto"/>
              <w:bottom w:val="single" w:sz="8" w:space="0" w:color="000000"/>
              <w:right w:val="single" w:sz="4" w:space="0" w:color="auto"/>
            </w:tcBorders>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p>
        </w:tc>
        <w:tc>
          <w:tcPr>
            <w:tcW w:w="643" w:type="pct"/>
            <w:tcBorders>
              <w:top w:val="single" w:sz="4" w:space="0" w:color="auto"/>
              <w:left w:val="single" w:sz="4" w:space="0" w:color="auto"/>
              <w:bottom w:val="single" w:sz="4" w:space="0" w:color="auto"/>
              <w:right w:val="single" w:sz="4" w:space="0" w:color="auto"/>
            </w:tcBorders>
            <w:vAlign w:val="center"/>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2015 год</w:t>
            </w:r>
          </w:p>
        </w:tc>
        <w:tc>
          <w:tcPr>
            <w:tcW w:w="550" w:type="pct"/>
            <w:tcBorders>
              <w:top w:val="nil"/>
              <w:left w:val="single" w:sz="4" w:space="0" w:color="auto"/>
              <w:bottom w:val="single" w:sz="8"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2016 год</w:t>
            </w:r>
          </w:p>
        </w:tc>
        <w:tc>
          <w:tcPr>
            <w:tcW w:w="550" w:type="pct"/>
            <w:tcBorders>
              <w:top w:val="nil"/>
              <w:left w:val="nil"/>
              <w:bottom w:val="single" w:sz="8"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2017 год</w:t>
            </w:r>
          </w:p>
        </w:tc>
        <w:tc>
          <w:tcPr>
            <w:tcW w:w="412" w:type="pct"/>
            <w:tcBorders>
              <w:top w:val="nil"/>
              <w:left w:val="nil"/>
              <w:bottom w:val="single" w:sz="8"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2018 год</w:t>
            </w:r>
          </w:p>
        </w:tc>
        <w:tc>
          <w:tcPr>
            <w:tcW w:w="458" w:type="pct"/>
            <w:tcBorders>
              <w:top w:val="nil"/>
              <w:left w:val="nil"/>
              <w:bottom w:val="single" w:sz="8" w:space="0" w:color="auto"/>
              <w:right w:val="single" w:sz="8" w:space="0" w:color="auto"/>
            </w:tcBorders>
            <w:vAlign w:val="center"/>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2019 год</w:t>
            </w:r>
          </w:p>
        </w:tc>
      </w:tr>
      <w:tr w:rsidR="00905855" w:rsidRPr="00C76FB6" w:rsidTr="003A59B5">
        <w:trPr>
          <w:trHeight w:val="315"/>
        </w:trPr>
        <w:tc>
          <w:tcPr>
            <w:tcW w:w="693" w:type="pct"/>
            <w:tcBorders>
              <w:top w:val="nil"/>
              <w:left w:val="single" w:sz="8" w:space="0" w:color="auto"/>
              <w:bottom w:val="single" w:sz="8"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1</w:t>
            </w:r>
          </w:p>
        </w:tc>
        <w:tc>
          <w:tcPr>
            <w:tcW w:w="870" w:type="pct"/>
            <w:tcBorders>
              <w:top w:val="nil"/>
              <w:left w:val="nil"/>
              <w:bottom w:val="single" w:sz="8"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2</w:t>
            </w:r>
          </w:p>
        </w:tc>
        <w:tc>
          <w:tcPr>
            <w:tcW w:w="824" w:type="pct"/>
            <w:tcBorders>
              <w:top w:val="nil"/>
              <w:left w:val="nil"/>
              <w:bottom w:val="single" w:sz="8" w:space="0" w:color="auto"/>
              <w:right w:val="single" w:sz="4"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3</w:t>
            </w:r>
          </w:p>
        </w:tc>
        <w:tc>
          <w:tcPr>
            <w:tcW w:w="643" w:type="pct"/>
            <w:tcBorders>
              <w:top w:val="single" w:sz="4" w:space="0" w:color="auto"/>
              <w:left w:val="single" w:sz="4" w:space="0" w:color="auto"/>
              <w:bottom w:val="single" w:sz="4" w:space="0" w:color="auto"/>
              <w:right w:val="single" w:sz="4" w:space="0" w:color="auto"/>
            </w:tcBorders>
            <w:vAlign w:val="center"/>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4</w:t>
            </w:r>
          </w:p>
        </w:tc>
        <w:tc>
          <w:tcPr>
            <w:tcW w:w="550" w:type="pct"/>
            <w:tcBorders>
              <w:top w:val="nil"/>
              <w:left w:val="single" w:sz="4" w:space="0" w:color="auto"/>
              <w:bottom w:val="single" w:sz="8"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5</w:t>
            </w:r>
          </w:p>
        </w:tc>
        <w:tc>
          <w:tcPr>
            <w:tcW w:w="550" w:type="pct"/>
            <w:tcBorders>
              <w:top w:val="nil"/>
              <w:left w:val="nil"/>
              <w:bottom w:val="single" w:sz="8"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6</w:t>
            </w:r>
          </w:p>
        </w:tc>
        <w:tc>
          <w:tcPr>
            <w:tcW w:w="412" w:type="pct"/>
            <w:tcBorders>
              <w:top w:val="nil"/>
              <w:left w:val="nil"/>
              <w:bottom w:val="single" w:sz="8"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7</w:t>
            </w:r>
          </w:p>
        </w:tc>
        <w:tc>
          <w:tcPr>
            <w:tcW w:w="458" w:type="pct"/>
            <w:tcBorders>
              <w:top w:val="nil"/>
              <w:left w:val="nil"/>
              <w:bottom w:val="single" w:sz="8" w:space="0" w:color="auto"/>
              <w:right w:val="single" w:sz="8" w:space="0" w:color="auto"/>
            </w:tcBorders>
            <w:vAlign w:val="center"/>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8</w:t>
            </w:r>
          </w:p>
        </w:tc>
      </w:tr>
      <w:tr w:rsidR="00905855" w:rsidRPr="00C76FB6" w:rsidTr="003A59B5">
        <w:trPr>
          <w:trHeight w:val="330"/>
        </w:trPr>
        <w:tc>
          <w:tcPr>
            <w:tcW w:w="693" w:type="pct"/>
            <w:vMerge w:val="restart"/>
            <w:tcBorders>
              <w:top w:val="nil"/>
              <w:left w:val="single" w:sz="8" w:space="0" w:color="auto"/>
              <w:bottom w:val="single" w:sz="8" w:space="0" w:color="000000"/>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Муниципальная программа</w:t>
            </w:r>
          </w:p>
        </w:tc>
        <w:tc>
          <w:tcPr>
            <w:tcW w:w="870" w:type="pct"/>
            <w:vMerge w:val="restart"/>
            <w:tcBorders>
              <w:top w:val="nil"/>
              <w:left w:val="single" w:sz="8" w:space="0" w:color="auto"/>
              <w:bottom w:val="single" w:sz="8" w:space="0" w:color="000000"/>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Территориальное развитие</w:t>
            </w:r>
          </w:p>
        </w:tc>
        <w:tc>
          <w:tcPr>
            <w:tcW w:w="824" w:type="pct"/>
            <w:tcBorders>
              <w:top w:val="nil"/>
              <w:left w:val="nil"/>
              <w:bottom w:val="single" w:sz="8" w:space="0" w:color="auto"/>
              <w:right w:val="single" w:sz="4"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Всего</w:t>
            </w:r>
          </w:p>
        </w:tc>
        <w:tc>
          <w:tcPr>
            <w:tcW w:w="643" w:type="pct"/>
            <w:tcBorders>
              <w:top w:val="single" w:sz="4" w:space="0" w:color="auto"/>
              <w:left w:val="single" w:sz="4" w:space="0" w:color="auto"/>
              <w:bottom w:val="single" w:sz="4" w:space="0" w:color="auto"/>
              <w:right w:val="single" w:sz="4" w:space="0" w:color="auto"/>
            </w:tcBorders>
            <w:vAlign w:val="center"/>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17504,3</w:t>
            </w:r>
          </w:p>
        </w:tc>
        <w:tc>
          <w:tcPr>
            <w:tcW w:w="550" w:type="pct"/>
            <w:tcBorders>
              <w:top w:val="nil"/>
              <w:left w:val="single" w:sz="4" w:space="0" w:color="auto"/>
              <w:bottom w:val="single" w:sz="8"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29386,8</w:t>
            </w:r>
          </w:p>
        </w:tc>
        <w:tc>
          <w:tcPr>
            <w:tcW w:w="550" w:type="pct"/>
            <w:tcBorders>
              <w:top w:val="nil"/>
              <w:left w:val="nil"/>
              <w:bottom w:val="single" w:sz="8"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38477,7</w:t>
            </w:r>
          </w:p>
        </w:tc>
        <w:tc>
          <w:tcPr>
            <w:tcW w:w="412" w:type="pct"/>
            <w:tcBorders>
              <w:top w:val="nil"/>
              <w:left w:val="nil"/>
              <w:bottom w:val="single" w:sz="8"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16871,8</w:t>
            </w:r>
          </w:p>
        </w:tc>
        <w:tc>
          <w:tcPr>
            <w:tcW w:w="458" w:type="pct"/>
            <w:tcBorders>
              <w:top w:val="nil"/>
              <w:left w:val="nil"/>
              <w:bottom w:val="single" w:sz="8" w:space="0" w:color="auto"/>
              <w:right w:val="single" w:sz="8" w:space="0" w:color="auto"/>
            </w:tcBorders>
            <w:vAlign w:val="center"/>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14716,5</w:t>
            </w:r>
          </w:p>
        </w:tc>
      </w:tr>
      <w:tr w:rsidR="00905855" w:rsidRPr="00C76FB6" w:rsidTr="003A59B5">
        <w:trPr>
          <w:trHeight w:val="881"/>
        </w:trPr>
        <w:tc>
          <w:tcPr>
            <w:tcW w:w="693" w:type="pct"/>
            <w:vMerge/>
            <w:tcBorders>
              <w:top w:val="nil"/>
              <w:left w:val="single" w:sz="8" w:space="0" w:color="auto"/>
              <w:bottom w:val="single" w:sz="8" w:space="0" w:color="000000"/>
              <w:right w:val="single" w:sz="8" w:space="0" w:color="auto"/>
            </w:tcBorders>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p>
        </w:tc>
        <w:tc>
          <w:tcPr>
            <w:tcW w:w="870" w:type="pct"/>
            <w:vMerge/>
            <w:tcBorders>
              <w:top w:val="nil"/>
              <w:left w:val="single" w:sz="8" w:space="0" w:color="auto"/>
              <w:bottom w:val="single" w:sz="8" w:space="0" w:color="000000"/>
              <w:right w:val="single" w:sz="8" w:space="0" w:color="auto"/>
            </w:tcBorders>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p>
        </w:tc>
        <w:tc>
          <w:tcPr>
            <w:tcW w:w="824" w:type="pct"/>
            <w:tcBorders>
              <w:top w:val="nil"/>
              <w:left w:val="nil"/>
              <w:bottom w:val="single" w:sz="8" w:space="0" w:color="auto"/>
              <w:right w:val="single" w:sz="4"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Отдел территориального развития и коммунального хозяйства</w:t>
            </w:r>
          </w:p>
        </w:tc>
        <w:tc>
          <w:tcPr>
            <w:tcW w:w="643" w:type="pct"/>
            <w:tcBorders>
              <w:top w:val="single" w:sz="4" w:space="0" w:color="auto"/>
              <w:left w:val="single" w:sz="4" w:space="0" w:color="auto"/>
              <w:bottom w:val="single" w:sz="4" w:space="0" w:color="auto"/>
              <w:right w:val="single" w:sz="4" w:space="0" w:color="auto"/>
            </w:tcBorders>
            <w:vAlign w:val="center"/>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10526,3</w:t>
            </w:r>
          </w:p>
        </w:tc>
        <w:tc>
          <w:tcPr>
            <w:tcW w:w="550" w:type="pct"/>
            <w:tcBorders>
              <w:top w:val="nil"/>
              <w:left w:val="single" w:sz="4" w:space="0" w:color="auto"/>
              <w:bottom w:val="single" w:sz="8"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16992,5</w:t>
            </w:r>
          </w:p>
        </w:tc>
        <w:tc>
          <w:tcPr>
            <w:tcW w:w="550" w:type="pct"/>
            <w:tcBorders>
              <w:top w:val="nil"/>
              <w:left w:val="nil"/>
              <w:bottom w:val="single" w:sz="8"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highlight w:val="yellow"/>
                <w:lang w:eastAsia="ru-RU"/>
              </w:rPr>
            </w:pPr>
            <w:r w:rsidRPr="00C76FB6">
              <w:rPr>
                <w:rFonts w:ascii="Times New Roman" w:eastAsia="Times New Roman" w:hAnsi="Times New Roman"/>
                <w:lang w:eastAsia="ru-RU"/>
              </w:rPr>
              <w:t>14940,1</w:t>
            </w:r>
          </w:p>
        </w:tc>
        <w:tc>
          <w:tcPr>
            <w:tcW w:w="412" w:type="pct"/>
            <w:tcBorders>
              <w:top w:val="nil"/>
              <w:left w:val="nil"/>
              <w:bottom w:val="single" w:sz="8"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9540,7</w:t>
            </w:r>
          </w:p>
        </w:tc>
        <w:tc>
          <w:tcPr>
            <w:tcW w:w="458" w:type="pct"/>
            <w:tcBorders>
              <w:top w:val="nil"/>
              <w:left w:val="nil"/>
              <w:bottom w:val="single" w:sz="8" w:space="0" w:color="auto"/>
              <w:right w:val="single" w:sz="8" w:space="0" w:color="auto"/>
            </w:tcBorders>
            <w:vAlign w:val="center"/>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9540,7</w:t>
            </w:r>
          </w:p>
        </w:tc>
      </w:tr>
      <w:tr w:rsidR="00905855" w:rsidRPr="00C76FB6" w:rsidTr="003A59B5">
        <w:trPr>
          <w:trHeight w:val="1107"/>
        </w:trPr>
        <w:tc>
          <w:tcPr>
            <w:tcW w:w="693" w:type="pct"/>
            <w:vMerge/>
            <w:tcBorders>
              <w:top w:val="nil"/>
              <w:left w:val="single" w:sz="8" w:space="0" w:color="auto"/>
              <w:bottom w:val="single" w:sz="8" w:space="0" w:color="000000"/>
              <w:right w:val="single" w:sz="8" w:space="0" w:color="auto"/>
            </w:tcBorders>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p>
        </w:tc>
        <w:tc>
          <w:tcPr>
            <w:tcW w:w="870" w:type="pct"/>
            <w:vMerge/>
            <w:tcBorders>
              <w:top w:val="nil"/>
              <w:left w:val="single" w:sz="8" w:space="0" w:color="auto"/>
              <w:bottom w:val="single" w:sz="8" w:space="0" w:color="000000"/>
              <w:right w:val="single" w:sz="8" w:space="0" w:color="auto"/>
            </w:tcBorders>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p>
        </w:tc>
        <w:tc>
          <w:tcPr>
            <w:tcW w:w="824" w:type="pct"/>
            <w:tcBorders>
              <w:top w:val="nil"/>
              <w:left w:val="nil"/>
              <w:bottom w:val="single" w:sz="8" w:space="0" w:color="auto"/>
              <w:right w:val="single" w:sz="4"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Отдел по управлению земельными ресурсами и  муниципальным имуществом</w:t>
            </w:r>
          </w:p>
        </w:tc>
        <w:tc>
          <w:tcPr>
            <w:tcW w:w="643" w:type="pct"/>
            <w:tcBorders>
              <w:top w:val="single" w:sz="4" w:space="0" w:color="auto"/>
              <w:left w:val="single" w:sz="4" w:space="0" w:color="auto"/>
              <w:bottom w:val="single" w:sz="4" w:space="0" w:color="auto"/>
              <w:right w:val="single" w:sz="4" w:space="0" w:color="auto"/>
            </w:tcBorders>
            <w:vAlign w:val="center"/>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355,0</w:t>
            </w:r>
          </w:p>
        </w:tc>
        <w:tc>
          <w:tcPr>
            <w:tcW w:w="550" w:type="pct"/>
            <w:tcBorders>
              <w:top w:val="nil"/>
              <w:left w:val="single" w:sz="4" w:space="0" w:color="auto"/>
              <w:bottom w:val="single" w:sz="8"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2293,3</w:t>
            </w:r>
          </w:p>
        </w:tc>
        <w:tc>
          <w:tcPr>
            <w:tcW w:w="550" w:type="pct"/>
            <w:tcBorders>
              <w:top w:val="nil"/>
              <w:left w:val="nil"/>
              <w:bottom w:val="single" w:sz="8"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highlight w:val="yellow"/>
                <w:lang w:eastAsia="ru-RU"/>
              </w:rPr>
            </w:pPr>
            <w:r w:rsidRPr="00C76FB6">
              <w:rPr>
                <w:rFonts w:ascii="Times New Roman" w:eastAsia="Times New Roman" w:hAnsi="Times New Roman"/>
                <w:lang w:eastAsia="ru-RU"/>
              </w:rPr>
              <w:t>605,7</w:t>
            </w:r>
          </w:p>
        </w:tc>
        <w:tc>
          <w:tcPr>
            <w:tcW w:w="412" w:type="pct"/>
            <w:tcBorders>
              <w:top w:val="nil"/>
              <w:left w:val="nil"/>
              <w:bottom w:val="single" w:sz="8"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0,0</w:t>
            </w:r>
          </w:p>
        </w:tc>
        <w:tc>
          <w:tcPr>
            <w:tcW w:w="458" w:type="pct"/>
            <w:tcBorders>
              <w:top w:val="nil"/>
              <w:left w:val="nil"/>
              <w:bottom w:val="single" w:sz="8" w:space="0" w:color="auto"/>
              <w:right w:val="single" w:sz="8" w:space="0" w:color="auto"/>
            </w:tcBorders>
            <w:vAlign w:val="center"/>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0,0</w:t>
            </w:r>
          </w:p>
        </w:tc>
      </w:tr>
      <w:tr w:rsidR="00905855" w:rsidRPr="00C76FB6" w:rsidTr="003A59B5">
        <w:trPr>
          <w:trHeight w:val="556"/>
        </w:trPr>
        <w:tc>
          <w:tcPr>
            <w:tcW w:w="693" w:type="pct"/>
            <w:vMerge/>
            <w:tcBorders>
              <w:top w:val="nil"/>
              <w:left w:val="single" w:sz="8" w:space="0" w:color="auto"/>
              <w:right w:val="single" w:sz="8" w:space="0" w:color="auto"/>
            </w:tcBorders>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p>
        </w:tc>
        <w:tc>
          <w:tcPr>
            <w:tcW w:w="870" w:type="pct"/>
            <w:vMerge/>
            <w:tcBorders>
              <w:top w:val="nil"/>
              <w:left w:val="single" w:sz="8" w:space="0" w:color="auto"/>
              <w:right w:val="single" w:sz="8" w:space="0" w:color="auto"/>
            </w:tcBorders>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p>
        </w:tc>
        <w:tc>
          <w:tcPr>
            <w:tcW w:w="824" w:type="pct"/>
            <w:tcBorders>
              <w:top w:val="nil"/>
              <w:left w:val="nil"/>
              <w:bottom w:val="single" w:sz="8" w:space="0" w:color="auto"/>
              <w:right w:val="single" w:sz="4"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Отдел строительства, архитектуры и градостроительства</w:t>
            </w:r>
          </w:p>
        </w:tc>
        <w:tc>
          <w:tcPr>
            <w:tcW w:w="643" w:type="pct"/>
            <w:tcBorders>
              <w:top w:val="single" w:sz="4" w:space="0" w:color="auto"/>
              <w:left w:val="single" w:sz="4" w:space="0" w:color="auto"/>
              <w:bottom w:val="single" w:sz="4" w:space="0" w:color="auto"/>
              <w:right w:val="single" w:sz="4" w:space="0" w:color="auto"/>
            </w:tcBorders>
            <w:vAlign w:val="center"/>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6623,0</w:t>
            </w:r>
          </w:p>
        </w:tc>
        <w:tc>
          <w:tcPr>
            <w:tcW w:w="550" w:type="pct"/>
            <w:tcBorders>
              <w:top w:val="nil"/>
              <w:left w:val="single" w:sz="4" w:space="0" w:color="auto"/>
              <w:bottom w:val="single" w:sz="8"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9936,0</w:t>
            </w:r>
          </w:p>
        </w:tc>
        <w:tc>
          <w:tcPr>
            <w:tcW w:w="550" w:type="pct"/>
            <w:tcBorders>
              <w:top w:val="nil"/>
              <w:left w:val="nil"/>
              <w:bottom w:val="single" w:sz="8"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highlight w:val="yellow"/>
                <w:lang w:eastAsia="ru-RU"/>
              </w:rPr>
            </w:pPr>
            <w:r w:rsidRPr="00C76FB6">
              <w:rPr>
                <w:rFonts w:ascii="Times New Roman" w:eastAsia="Times New Roman" w:hAnsi="Times New Roman"/>
                <w:lang w:eastAsia="ru-RU"/>
              </w:rPr>
              <w:t>22931,9</w:t>
            </w:r>
          </w:p>
        </w:tc>
        <w:tc>
          <w:tcPr>
            <w:tcW w:w="412" w:type="pct"/>
            <w:tcBorders>
              <w:top w:val="nil"/>
              <w:left w:val="nil"/>
              <w:bottom w:val="single" w:sz="8"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7331,1</w:t>
            </w:r>
          </w:p>
        </w:tc>
        <w:tc>
          <w:tcPr>
            <w:tcW w:w="458" w:type="pct"/>
            <w:tcBorders>
              <w:top w:val="nil"/>
              <w:left w:val="nil"/>
              <w:bottom w:val="single" w:sz="8" w:space="0" w:color="auto"/>
              <w:right w:val="single" w:sz="8" w:space="0" w:color="auto"/>
            </w:tcBorders>
            <w:vAlign w:val="center"/>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5175,8</w:t>
            </w:r>
          </w:p>
        </w:tc>
      </w:tr>
      <w:tr w:rsidR="00905855" w:rsidRPr="00C76FB6" w:rsidTr="003A59B5">
        <w:trPr>
          <w:trHeight w:val="834"/>
        </w:trPr>
        <w:tc>
          <w:tcPr>
            <w:tcW w:w="693" w:type="pct"/>
            <w:tcBorders>
              <w:left w:val="single" w:sz="8" w:space="0" w:color="auto"/>
              <w:bottom w:val="single" w:sz="4" w:space="0" w:color="auto"/>
              <w:right w:val="single" w:sz="8" w:space="0" w:color="auto"/>
            </w:tcBorders>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p>
        </w:tc>
        <w:tc>
          <w:tcPr>
            <w:tcW w:w="870" w:type="pct"/>
            <w:tcBorders>
              <w:left w:val="single" w:sz="8" w:space="0" w:color="auto"/>
              <w:bottom w:val="single" w:sz="8" w:space="0" w:color="000000"/>
              <w:right w:val="single" w:sz="8" w:space="0" w:color="auto"/>
            </w:tcBorders>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p>
        </w:tc>
        <w:tc>
          <w:tcPr>
            <w:tcW w:w="824" w:type="pct"/>
            <w:tcBorders>
              <w:top w:val="nil"/>
              <w:left w:val="nil"/>
              <w:bottom w:val="single" w:sz="8" w:space="0" w:color="auto"/>
              <w:right w:val="single" w:sz="4"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Отдел экономического анализа, прогнозирования и осуществления закупок</w:t>
            </w:r>
          </w:p>
        </w:tc>
        <w:tc>
          <w:tcPr>
            <w:tcW w:w="643" w:type="pct"/>
            <w:tcBorders>
              <w:top w:val="single" w:sz="4" w:space="0" w:color="auto"/>
              <w:left w:val="single" w:sz="4" w:space="0" w:color="auto"/>
              <w:bottom w:val="single" w:sz="4" w:space="0" w:color="auto"/>
              <w:right w:val="single" w:sz="4" w:space="0" w:color="auto"/>
            </w:tcBorders>
            <w:vAlign w:val="center"/>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0,0</w:t>
            </w:r>
          </w:p>
        </w:tc>
        <w:tc>
          <w:tcPr>
            <w:tcW w:w="550" w:type="pct"/>
            <w:tcBorders>
              <w:top w:val="nil"/>
              <w:left w:val="single" w:sz="4" w:space="0" w:color="auto"/>
              <w:bottom w:val="single" w:sz="8"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165,0</w:t>
            </w:r>
          </w:p>
        </w:tc>
        <w:tc>
          <w:tcPr>
            <w:tcW w:w="550" w:type="pct"/>
            <w:tcBorders>
              <w:top w:val="nil"/>
              <w:left w:val="nil"/>
              <w:bottom w:val="single" w:sz="8"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highlight w:val="yellow"/>
                <w:lang w:eastAsia="ru-RU"/>
              </w:rPr>
            </w:pPr>
            <w:r w:rsidRPr="00C76FB6">
              <w:rPr>
                <w:rFonts w:ascii="Times New Roman" w:eastAsia="Times New Roman" w:hAnsi="Times New Roman"/>
                <w:lang w:eastAsia="ru-RU"/>
              </w:rPr>
              <w:t>0,0</w:t>
            </w:r>
          </w:p>
        </w:tc>
        <w:tc>
          <w:tcPr>
            <w:tcW w:w="412" w:type="pct"/>
            <w:tcBorders>
              <w:top w:val="nil"/>
              <w:left w:val="nil"/>
              <w:bottom w:val="single" w:sz="8"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0,0</w:t>
            </w:r>
          </w:p>
        </w:tc>
        <w:tc>
          <w:tcPr>
            <w:tcW w:w="458" w:type="pct"/>
            <w:tcBorders>
              <w:top w:val="nil"/>
              <w:left w:val="nil"/>
              <w:bottom w:val="single" w:sz="8" w:space="0" w:color="auto"/>
              <w:right w:val="single" w:sz="8" w:space="0" w:color="auto"/>
            </w:tcBorders>
            <w:vAlign w:val="center"/>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0,0</w:t>
            </w:r>
          </w:p>
        </w:tc>
      </w:tr>
      <w:tr w:rsidR="00905855" w:rsidRPr="00C76FB6" w:rsidTr="003A59B5">
        <w:trPr>
          <w:trHeight w:val="330"/>
        </w:trPr>
        <w:tc>
          <w:tcPr>
            <w:tcW w:w="693" w:type="pct"/>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rsidR="00905855" w:rsidRPr="00C76FB6" w:rsidRDefault="00DC2987" w:rsidP="003A59B5">
            <w:pPr>
              <w:spacing w:after="0" w:line="240" w:lineRule="auto"/>
              <w:jc w:val="center"/>
              <w:rPr>
                <w:rFonts w:ascii="Times New Roman" w:eastAsia="Times New Roman" w:hAnsi="Times New Roman"/>
                <w:lang w:eastAsia="ru-RU"/>
              </w:rPr>
            </w:pPr>
            <w:hyperlink r:id="rId33" w:anchor="RANGE!Par534" w:history="1">
              <w:r w:rsidR="00905855" w:rsidRPr="00C76FB6">
                <w:rPr>
                  <w:rFonts w:ascii="Times New Roman" w:eastAsia="Times New Roman" w:hAnsi="Times New Roman"/>
                  <w:lang w:eastAsia="ru-RU"/>
                </w:rPr>
                <w:t>Подпрограмма 1.</w:t>
              </w:r>
            </w:hyperlink>
          </w:p>
        </w:tc>
        <w:tc>
          <w:tcPr>
            <w:tcW w:w="870" w:type="pct"/>
            <w:vMerge w:val="restart"/>
            <w:tcBorders>
              <w:top w:val="nil"/>
              <w:left w:val="single" w:sz="8" w:space="0" w:color="auto"/>
              <w:bottom w:val="single" w:sz="8" w:space="0" w:color="000000"/>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Строительство, обеспечение качественным, доступным жильем населения Ижемского района</w:t>
            </w:r>
          </w:p>
        </w:tc>
        <w:tc>
          <w:tcPr>
            <w:tcW w:w="824" w:type="pct"/>
            <w:tcBorders>
              <w:top w:val="nil"/>
              <w:left w:val="nil"/>
              <w:bottom w:val="single" w:sz="8" w:space="0" w:color="auto"/>
              <w:right w:val="single" w:sz="4"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Всего</w:t>
            </w:r>
          </w:p>
        </w:tc>
        <w:tc>
          <w:tcPr>
            <w:tcW w:w="643" w:type="pct"/>
            <w:tcBorders>
              <w:top w:val="single" w:sz="4" w:space="0" w:color="auto"/>
              <w:left w:val="single" w:sz="4" w:space="0" w:color="auto"/>
              <w:bottom w:val="single" w:sz="4" w:space="0" w:color="auto"/>
              <w:right w:val="single" w:sz="4" w:space="0" w:color="auto"/>
            </w:tcBorders>
            <w:vAlign w:val="center"/>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11166,4</w:t>
            </w:r>
          </w:p>
        </w:tc>
        <w:tc>
          <w:tcPr>
            <w:tcW w:w="550" w:type="pct"/>
            <w:tcBorders>
              <w:top w:val="nil"/>
              <w:left w:val="single" w:sz="4" w:space="0" w:color="auto"/>
              <w:bottom w:val="single" w:sz="8"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19273,6</w:t>
            </w:r>
          </w:p>
        </w:tc>
        <w:tc>
          <w:tcPr>
            <w:tcW w:w="550" w:type="pct"/>
            <w:tcBorders>
              <w:top w:val="nil"/>
              <w:left w:val="nil"/>
              <w:bottom w:val="single" w:sz="8"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16880,4</w:t>
            </w:r>
          </w:p>
        </w:tc>
        <w:tc>
          <w:tcPr>
            <w:tcW w:w="412" w:type="pct"/>
            <w:tcBorders>
              <w:top w:val="nil"/>
              <w:left w:val="nil"/>
              <w:bottom w:val="single" w:sz="8"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8163,9</w:t>
            </w:r>
          </w:p>
        </w:tc>
        <w:tc>
          <w:tcPr>
            <w:tcW w:w="458" w:type="pct"/>
            <w:tcBorders>
              <w:top w:val="nil"/>
              <w:left w:val="nil"/>
              <w:bottom w:val="single" w:sz="8" w:space="0" w:color="auto"/>
              <w:right w:val="single" w:sz="8" w:space="0" w:color="auto"/>
            </w:tcBorders>
            <w:vAlign w:val="center"/>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8163,9</w:t>
            </w:r>
          </w:p>
        </w:tc>
      </w:tr>
      <w:tr w:rsidR="00905855" w:rsidRPr="00C76FB6" w:rsidTr="003A59B5">
        <w:trPr>
          <w:trHeight w:val="793"/>
        </w:trPr>
        <w:tc>
          <w:tcPr>
            <w:tcW w:w="693" w:type="pct"/>
            <w:vMerge/>
            <w:tcBorders>
              <w:top w:val="nil"/>
              <w:left w:val="single" w:sz="8" w:space="0" w:color="auto"/>
              <w:bottom w:val="single" w:sz="8" w:space="0" w:color="000000"/>
              <w:right w:val="single" w:sz="8" w:space="0" w:color="auto"/>
            </w:tcBorders>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p>
        </w:tc>
        <w:tc>
          <w:tcPr>
            <w:tcW w:w="870" w:type="pct"/>
            <w:vMerge/>
            <w:tcBorders>
              <w:top w:val="nil"/>
              <w:left w:val="single" w:sz="8" w:space="0" w:color="auto"/>
              <w:bottom w:val="single" w:sz="8" w:space="0" w:color="000000"/>
              <w:right w:val="single" w:sz="8" w:space="0" w:color="auto"/>
            </w:tcBorders>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p>
        </w:tc>
        <w:tc>
          <w:tcPr>
            <w:tcW w:w="824" w:type="pct"/>
            <w:tcBorders>
              <w:top w:val="nil"/>
              <w:left w:val="nil"/>
              <w:bottom w:val="single" w:sz="8" w:space="0" w:color="auto"/>
              <w:right w:val="single" w:sz="4"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Отдел строительства, архитектуры и градостроительства</w:t>
            </w:r>
          </w:p>
        </w:tc>
        <w:tc>
          <w:tcPr>
            <w:tcW w:w="643" w:type="pct"/>
            <w:tcBorders>
              <w:top w:val="single" w:sz="4" w:space="0" w:color="auto"/>
              <w:left w:val="single" w:sz="4" w:space="0" w:color="auto"/>
              <w:bottom w:val="single" w:sz="4" w:space="0" w:color="auto"/>
              <w:right w:val="single" w:sz="4" w:space="0" w:color="auto"/>
            </w:tcBorders>
            <w:vAlign w:val="center"/>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916,4</w:t>
            </w:r>
          </w:p>
        </w:tc>
        <w:tc>
          <w:tcPr>
            <w:tcW w:w="550" w:type="pct"/>
            <w:tcBorders>
              <w:top w:val="nil"/>
              <w:left w:val="single" w:sz="4" w:space="0" w:color="auto"/>
              <w:bottom w:val="single" w:sz="8"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2977,3</w:t>
            </w:r>
          </w:p>
        </w:tc>
        <w:tc>
          <w:tcPr>
            <w:tcW w:w="550" w:type="pct"/>
            <w:tcBorders>
              <w:top w:val="nil"/>
              <w:left w:val="nil"/>
              <w:bottom w:val="single" w:sz="8"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highlight w:val="yellow"/>
                <w:lang w:eastAsia="ru-RU"/>
              </w:rPr>
            </w:pPr>
            <w:r w:rsidRPr="00C76FB6">
              <w:rPr>
                <w:rFonts w:ascii="Times New Roman" w:eastAsia="Times New Roman" w:hAnsi="Times New Roman"/>
                <w:lang w:eastAsia="ru-RU"/>
              </w:rPr>
              <w:t>5763,1</w:t>
            </w:r>
          </w:p>
        </w:tc>
        <w:tc>
          <w:tcPr>
            <w:tcW w:w="412" w:type="pct"/>
            <w:tcBorders>
              <w:top w:val="nil"/>
              <w:left w:val="nil"/>
              <w:bottom w:val="single" w:sz="8"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280,0</w:t>
            </w:r>
          </w:p>
        </w:tc>
        <w:tc>
          <w:tcPr>
            <w:tcW w:w="458" w:type="pct"/>
            <w:tcBorders>
              <w:top w:val="nil"/>
              <w:left w:val="nil"/>
              <w:bottom w:val="single" w:sz="8" w:space="0" w:color="auto"/>
              <w:right w:val="single" w:sz="8" w:space="0" w:color="auto"/>
            </w:tcBorders>
            <w:vAlign w:val="center"/>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280,0</w:t>
            </w:r>
          </w:p>
        </w:tc>
      </w:tr>
      <w:tr w:rsidR="00905855" w:rsidRPr="00C76FB6" w:rsidTr="003A59B5">
        <w:trPr>
          <w:trHeight w:val="961"/>
        </w:trPr>
        <w:tc>
          <w:tcPr>
            <w:tcW w:w="693" w:type="pct"/>
            <w:vMerge/>
            <w:tcBorders>
              <w:top w:val="nil"/>
              <w:left w:val="single" w:sz="8" w:space="0" w:color="auto"/>
              <w:bottom w:val="single" w:sz="8" w:space="0" w:color="000000"/>
              <w:right w:val="single" w:sz="8" w:space="0" w:color="auto"/>
            </w:tcBorders>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p>
        </w:tc>
        <w:tc>
          <w:tcPr>
            <w:tcW w:w="870" w:type="pct"/>
            <w:vMerge/>
            <w:tcBorders>
              <w:top w:val="nil"/>
              <w:left w:val="single" w:sz="8" w:space="0" w:color="auto"/>
              <w:bottom w:val="single" w:sz="8" w:space="0" w:color="000000"/>
              <w:right w:val="single" w:sz="8" w:space="0" w:color="auto"/>
            </w:tcBorders>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p>
        </w:tc>
        <w:tc>
          <w:tcPr>
            <w:tcW w:w="824" w:type="pct"/>
            <w:tcBorders>
              <w:top w:val="nil"/>
              <w:left w:val="nil"/>
              <w:bottom w:val="single" w:sz="8" w:space="0" w:color="auto"/>
              <w:right w:val="single" w:sz="4"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Отдел территориального развития и коммунального хозяйства</w:t>
            </w:r>
          </w:p>
        </w:tc>
        <w:tc>
          <w:tcPr>
            <w:tcW w:w="643" w:type="pct"/>
            <w:tcBorders>
              <w:top w:val="single" w:sz="4" w:space="0" w:color="auto"/>
              <w:left w:val="single" w:sz="4" w:space="0" w:color="auto"/>
              <w:bottom w:val="single" w:sz="4" w:space="0" w:color="auto"/>
              <w:right w:val="single" w:sz="4" w:space="0" w:color="auto"/>
            </w:tcBorders>
            <w:vAlign w:val="center"/>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10100,0</w:t>
            </w:r>
          </w:p>
        </w:tc>
        <w:tc>
          <w:tcPr>
            <w:tcW w:w="550" w:type="pct"/>
            <w:tcBorders>
              <w:top w:val="nil"/>
              <w:left w:val="single" w:sz="4" w:space="0" w:color="auto"/>
              <w:bottom w:val="single" w:sz="8"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16091,7</w:t>
            </w:r>
          </w:p>
        </w:tc>
        <w:tc>
          <w:tcPr>
            <w:tcW w:w="550" w:type="pct"/>
            <w:tcBorders>
              <w:top w:val="nil"/>
              <w:left w:val="nil"/>
              <w:bottom w:val="single" w:sz="8"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highlight w:val="yellow"/>
                <w:lang w:eastAsia="ru-RU"/>
              </w:rPr>
            </w:pPr>
            <w:r w:rsidRPr="00C76FB6">
              <w:rPr>
                <w:rFonts w:ascii="Times New Roman" w:eastAsia="Times New Roman" w:hAnsi="Times New Roman"/>
                <w:lang w:eastAsia="ru-RU"/>
              </w:rPr>
              <w:t>10762,0</w:t>
            </w:r>
          </w:p>
        </w:tc>
        <w:tc>
          <w:tcPr>
            <w:tcW w:w="412" w:type="pct"/>
            <w:tcBorders>
              <w:top w:val="nil"/>
              <w:left w:val="nil"/>
              <w:bottom w:val="single" w:sz="8"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7883,9</w:t>
            </w:r>
          </w:p>
        </w:tc>
        <w:tc>
          <w:tcPr>
            <w:tcW w:w="458" w:type="pct"/>
            <w:tcBorders>
              <w:top w:val="nil"/>
              <w:left w:val="nil"/>
              <w:bottom w:val="single" w:sz="8" w:space="0" w:color="auto"/>
              <w:right w:val="single" w:sz="8" w:space="0" w:color="auto"/>
            </w:tcBorders>
            <w:vAlign w:val="center"/>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7883,9</w:t>
            </w:r>
          </w:p>
        </w:tc>
      </w:tr>
      <w:tr w:rsidR="00905855" w:rsidRPr="00C76FB6" w:rsidTr="003A59B5">
        <w:trPr>
          <w:trHeight w:val="1244"/>
        </w:trPr>
        <w:tc>
          <w:tcPr>
            <w:tcW w:w="693" w:type="pct"/>
            <w:vMerge/>
            <w:tcBorders>
              <w:top w:val="nil"/>
              <w:left w:val="single" w:sz="8" w:space="0" w:color="auto"/>
              <w:bottom w:val="single" w:sz="4" w:space="0" w:color="auto"/>
              <w:right w:val="single" w:sz="8" w:space="0" w:color="auto"/>
            </w:tcBorders>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p>
        </w:tc>
        <w:tc>
          <w:tcPr>
            <w:tcW w:w="870" w:type="pct"/>
            <w:vMerge/>
            <w:tcBorders>
              <w:top w:val="nil"/>
              <w:left w:val="single" w:sz="8" w:space="0" w:color="auto"/>
              <w:bottom w:val="single" w:sz="4" w:space="0" w:color="auto"/>
              <w:right w:val="single" w:sz="8" w:space="0" w:color="auto"/>
            </w:tcBorders>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p>
        </w:tc>
        <w:tc>
          <w:tcPr>
            <w:tcW w:w="824" w:type="pct"/>
            <w:tcBorders>
              <w:top w:val="nil"/>
              <w:left w:val="nil"/>
              <w:bottom w:val="single" w:sz="4" w:space="0" w:color="auto"/>
              <w:right w:val="single" w:sz="4"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Отдел по управлению земельными ресурсами и  муниципальным имуществом</w:t>
            </w:r>
          </w:p>
        </w:tc>
        <w:tc>
          <w:tcPr>
            <w:tcW w:w="643" w:type="pct"/>
            <w:tcBorders>
              <w:top w:val="single" w:sz="4" w:space="0" w:color="auto"/>
              <w:left w:val="single" w:sz="4" w:space="0" w:color="auto"/>
              <w:bottom w:val="single" w:sz="4" w:space="0" w:color="auto"/>
              <w:right w:val="single" w:sz="4" w:space="0" w:color="auto"/>
            </w:tcBorders>
            <w:vAlign w:val="center"/>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150,0</w:t>
            </w:r>
          </w:p>
        </w:tc>
        <w:tc>
          <w:tcPr>
            <w:tcW w:w="550" w:type="pct"/>
            <w:tcBorders>
              <w:top w:val="nil"/>
              <w:left w:val="single" w:sz="4" w:space="0" w:color="auto"/>
              <w:bottom w:val="single" w:sz="4"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204,6</w:t>
            </w:r>
          </w:p>
        </w:tc>
        <w:tc>
          <w:tcPr>
            <w:tcW w:w="550" w:type="pct"/>
            <w:tcBorders>
              <w:top w:val="nil"/>
              <w:left w:val="nil"/>
              <w:bottom w:val="single" w:sz="4"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highlight w:val="yellow"/>
                <w:lang w:eastAsia="ru-RU"/>
              </w:rPr>
            </w:pPr>
            <w:r w:rsidRPr="00C76FB6">
              <w:rPr>
                <w:rFonts w:ascii="Times New Roman" w:eastAsia="Times New Roman" w:hAnsi="Times New Roman"/>
                <w:lang w:eastAsia="ru-RU"/>
              </w:rPr>
              <w:t>355,3</w:t>
            </w:r>
          </w:p>
        </w:tc>
        <w:tc>
          <w:tcPr>
            <w:tcW w:w="412" w:type="pct"/>
            <w:tcBorders>
              <w:top w:val="nil"/>
              <w:left w:val="nil"/>
              <w:bottom w:val="single" w:sz="4"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0,0</w:t>
            </w:r>
          </w:p>
        </w:tc>
        <w:tc>
          <w:tcPr>
            <w:tcW w:w="458" w:type="pct"/>
            <w:tcBorders>
              <w:top w:val="nil"/>
              <w:left w:val="nil"/>
              <w:bottom w:val="single" w:sz="4" w:space="0" w:color="auto"/>
              <w:right w:val="single" w:sz="8" w:space="0" w:color="auto"/>
            </w:tcBorders>
            <w:vAlign w:val="center"/>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0,0</w:t>
            </w:r>
          </w:p>
        </w:tc>
      </w:tr>
      <w:tr w:rsidR="00905855" w:rsidRPr="00C76FB6" w:rsidTr="003A59B5">
        <w:trPr>
          <w:trHeight w:val="2771"/>
        </w:trPr>
        <w:tc>
          <w:tcPr>
            <w:tcW w:w="693" w:type="pct"/>
            <w:tcBorders>
              <w:top w:val="single" w:sz="4" w:space="0" w:color="auto"/>
              <w:left w:val="single" w:sz="8" w:space="0" w:color="auto"/>
              <w:bottom w:val="single" w:sz="8" w:space="0" w:color="000000"/>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Основное мероприятие 1.01.01.</w:t>
            </w:r>
          </w:p>
        </w:tc>
        <w:tc>
          <w:tcPr>
            <w:tcW w:w="870" w:type="pct"/>
            <w:tcBorders>
              <w:top w:val="single" w:sz="4" w:space="0" w:color="auto"/>
              <w:left w:val="nil"/>
              <w:bottom w:val="single" w:sz="4"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Разработка документов территориального проектирования, в т.ч.</w:t>
            </w:r>
          </w:p>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актуализация документов территориального планирования МО МР «Ижемский», разработка местных нормативов градостроительного проектирования</w:t>
            </w:r>
          </w:p>
        </w:tc>
        <w:tc>
          <w:tcPr>
            <w:tcW w:w="824" w:type="pct"/>
            <w:tcBorders>
              <w:top w:val="single" w:sz="4" w:space="0" w:color="auto"/>
              <w:left w:val="single" w:sz="8" w:space="0" w:color="auto"/>
              <w:bottom w:val="single" w:sz="8" w:space="0" w:color="000000"/>
              <w:right w:val="single" w:sz="4"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Отдел строительства, архитектуры и градостроительства</w:t>
            </w:r>
          </w:p>
        </w:tc>
        <w:tc>
          <w:tcPr>
            <w:tcW w:w="643" w:type="pct"/>
            <w:tcBorders>
              <w:top w:val="single" w:sz="4" w:space="0" w:color="auto"/>
              <w:left w:val="single" w:sz="4" w:space="0" w:color="auto"/>
              <w:bottom w:val="single" w:sz="4" w:space="0" w:color="auto"/>
              <w:right w:val="single" w:sz="4" w:space="0" w:color="auto"/>
            </w:tcBorders>
            <w:vAlign w:val="center"/>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416,4</w:t>
            </w:r>
          </w:p>
        </w:tc>
        <w:tc>
          <w:tcPr>
            <w:tcW w:w="550" w:type="pct"/>
            <w:tcBorders>
              <w:top w:val="single" w:sz="4" w:space="0" w:color="auto"/>
              <w:left w:val="single" w:sz="4" w:space="0" w:color="auto"/>
              <w:bottom w:val="single" w:sz="8" w:space="0" w:color="000000"/>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263,5</w:t>
            </w:r>
          </w:p>
        </w:tc>
        <w:tc>
          <w:tcPr>
            <w:tcW w:w="550" w:type="pct"/>
            <w:tcBorders>
              <w:top w:val="single" w:sz="4" w:space="0" w:color="auto"/>
              <w:left w:val="single" w:sz="8" w:space="0" w:color="auto"/>
              <w:bottom w:val="single" w:sz="8" w:space="0" w:color="000000"/>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69,0</w:t>
            </w:r>
          </w:p>
        </w:tc>
        <w:tc>
          <w:tcPr>
            <w:tcW w:w="412" w:type="pct"/>
            <w:tcBorders>
              <w:top w:val="single" w:sz="4" w:space="0" w:color="auto"/>
              <w:left w:val="single" w:sz="8" w:space="0" w:color="auto"/>
              <w:bottom w:val="single" w:sz="8" w:space="0" w:color="000000"/>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0,0</w:t>
            </w:r>
          </w:p>
        </w:tc>
        <w:tc>
          <w:tcPr>
            <w:tcW w:w="458" w:type="pct"/>
            <w:tcBorders>
              <w:top w:val="single" w:sz="4" w:space="0" w:color="auto"/>
              <w:left w:val="single" w:sz="8" w:space="0" w:color="auto"/>
              <w:bottom w:val="single" w:sz="8" w:space="0" w:color="000000"/>
              <w:right w:val="single" w:sz="8" w:space="0" w:color="auto"/>
            </w:tcBorders>
            <w:vAlign w:val="center"/>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0,0</w:t>
            </w:r>
          </w:p>
        </w:tc>
      </w:tr>
      <w:tr w:rsidR="00905855" w:rsidRPr="00C76FB6" w:rsidTr="003A59B5">
        <w:trPr>
          <w:trHeight w:val="2771"/>
        </w:trPr>
        <w:tc>
          <w:tcPr>
            <w:tcW w:w="693" w:type="pct"/>
            <w:tcBorders>
              <w:top w:val="single" w:sz="4" w:space="0" w:color="auto"/>
              <w:left w:val="single" w:sz="8" w:space="0" w:color="auto"/>
              <w:bottom w:val="single" w:sz="8" w:space="0" w:color="000000"/>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lastRenderedPageBreak/>
              <w:t>Основное мероприятие 1.01.02.</w:t>
            </w:r>
          </w:p>
        </w:tc>
        <w:tc>
          <w:tcPr>
            <w:tcW w:w="870" w:type="pct"/>
            <w:tcBorders>
              <w:top w:val="single" w:sz="4" w:space="0" w:color="auto"/>
              <w:left w:val="nil"/>
              <w:bottom w:val="single" w:sz="4"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Актуализация генеральных планов и правил землепользования и застройки муниципальных образований поселений</w:t>
            </w:r>
          </w:p>
        </w:tc>
        <w:tc>
          <w:tcPr>
            <w:tcW w:w="824" w:type="pct"/>
            <w:tcBorders>
              <w:top w:val="single" w:sz="4" w:space="0" w:color="auto"/>
              <w:left w:val="single" w:sz="8" w:space="0" w:color="auto"/>
              <w:bottom w:val="single" w:sz="8" w:space="0" w:color="000000"/>
              <w:right w:val="single" w:sz="4"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Отдел строительства, архитектуры и градостроительства</w:t>
            </w:r>
          </w:p>
        </w:tc>
        <w:tc>
          <w:tcPr>
            <w:tcW w:w="643" w:type="pct"/>
            <w:tcBorders>
              <w:top w:val="single" w:sz="4" w:space="0" w:color="auto"/>
              <w:left w:val="single" w:sz="4" w:space="0" w:color="auto"/>
              <w:bottom w:val="single" w:sz="4" w:space="0" w:color="auto"/>
              <w:right w:val="single" w:sz="4" w:space="0" w:color="auto"/>
            </w:tcBorders>
            <w:vAlign w:val="center"/>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0,0</w:t>
            </w:r>
          </w:p>
        </w:tc>
        <w:tc>
          <w:tcPr>
            <w:tcW w:w="550" w:type="pct"/>
            <w:tcBorders>
              <w:top w:val="single" w:sz="4" w:space="0" w:color="auto"/>
              <w:left w:val="single" w:sz="4" w:space="0" w:color="auto"/>
              <w:bottom w:val="single" w:sz="8" w:space="0" w:color="000000"/>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0,0</w:t>
            </w:r>
          </w:p>
        </w:tc>
        <w:tc>
          <w:tcPr>
            <w:tcW w:w="550" w:type="pct"/>
            <w:tcBorders>
              <w:top w:val="single" w:sz="4" w:space="0" w:color="auto"/>
              <w:left w:val="single" w:sz="8" w:space="0" w:color="auto"/>
              <w:bottom w:val="single" w:sz="8" w:space="0" w:color="000000"/>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200,0</w:t>
            </w:r>
          </w:p>
        </w:tc>
        <w:tc>
          <w:tcPr>
            <w:tcW w:w="412" w:type="pct"/>
            <w:tcBorders>
              <w:top w:val="single" w:sz="4" w:space="0" w:color="auto"/>
              <w:left w:val="single" w:sz="8" w:space="0" w:color="auto"/>
              <w:bottom w:val="single" w:sz="8" w:space="0" w:color="000000"/>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0,0</w:t>
            </w:r>
          </w:p>
        </w:tc>
        <w:tc>
          <w:tcPr>
            <w:tcW w:w="458" w:type="pct"/>
            <w:tcBorders>
              <w:top w:val="single" w:sz="4" w:space="0" w:color="auto"/>
              <w:left w:val="single" w:sz="8" w:space="0" w:color="auto"/>
              <w:bottom w:val="single" w:sz="8" w:space="0" w:color="000000"/>
              <w:right w:val="single" w:sz="8" w:space="0" w:color="auto"/>
            </w:tcBorders>
            <w:vAlign w:val="center"/>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0,0</w:t>
            </w:r>
          </w:p>
        </w:tc>
      </w:tr>
      <w:tr w:rsidR="00905855" w:rsidRPr="00C76FB6" w:rsidTr="003A59B5">
        <w:trPr>
          <w:trHeight w:val="1115"/>
        </w:trPr>
        <w:tc>
          <w:tcPr>
            <w:tcW w:w="693" w:type="pct"/>
            <w:tcBorders>
              <w:top w:val="nil"/>
              <w:left w:val="single" w:sz="8" w:space="0" w:color="auto"/>
              <w:bottom w:val="single" w:sz="4"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Основное мероприятие 1.02.02.</w:t>
            </w:r>
          </w:p>
        </w:tc>
        <w:tc>
          <w:tcPr>
            <w:tcW w:w="870" w:type="pct"/>
            <w:tcBorders>
              <w:top w:val="single" w:sz="4" w:space="0" w:color="auto"/>
              <w:left w:val="nil"/>
              <w:bottom w:val="single" w:sz="4"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heme="minorEastAsia" w:hAnsi="Times New Roman"/>
                <w:lang w:eastAsia="ru-RU"/>
              </w:rPr>
              <w:t>Формирование земельных участков для последующего предоставления в целях индивидуального жилищного строительства и для последующей реализации их в целях индивидуального жилищного строительства</w:t>
            </w:r>
          </w:p>
        </w:tc>
        <w:tc>
          <w:tcPr>
            <w:tcW w:w="824" w:type="pct"/>
            <w:tcBorders>
              <w:top w:val="nil"/>
              <w:left w:val="nil"/>
              <w:bottom w:val="single" w:sz="4" w:space="0" w:color="auto"/>
              <w:right w:val="single" w:sz="4"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Отдел по управлению земельными ресурсами и муниципальным имуществом</w:t>
            </w:r>
          </w:p>
        </w:tc>
        <w:tc>
          <w:tcPr>
            <w:tcW w:w="643" w:type="pct"/>
            <w:tcBorders>
              <w:top w:val="single" w:sz="4" w:space="0" w:color="auto"/>
              <w:left w:val="single" w:sz="4" w:space="0" w:color="auto"/>
              <w:bottom w:val="single" w:sz="4" w:space="0" w:color="auto"/>
              <w:right w:val="single" w:sz="4" w:space="0" w:color="auto"/>
            </w:tcBorders>
            <w:vAlign w:val="center"/>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150,0</w:t>
            </w:r>
          </w:p>
        </w:tc>
        <w:tc>
          <w:tcPr>
            <w:tcW w:w="550" w:type="pct"/>
            <w:tcBorders>
              <w:top w:val="nil"/>
              <w:left w:val="single" w:sz="4" w:space="0" w:color="auto"/>
              <w:bottom w:val="single" w:sz="4"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60,0</w:t>
            </w:r>
          </w:p>
        </w:tc>
        <w:tc>
          <w:tcPr>
            <w:tcW w:w="550" w:type="pct"/>
            <w:tcBorders>
              <w:top w:val="nil"/>
              <w:left w:val="nil"/>
              <w:bottom w:val="single" w:sz="4"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0,0</w:t>
            </w:r>
          </w:p>
        </w:tc>
        <w:tc>
          <w:tcPr>
            <w:tcW w:w="412" w:type="pct"/>
            <w:tcBorders>
              <w:top w:val="nil"/>
              <w:left w:val="nil"/>
              <w:bottom w:val="single" w:sz="4"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0,0</w:t>
            </w:r>
          </w:p>
        </w:tc>
        <w:tc>
          <w:tcPr>
            <w:tcW w:w="458" w:type="pct"/>
            <w:tcBorders>
              <w:top w:val="nil"/>
              <w:left w:val="nil"/>
              <w:bottom w:val="single" w:sz="4" w:space="0" w:color="auto"/>
              <w:right w:val="single" w:sz="8" w:space="0" w:color="auto"/>
            </w:tcBorders>
            <w:vAlign w:val="center"/>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0,0</w:t>
            </w:r>
          </w:p>
        </w:tc>
      </w:tr>
      <w:tr w:rsidR="00905855" w:rsidRPr="00C76FB6" w:rsidTr="003A59B5">
        <w:trPr>
          <w:trHeight w:val="938"/>
        </w:trPr>
        <w:tc>
          <w:tcPr>
            <w:tcW w:w="693" w:type="pct"/>
            <w:tcBorders>
              <w:top w:val="nil"/>
              <w:left w:val="single" w:sz="8" w:space="0" w:color="auto"/>
              <w:bottom w:val="single" w:sz="4"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Основное мероприятие 1.02.03.</w:t>
            </w:r>
          </w:p>
        </w:tc>
        <w:tc>
          <w:tcPr>
            <w:tcW w:w="870" w:type="pct"/>
            <w:tcBorders>
              <w:top w:val="single" w:sz="4" w:space="0" w:color="auto"/>
              <w:left w:val="nil"/>
              <w:bottom w:val="single" w:sz="4"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heme="minorEastAsia" w:hAnsi="Times New Roman"/>
                <w:lang w:eastAsia="ru-RU"/>
              </w:rPr>
            </w:pPr>
            <w:r w:rsidRPr="00C76FB6">
              <w:rPr>
                <w:rFonts w:ascii="Times New Roman" w:eastAsiaTheme="minorEastAsia" w:hAnsi="Times New Roman"/>
                <w:lang w:eastAsia="ru-RU"/>
              </w:rPr>
              <w:t>Строительство индивидуального жилья</w:t>
            </w:r>
          </w:p>
        </w:tc>
        <w:tc>
          <w:tcPr>
            <w:tcW w:w="824" w:type="pct"/>
            <w:tcBorders>
              <w:top w:val="nil"/>
              <w:left w:val="nil"/>
              <w:bottom w:val="single" w:sz="4" w:space="0" w:color="auto"/>
              <w:right w:val="single" w:sz="4"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Отдел строительства, архитектуры и градостроительства</w:t>
            </w:r>
          </w:p>
        </w:tc>
        <w:tc>
          <w:tcPr>
            <w:tcW w:w="643" w:type="pct"/>
            <w:tcBorders>
              <w:top w:val="single" w:sz="4" w:space="0" w:color="auto"/>
              <w:left w:val="single" w:sz="4" w:space="0" w:color="auto"/>
              <w:bottom w:val="single" w:sz="4" w:space="0" w:color="auto"/>
              <w:right w:val="single" w:sz="4" w:space="0" w:color="auto"/>
            </w:tcBorders>
            <w:vAlign w:val="center"/>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0,0</w:t>
            </w:r>
          </w:p>
        </w:tc>
        <w:tc>
          <w:tcPr>
            <w:tcW w:w="550" w:type="pct"/>
            <w:tcBorders>
              <w:top w:val="nil"/>
              <w:left w:val="single" w:sz="4" w:space="0" w:color="auto"/>
              <w:bottom w:val="single" w:sz="4"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0,0</w:t>
            </w:r>
          </w:p>
        </w:tc>
        <w:tc>
          <w:tcPr>
            <w:tcW w:w="550" w:type="pct"/>
            <w:tcBorders>
              <w:top w:val="nil"/>
              <w:left w:val="nil"/>
              <w:bottom w:val="single" w:sz="4"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9,8</w:t>
            </w:r>
          </w:p>
        </w:tc>
        <w:tc>
          <w:tcPr>
            <w:tcW w:w="412" w:type="pct"/>
            <w:tcBorders>
              <w:top w:val="nil"/>
              <w:left w:val="nil"/>
              <w:bottom w:val="single" w:sz="4"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0,0</w:t>
            </w:r>
          </w:p>
        </w:tc>
        <w:tc>
          <w:tcPr>
            <w:tcW w:w="458" w:type="pct"/>
            <w:tcBorders>
              <w:top w:val="nil"/>
              <w:left w:val="nil"/>
              <w:bottom w:val="single" w:sz="4" w:space="0" w:color="auto"/>
              <w:right w:val="single" w:sz="8" w:space="0" w:color="auto"/>
            </w:tcBorders>
            <w:vAlign w:val="center"/>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0,0</w:t>
            </w:r>
          </w:p>
        </w:tc>
      </w:tr>
      <w:tr w:rsidR="00905855" w:rsidRPr="00C76FB6" w:rsidTr="003A59B5">
        <w:trPr>
          <w:trHeight w:val="2750"/>
        </w:trPr>
        <w:tc>
          <w:tcPr>
            <w:tcW w:w="693" w:type="pct"/>
            <w:tcBorders>
              <w:top w:val="single" w:sz="4" w:space="0" w:color="auto"/>
              <w:left w:val="single" w:sz="8" w:space="0" w:color="auto"/>
              <w:bottom w:val="single" w:sz="8" w:space="0" w:color="000000"/>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lastRenderedPageBreak/>
              <w:t>Основное мероприятие 1.02.04.</w:t>
            </w:r>
          </w:p>
        </w:tc>
        <w:tc>
          <w:tcPr>
            <w:tcW w:w="870" w:type="pct"/>
            <w:tcBorders>
              <w:top w:val="single" w:sz="4" w:space="0" w:color="auto"/>
              <w:left w:val="single" w:sz="8" w:space="0" w:color="auto"/>
              <w:bottom w:val="single" w:sz="8" w:space="0" w:color="000000"/>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Реализация инвестиционных проектов по обеспечению новых земельных участков инженерной и дорожной инфраструктурой для целей жилищного строительства с разработкой проектов планировок территорий</w:t>
            </w:r>
          </w:p>
        </w:tc>
        <w:tc>
          <w:tcPr>
            <w:tcW w:w="824" w:type="pct"/>
            <w:tcBorders>
              <w:top w:val="single" w:sz="4" w:space="0" w:color="auto"/>
              <w:left w:val="single" w:sz="8" w:space="0" w:color="auto"/>
              <w:bottom w:val="single" w:sz="8" w:space="0" w:color="000000"/>
              <w:right w:val="single" w:sz="4"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Отдел строительства, архитектуры и градостроительства</w:t>
            </w:r>
          </w:p>
        </w:tc>
        <w:tc>
          <w:tcPr>
            <w:tcW w:w="643" w:type="pct"/>
            <w:tcBorders>
              <w:top w:val="single" w:sz="4" w:space="0" w:color="auto"/>
              <w:left w:val="single" w:sz="4" w:space="0" w:color="auto"/>
              <w:bottom w:val="single" w:sz="4" w:space="0" w:color="auto"/>
              <w:right w:val="single" w:sz="4" w:space="0" w:color="auto"/>
            </w:tcBorders>
            <w:vAlign w:val="center"/>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500,0</w:t>
            </w:r>
          </w:p>
        </w:tc>
        <w:tc>
          <w:tcPr>
            <w:tcW w:w="550" w:type="pct"/>
            <w:tcBorders>
              <w:top w:val="single" w:sz="4" w:space="0" w:color="auto"/>
              <w:left w:val="single" w:sz="4" w:space="0" w:color="auto"/>
              <w:bottom w:val="single" w:sz="8" w:space="0" w:color="000000"/>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2633,6</w:t>
            </w:r>
          </w:p>
        </w:tc>
        <w:tc>
          <w:tcPr>
            <w:tcW w:w="550" w:type="pct"/>
            <w:tcBorders>
              <w:top w:val="single" w:sz="4" w:space="0" w:color="auto"/>
              <w:left w:val="single" w:sz="8" w:space="0" w:color="auto"/>
              <w:bottom w:val="single" w:sz="8" w:space="0" w:color="000000"/>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5484,3</w:t>
            </w:r>
          </w:p>
        </w:tc>
        <w:tc>
          <w:tcPr>
            <w:tcW w:w="412" w:type="pct"/>
            <w:tcBorders>
              <w:top w:val="single" w:sz="4" w:space="0" w:color="auto"/>
              <w:left w:val="single" w:sz="8" w:space="0" w:color="auto"/>
              <w:bottom w:val="single" w:sz="8" w:space="0" w:color="000000"/>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280,0</w:t>
            </w:r>
          </w:p>
        </w:tc>
        <w:tc>
          <w:tcPr>
            <w:tcW w:w="458" w:type="pct"/>
            <w:tcBorders>
              <w:top w:val="single" w:sz="4" w:space="0" w:color="auto"/>
              <w:left w:val="single" w:sz="8" w:space="0" w:color="auto"/>
              <w:right w:val="single" w:sz="8" w:space="0" w:color="auto"/>
            </w:tcBorders>
            <w:vAlign w:val="center"/>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280,0</w:t>
            </w:r>
          </w:p>
        </w:tc>
      </w:tr>
      <w:tr w:rsidR="00905855" w:rsidRPr="00C76FB6" w:rsidTr="003A59B5">
        <w:trPr>
          <w:trHeight w:val="1170"/>
        </w:trPr>
        <w:tc>
          <w:tcPr>
            <w:tcW w:w="693" w:type="pct"/>
            <w:tcBorders>
              <w:top w:val="nil"/>
              <w:left w:val="single" w:sz="8" w:space="0" w:color="auto"/>
              <w:bottom w:val="single" w:sz="8"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Основное мероприятие 1.04.01.</w:t>
            </w:r>
          </w:p>
        </w:tc>
        <w:tc>
          <w:tcPr>
            <w:tcW w:w="870" w:type="pct"/>
            <w:tcBorders>
              <w:top w:val="nil"/>
              <w:left w:val="nil"/>
              <w:bottom w:val="single" w:sz="8"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Реализация мероприятий по переселению граждан из аварийного жилищного фонда</w:t>
            </w:r>
          </w:p>
        </w:tc>
        <w:tc>
          <w:tcPr>
            <w:tcW w:w="824" w:type="pct"/>
            <w:tcBorders>
              <w:top w:val="nil"/>
              <w:left w:val="nil"/>
              <w:bottom w:val="single" w:sz="8" w:space="0" w:color="auto"/>
              <w:right w:val="single" w:sz="4"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Отдел строительства, архитектуры и градостроительства</w:t>
            </w:r>
          </w:p>
        </w:tc>
        <w:tc>
          <w:tcPr>
            <w:tcW w:w="643" w:type="pct"/>
            <w:tcBorders>
              <w:top w:val="single" w:sz="4" w:space="0" w:color="auto"/>
              <w:left w:val="single" w:sz="4" w:space="0" w:color="auto"/>
              <w:bottom w:val="single" w:sz="4" w:space="0" w:color="auto"/>
              <w:right w:val="single" w:sz="4" w:space="0" w:color="auto"/>
            </w:tcBorders>
            <w:vAlign w:val="center"/>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0,0</w:t>
            </w:r>
          </w:p>
        </w:tc>
        <w:tc>
          <w:tcPr>
            <w:tcW w:w="550" w:type="pct"/>
            <w:tcBorders>
              <w:top w:val="nil"/>
              <w:left w:val="single" w:sz="4" w:space="0" w:color="auto"/>
              <w:bottom w:val="single" w:sz="8"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80,2</w:t>
            </w:r>
          </w:p>
        </w:tc>
        <w:tc>
          <w:tcPr>
            <w:tcW w:w="550" w:type="pct"/>
            <w:tcBorders>
              <w:top w:val="nil"/>
              <w:left w:val="nil"/>
              <w:bottom w:val="single" w:sz="8"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0,0</w:t>
            </w:r>
          </w:p>
        </w:tc>
        <w:tc>
          <w:tcPr>
            <w:tcW w:w="412" w:type="pct"/>
            <w:tcBorders>
              <w:top w:val="nil"/>
              <w:left w:val="nil"/>
              <w:bottom w:val="single" w:sz="8"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0,0</w:t>
            </w:r>
          </w:p>
        </w:tc>
        <w:tc>
          <w:tcPr>
            <w:tcW w:w="458" w:type="pct"/>
            <w:tcBorders>
              <w:top w:val="nil"/>
              <w:left w:val="nil"/>
              <w:bottom w:val="single" w:sz="8" w:space="0" w:color="auto"/>
              <w:right w:val="single" w:sz="8" w:space="0" w:color="auto"/>
            </w:tcBorders>
            <w:vAlign w:val="center"/>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0,0</w:t>
            </w:r>
          </w:p>
        </w:tc>
      </w:tr>
      <w:tr w:rsidR="00905855" w:rsidRPr="00C76FB6" w:rsidTr="003A59B5">
        <w:trPr>
          <w:trHeight w:val="3165"/>
        </w:trPr>
        <w:tc>
          <w:tcPr>
            <w:tcW w:w="693" w:type="pct"/>
            <w:tcBorders>
              <w:top w:val="nil"/>
              <w:left w:val="single" w:sz="8" w:space="0" w:color="auto"/>
              <w:bottom w:val="single" w:sz="8"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Основное мероприятие 1.04.02.</w:t>
            </w:r>
          </w:p>
        </w:tc>
        <w:tc>
          <w:tcPr>
            <w:tcW w:w="870" w:type="pct"/>
            <w:tcBorders>
              <w:top w:val="nil"/>
              <w:left w:val="nil"/>
              <w:bottom w:val="single" w:sz="8"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Предоставление земельных участков для индивидуального жилищного строительства или ведения личного подсобного хозяйства с возможностью возведения жилого дома с целью предоставления на бесплатной основе семьям, имеющим трех и более детей</w:t>
            </w:r>
          </w:p>
        </w:tc>
        <w:tc>
          <w:tcPr>
            <w:tcW w:w="824" w:type="pct"/>
            <w:tcBorders>
              <w:top w:val="nil"/>
              <w:left w:val="nil"/>
              <w:bottom w:val="single" w:sz="8" w:space="0" w:color="auto"/>
              <w:right w:val="single" w:sz="4"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Отдел по управлению земельными ресурсами и муниципальным имуществом</w:t>
            </w:r>
          </w:p>
        </w:tc>
        <w:tc>
          <w:tcPr>
            <w:tcW w:w="643" w:type="pct"/>
            <w:tcBorders>
              <w:top w:val="single" w:sz="4" w:space="0" w:color="auto"/>
              <w:left w:val="single" w:sz="4" w:space="0" w:color="auto"/>
              <w:bottom w:val="single" w:sz="4" w:space="0" w:color="auto"/>
              <w:right w:val="single" w:sz="4" w:space="0" w:color="auto"/>
            </w:tcBorders>
            <w:vAlign w:val="center"/>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0,0</w:t>
            </w:r>
          </w:p>
        </w:tc>
        <w:tc>
          <w:tcPr>
            <w:tcW w:w="550" w:type="pct"/>
            <w:tcBorders>
              <w:top w:val="nil"/>
              <w:left w:val="single" w:sz="4" w:space="0" w:color="auto"/>
              <w:bottom w:val="single" w:sz="8"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144,6</w:t>
            </w:r>
          </w:p>
        </w:tc>
        <w:tc>
          <w:tcPr>
            <w:tcW w:w="550" w:type="pct"/>
            <w:tcBorders>
              <w:top w:val="nil"/>
              <w:left w:val="nil"/>
              <w:bottom w:val="single" w:sz="8"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355,3</w:t>
            </w:r>
          </w:p>
        </w:tc>
        <w:tc>
          <w:tcPr>
            <w:tcW w:w="412" w:type="pct"/>
            <w:tcBorders>
              <w:top w:val="nil"/>
              <w:left w:val="nil"/>
              <w:bottom w:val="single" w:sz="8"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0,0</w:t>
            </w:r>
          </w:p>
        </w:tc>
        <w:tc>
          <w:tcPr>
            <w:tcW w:w="458" w:type="pct"/>
            <w:tcBorders>
              <w:top w:val="nil"/>
              <w:left w:val="nil"/>
              <w:bottom w:val="single" w:sz="8" w:space="0" w:color="auto"/>
              <w:right w:val="single" w:sz="8" w:space="0" w:color="auto"/>
            </w:tcBorders>
            <w:vAlign w:val="center"/>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0,0</w:t>
            </w:r>
          </w:p>
        </w:tc>
      </w:tr>
      <w:tr w:rsidR="00905855" w:rsidRPr="00C76FB6" w:rsidTr="003A59B5">
        <w:trPr>
          <w:trHeight w:val="2220"/>
        </w:trPr>
        <w:tc>
          <w:tcPr>
            <w:tcW w:w="693" w:type="pct"/>
            <w:tcBorders>
              <w:top w:val="nil"/>
              <w:left w:val="single" w:sz="8" w:space="0" w:color="auto"/>
              <w:bottom w:val="single" w:sz="8"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lastRenderedPageBreak/>
              <w:t>Основное мероприятие 1.04.05.</w:t>
            </w:r>
          </w:p>
        </w:tc>
        <w:tc>
          <w:tcPr>
            <w:tcW w:w="870" w:type="pct"/>
            <w:tcBorders>
              <w:top w:val="nil"/>
              <w:left w:val="nil"/>
              <w:bottom w:val="single" w:sz="8"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Содействие в выполнении государственных  обязательств  по обеспечению жильем  категорий  граждан, установленных законодательством Республики Коми</w:t>
            </w:r>
          </w:p>
        </w:tc>
        <w:tc>
          <w:tcPr>
            <w:tcW w:w="824" w:type="pct"/>
            <w:tcBorders>
              <w:top w:val="nil"/>
              <w:left w:val="nil"/>
              <w:bottom w:val="single" w:sz="8" w:space="0" w:color="auto"/>
              <w:right w:val="single" w:sz="4"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Отдел территориального развития и коммунального хозяйства</w:t>
            </w:r>
          </w:p>
        </w:tc>
        <w:tc>
          <w:tcPr>
            <w:tcW w:w="643" w:type="pct"/>
            <w:tcBorders>
              <w:top w:val="single" w:sz="4" w:space="0" w:color="auto"/>
              <w:left w:val="single" w:sz="4" w:space="0" w:color="auto"/>
              <w:bottom w:val="single" w:sz="4" w:space="0" w:color="auto"/>
              <w:right w:val="single" w:sz="4" w:space="0" w:color="auto"/>
            </w:tcBorders>
            <w:vAlign w:val="center"/>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866,4</w:t>
            </w:r>
          </w:p>
        </w:tc>
        <w:tc>
          <w:tcPr>
            <w:tcW w:w="550" w:type="pct"/>
            <w:tcBorders>
              <w:top w:val="nil"/>
              <w:left w:val="single" w:sz="4" w:space="0" w:color="auto"/>
              <w:bottom w:val="single" w:sz="8"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733,1</w:t>
            </w:r>
          </w:p>
        </w:tc>
        <w:tc>
          <w:tcPr>
            <w:tcW w:w="550" w:type="pct"/>
            <w:tcBorders>
              <w:top w:val="nil"/>
              <w:left w:val="nil"/>
              <w:bottom w:val="single" w:sz="8"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744,8</w:t>
            </w:r>
          </w:p>
        </w:tc>
        <w:tc>
          <w:tcPr>
            <w:tcW w:w="412" w:type="pct"/>
            <w:tcBorders>
              <w:top w:val="nil"/>
              <w:left w:val="nil"/>
              <w:bottom w:val="single" w:sz="8"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744,8</w:t>
            </w:r>
          </w:p>
        </w:tc>
        <w:tc>
          <w:tcPr>
            <w:tcW w:w="458" w:type="pct"/>
            <w:tcBorders>
              <w:top w:val="nil"/>
              <w:left w:val="nil"/>
              <w:bottom w:val="single" w:sz="8" w:space="0" w:color="auto"/>
              <w:right w:val="single" w:sz="8" w:space="0" w:color="auto"/>
            </w:tcBorders>
            <w:vAlign w:val="center"/>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744,8</w:t>
            </w:r>
          </w:p>
        </w:tc>
      </w:tr>
      <w:tr w:rsidR="00905855" w:rsidRPr="00C76FB6" w:rsidTr="003A59B5">
        <w:trPr>
          <w:trHeight w:val="1905"/>
        </w:trPr>
        <w:tc>
          <w:tcPr>
            <w:tcW w:w="693" w:type="pct"/>
            <w:tcBorders>
              <w:top w:val="nil"/>
              <w:left w:val="single" w:sz="8" w:space="0" w:color="auto"/>
              <w:bottom w:val="single" w:sz="8"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Основное мероприятие 1.04.06.</w:t>
            </w:r>
          </w:p>
        </w:tc>
        <w:tc>
          <w:tcPr>
            <w:tcW w:w="870" w:type="pct"/>
            <w:tcBorders>
              <w:top w:val="nil"/>
              <w:left w:val="nil"/>
              <w:bottom w:val="single" w:sz="8"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Содействие в предоставлении государственной поддержки на приобретение (строительство)  жилья молодым семьям</w:t>
            </w:r>
          </w:p>
        </w:tc>
        <w:tc>
          <w:tcPr>
            <w:tcW w:w="824" w:type="pct"/>
            <w:tcBorders>
              <w:top w:val="nil"/>
              <w:left w:val="nil"/>
              <w:bottom w:val="single" w:sz="8" w:space="0" w:color="auto"/>
              <w:right w:val="single" w:sz="4"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Отдел территориального развития и коммунального хозяйства</w:t>
            </w:r>
          </w:p>
        </w:tc>
        <w:tc>
          <w:tcPr>
            <w:tcW w:w="643" w:type="pct"/>
            <w:tcBorders>
              <w:top w:val="single" w:sz="4" w:space="0" w:color="auto"/>
              <w:left w:val="single" w:sz="4" w:space="0" w:color="auto"/>
              <w:bottom w:val="single" w:sz="4" w:space="0" w:color="auto"/>
              <w:right w:val="single" w:sz="4" w:space="0" w:color="auto"/>
            </w:tcBorders>
            <w:vAlign w:val="center"/>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915,7</w:t>
            </w:r>
          </w:p>
        </w:tc>
        <w:tc>
          <w:tcPr>
            <w:tcW w:w="550" w:type="pct"/>
            <w:tcBorders>
              <w:top w:val="nil"/>
              <w:left w:val="single" w:sz="4" w:space="0" w:color="auto"/>
              <w:bottom w:val="single" w:sz="8"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0,0</w:t>
            </w:r>
          </w:p>
        </w:tc>
        <w:tc>
          <w:tcPr>
            <w:tcW w:w="550" w:type="pct"/>
            <w:tcBorders>
              <w:top w:val="nil"/>
              <w:left w:val="nil"/>
              <w:bottom w:val="single" w:sz="8"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449,8</w:t>
            </w:r>
          </w:p>
        </w:tc>
        <w:tc>
          <w:tcPr>
            <w:tcW w:w="412" w:type="pct"/>
            <w:tcBorders>
              <w:top w:val="nil"/>
              <w:left w:val="nil"/>
              <w:bottom w:val="single" w:sz="8"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0,0</w:t>
            </w:r>
          </w:p>
        </w:tc>
        <w:tc>
          <w:tcPr>
            <w:tcW w:w="458" w:type="pct"/>
            <w:tcBorders>
              <w:top w:val="nil"/>
              <w:left w:val="nil"/>
              <w:bottom w:val="single" w:sz="8" w:space="0" w:color="auto"/>
              <w:right w:val="single" w:sz="8" w:space="0" w:color="auto"/>
            </w:tcBorders>
            <w:vAlign w:val="center"/>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0,0</w:t>
            </w:r>
          </w:p>
        </w:tc>
      </w:tr>
      <w:tr w:rsidR="00905855" w:rsidRPr="00C76FB6" w:rsidTr="003A59B5">
        <w:trPr>
          <w:trHeight w:val="3780"/>
        </w:trPr>
        <w:tc>
          <w:tcPr>
            <w:tcW w:w="693" w:type="pct"/>
            <w:tcBorders>
              <w:top w:val="nil"/>
              <w:left w:val="single" w:sz="8" w:space="0" w:color="auto"/>
              <w:bottom w:val="single" w:sz="8" w:space="0" w:color="000000"/>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Основное мероприятие 1.04.07.</w:t>
            </w:r>
          </w:p>
        </w:tc>
        <w:tc>
          <w:tcPr>
            <w:tcW w:w="870" w:type="pct"/>
            <w:tcBorders>
              <w:top w:val="nil"/>
              <w:left w:val="single" w:sz="8" w:space="0" w:color="auto"/>
              <w:bottom w:val="single" w:sz="8" w:space="0" w:color="000000"/>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Осуществление государственных полномочий по обеспечению жилыми помещениями муниципального специализированного жилищного фонда, детей-сирот и детей, оставшихся без попечения родителей, лиц из                                                                                                                                      числа детей-сирот и детей, оставшихся без попечения родителей</w:t>
            </w:r>
          </w:p>
        </w:tc>
        <w:tc>
          <w:tcPr>
            <w:tcW w:w="824" w:type="pct"/>
            <w:tcBorders>
              <w:top w:val="nil"/>
              <w:left w:val="single" w:sz="8" w:space="0" w:color="auto"/>
              <w:bottom w:val="single" w:sz="8" w:space="0" w:color="000000"/>
              <w:right w:val="single" w:sz="4"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Отдел территориального развития и коммунального хозяйства</w:t>
            </w:r>
          </w:p>
        </w:tc>
        <w:tc>
          <w:tcPr>
            <w:tcW w:w="643" w:type="pct"/>
            <w:tcBorders>
              <w:top w:val="single" w:sz="4" w:space="0" w:color="auto"/>
              <w:left w:val="single" w:sz="4" w:space="0" w:color="auto"/>
              <w:bottom w:val="single" w:sz="4" w:space="0" w:color="auto"/>
              <w:right w:val="single" w:sz="4" w:space="0" w:color="auto"/>
            </w:tcBorders>
            <w:vAlign w:val="center"/>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8317,9</w:t>
            </w:r>
          </w:p>
        </w:tc>
        <w:tc>
          <w:tcPr>
            <w:tcW w:w="550" w:type="pct"/>
            <w:tcBorders>
              <w:top w:val="nil"/>
              <w:left w:val="single" w:sz="4" w:space="0" w:color="auto"/>
              <w:bottom w:val="single" w:sz="8" w:space="0" w:color="000000"/>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15358,6</w:t>
            </w:r>
          </w:p>
        </w:tc>
        <w:tc>
          <w:tcPr>
            <w:tcW w:w="550" w:type="pct"/>
            <w:tcBorders>
              <w:top w:val="nil"/>
              <w:left w:val="single" w:sz="8" w:space="0" w:color="auto"/>
              <w:bottom w:val="single" w:sz="8" w:space="0" w:color="000000"/>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9567,4</w:t>
            </w:r>
          </w:p>
        </w:tc>
        <w:tc>
          <w:tcPr>
            <w:tcW w:w="412" w:type="pct"/>
            <w:tcBorders>
              <w:top w:val="nil"/>
              <w:left w:val="single" w:sz="8" w:space="0" w:color="auto"/>
              <w:bottom w:val="single" w:sz="8" w:space="0" w:color="000000"/>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7139,1</w:t>
            </w:r>
          </w:p>
        </w:tc>
        <w:tc>
          <w:tcPr>
            <w:tcW w:w="458" w:type="pct"/>
            <w:tcBorders>
              <w:top w:val="nil"/>
              <w:left w:val="single" w:sz="8" w:space="0" w:color="auto"/>
              <w:bottom w:val="single" w:sz="4" w:space="0" w:color="auto"/>
              <w:right w:val="single" w:sz="8" w:space="0" w:color="auto"/>
            </w:tcBorders>
            <w:vAlign w:val="center"/>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7139,1</w:t>
            </w:r>
          </w:p>
        </w:tc>
      </w:tr>
      <w:tr w:rsidR="00905855" w:rsidRPr="00C76FB6" w:rsidTr="003A59B5">
        <w:trPr>
          <w:trHeight w:val="434"/>
        </w:trPr>
        <w:tc>
          <w:tcPr>
            <w:tcW w:w="693" w:type="pct"/>
            <w:vMerge w:val="restart"/>
            <w:tcBorders>
              <w:top w:val="nil"/>
              <w:left w:val="single" w:sz="8" w:space="0" w:color="auto"/>
              <w:bottom w:val="single" w:sz="8" w:space="0" w:color="000000"/>
              <w:right w:val="single" w:sz="8" w:space="0" w:color="auto"/>
            </w:tcBorders>
            <w:shd w:val="clear" w:color="auto" w:fill="auto"/>
            <w:vAlign w:val="center"/>
            <w:hideMark/>
          </w:tcPr>
          <w:p w:rsidR="00905855" w:rsidRPr="00C76FB6" w:rsidRDefault="00DC2987" w:rsidP="003A59B5">
            <w:pPr>
              <w:spacing w:after="0" w:line="240" w:lineRule="auto"/>
              <w:jc w:val="center"/>
              <w:rPr>
                <w:rFonts w:ascii="Times New Roman" w:eastAsia="Times New Roman" w:hAnsi="Times New Roman"/>
                <w:lang w:eastAsia="ru-RU"/>
              </w:rPr>
            </w:pPr>
            <w:hyperlink r:id="rId34" w:anchor="RANGE!Par534" w:history="1">
              <w:r w:rsidR="00905855" w:rsidRPr="00C76FB6">
                <w:rPr>
                  <w:rFonts w:ascii="Times New Roman" w:eastAsia="Times New Roman" w:hAnsi="Times New Roman"/>
                  <w:lang w:eastAsia="ru-RU"/>
                </w:rPr>
                <w:t>Подпрограмма 2.</w:t>
              </w:r>
            </w:hyperlink>
          </w:p>
        </w:tc>
        <w:tc>
          <w:tcPr>
            <w:tcW w:w="870" w:type="pct"/>
            <w:vMerge w:val="restart"/>
            <w:tcBorders>
              <w:top w:val="nil"/>
              <w:left w:val="single" w:sz="8" w:space="0" w:color="auto"/>
              <w:bottom w:val="single" w:sz="8" w:space="0" w:color="000000"/>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 xml:space="preserve">Обеспечение благоприятного и безопасного проживания граждан на территории Ижемского района  и </w:t>
            </w:r>
            <w:r w:rsidRPr="00C76FB6">
              <w:rPr>
                <w:rFonts w:ascii="Times New Roman" w:eastAsia="Times New Roman" w:hAnsi="Times New Roman"/>
                <w:lang w:eastAsia="ru-RU"/>
              </w:rPr>
              <w:lastRenderedPageBreak/>
              <w:t>качественными жилищно-коммунальными услугами населения</w:t>
            </w:r>
          </w:p>
        </w:tc>
        <w:tc>
          <w:tcPr>
            <w:tcW w:w="824" w:type="pct"/>
            <w:tcBorders>
              <w:top w:val="nil"/>
              <w:left w:val="nil"/>
              <w:bottom w:val="single" w:sz="8" w:space="0" w:color="auto"/>
              <w:right w:val="single" w:sz="4"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lastRenderedPageBreak/>
              <w:t>Всего</w:t>
            </w:r>
          </w:p>
        </w:tc>
        <w:tc>
          <w:tcPr>
            <w:tcW w:w="643" w:type="pct"/>
            <w:tcBorders>
              <w:top w:val="single" w:sz="4" w:space="0" w:color="auto"/>
              <w:left w:val="single" w:sz="4" w:space="0" w:color="auto"/>
              <w:bottom w:val="single" w:sz="4" w:space="0" w:color="auto"/>
              <w:right w:val="single" w:sz="4" w:space="0" w:color="auto"/>
            </w:tcBorders>
            <w:vAlign w:val="center"/>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1924,3</w:t>
            </w:r>
          </w:p>
        </w:tc>
        <w:tc>
          <w:tcPr>
            <w:tcW w:w="550" w:type="pct"/>
            <w:tcBorders>
              <w:top w:val="nil"/>
              <w:left w:val="single" w:sz="4" w:space="0" w:color="auto"/>
              <w:bottom w:val="single" w:sz="8"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7034,9</w:t>
            </w:r>
          </w:p>
        </w:tc>
        <w:tc>
          <w:tcPr>
            <w:tcW w:w="550" w:type="pct"/>
            <w:tcBorders>
              <w:top w:val="nil"/>
              <w:left w:val="nil"/>
              <w:bottom w:val="single" w:sz="8"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21546,1</w:t>
            </w:r>
          </w:p>
        </w:tc>
        <w:tc>
          <w:tcPr>
            <w:tcW w:w="412" w:type="pct"/>
            <w:tcBorders>
              <w:top w:val="nil"/>
              <w:left w:val="nil"/>
              <w:bottom w:val="single" w:sz="8"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7680,3</w:t>
            </w:r>
          </w:p>
        </w:tc>
        <w:tc>
          <w:tcPr>
            <w:tcW w:w="458" w:type="pct"/>
            <w:tcBorders>
              <w:top w:val="single" w:sz="4" w:space="0" w:color="auto"/>
              <w:left w:val="nil"/>
              <w:bottom w:val="single" w:sz="8" w:space="0" w:color="auto"/>
              <w:right w:val="single" w:sz="8" w:space="0" w:color="auto"/>
            </w:tcBorders>
            <w:vAlign w:val="center"/>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4756,8</w:t>
            </w:r>
          </w:p>
        </w:tc>
      </w:tr>
      <w:tr w:rsidR="00905855" w:rsidRPr="00C76FB6" w:rsidTr="003A59B5">
        <w:trPr>
          <w:trHeight w:val="823"/>
        </w:trPr>
        <w:tc>
          <w:tcPr>
            <w:tcW w:w="693" w:type="pct"/>
            <w:vMerge/>
            <w:tcBorders>
              <w:top w:val="nil"/>
              <w:left w:val="single" w:sz="8" w:space="0" w:color="auto"/>
              <w:bottom w:val="single" w:sz="8" w:space="0" w:color="000000"/>
              <w:right w:val="single" w:sz="8" w:space="0" w:color="auto"/>
            </w:tcBorders>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p>
        </w:tc>
        <w:tc>
          <w:tcPr>
            <w:tcW w:w="870" w:type="pct"/>
            <w:vMerge/>
            <w:tcBorders>
              <w:top w:val="nil"/>
              <w:left w:val="single" w:sz="8" w:space="0" w:color="auto"/>
              <w:bottom w:val="single" w:sz="8" w:space="0" w:color="000000"/>
              <w:right w:val="single" w:sz="8" w:space="0" w:color="auto"/>
            </w:tcBorders>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p>
        </w:tc>
        <w:tc>
          <w:tcPr>
            <w:tcW w:w="824" w:type="pct"/>
            <w:tcBorders>
              <w:top w:val="nil"/>
              <w:left w:val="nil"/>
              <w:bottom w:val="single" w:sz="8" w:space="0" w:color="auto"/>
              <w:right w:val="single" w:sz="4"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 xml:space="preserve">Отдел территориального развития и коммунального </w:t>
            </w:r>
            <w:r w:rsidRPr="00C76FB6">
              <w:rPr>
                <w:rFonts w:ascii="Times New Roman" w:eastAsia="Times New Roman" w:hAnsi="Times New Roman"/>
                <w:lang w:eastAsia="ru-RU"/>
              </w:rPr>
              <w:lastRenderedPageBreak/>
              <w:t>хозяйства</w:t>
            </w:r>
          </w:p>
        </w:tc>
        <w:tc>
          <w:tcPr>
            <w:tcW w:w="643" w:type="pct"/>
            <w:tcBorders>
              <w:top w:val="single" w:sz="4" w:space="0" w:color="auto"/>
              <w:left w:val="single" w:sz="4" w:space="0" w:color="auto"/>
              <w:bottom w:val="single" w:sz="4" w:space="0" w:color="auto"/>
              <w:right w:val="single" w:sz="4" w:space="0" w:color="auto"/>
            </w:tcBorders>
            <w:vAlign w:val="center"/>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lastRenderedPageBreak/>
              <w:t>426,3</w:t>
            </w:r>
          </w:p>
        </w:tc>
        <w:tc>
          <w:tcPr>
            <w:tcW w:w="550" w:type="pct"/>
            <w:tcBorders>
              <w:top w:val="nil"/>
              <w:left w:val="single" w:sz="4" w:space="0" w:color="auto"/>
              <w:bottom w:val="single" w:sz="8"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900,8</w:t>
            </w:r>
          </w:p>
        </w:tc>
        <w:tc>
          <w:tcPr>
            <w:tcW w:w="550" w:type="pct"/>
            <w:tcBorders>
              <w:top w:val="nil"/>
              <w:left w:val="nil"/>
              <w:bottom w:val="single" w:sz="8"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highlight w:val="yellow"/>
                <w:lang w:eastAsia="ru-RU"/>
              </w:rPr>
            </w:pPr>
            <w:r w:rsidRPr="00C76FB6">
              <w:rPr>
                <w:rFonts w:ascii="Times New Roman" w:eastAsia="Times New Roman" w:hAnsi="Times New Roman"/>
                <w:lang w:eastAsia="ru-RU"/>
              </w:rPr>
              <w:t>4126,9</w:t>
            </w:r>
          </w:p>
        </w:tc>
        <w:tc>
          <w:tcPr>
            <w:tcW w:w="412" w:type="pct"/>
            <w:tcBorders>
              <w:top w:val="nil"/>
              <w:left w:val="nil"/>
              <w:bottom w:val="single" w:sz="8"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1656,8</w:t>
            </w:r>
          </w:p>
        </w:tc>
        <w:tc>
          <w:tcPr>
            <w:tcW w:w="458" w:type="pct"/>
            <w:tcBorders>
              <w:top w:val="nil"/>
              <w:left w:val="nil"/>
              <w:bottom w:val="single" w:sz="8" w:space="0" w:color="auto"/>
              <w:right w:val="single" w:sz="8" w:space="0" w:color="auto"/>
            </w:tcBorders>
            <w:vAlign w:val="center"/>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1656,8</w:t>
            </w:r>
          </w:p>
        </w:tc>
      </w:tr>
      <w:tr w:rsidR="00905855" w:rsidRPr="00C76FB6" w:rsidTr="003A59B5">
        <w:trPr>
          <w:trHeight w:val="1221"/>
        </w:trPr>
        <w:tc>
          <w:tcPr>
            <w:tcW w:w="693" w:type="pct"/>
            <w:vMerge/>
            <w:tcBorders>
              <w:top w:val="nil"/>
              <w:left w:val="single" w:sz="8" w:space="0" w:color="auto"/>
              <w:bottom w:val="single" w:sz="8" w:space="0" w:color="000000"/>
              <w:right w:val="single" w:sz="8" w:space="0" w:color="auto"/>
            </w:tcBorders>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p>
        </w:tc>
        <w:tc>
          <w:tcPr>
            <w:tcW w:w="870" w:type="pct"/>
            <w:vMerge/>
            <w:tcBorders>
              <w:top w:val="nil"/>
              <w:left w:val="single" w:sz="8" w:space="0" w:color="auto"/>
              <w:bottom w:val="single" w:sz="8" w:space="0" w:color="000000"/>
              <w:right w:val="single" w:sz="8" w:space="0" w:color="auto"/>
            </w:tcBorders>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p>
        </w:tc>
        <w:tc>
          <w:tcPr>
            <w:tcW w:w="824" w:type="pct"/>
            <w:tcBorders>
              <w:top w:val="nil"/>
              <w:left w:val="single" w:sz="8" w:space="0" w:color="auto"/>
              <w:bottom w:val="single" w:sz="8" w:space="0" w:color="000000"/>
              <w:right w:val="single" w:sz="4"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Отдел строительства, архитектуры и градостроительства</w:t>
            </w:r>
          </w:p>
        </w:tc>
        <w:tc>
          <w:tcPr>
            <w:tcW w:w="643" w:type="pct"/>
            <w:tcBorders>
              <w:top w:val="single" w:sz="4" w:space="0" w:color="auto"/>
              <w:left w:val="single" w:sz="4" w:space="0" w:color="auto"/>
              <w:bottom w:val="single" w:sz="4" w:space="0" w:color="auto"/>
              <w:right w:val="single" w:sz="4" w:space="0" w:color="auto"/>
            </w:tcBorders>
            <w:vAlign w:val="center"/>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1293,0</w:t>
            </w:r>
          </w:p>
        </w:tc>
        <w:tc>
          <w:tcPr>
            <w:tcW w:w="550" w:type="pct"/>
            <w:tcBorders>
              <w:top w:val="nil"/>
              <w:left w:val="single" w:sz="4" w:space="0" w:color="auto"/>
              <w:bottom w:val="single" w:sz="8" w:space="0" w:color="000000"/>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3880,4</w:t>
            </w:r>
          </w:p>
        </w:tc>
        <w:tc>
          <w:tcPr>
            <w:tcW w:w="550" w:type="pct"/>
            <w:tcBorders>
              <w:top w:val="nil"/>
              <w:left w:val="single" w:sz="8" w:space="0" w:color="auto"/>
              <w:bottom w:val="single" w:sz="8" w:space="0" w:color="000000"/>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highlight w:val="yellow"/>
                <w:lang w:eastAsia="ru-RU"/>
              </w:rPr>
            </w:pPr>
            <w:r w:rsidRPr="00C76FB6">
              <w:rPr>
                <w:rFonts w:ascii="Times New Roman" w:eastAsia="Times New Roman" w:hAnsi="Times New Roman"/>
                <w:lang w:eastAsia="ru-RU"/>
              </w:rPr>
              <w:t>17168,9</w:t>
            </w:r>
          </w:p>
        </w:tc>
        <w:tc>
          <w:tcPr>
            <w:tcW w:w="412" w:type="pct"/>
            <w:tcBorders>
              <w:top w:val="nil"/>
              <w:left w:val="single" w:sz="8" w:space="0" w:color="auto"/>
              <w:bottom w:val="single" w:sz="8" w:space="0" w:color="000000"/>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6023,5</w:t>
            </w:r>
          </w:p>
        </w:tc>
        <w:tc>
          <w:tcPr>
            <w:tcW w:w="458" w:type="pct"/>
            <w:tcBorders>
              <w:top w:val="nil"/>
              <w:left w:val="single" w:sz="8" w:space="0" w:color="auto"/>
              <w:bottom w:val="single" w:sz="4" w:space="0" w:color="auto"/>
              <w:right w:val="single" w:sz="8" w:space="0" w:color="auto"/>
            </w:tcBorders>
            <w:vAlign w:val="center"/>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3100,0</w:t>
            </w:r>
          </w:p>
        </w:tc>
      </w:tr>
      <w:tr w:rsidR="00905855" w:rsidRPr="00C76FB6" w:rsidTr="003A59B5">
        <w:trPr>
          <w:trHeight w:val="1384"/>
        </w:trPr>
        <w:tc>
          <w:tcPr>
            <w:tcW w:w="693" w:type="pct"/>
            <w:vMerge/>
            <w:tcBorders>
              <w:top w:val="nil"/>
              <w:left w:val="single" w:sz="8" w:space="0" w:color="auto"/>
              <w:right w:val="single" w:sz="8" w:space="0" w:color="auto"/>
            </w:tcBorders>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p>
        </w:tc>
        <w:tc>
          <w:tcPr>
            <w:tcW w:w="870" w:type="pct"/>
            <w:vMerge/>
            <w:tcBorders>
              <w:top w:val="nil"/>
              <w:left w:val="single" w:sz="8" w:space="0" w:color="auto"/>
              <w:right w:val="single" w:sz="8" w:space="0" w:color="auto"/>
            </w:tcBorders>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p>
        </w:tc>
        <w:tc>
          <w:tcPr>
            <w:tcW w:w="824" w:type="pct"/>
            <w:tcBorders>
              <w:top w:val="nil"/>
              <w:left w:val="nil"/>
              <w:bottom w:val="single" w:sz="8" w:space="0" w:color="auto"/>
              <w:right w:val="single" w:sz="4"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Отдел по управлению земельными ресурсами и  муниципальным имуществом</w:t>
            </w:r>
          </w:p>
        </w:tc>
        <w:tc>
          <w:tcPr>
            <w:tcW w:w="643" w:type="pct"/>
            <w:tcBorders>
              <w:top w:val="single" w:sz="4" w:space="0" w:color="auto"/>
              <w:left w:val="single" w:sz="4" w:space="0" w:color="auto"/>
              <w:bottom w:val="single" w:sz="4" w:space="0" w:color="auto"/>
              <w:right w:val="single" w:sz="4" w:space="0" w:color="auto"/>
            </w:tcBorders>
            <w:vAlign w:val="center"/>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205,0</w:t>
            </w:r>
          </w:p>
        </w:tc>
        <w:tc>
          <w:tcPr>
            <w:tcW w:w="550" w:type="pct"/>
            <w:tcBorders>
              <w:top w:val="nil"/>
              <w:left w:val="single" w:sz="4" w:space="0" w:color="auto"/>
              <w:bottom w:val="single" w:sz="8"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2088,7</w:t>
            </w:r>
          </w:p>
        </w:tc>
        <w:tc>
          <w:tcPr>
            <w:tcW w:w="550" w:type="pct"/>
            <w:tcBorders>
              <w:top w:val="nil"/>
              <w:left w:val="nil"/>
              <w:bottom w:val="single" w:sz="8"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250,4</w:t>
            </w:r>
          </w:p>
        </w:tc>
        <w:tc>
          <w:tcPr>
            <w:tcW w:w="412" w:type="pct"/>
            <w:tcBorders>
              <w:top w:val="nil"/>
              <w:left w:val="nil"/>
              <w:bottom w:val="single" w:sz="8"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1500,0</w:t>
            </w:r>
          </w:p>
        </w:tc>
        <w:tc>
          <w:tcPr>
            <w:tcW w:w="458" w:type="pct"/>
            <w:tcBorders>
              <w:top w:val="single" w:sz="4" w:space="0" w:color="auto"/>
              <w:left w:val="nil"/>
              <w:bottom w:val="single" w:sz="8" w:space="0" w:color="auto"/>
              <w:right w:val="single" w:sz="8" w:space="0" w:color="auto"/>
            </w:tcBorders>
            <w:vAlign w:val="center"/>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1500,0</w:t>
            </w:r>
          </w:p>
        </w:tc>
      </w:tr>
      <w:tr w:rsidR="00905855" w:rsidRPr="00C76FB6" w:rsidTr="003A59B5">
        <w:trPr>
          <w:trHeight w:val="1288"/>
        </w:trPr>
        <w:tc>
          <w:tcPr>
            <w:tcW w:w="693" w:type="pct"/>
            <w:tcBorders>
              <w:left w:val="single" w:sz="4" w:space="0" w:color="auto"/>
              <w:bottom w:val="single" w:sz="8" w:space="0" w:color="000000"/>
              <w:right w:val="single" w:sz="8" w:space="0" w:color="auto"/>
            </w:tcBorders>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p>
        </w:tc>
        <w:tc>
          <w:tcPr>
            <w:tcW w:w="870" w:type="pct"/>
            <w:tcBorders>
              <w:left w:val="single" w:sz="8" w:space="0" w:color="auto"/>
              <w:bottom w:val="single" w:sz="8" w:space="0" w:color="000000"/>
              <w:right w:val="single" w:sz="8" w:space="0" w:color="auto"/>
            </w:tcBorders>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p>
        </w:tc>
        <w:tc>
          <w:tcPr>
            <w:tcW w:w="824" w:type="pct"/>
            <w:tcBorders>
              <w:top w:val="nil"/>
              <w:left w:val="nil"/>
              <w:bottom w:val="single" w:sz="8" w:space="0" w:color="auto"/>
              <w:right w:val="single" w:sz="4"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Отдел экономического анализа, прогнозирования и осуществления закупок</w:t>
            </w:r>
          </w:p>
        </w:tc>
        <w:tc>
          <w:tcPr>
            <w:tcW w:w="643" w:type="pct"/>
            <w:tcBorders>
              <w:top w:val="single" w:sz="4" w:space="0" w:color="auto"/>
              <w:left w:val="single" w:sz="4" w:space="0" w:color="auto"/>
              <w:bottom w:val="single" w:sz="4" w:space="0" w:color="auto"/>
              <w:right w:val="single" w:sz="4" w:space="0" w:color="auto"/>
            </w:tcBorders>
            <w:vAlign w:val="center"/>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0,0</w:t>
            </w:r>
          </w:p>
        </w:tc>
        <w:tc>
          <w:tcPr>
            <w:tcW w:w="550" w:type="pct"/>
            <w:tcBorders>
              <w:top w:val="nil"/>
              <w:left w:val="single" w:sz="4" w:space="0" w:color="auto"/>
              <w:bottom w:val="single" w:sz="8"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165,0</w:t>
            </w:r>
          </w:p>
        </w:tc>
        <w:tc>
          <w:tcPr>
            <w:tcW w:w="550" w:type="pct"/>
            <w:tcBorders>
              <w:top w:val="nil"/>
              <w:left w:val="nil"/>
              <w:bottom w:val="single" w:sz="8"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0,0</w:t>
            </w:r>
          </w:p>
        </w:tc>
        <w:tc>
          <w:tcPr>
            <w:tcW w:w="412" w:type="pct"/>
            <w:tcBorders>
              <w:top w:val="nil"/>
              <w:left w:val="nil"/>
              <w:bottom w:val="single" w:sz="8"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0,0</w:t>
            </w:r>
          </w:p>
        </w:tc>
        <w:tc>
          <w:tcPr>
            <w:tcW w:w="458" w:type="pct"/>
            <w:tcBorders>
              <w:top w:val="nil"/>
              <w:left w:val="nil"/>
              <w:bottom w:val="single" w:sz="8" w:space="0" w:color="auto"/>
              <w:right w:val="single" w:sz="8" w:space="0" w:color="auto"/>
            </w:tcBorders>
            <w:vAlign w:val="center"/>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0,0</w:t>
            </w:r>
          </w:p>
        </w:tc>
      </w:tr>
      <w:tr w:rsidR="00905855" w:rsidRPr="00C76FB6" w:rsidTr="003A59B5">
        <w:trPr>
          <w:trHeight w:val="1118"/>
        </w:trPr>
        <w:tc>
          <w:tcPr>
            <w:tcW w:w="693" w:type="pct"/>
            <w:tcBorders>
              <w:top w:val="nil"/>
              <w:left w:val="single" w:sz="8" w:space="0" w:color="auto"/>
              <w:bottom w:val="single" w:sz="8"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Основное мероприятие 2.01.02.</w:t>
            </w:r>
          </w:p>
        </w:tc>
        <w:tc>
          <w:tcPr>
            <w:tcW w:w="870" w:type="pct"/>
            <w:tcBorders>
              <w:top w:val="nil"/>
              <w:left w:val="nil"/>
              <w:bottom w:val="single" w:sz="8"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Реализация мероприятий по капитальному и текущему ремонту многоквартирных домов</w:t>
            </w:r>
          </w:p>
        </w:tc>
        <w:tc>
          <w:tcPr>
            <w:tcW w:w="824" w:type="pct"/>
            <w:tcBorders>
              <w:top w:val="nil"/>
              <w:left w:val="nil"/>
              <w:bottom w:val="single" w:sz="8" w:space="0" w:color="auto"/>
              <w:right w:val="single" w:sz="4"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Отдел территориального развития и коммунального хозяйства</w:t>
            </w:r>
          </w:p>
        </w:tc>
        <w:tc>
          <w:tcPr>
            <w:tcW w:w="643" w:type="pct"/>
            <w:tcBorders>
              <w:top w:val="single" w:sz="4" w:space="0" w:color="auto"/>
              <w:left w:val="single" w:sz="4" w:space="0" w:color="auto"/>
              <w:bottom w:val="single" w:sz="4" w:space="0" w:color="auto"/>
              <w:right w:val="single" w:sz="4" w:space="0" w:color="auto"/>
            </w:tcBorders>
            <w:vAlign w:val="center"/>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50,0</w:t>
            </w:r>
          </w:p>
        </w:tc>
        <w:tc>
          <w:tcPr>
            <w:tcW w:w="550" w:type="pct"/>
            <w:tcBorders>
              <w:top w:val="nil"/>
              <w:left w:val="single" w:sz="4" w:space="0" w:color="auto"/>
              <w:bottom w:val="single" w:sz="8"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237,6</w:t>
            </w:r>
          </w:p>
        </w:tc>
        <w:tc>
          <w:tcPr>
            <w:tcW w:w="550" w:type="pct"/>
            <w:tcBorders>
              <w:top w:val="nil"/>
              <w:left w:val="nil"/>
              <w:bottom w:val="single" w:sz="8"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49,0</w:t>
            </w:r>
          </w:p>
        </w:tc>
        <w:tc>
          <w:tcPr>
            <w:tcW w:w="412" w:type="pct"/>
            <w:tcBorders>
              <w:top w:val="nil"/>
              <w:left w:val="nil"/>
              <w:bottom w:val="single" w:sz="8"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70,0</w:t>
            </w:r>
          </w:p>
        </w:tc>
        <w:tc>
          <w:tcPr>
            <w:tcW w:w="458" w:type="pct"/>
            <w:tcBorders>
              <w:top w:val="nil"/>
              <w:left w:val="nil"/>
              <w:bottom w:val="single" w:sz="8" w:space="0" w:color="auto"/>
              <w:right w:val="single" w:sz="8" w:space="0" w:color="auto"/>
            </w:tcBorders>
            <w:vAlign w:val="center"/>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70,0</w:t>
            </w:r>
          </w:p>
        </w:tc>
      </w:tr>
      <w:tr w:rsidR="00905855" w:rsidRPr="00C76FB6" w:rsidTr="003A59B5">
        <w:trPr>
          <w:trHeight w:val="960"/>
        </w:trPr>
        <w:tc>
          <w:tcPr>
            <w:tcW w:w="693" w:type="pct"/>
            <w:tcBorders>
              <w:top w:val="nil"/>
              <w:left w:val="single" w:sz="8" w:space="0" w:color="auto"/>
              <w:bottom w:val="single" w:sz="8"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Основное мероприятие 2.02.01.</w:t>
            </w:r>
          </w:p>
        </w:tc>
        <w:tc>
          <w:tcPr>
            <w:tcW w:w="870" w:type="pct"/>
            <w:tcBorders>
              <w:top w:val="nil"/>
              <w:left w:val="nil"/>
              <w:bottom w:val="single" w:sz="8"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Реализация народных проектов в сфере благоустройства</w:t>
            </w:r>
          </w:p>
        </w:tc>
        <w:tc>
          <w:tcPr>
            <w:tcW w:w="824" w:type="pct"/>
            <w:tcBorders>
              <w:top w:val="nil"/>
              <w:left w:val="nil"/>
              <w:bottom w:val="single" w:sz="8" w:space="0" w:color="auto"/>
              <w:right w:val="single" w:sz="4"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Отдел территориального развития и коммунального хозяйства</w:t>
            </w:r>
          </w:p>
        </w:tc>
        <w:tc>
          <w:tcPr>
            <w:tcW w:w="643" w:type="pct"/>
            <w:tcBorders>
              <w:top w:val="single" w:sz="4" w:space="0" w:color="auto"/>
              <w:left w:val="single" w:sz="4" w:space="0" w:color="auto"/>
              <w:bottom w:val="single" w:sz="4" w:space="0" w:color="auto"/>
              <w:right w:val="single" w:sz="4" w:space="0" w:color="auto"/>
            </w:tcBorders>
            <w:vAlign w:val="center"/>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300,0</w:t>
            </w:r>
          </w:p>
        </w:tc>
        <w:tc>
          <w:tcPr>
            <w:tcW w:w="550" w:type="pct"/>
            <w:tcBorders>
              <w:top w:val="nil"/>
              <w:left w:val="single" w:sz="4" w:space="0" w:color="auto"/>
              <w:bottom w:val="single" w:sz="8"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400,0</w:t>
            </w:r>
          </w:p>
        </w:tc>
        <w:tc>
          <w:tcPr>
            <w:tcW w:w="550" w:type="pct"/>
            <w:tcBorders>
              <w:top w:val="nil"/>
              <w:left w:val="nil"/>
              <w:bottom w:val="single" w:sz="8"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300,0</w:t>
            </w:r>
          </w:p>
        </w:tc>
        <w:tc>
          <w:tcPr>
            <w:tcW w:w="412" w:type="pct"/>
            <w:tcBorders>
              <w:top w:val="nil"/>
              <w:left w:val="nil"/>
              <w:bottom w:val="single" w:sz="8"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0,0</w:t>
            </w:r>
          </w:p>
        </w:tc>
        <w:tc>
          <w:tcPr>
            <w:tcW w:w="458" w:type="pct"/>
            <w:tcBorders>
              <w:top w:val="nil"/>
              <w:left w:val="nil"/>
              <w:bottom w:val="single" w:sz="8" w:space="0" w:color="auto"/>
              <w:right w:val="single" w:sz="8" w:space="0" w:color="auto"/>
            </w:tcBorders>
            <w:vAlign w:val="center"/>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0,0</w:t>
            </w:r>
          </w:p>
        </w:tc>
      </w:tr>
      <w:tr w:rsidR="00905855" w:rsidRPr="00C76FB6" w:rsidTr="003A59B5">
        <w:trPr>
          <w:trHeight w:val="1536"/>
        </w:trPr>
        <w:tc>
          <w:tcPr>
            <w:tcW w:w="693" w:type="pct"/>
            <w:tcBorders>
              <w:top w:val="nil"/>
              <w:left w:val="single" w:sz="8" w:space="0" w:color="auto"/>
              <w:bottom w:val="single" w:sz="8" w:space="0" w:color="000000"/>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Основное мероприятие 2.02.02.</w:t>
            </w:r>
          </w:p>
        </w:tc>
        <w:tc>
          <w:tcPr>
            <w:tcW w:w="870" w:type="pct"/>
            <w:tcBorders>
              <w:top w:val="nil"/>
              <w:left w:val="single" w:sz="8" w:space="0" w:color="auto"/>
              <w:bottom w:val="single" w:sz="8" w:space="0" w:color="000000"/>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Отлов безнадзорных животных на территории Ижемского района</w:t>
            </w:r>
          </w:p>
        </w:tc>
        <w:tc>
          <w:tcPr>
            <w:tcW w:w="824" w:type="pct"/>
            <w:tcBorders>
              <w:top w:val="nil"/>
              <w:left w:val="single" w:sz="8" w:space="0" w:color="auto"/>
              <w:bottom w:val="single" w:sz="8" w:space="0" w:color="000000"/>
              <w:right w:val="single" w:sz="4"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Отдел территориального развития и коммунального хозяйства</w:t>
            </w:r>
          </w:p>
        </w:tc>
        <w:tc>
          <w:tcPr>
            <w:tcW w:w="643" w:type="pct"/>
            <w:tcBorders>
              <w:top w:val="single" w:sz="4" w:space="0" w:color="auto"/>
              <w:left w:val="single" w:sz="4" w:space="0" w:color="auto"/>
              <w:bottom w:val="single" w:sz="4" w:space="0" w:color="auto"/>
              <w:right w:val="single" w:sz="4" w:space="0" w:color="auto"/>
            </w:tcBorders>
            <w:vAlign w:val="center"/>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76,3</w:t>
            </w:r>
          </w:p>
        </w:tc>
        <w:tc>
          <w:tcPr>
            <w:tcW w:w="550" w:type="pct"/>
            <w:tcBorders>
              <w:top w:val="nil"/>
              <w:left w:val="single" w:sz="4" w:space="0" w:color="auto"/>
              <w:bottom w:val="single" w:sz="8" w:space="0" w:color="000000"/>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72,9</w:t>
            </w:r>
          </w:p>
        </w:tc>
        <w:tc>
          <w:tcPr>
            <w:tcW w:w="550" w:type="pct"/>
            <w:tcBorders>
              <w:top w:val="nil"/>
              <w:left w:val="single" w:sz="8" w:space="0" w:color="auto"/>
              <w:bottom w:val="single" w:sz="8" w:space="0" w:color="000000"/>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86,8</w:t>
            </w:r>
          </w:p>
        </w:tc>
        <w:tc>
          <w:tcPr>
            <w:tcW w:w="412" w:type="pct"/>
            <w:tcBorders>
              <w:top w:val="nil"/>
              <w:left w:val="single" w:sz="8" w:space="0" w:color="auto"/>
              <w:bottom w:val="single" w:sz="8" w:space="0" w:color="000000"/>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86,8</w:t>
            </w:r>
          </w:p>
        </w:tc>
        <w:tc>
          <w:tcPr>
            <w:tcW w:w="458" w:type="pct"/>
            <w:tcBorders>
              <w:top w:val="nil"/>
              <w:left w:val="single" w:sz="8" w:space="0" w:color="auto"/>
              <w:bottom w:val="single" w:sz="4" w:space="0" w:color="auto"/>
              <w:right w:val="single" w:sz="8" w:space="0" w:color="auto"/>
            </w:tcBorders>
            <w:vAlign w:val="center"/>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86,8</w:t>
            </w:r>
          </w:p>
        </w:tc>
      </w:tr>
      <w:tr w:rsidR="00905855" w:rsidRPr="00C76FB6" w:rsidTr="003A59B5">
        <w:trPr>
          <w:trHeight w:val="1275"/>
        </w:trPr>
        <w:tc>
          <w:tcPr>
            <w:tcW w:w="693" w:type="pct"/>
            <w:tcBorders>
              <w:top w:val="nil"/>
              <w:left w:val="single" w:sz="8" w:space="0" w:color="auto"/>
              <w:bottom w:val="single" w:sz="8"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lastRenderedPageBreak/>
              <w:t>Основное мероприятие 2.02.03.</w:t>
            </w:r>
          </w:p>
        </w:tc>
        <w:tc>
          <w:tcPr>
            <w:tcW w:w="870" w:type="pct"/>
            <w:tcBorders>
              <w:top w:val="nil"/>
              <w:left w:val="nil"/>
              <w:bottom w:val="single" w:sz="8"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Обеспечение функционирования деятельности муниципального учреждения «Жилищное управление»</w:t>
            </w:r>
          </w:p>
        </w:tc>
        <w:tc>
          <w:tcPr>
            <w:tcW w:w="824" w:type="pct"/>
            <w:tcBorders>
              <w:top w:val="nil"/>
              <w:left w:val="nil"/>
              <w:bottom w:val="single" w:sz="8" w:space="0" w:color="auto"/>
              <w:right w:val="single" w:sz="4"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Отдел территориального развития и коммунального хозяйства</w:t>
            </w:r>
          </w:p>
        </w:tc>
        <w:tc>
          <w:tcPr>
            <w:tcW w:w="643" w:type="pct"/>
            <w:tcBorders>
              <w:top w:val="single" w:sz="4" w:space="0" w:color="auto"/>
              <w:left w:val="single" w:sz="4" w:space="0" w:color="auto"/>
              <w:bottom w:val="single" w:sz="4" w:space="0" w:color="auto"/>
              <w:right w:val="single" w:sz="4" w:space="0" w:color="auto"/>
            </w:tcBorders>
            <w:vAlign w:val="center"/>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0,0</w:t>
            </w:r>
          </w:p>
        </w:tc>
        <w:tc>
          <w:tcPr>
            <w:tcW w:w="550" w:type="pct"/>
            <w:tcBorders>
              <w:top w:val="nil"/>
              <w:left w:val="single" w:sz="4" w:space="0" w:color="auto"/>
              <w:bottom w:val="single" w:sz="8"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2125,8</w:t>
            </w:r>
          </w:p>
        </w:tc>
        <w:tc>
          <w:tcPr>
            <w:tcW w:w="550" w:type="pct"/>
            <w:tcBorders>
              <w:top w:val="nil"/>
              <w:left w:val="nil"/>
              <w:bottom w:val="single" w:sz="8"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3621,7</w:t>
            </w:r>
          </w:p>
          <w:p w:rsidR="00905855" w:rsidRPr="00C76FB6" w:rsidRDefault="00905855" w:rsidP="003A59B5">
            <w:pPr>
              <w:spacing w:after="0" w:line="240" w:lineRule="auto"/>
              <w:jc w:val="center"/>
              <w:rPr>
                <w:rFonts w:ascii="Times New Roman" w:eastAsia="Times New Roman" w:hAnsi="Times New Roman"/>
                <w:lang w:eastAsia="ru-RU"/>
              </w:rPr>
            </w:pPr>
          </w:p>
        </w:tc>
        <w:tc>
          <w:tcPr>
            <w:tcW w:w="412" w:type="pct"/>
            <w:tcBorders>
              <w:top w:val="nil"/>
              <w:left w:val="nil"/>
              <w:bottom w:val="single" w:sz="8"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1500,0</w:t>
            </w:r>
          </w:p>
        </w:tc>
        <w:tc>
          <w:tcPr>
            <w:tcW w:w="458" w:type="pct"/>
            <w:tcBorders>
              <w:top w:val="single" w:sz="4" w:space="0" w:color="auto"/>
              <w:left w:val="nil"/>
              <w:bottom w:val="single" w:sz="8" w:space="0" w:color="auto"/>
              <w:right w:val="single" w:sz="8" w:space="0" w:color="auto"/>
            </w:tcBorders>
            <w:vAlign w:val="center"/>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1500,0</w:t>
            </w:r>
          </w:p>
        </w:tc>
      </w:tr>
      <w:tr w:rsidR="00905855" w:rsidRPr="00C76FB6" w:rsidTr="003A59B5">
        <w:trPr>
          <w:trHeight w:val="1275"/>
        </w:trPr>
        <w:tc>
          <w:tcPr>
            <w:tcW w:w="693" w:type="pct"/>
            <w:tcBorders>
              <w:top w:val="nil"/>
              <w:left w:val="single" w:sz="8" w:space="0" w:color="auto"/>
              <w:bottom w:val="single" w:sz="8"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Основное мероприятие 2.03.01.</w:t>
            </w:r>
          </w:p>
        </w:tc>
        <w:tc>
          <w:tcPr>
            <w:tcW w:w="870" w:type="pct"/>
            <w:tcBorders>
              <w:top w:val="nil"/>
              <w:left w:val="nil"/>
              <w:bottom w:val="single" w:sz="8"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Строительство и реконструкция объектов водоснабжения</w:t>
            </w:r>
          </w:p>
        </w:tc>
        <w:tc>
          <w:tcPr>
            <w:tcW w:w="824" w:type="pct"/>
            <w:tcBorders>
              <w:top w:val="nil"/>
              <w:left w:val="nil"/>
              <w:bottom w:val="single" w:sz="8" w:space="0" w:color="auto"/>
              <w:right w:val="single" w:sz="4"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Отдел строительства, архитектуры и градостроительства</w:t>
            </w:r>
          </w:p>
        </w:tc>
        <w:tc>
          <w:tcPr>
            <w:tcW w:w="643" w:type="pct"/>
            <w:tcBorders>
              <w:top w:val="single" w:sz="4" w:space="0" w:color="auto"/>
              <w:left w:val="single" w:sz="4" w:space="0" w:color="auto"/>
              <w:bottom w:val="single" w:sz="4" w:space="0" w:color="auto"/>
              <w:right w:val="single" w:sz="4" w:space="0" w:color="auto"/>
            </w:tcBorders>
            <w:vAlign w:val="center"/>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1193,0</w:t>
            </w:r>
          </w:p>
        </w:tc>
        <w:tc>
          <w:tcPr>
            <w:tcW w:w="550" w:type="pct"/>
            <w:tcBorders>
              <w:top w:val="nil"/>
              <w:left w:val="single" w:sz="4" w:space="0" w:color="auto"/>
              <w:bottom w:val="single" w:sz="8"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2612,9</w:t>
            </w:r>
          </w:p>
        </w:tc>
        <w:tc>
          <w:tcPr>
            <w:tcW w:w="550" w:type="pct"/>
            <w:tcBorders>
              <w:top w:val="nil"/>
              <w:left w:val="nil"/>
              <w:bottom w:val="single" w:sz="8"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15901,3</w:t>
            </w:r>
          </w:p>
        </w:tc>
        <w:tc>
          <w:tcPr>
            <w:tcW w:w="412" w:type="pct"/>
            <w:tcBorders>
              <w:top w:val="nil"/>
              <w:left w:val="nil"/>
              <w:bottom w:val="single" w:sz="8"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3023,5</w:t>
            </w:r>
          </w:p>
        </w:tc>
        <w:tc>
          <w:tcPr>
            <w:tcW w:w="458" w:type="pct"/>
            <w:tcBorders>
              <w:top w:val="nil"/>
              <w:left w:val="nil"/>
              <w:bottom w:val="single" w:sz="8" w:space="0" w:color="auto"/>
              <w:right w:val="single" w:sz="8" w:space="0" w:color="auto"/>
            </w:tcBorders>
            <w:vAlign w:val="center"/>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0,0</w:t>
            </w:r>
          </w:p>
        </w:tc>
      </w:tr>
      <w:tr w:rsidR="00905855" w:rsidRPr="00C76FB6" w:rsidTr="003A59B5">
        <w:trPr>
          <w:trHeight w:val="1260"/>
        </w:trPr>
        <w:tc>
          <w:tcPr>
            <w:tcW w:w="693" w:type="pct"/>
            <w:tcBorders>
              <w:top w:val="nil"/>
              <w:left w:val="single" w:sz="8" w:space="0" w:color="auto"/>
              <w:bottom w:val="single" w:sz="8" w:space="0" w:color="000000"/>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Основное мероприятие 2.03.02.</w:t>
            </w:r>
          </w:p>
        </w:tc>
        <w:tc>
          <w:tcPr>
            <w:tcW w:w="870" w:type="pct"/>
            <w:tcBorders>
              <w:top w:val="nil"/>
              <w:left w:val="single" w:sz="8" w:space="0" w:color="auto"/>
              <w:bottom w:val="single" w:sz="8" w:space="0" w:color="000000"/>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Строительство и реконструкция объектов водоотведения и очистки сточных вод</w:t>
            </w:r>
          </w:p>
        </w:tc>
        <w:tc>
          <w:tcPr>
            <w:tcW w:w="824" w:type="pct"/>
            <w:tcBorders>
              <w:top w:val="nil"/>
              <w:left w:val="single" w:sz="8" w:space="0" w:color="auto"/>
              <w:bottom w:val="single" w:sz="8" w:space="0" w:color="000000"/>
              <w:right w:val="single" w:sz="4"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Отдел строительства, архитектуры и градостроительства</w:t>
            </w:r>
          </w:p>
        </w:tc>
        <w:tc>
          <w:tcPr>
            <w:tcW w:w="643" w:type="pct"/>
            <w:tcBorders>
              <w:top w:val="single" w:sz="4" w:space="0" w:color="auto"/>
              <w:left w:val="single" w:sz="4" w:space="0" w:color="auto"/>
              <w:bottom w:val="single" w:sz="4" w:space="0" w:color="auto"/>
              <w:right w:val="single" w:sz="4" w:space="0" w:color="auto"/>
            </w:tcBorders>
            <w:vAlign w:val="center"/>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100,0</w:t>
            </w:r>
          </w:p>
        </w:tc>
        <w:tc>
          <w:tcPr>
            <w:tcW w:w="550" w:type="pct"/>
            <w:tcBorders>
              <w:top w:val="nil"/>
              <w:left w:val="single" w:sz="4" w:space="0" w:color="auto"/>
              <w:bottom w:val="single" w:sz="8" w:space="0" w:color="000000"/>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1267,5</w:t>
            </w:r>
          </w:p>
        </w:tc>
        <w:tc>
          <w:tcPr>
            <w:tcW w:w="550" w:type="pct"/>
            <w:tcBorders>
              <w:top w:val="nil"/>
              <w:left w:val="single" w:sz="8" w:space="0" w:color="auto"/>
              <w:bottom w:val="single" w:sz="8" w:space="0" w:color="000000"/>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1267,5</w:t>
            </w:r>
          </w:p>
        </w:tc>
        <w:tc>
          <w:tcPr>
            <w:tcW w:w="412" w:type="pct"/>
            <w:tcBorders>
              <w:top w:val="nil"/>
              <w:left w:val="single" w:sz="8" w:space="0" w:color="auto"/>
              <w:bottom w:val="single" w:sz="8" w:space="0" w:color="000000"/>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3000,0</w:t>
            </w:r>
          </w:p>
        </w:tc>
        <w:tc>
          <w:tcPr>
            <w:tcW w:w="458" w:type="pct"/>
            <w:tcBorders>
              <w:top w:val="nil"/>
              <w:left w:val="single" w:sz="8" w:space="0" w:color="auto"/>
              <w:right w:val="single" w:sz="8" w:space="0" w:color="auto"/>
            </w:tcBorders>
            <w:vAlign w:val="center"/>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3100,0</w:t>
            </w:r>
          </w:p>
        </w:tc>
      </w:tr>
      <w:tr w:rsidR="00905855" w:rsidRPr="00C76FB6" w:rsidTr="003A59B5">
        <w:trPr>
          <w:trHeight w:val="4740"/>
        </w:trPr>
        <w:tc>
          <w:tcPr>
            <w:tcW w:w="693" w:type="pct"/>
            <w:tcBorders>
              <w:top w:val="nil"/>
              <w:left w:val="single" w:sz="8" w:space="0" w:color="auto"/>
              <w:bottom w:val="single" w:sz="8"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Основное мероприятие 2.03.03.</w:t>
            </w:r>
          </w:p>
        </w:tc>
        <w:tc>
          <w:tcPr>
            <w:tcW w:w="870" w:type="pct"/>
            <w:tcBorders>
              <w:top w:val="nil"/>
              <w:left w:val="nil"/>
              <w:bottom w:val="single" w:sz="8" w:space="0" w:color="auto"/>
              <w:right w:val="single" w:sz="8" w:space="0" w:color="auto"/>
            </w:tcBorders>
            <w:shd w:val="clear" w:color="auto" w:fill="auto"/>
            <w:vAlign w:val="center"/>
            <w:hideMark/>
          </w:tcPr>
          <w:p w:rsidR="00905855" w:rsidRPr="00C76FB6" w:rsidRDefault="00DC2987" w:rsidP="003A59B5">
            <w:pPr>
              <w:spacing w:after="0" w:line="240" w:lineRule="auto"/>
              <w:jc w:val="center"/>
              <w:rPr>
                <w:rFonts w:ascii="Times New Roman" w:eastAsia="Times New Roman" w:hAnsi="Times New Roman"/>
                <w:lang w:eastAsia="ru-RU"/>
              </w:rPr>
            </w:pPr>
            <w:hyperlink r:id="rId35" w:history="1">
              <w:r w:rsidR="00905855" w:rsidRPr="00C76FB6">
                <w:rPr>
                  <w:rFonts w:ascii="Times New Roman" w:eastAsia="Times New Roman" w:hAnsi="Times New Roman"/>
                  <w:lang w:eastAsia="ru-RU"/>
                </w:rPr>
                <w:t>Выявление бесхозяйных объектов недвижимого имущества, используемых для передачи энергетических ресурсов, организации постановки в установленном порядке таких объектов на учет в качестве бесхозяйных объектов недвижимого имущества и затем признанию права муниципальной собственности на такие бесхозяйные объекты недвижимого имущества</w:t>
              </w:r>
            </w:hyperlink>
          </w:p>
        </w:tc>
        <w:tc>
          <w:tcPr>
            <w:tcW w:w="824" w:type="pct"/>
            <w:tcBorders>
              <w:top w:val="nil"/>
              <w:left w:val="nil"/>
              <w:bottom w:val="single" w:sz="8" w:space="0" w:color="auto"/>
              <w:right w:val="single" w:sz="4"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Отдел по управлению земельными ресурсами и муниципальным имуществом</w:t>
            </w:r>
          </w:p>
        </w:tc>
        <w:tc>
          <w:tcPr>
            <w:tcW w:w="643" w:type="pct"/>
            <w:tcBorders>
              <w:top w:val="single" w:sz="4" w:space="0" w:color="auto"/>
              <w:left w:val="single" w:sz="4" w:space="0" w:color="auto"/>
              <w:bottom w:val="single" w:sz="4" w:space="0" w:color="auto"/>
              <w:right w:val="single" w:sz="4" w:space="0" w:color="auto"/>
            </w:tcBorders>
            <w:vAlign w:val="center"/>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205,0</w:t>
            </w:r>
          </w:p>
        </w:tc>
        <w:tc>
          <w:tcPr>
            <w:tcW w:w="550" w:type="pct"/>
            <w:tcBorders>
              <w:top w:val="nil"/>
              <w:left w:val="single" w:sz="4" w:space="0" w:color="auto"/>
              <w:bottom w:val="single" w:sz="8"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127,9</w:t>
            </w:r>
          </w:p>
        </w:tc>
        <w:tc>
          <w:tcPr>
            <w:tcW w:w="550" w:type="pct"/>
            <w:tcBorders>
              <w:top w:val="nil"/>
              <w:left w:val="nil"/>
              <w:bottom w:val="single" w:sz="8"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250,4</w:t>
            </w:r>
          </w:p>
        </w:tc>
        <w:tc>
          <w:tcPr>
            <w:tcW w:w="412" w:type="pct"/>
            <w:tcBorders>
              <w:top w:val="nil"/>
              <w:left w:val="nil"/>
              <w:bottom w:val="single" w:sz="8"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0,0</w:t>
            </w:r>
          </w:p>
        </w:tc>
        <w:tc>
          <w:tcPr>
            <w:tcW w:w="458" w:type="pct"/>
            <w:tcBorders>
              <w:top w:val="nil"/>
              <w:left w:val="nil"/>
              <w:bottom w:val="single" w:sz="8" w:space="0" w:color="auto"/>
              <w:right w:val="single" w:sz="8" w:space="0" w:color="auto"/>
            </w:tcBorders>
            <w:vAlign w:val="center"/>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0,0</w:t>
            </w:r>
          </w:p>
        </w:tc>
      </w:tr>
      <w:tr w:rsidR="00905855" w:rsidRPr="00C76FB6" w:rsidTr="003A59B5">
        <w:trPr>
          <w:trHeight w:val="1044"/>
        </w:trPr>
        <w:tc>
          <w:tcPr>
            <w:tcW w:w="693" w:type="pct"/>
            <w:tcBorders>
              <w:top w:val="nil"/>
              <w:left w:val="single" w:sz="8" w:space="0" w:color="auto"/>
              <w:bottom w:val="single" w:sz="8"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lastRenderedPageBreak/>
              <w:t>Основное мероприятие 2.03.04.</w:t>
            </w:r>
          </w:p>
        </w:tc>
        <w:tc>
          <w:tcPr>
            <w:tcW w:w="870" w:type="pct"/>
            <w:tcBorders>
              <w:top w:val="nil"/>
              <w:left w:val="nil"/>
              <w:bottom w:val="single" w:sz="8"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heme="minorEastAsia" w:hAnsi="Times New Roman"/>
                <w:lang w:eastAsia="ru-RU"/>
              </w:rPr>
            </w:pPr>
            <w:r w:rsidRPr="00C76FB6">
              <w:rPr>
                <w:rFonts w:ascii="Times New Roman" w:eastAsiaTheme="minorEastAsia" w:hAnsi="Times New Roman"/>
                <w:lang w:eastAsia="ru-RU"/>
              </w:rPr>
              <w:t>Энергосбережение  и повышение энергетической эффективности</w:t>
            </w:r>
          </w:p>
        </w:tc>
        <w:tc>
          <w:tcPr>
            <w:tcW w:w="824" w:type="pct"/>
            <w:tcBorders>
              <w:top w:val="nil"/>
              <w:left w:val="nil"/>
              <w:bottom w:val="single" w:sz="8" w:space="0" w:color="auto"/>
              <w:right w:val="single" w:sz="4"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Отдел территориального развития и коммунального хозяйства</w:t>
            </w:r>
          </w:p>
        </w:tc>
        <w:tc>
          <w:tcPr>
            <w:tcW w:w="643" w:type="pct"/>
            <w:tcBorders>
              <w:top w:val="single" w:sz="4" w:space="0" w:color="auto"/>
              <w:left w:val="single" w:sz="4" w:space="0" w:color="auto"/>
              <w:bottom w:val="single" w:sz="4" w:space="0" w:color="auto"/>
              <w:right w:val="single" w:sz="4" w:space="0" w:color="auto"/>
            </w:tcBorders>
            <w:vAlign w:val="center"/>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0,0</w:t>
            </w:r>
          </w:p>
        </w:tc>
        <w:tc>
          <w:tcPr>
            <w:tcW w:w="550" w:type="pct"/>
            <w:tcBorders>
              <w:top w:val="nil"/>
              <w:left w:val="single" w:sz="4" w:space="0" w:color="auto"/>
              <w:bottom w:val="single" w:sz="8"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0,0</w:t>
            </w:r>
          </w:p>
        </w:tc>
        <w:tc>
          <w:tcPr>
            <w:tcW w:w="550" w:type="pct"/>
            <w:tcBorders>
              <w:top w:val="nil"/>
              <w:left w:val="nil"/>
              <w:bottom w:val="single" w:sz="8"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0,0</w:t>
            </w:r>
          </w:p>
        </w:tc>
        <w:tc>
          <w:tcPr>
            <w:tcW w:w="412" w:type="pct"/>
            <w:tcBorders>
              <w:top w:val="nil"/>
              <w:left w:val="nil"/>
              <w:bottom w:val="single" w:sz="8"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0,0</w:t>
            </w:r>
          </w:p>
        </w:tc>
        <w:tc>
          <w:tcPr>
            <w:tcW w:w="458" w:type="pct"/>
            <w:tcBorders>
              <w:top w:val="nil"/>
              <w:left w:val="nil"/>
              <w:bottom w:val="single" w:sz="8" w:space="0" w:color="auto"/>
              <w:right w:val="single" w:sz="8" w:space="0" w:color="auto"/>
            </w:tcBorders>
            <w:vAlign w:val="center"/>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0,0</w:t>
            </w:r>
          </w:p>
        </w:tc>
      </w:tr>
      <w:tr w:rsidR="00905855" w:rsidRPr="00C76FB6" w:rsidTr="003A59B5">
        <w:trPr>
          <w:trHeight w:val="1044"/>
        </w:trPr>
        <w:tc>
          <w:tcPr>
            <w:tcW w:w="693" w:type="pct"/>
            <w:tcBorders>
              <w:top w:val="nil"/>
              <w:left w:val="single" w:sz="8" w:space="0" w:color="auto"/>
              <w:bottom w:val="single" w:sz="8"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Основное мероприятие 2.03.05.</w:t>
            </w:r>
          </w:p>
        </w:tc>
        <w:tc>
          <w:tcPr>
            <w:tcW w:w="870" w:type="pct"/>
            <w:tcBorders>
              <w:top w:val="nil"/>
              <w:left w:val="nil"/>
              <w:bottom w:val="single" w:sz="8"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heme="minorEastAsia" w:hAnsi="Times New Roman"/>
                <w:lang w:eastAsia="ru-RU"/>
              </w:rPr>
            </w:pPr>
            <w:r w:rsidRPr="00C76FB6">
              <w:rPr>
                <w:rFonts w:ascii="Times New Roman" w:eastAsiaTheme="minorEastAsia" w:hAnsi="Times New Roman"/>
                <w:lang w:eastAsia="ru-RU"/>
              </w:rPr>
              <w:t>Организация работ по надежному теплоснабжению</w:t>
            </w:r>
          </w:p>
        </w:tc>
        <w:tc>
          <w:tcPr>
            <w:tcW w:w="824" w:type="pct"/>
            <w:tcBorders>
              <w:top w:val="nil"/>
              <w:left w:val="nil"/>
              <w:bottom w:val="single" w:sz="8" w:space="0" w:color="auto"/>
              <w:right w:val="single" w:sz="4"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Отдел территориального развития и коммунального хозяйства</w:t>
            </w:r>
          </w:p>
        </w:tc>
        <w:tc>
          <w:tcPr>
            <w:tcW w:w="643" w:type="pct"/>
            <w:tcBorders>
              <w:top w:val="single" w:sz="4" w:space="0" w:color="auto"/>
              <w:left w:val="single" w:sz="4" w:space="0" w:color="auto"/>
              <w:bottom w:val="single" w:sz="4" w:space="0" w:color="auto"/>
              <w:right w:val="single" w:sz="4" w:space="0" w:color="auto"/>
            </w:tcBorders>
            <w:vAlign w:val="center"/>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0,0</w:t>
            </w:r>
          </w:p>
        </w:tc>
        <w:tc>
          <w:tcPr>
            <w:tcW w:w="550" w:type="pct"/>
            <w:tcBorders>
              <w:top w:val="nil"/>
              <w:left w:val="single" w:sz="4" w:space="0" w:color="auto"/>
              <w:bottom w:val="single" w:sz="8"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190,0</w:t>
            </w:r>
          </w:p>
        </w:tc>
        <w:tc>
          <w:tcPr>
            <w:tcW w:w="550" w:type="pct"/>
            <w:tcBorders>
              <w:top w:val="nil"/>
              <w:left w:val="nil"/>
              <w:bottom w:val="single" w:sz="8"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69,4</w:t>
            </w:r>
          </w:p>
        </w:tc>
        <w:tc>
          <w:tcPr>
            <w:tcW w:w="412" w:type="pct"/>
            <w:tcBorders>
              <w:top w:val="nil"/>
              <w:left w:val="nil"/>
              <w:bottom w:val="single" w:sz="8"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0,0</w:t>
            </w:r>
          </w:p>
        </w:tc>
        <w:tc>
          <w:tcPr>
            <w:tcW w:w="458" w:type="pct"/>
            <w:tcBorders>
              <w:top w:val="nil"/>
              <w:left w:val="nil"/>
              <w:bottom w:val="single" w:sz="8" w:space="0" w:color="auto"/>
              <w:right w:val="single" w:sz="8" w:space="0" w:color="auto"/>
            </w:tcBorders>
            <w:vAlign w:val="center"/>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0,0</w:t>
            </w:r>
          </w:p>
        </w:tc>
      </w:tr>
      <w:tr w:rsidR="00905855" w:rsidRPr="00C76FB6" w:rsidTr="003A59B5">
        <w:trPr>
          <w:trHeight w:val="330"/>
        </w:trPr>
        <w:tc>
          <w:tcPr>
            <w:tcW w:w="693" w:type="pct"/>
            <w:vMerge w:val="restart"/>
            <w:tcBorders>
              <w:top w:val="nil"/>
              <w:left w:val="single" w:sz="8" w:space="0" w:color="auto"/>
              <w:bottom w:val="single" w:sz="8" w:space="0" w:color="000000"/>
              <w:right w:val="single" w:sz="8" w:space="0" w:color="auto"/>
            </w:tcBorders>
            <w:shd w:val="clear" w:color="auto" w:fill="auto"/>
            <w:vAlign w:val="center"/>
            <w:hideMark/>
          </w:tcPr>
          <w:p w:rsidR="00905855" w:rsidRPr="00C76FB6" w:rsidRDefault="00DC2987" w:rsidP="003A59B5">
            <w:pPr>
              <w:spacing w:after="0" w:line="240" w:lineRule="auto"/>
              <w:jc w:val="center"/>
              <w:rPr>
                <w:rFonts w:ascii="Times New Roman" w:eastAsia="Times New Roman" w:hAnsi="Times New Roman"/>
                <w:lang w:eastAsia="ru-RU"/>
              </w:rPr>
            </w:pPr>
            <w:hyperlink r:id="rId36" w:anchor="RANGE!Par796" w:history="1">
              <w:r w:rsidR="00905855" w:rsidRPr="00C76FB6">
                <w:rPr>
                  <w:rFonts w:ascii="Times New Roman" w:eastAsia="Times New Roman" w:hAnsi="Times New Roman"/>
                  <w:lang w:eastAsia="ru-RU"/>
                </w:rPr>
                <w:t xml:space="preserve">Подпрограмма 3. </w:t>
              </w:r>
            </w:hyperlink>
          </w:p>
        </w:tc>
        <w:tc>
          <w:tcPr>
            <w:tcW w:w="870" w:type="pct"/>
            <w:vMerge w:val="restart"/>
            <w:tcBorders>
              <w:top w:val="nil"/>
              <w:left w:val="single" w:sz="8" w:space="0" w:color="auto"/>
              <w:bottom w:val="single" w:sz="8" w:space="0" w:color="000000"/>
              <w:right w:val="single" w:sz="8" w:space="0" w:color="auto"/>
            </w:tcBorders>
            <w:shd w:val="clear" w:color="auto" w:fill="auto"/>
            <w:vAlign w:val="center"/>
            <w:hideMark/>
          </w:tcPr>
          <w:p w:rsidR="00905855" w:rsidRPr="00C76FB6" w:rsidRDefault="00DC2987" w:rsidP="003A59B5">
            <w:pPr>
              <w:spacing w:after="0" w:line="240" w:lineRule="auto"/>
              <w:jc w:val="center"/>
              <w:rPr>
                <w:rFonts w:ascii="Times New Roman" w:eastAsia="Times New Roman" w:hAnsi="Times New Roman"/>
                <w:lang w:eastAsia="ru-RU"/>
              </w:rPr>
            </w:pPr>
            <w:hyperlink r:id="rId37" w:anchor="RANGE!Par668" w:tooltip="Ссылка на текущий документ" w:history="1">
              <w:r w:rsidR="00905855" w:rsidRPr="00C76FB6">
                <w:rPr>
                  <w:rFonts w:ascii="Times New Roman" w:eastAsia="Times New Roman" w:hAnsi="Times New Roman"/>
                  <w:lang w:eastAsia="ru-RU"/>
                </w:rPr>
                <w:t>Развитие систем  обращения с отходами</w:t>
              </w:r>
            </w:hyperlink>
          </w:p>
        </w:tc>
        <w:tc>
          <w:tcPr>
            <w:tcW w:w="824" w:type="pct"/>
            <w:tcBorders>
              <w:top w:val="nil"/>
              <w:left w:val="nil"/>
              <w:bottom w:val="single" w:sz="8" w:space="0" w:color="auto"/>
              <w:right w:val="single" w:sz="4"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Всего</w:t>
            </w:r>
          </w:p>
        </w:tc>
        <w:tc>
          <w:tcPr>
            <w:tcW w:w="643" w:type="pct"/>
            <w:tcBorders>
              <w:top w:val="single" w:sz="4" w:space="0" w:color="auto"/>
              <w:left w:val="single" w:sz="4" w:space="0" w:color="auto"/>
              <w:bottom w:val="single" w:sz="4" w:space="0" w:color="auto"/>
              <w:right w:val="single" w:sz="4" w:space="0" w:color="auto"/>
            </w:tcBorders>
            <w:vAlign w:val="center"/>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4413,6</w:t>
            </w:r>
          </w:p>
        </w:tc>
        <w:tc>
          <w:tcPr>
            <w:tcW w:w="550" w:type="pct"/>
            <w:tcBorders>
              <w:top w:val="nil"/>
              <w:left w:val="single" w:sz="4" w:space="0" w:color="auto"/>
              <w:bottom w:val="single" w:sz="8"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3078,3</w:t>
            </w:r>
          </w:p>
        </w:tc>
        <w:tc>
          <w:tcPr>
            <w:tcW w:w="550" w:type="pct"/>
            <w:tcBorders>
              <w:top w:val="nil"/>
              <w:left w:val="nil"/>
              <w:bottom w:val="single" w:sz="8"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51,2</w:t>
            </w:r>
          </w:p>
        </w:tc>
        <w:tc>
          <w:tcPr>
            <w:tcW w:w="412" w:type="pct"/>
            <w:tcBorders>
              <w:top w:val="nil"/>
              <w:left w:val="nil"/>
              <w:bottom w:val="single" w:sz="8"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1027,6</w:t>
            </w:r>
          </w:p>
        </w:tc>
        <w:tc>
          <w:tcPr>
            <w:tcW w:w="458" w:type="pct"/>
            <w:tcBorders>
              <w:top w:val="nil"/>
              <w:left w:val="nil"/>
              <w:bottom w:val="single" w:sz="8" w:space="0" w:color="auto"/>
              <w:right w:val="single" w:sz="8" w:space="0" w:color="auto"/>
            </w:tcBorders>
            <w:vAlign w:val="center"/>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1795,8</w:t>
            </w:r>
          </w:p>
        </w:tc>
      </w:tr>
      <w:tr w:rsidR="00905855" w:rsidRPr="00C76FB6" w:rsidTr="003A59B5">
        <w:trPr>
          <w:trHeight w:val="772"/>
        </w:trPr>
        <w:tc>
          <w:tcPr>
            <w:tcW w:w="693" w:type="pct"/>
            <w:vMerge/>
            <w:tcBorders>
              <w:top w:val="nil"/>
              <w:left w:val="single" w:sz="8" w:space="0" w:color="auto"/>
              <w:bottom w:val="single" w:sz="8" w:space="0" w:color="000000"/>
              <w:right w:val="single" w:sz="8" w:space="0" w:color="auto"/>
            </w:tcBorders>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p>
        </w:tc>
        <w:tc>
          <w:tcPr>
            <w:tcW w:w="870" w:type="pct"/>
            <w:vMerge/>
            <w:tcBorders>
              <w:top w:val="nil"/>
              <w:left w:val="single" w:sz="8" w:space="0" w:color="auto"/>
              <w:bottom w:val="single" w:sz="8" w:space="0" w:color="000000"/>
              <w:right w:val="single" w:sz="8" w:space="0" w:color="auto"/>
            </w:tcBorders>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p>
        </w:tc>
        <w:tc>
          <w:tcPr>
            <w:tcW w:w="824" w:type="pct"/>
            <w:tcBorders>
              <w:top w:val="nil"/>
              <w:left w:val="nil"/>
              <w:bottom w:val="single" w:sz="8" w:space="0" w:color="auto"/>
              <w:right w:val="single" w:sz="4"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Отдел строительства, архитектуры и градостроительства</w:t>
            </w:r>
          </w:p>
        </w:tc>
        <w:tc>
          <w:tcPr>
            <w:tcW w:w="643" w:type="pct"/>
            <w:tcBorders>
              <w:top w:val="single" w:sz="4" w:space="0" w:color="auto"/>
              <w:left w:val="single" w:sz="4" w:space="0" w:color="auto"/>
              <w:bottom w:val="single" w:sz="4" w:space="0" w:color="auto"/>
              <w:right w:val="single" w:sz="4" w:space="0" w:color="auto"/>
            </w:tcBorders>
            <w:vAlign w:val="center"/>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4413,6</w:t>
            </w:r>
          </w:p>
        </w:tc>
        <w:tc>
          <w:tcPr>
            <w:tcW w:w="550" w:type="pct"/>
            <w:tcBorders>
              <w:top w:val="nil"/>
              <w:left w:val="single" w:sz="4" w:space="0" w:color="auto"/>
              <w:bottom w:val="nil"/>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3078,3</w:t>
            </w:r>
          </w:p>
        </w:tc>
        <w:tc>
          <w:tcPr>
            <w:tcW w:w="550" w:type="pct"/>
            <w:tcBorders>
              <w:top w:val="nil"/>
              <w:left w:val="nil"/>
              <w:bottom w:val="nil"/>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0,0</w:t>
            </w:r>
          </w:p>
        </w:tc>
        <w:tc>
          <w:tcPr>
            <w:tcW w:w="412" w:type="pct"/>
            <w:tcBorders>
              <w:top w:val="nil"/>
              <w:left w:val="nil"/>
              <w:bottom w:val="nil"/>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1027,6</w:t>
            </w:r>
          </w:p>
        </w:tc>
        <w:tc>
          <w:tcPr>
            <w:tcW w:w="458" w:type="pct"/>
            <w:tcBorders>
              <w:top w:val="nil"/>
              <w:left w:val="nil"/>
              <w:bottom w:val="nil"/>
              <w:right w:val="single" w:sz="8" w:space="0" w:color="auto"/>
            </w:tcBorders>
            <w:vAlign w:val="center"/>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1795,8</w:t>
            </w:r>
          </w:p>
        </w:tc>
      </w:tr>
      <w:tr w:rsidR="00905855" w:rsidRPr="00C76FB6" w:rsidTr="003A59B5">
        <w:trPr>
          <w:trHeight w:val="990"/>
        </w:trPr>
        <w:tc>
          <w:tcPr>
            <w:tcW w:w="693" w:type="pct"/>
            <w:vMerge/>
            <w:tcBorders>
              <w:top w:val="nil"/>
              <w:left w:val="single" w:sz="8" w:space="0" w:color="auto"/>
              <w:bottom w:val="single" w:sz="8" w:space="0" w:color="000000"/>
              <w:right w:val="single" w:sz="8" w:space="0" w:color="auto"/>
            </w:tcBorders>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p>
        </w:tc>
        <w:tc>
          <w:tcPr>
            <w:tcW w:w="870" w:type="pct"/>
            <w:vMerge/>
            <w:tcBorders>
              <w:top w:val="nil"/>
              <w:left w:val="single" w:sz="8" w:space="0" w:color="auto"/>
              <w:bottom w:val="single" w:sz="8" w:space="0" w:color="000000"/>
              <w:right w:val="single" w:sz="8" w:space="0" w:color="auto"/>
            </w:tcBorders>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p>
        </w:tc>
        <w:tc>
          <w:tcPr>
            <w:tcW w:w="824" w:type="pct"/>
            <w:tcBorders>
              <w:top w:val="nil"/>
              <w:left w:val="single" w:sz="8" w:space="0" w:color="auto"/>
              <w:bottom w:val="single" w:sz="8" w:space="0" w:color="000000"/>
              <w:right w:val="single" w:sz="4"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Отдел территориального развития и коммунального хозяйства</w:t>
            </w:r>
          </w:p>
        </w:tc>
        <w:tc>
          <w:tcPr>
            <w:tcW w:w="643" w:type="pct"/>
            <w:tcBorders>
              <w:top w:val="single" w:sz="4" w:space="0" w:color="auto"/>
              <w:left w:val="single" w:sz="4" w:space="0" w:color="auto"/>
              <w:bottom w:val="single" w:sz="4" w:space="0" w:color="auto"/>
              <w:right w:val="single" w:sz="4" w:space="0" w:color="auto"/>
            </w:tcBorders>
            <w:vAlign w:val="center"/>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0,0</w:t>
            </w:r>
          </w:p>
        </w:tc>
        <w:tc>
          <w:tcPr>
            <w:tcW w:w="550" w:type="pct"/>
            <w:tcBorders>
              <w:top w:val="single" w:sz="8" w:space="0" w:color="auto"/>
              <w:left w:val="single" w:sz="4" w:space="0" w:color="auto"/>
              <w:bottom w:val="single" w:sz="8" w:space="0" w:color="000000"/>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0,0</w:t>
            </w:r>
          </w:p>
        </w:tc>
        <w:tc>
          <w:tcPr>
            <w:tcW w:w="550" w:type="pct"/>
            <w:tcBorders>
              <w:top w:val="single" w:sz="8" w:space="0" w:color="auto"/>
              <w:left w:val="single" w:sz="8" w:space="0" w:color="auto"/>
              <w:bottom w:val="single" w:sz="8" w:space="0" w:color="000000"/>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51,2</w:t>
            </w:r>
          </w:p>
        </w:tc>
        <w:tc>
          <w:tcPr>
            <w:tcW w:w="412" w:type="pct"/>
            <w:tcBorders>
              <w:top w:val="single" w:sz="8" w:space="0" w:color="auto"/>
              <w:left w:val="single" w:sz="8" w:space="0" w:color="auto"/>
              <w:bottom w:val="single" w:sz="8" w:space="0" w:color="000000"/>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0,0</w:t>
            </w:r>
          </w:p>
        </w:tc>
        <w:tc>
          <w:tcPr>
            <w:tcW w:w="458" w:type="pct"/>
            <w:tcBorders>
              <w:top w:val="single" w:sz="8" w:space="0" w:color="auto"/>
              <w:left w:val="single" w:sz="8" w:space="0" w:color="auto"/>
              <w:bottom w:val="single" w:sz="4" w:space="0" w:color="auto"/>
              <w:right w:val="single" w:sz="8" w:space="0" w:color="auto"/>
            </w:tcBorders>
            <w:vAlign w:val="center"/>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0,0</w:t>
            </w:r>
          </w:p>
        </w:tc>
      </w:tr>
      <w:tr w:rsidR="00905855" w:rsidRPr="00C76FB6" w:rsidTr="003A59B5">
        <w:trPr>
          <w:trHeight w:val="1560"/>
        </w:trPr>
        <w:tc>
          <w:tcPr>
            <w:tcW w:w="693" w:type="pct"/>
            <w:tcBorders>
              <w:top w:val="nil"/>
              <w:left w:val="single" w:sz="8" w:space="0" w:color="auto"/>
              <w:bottom w:val="nil"/>
              <w:right w:val="single" w:sz="8" w:space="0" w:color="auto"/>
            </w:tcBorders>
            <w:shd w:val="clear" w:color="auto" w:fill="auto"/>
            <w:vAlign w:val="center"/>
            <w:hideMark/>
          </w:tcPr>
          <w:p w:rsidR="00905855" w:rsidRPr="00C76FB6" w:rsidRDefault="00905855" w:rsidP="003A59B5">
            <w:pPr>
              <w:widowControl w:val="0"/>
              <w:autoSpaceDE w:val="0"/>
              <w:autoSpaceDN w:val="0"/>
              <w:adjustRightInd w:val="0"/>
              <w:spacing w:after="0" w:line="240" w:lineRule="auto"/>
              <w:jc w:val="center"/>
              <w:rPr>
                <w:rFonts w:ascii="Times New Roman" w:eastAsiaTheme="minorEastAsia" w:hAnsi="Times New Roman"/>
                <w:lang w:eastAsia="ru-RU"/>
              </w:rPr>
            </w:pPr>
            <w:r w:rsidRPr="00C76FB6">
              <w:rPr>
                <w:rFonts w:ascii="Times New Roman" w:eastAsiaTheme="minorEastAsia" w:hAnsi="Times New Roman"/>
                <w:lang w:eastAsia="ru-RU"/>
              </w:rPr>
              <w:t>Основное мероприятие</w:t>
            </w:r>
          </w:p>
          <w:p w:rsidR="00905855" w:rsidRPr="00C76FB6" w:rsidRDefault="00905855" w:rsidP="003A59B5">
            <w:pPr>
              <w:widowControl w:val="0"/>
              <w:autoSpaceDE w:val="0"/>
              <w:autoSpaceDN w:val="0"/>
              <w:adjustRightInd w:val="0"/>
              <w:spacing w:after="0" w:line="240" w:lineRule="auto"/>
              <w:jc w:val="center"/>
              <w:rPr>
                <w:rFonts w:ascii="Times New Roman" w:eastAsiaTheme="minorEastAsia" w:hAnsi="Times New Roman"/>
                <w:lang w:eastAsia="ru-RU"/>
              </w:rPr>
            </w:pPr>
            <w:r w:rsidRPr="00C76FB6">
              <w:rPr>
                <w:rFonts w:ascii="Times New Roman" w:eastAsiaTheme="minorEastAsia" w:hAnsi="Times New Roman"/>
                <w:lang w:eastAsia="ru-RU"/>
              </w:rPr>
              <w:t>3.01.01</w:t>
            </w:r>
          </w:p>
          <w:p w:rsidR="00905855" w:rsidRPr="00C76FB6" w:rsidRDefault="00905855" w:rsidP="003A59B5">
            <w:pPr>
              <w:spacing w:after="0" w:line="240" w:lineRule="auto"/>
              <w:jc w:val="center"/>
              <w:rPr>
                <w:rFonts w:ascii="Times New Roman" w:eastAsia="Times New Roman" w:hAnsi="Times New Roman"/>
                <w:lang w:eastAsia="ru-RU"/>
              </w:rPr>
            </w:pPr>
          </w:p>
        </w:tc>
        <w:tc>
          <w:tcPr>
            <w:tcW w:w="870" w:type="pct"/>
            <w:vMerge w:val="restart"/>
            <w:tcBorders>
              <w:top w:val="nil"/>
              <w:left w:val="single" w:sz="8" w:space="0" w:color="auto"/>
              <w:bottom w:val="single" w:sz="8" w:space="0" w:color="000000"/>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Строительство межпоселенческого полигона твердых бытовых отходов вс. Ижма и объекта размещения (площадки хранения) ТБО в с. СизябскИжемского района, в том числе ПИР</w:t>
            </w:r>
          </w:p>
        </w:tc>
        <w:tc>
          <w:tcPr>
            <w:tcW w:w="824" w:type="pct"/>
            <w:vMerge w:val="restart"/>
            <w:tcBorders>
              <w:top w:val="nil"/>
              <w:left w:val="single" w:sz="8" w:space="0" w:color="auto"/>
              <w:bottom w:val="single" w:sz="8" w:space="0" w:color="000000"/>
              <w:right w:val="single" w:sz="4"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Отдел строительства, архитектуры и градостроительства</w:t>
            </w:r>
          </w:p>
        </w:tc>
        <w:tc>
          <w:tcPr>
            <w:tcW w:w="643" w:type="pct"/>
            <w:vMerge w:val="restart"/>
            <w:tcBorders>
              <w:top w:val="single" w:sz="4" w:space="0" w:color="auto"/>
              <w:left w:val="single" w:sz="4" w:space="0" w:color="auto"/>
              <w:right w:val="single" w:sz="4" w:space="0" w:color="auto"/>
            </w:tcBorders>
            <w:vAlign w:val="center"/>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4413,6</w:t>
            </w:r>
          </w:p>
        </w:tc>
        <w:tc>
          <w:tcPr>
            <w:tcW w:w="550" w:type="pct"/>
            <w:vMerge w:val="restart"/>
            <w:tcBorders>
              <w:top w:val="nil"/>
              <w:left w:val="single" w:sz="4" w:space="0" w:color="auto"/>
              <w:bottom w:val="single" w:sz="8" w:space="0" w:color="000000"/>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3078,3</w:t>
            </w:r>
          </w:p>
        </w:tc>
        <w:tc>
          <w:tcPr>
            <w:tcW w:w="550" w:type="pct"/>
            <w:vMerge w:val="restart"/>
            <w:tcBorders>
              <w:top w:val="nil"/>
              <w:left w:val="single" w:sz="8" w:space="0" w:color="auto"/>
              <w:bottom w:val="single" w:sz="8" w:space="0" w:color="000000"/>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0,0</w:t>
            </w:r>
          </w:p>
        </w:tc>
        <w:tc>
          <w:tcPr>
            <w:tcW w:w="412" w:type="pct"/>
            <w:vMerge w:val="restart"/>
            <w:tcBorders>
              <w:top w:val="nil"/>
              <w:left w:val="single" w:sz="8" w:space="0" w:color="auto"/>
              <w:bottom w:val="single" w:sz="8" w:space="0" w:color="000000"/>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1027,6</w:t>
            </w:r>
          </w:p>
        </w:tc>
        <w:tc>
          <w:tcPr>
            <w:tcW w:w="458" w:type="pct"/>
            <w:vMerge w:val="restart"/>
            <w:tcBorders>
              <w:top w:val="single" w:sz="4" w:space="0" w:color="auto"/>
              <w:left w:val="single" w:sz="8" w:space="0" w:color="auto"/>
              <w:right w:val="single" w:sz="8" w:space="0" w:color="auto"/>
            </w:tcBorders>
            <w:vAlign w:val="center"/>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1795,8</w:t>
            </w:r>
          </w:p>
        </w:tc>
      </w:tr>
      <w:tr w:rsidR="00905855" w:rsidRPr="00C76FB6" w:rsidTr="003A59B5">
        <w:trPr>
          <w:trHeight w:val="315"/>
        </w:trPr>
        <w:tc>
          <w:tcPr>
            <w:tcW w:w="693" w:type="pct"/>
            <w:tcBorders>
              <w:top w:val="nil"/>
              <w:left w:val="single" w:sz="8" w:space="0" w:color="auto"/>
              <w:bottom w:val="nil"/>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p>
        </w:tc>
        <w:tc>
          <w:tcPr>
            <w:tcW w:w="870" w:type="pct"/>
            <w:vMerge/>
            <w:tcBorders>
              <w:top w:val="nil"/>
              <w:left w:val="single" w:sz="8" w:space="0" w:color="auto"/>
              <w:bottom w:val="single" w:sz="8" w:space="0" w:color="000000"/>
              <w:right w:val="single" w:sz="8" w:space="0" w:color="auto"/>
            </w:tcBorders>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p>
        </w:tc>
        <w:tc>
          <w:tcPr>
            <w:tcW w:w="824" w:type="pct"/>
            <w:vMerge/>
            <w:tcBorders>
              <w:top w:val="nil"/>
              <w:left w:val="single" w:sz="8" w:space="0" w:color="auto"/>
              <w:bottom w:val="single" w:sz="8" w:space="0" w:color="000000"/>
              <w:right w:val="single" w:sz="4" w:space="0" w:color="auto"/>
            </w:tcBorders>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p>
        </w:tc>
        <w:tc>
          <w:tcPr>
            <w:tcW w:w="643" w:type="pct"/>
            <w:vMerge/>
            <w:tcBorders>
              <w:left w:val="single" w:sz="4" w:space="0" w:color="auto"/>
              <w:right w:val="single" w:sz="4" w:space="0" w:color="auto"/>
            </w:tcBorders>
            <w:vAlign w:val="center"/>
          </w:tcPr>
          <w:p w:rsidR="00905855" w:rsidRPr="00C76FB6" w:rsidRDefault="00905855" w:rsidP="003A59B5">
            <w:pPr>
              <w:spacing w:after="0" w:line="240" w:lineRule="auto"/>
              <w:jc w:val="center"/>
              <w:rPr>
                <w:rFonts w:ascii="Times New Roman" w:eastAsia="Times New Roman" w:hAnsi="Times New Roman"/>
                <w:lang w:eastAsia="ru-RU"/>
              </w:rPr>
            </w:pPr>
          </w:p>
        </w:tc>
        <w:tc>
          <w:tcPr>
            <w:tcW w:w="550" w:type="pct"/>
            <w:vMerge/>
            <w:tcBorders>
              <w:top w:val="nil"/>
              <w:left w:val="single" w:sz="4" w:space="0" w:color="auto"/>
              <w:bottom w:val="single" w:sz="8" w:space="0" w:color="000000"/>
              <w:right w:val="single" w:sz="8" w:space="0" w:color="auto"/>
            </w:tcBorders>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p>
        </w:tc>
        <w:tc>
          <w:tcPr>
            <w:tcW w:w="550" w:type="pct"/>
            <w:vMerge/>
            <w:tcBorders>
              <w:top w:val="nil"/>
              <w:left w:val="single" w:sz="8" w:space="0" w:color="auto"/>
              <w:bottom w:val="single" w:sz="8" w:space="0" w:color="000000"/>
              <w:right w:val="single" w:sz="8" w:space="0" w:color="auto"/>
            </w:tcBorders>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p>
        </w:tc>
        <w:tc>
          <w:tcPr>
            <w:tcW w:w="412" w:type="pct"/>
            <w:vMerge/>
            <w:tcBorders>
              <w:top w:val="nil"/>
              <w:left w:val="single" w:sz="8" w:space="0" w:color="auto"/>
              <w:bottom w:val="single" w:sz="8" w:space="0" w:color="000000"/>
              <w:right w:val="single" w:sz="8" w:space="0" w:color="auto"/>
            </w:tcBorders>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p>
        </w:tc>
        <w:tc>
          <w:tcPr>
            <w:tcW w:w="458" w:type="pct"/>
            <w:vMerge/>
            <w:tcBorders>
              <w:left w:val="single" w:sz="8" w:space="0" w:color="auto"/>
              <w:right w:val="single" w:sz="8" w:space="0" w:color="auto"/>
            </w:tcBorders>
            <w:vAlign w:val="center"/>
          </w:tcPr>
          <w:p w:rsidR="00905855" w:rsidRPr="00C76FB6" w:rsidRDefault="00905855" w:rsidP="003A59B5">
            <w:pPr>
              <w:spacing w:after="0" w:line="240" w:lineRule="auto"/>
              <w:jc w:val="center"/>
              <w:rPr>
                <w:rFonts w:ascii="Times New Roman" w:eastAsia="Times New Roman" w:hAnsi="Times New Roman"/>
                <w:lang w:eastAsia="ru-RU"/>
              </w:rPr>
            </w:pPr>
          </w:p>
        </w:tc>
      </w:tr>
      <w:tr w:rsidR="00905855" w:rsidRPr="00C76FB6" w:rsidTr="003A59B5">
        <w:trPr>
          <w:trHeight w:val="330"/>
        </w:trPr>
        <w:tc>
          <w:tcPr>
            <w:tcW w:w="693" w:type="pct"/>
            <w:tcBorders>
              <w:top w:val="nil"/>
              <w:left w:val="single" w:sz="8" w:space="0" w:color="auto"/>
              <w:bottom w:val="single" w:sz="8"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p>
        </w:tc>
        <w:tc>
          <w:tcPr>
            <w:tcW w:w="870" w:type="pct"/>
            <w:vMerge/>
            <w:tcBorders>
              <w:top w:val="nil"/>
              <w:left w:val="single" w:sz="8" w:space="0" w:color="auto"/>
              <w:bottom w:val="single" w:sz="8" w:space="0" w:color="000000"/>
              <w:right w:val="single" w:sz="8" w:space="0" w:color="auto"/>
            </w:tcBorders>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p>
        </w:tc>
        <w:tc>
          <w:tcPr>
            <w:tcW w:w="824" w:type="pct"/>
            <w:vMerge/>
            <w:tcBorders>
              <w:top w:val="nil"/>
              <w:left w:val="single" w:sz="8" w:space="0" w:color="auto"/>
              <w:bottom w:val="single" w:sz="8" w:space="0" w:color="000000"/>
              <w:right w:val="single" w:sz="4" w:space="0" w:color="auto"/>
            </w:tcBorders>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p>
        </w:tc>
        <w:tc>
          <w:tcPr>
            <w:tcW w:w="643" w:type="pct"/>
            <w:vMerge/>
            <w:tcBorders>
              <w:left w:val="single" w:sz="4" w:space="0" w:color="auto"/>
              <w:bottom w:val="single" w:sz="4" w:space="0" w:color="auto"/>
              <w:right w:val="single" w:sz="4" w:space="0" w:color="auto"/>
            </w:tcBorders>
            <w:vAlign w:val="center"/>
          </w:tcPr>
          <w:p w:rsidR="00905855" w:rsidRPr="00C76FB6" w:rsidRDefault="00905855" w:rsidP="003A59B5">
            <w:pPr>
              <w:spacing w:after="0" w:line="240" w:lineRule="auto"/>
              <w:jc w:val="center"/>
              <w:rPr>
                <w:rFonts w:ascii="Times New Roman" w:eastAsia="Times New Roman" w:hAnsi="Times New Roman"/>
                <w:lang w:eastAsia="ru-RU"/>
              </w:rPr>
            </w:pPr>
          </w:p>
        </w:tc>
        <w:tc>
          <w:tcPr>
            <w:tcW w:w="550" w:type="pct"/>
            <w:vMerge/>
            <w:tcBorders>
              <w:top w:val="nil"/>
              <w:left w:val="single" w:sz="4" w:space="0" w:color="auto"/>
              <w:bottom w:val="single" w:sz="8" w:space="0" w:color="000000"/>
              <w:right w:val="single" w:sz="8" w:space="0" w:color="auto"/>
            </w:tcBorders>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p>
        </w:tc>
        <w:tc>
          <w:tcPr>
            <w:tcW w:w="550" w:type="pct"/>
            <w:vMerge/>
            <w:tcBorders>
              <w:top w:val="nil"/>
              <w:left w:val="single" w:sz="8" w:space="0" w:color="auto"/>
              <w:bottom w:val="single" w:sz="8" w:space="0" w:color="000000"/>
              <w:right w:val="single" w:sz="8" w:space="0" w:color="auto"/>
            </w:tcBorders>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p>
        </w:tc>
        <w:tc>
          <w:tcPr>
            <w:tcW w:w="412" w:type="pct"/>
            <w:vMerge/>
            <w:tcBorders>
              <w:top w:val="nil"/>
              <w:left w:val="single" w:sz="8" w:space="0" w:color="auto"/>
              <w:bottom w:val="single" w:sz="8" w:space="0" w:color="000000"/>
              <w:right w:val="single" w:sz="8" w:space="0" w:color="auto"/>
            </w:tcBorders>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p>
        </w:tc>
        <w:tc>
          <w:tcPr>
            <w:tcW w:w="458" w:type="pct"/>
            <w:vMerge/>
            <w:tcBorders>
              <w:left w:val="single" w:sz="8" w:space="0" w:color="auto"/>
              <w:bottom w:val="single" w:sz="8" w:space="0" w:color="000000"/>
              <w:right w:val="single" w:sz="8" w:space="0" w:color="auto"/>
            </w:tcBorders>
            <w:vAlign w:val="center"/>
          </w:tcPr>
          <w:p w:rsidR="00905855" w:rsidRPr="00C76FB6" w:rsidRDefault="00905855" w:rsidP="003A59B5">
            <w:pPr>
              <w:spacing w:after="0" w:line="240" w:lineRule="auto"/>
              <w:jc w:val="center"/>
              <w:rPr>
                <w:rFonts w:ascii="Times New Roman" w:eastAsia="Times New Roman" w:hAnsi="Times New Roman"/>
                <w:lang w:eastAsia="ru-RU"/>
              </w:rPr>
            </w:pPr>
          </w:p>
        </w:tc>
      </w:tr>
      <w:tr w:rsidR="00905855" w:rsidRPr="00C76FB6" w:rsidTr="003A59B5">
        <w:trPr>
          <w:trHeight w:val="930"/>
        </w:trPr>
        <w:tc>
          <w:tcPr>
            <w:tcW w:w="693" w:type="pct"/>
            <w:tcBorders>
              <w:top w:val="nil"/>
              <w:left w:val="single" w:sz="8" w:space="0" w:color="auto"/>
              <w:bottom w:val="nil"/>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Основное мероприятие</w:t>
            </w:r>
          </w:p>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3.01.02</w:t>
            </w:r>
          </w:p>
        </w:tc>
        <w:tc>
          <w:tcPr>
            <w:tcW w:w="870" w:type="pct"/>
            <w:vMerge w:val="restart"/>
            <w:tcBorders>
              <w:top w:val="nil"/>
              <w:left w:val="single" w:sz="8" w:space="0" w:color="auto"/>
              <w:bottom w:val="single" w:sz="8" w:space="0" w:color="000000"/>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Ликвидация и рекультивация несанкционированны свалок</w:t>
            </w:r>
          </w:p>
        </w:tc>
        <w:tc>
          <w:tcPr>
            <w:tcW w:w="824" w:type="pct"/>
            <w:vMerge w:val="restart"/>
            <w:tcBorders>
              <w:top w:val="nil"/>
              <w:left w:val="single" w:sz="8" w:space="0" w:color="auto"/>
              <w:bottom w:val="single" w:sz="8" w:space="0" w:color="000000"/>
              <w:right w:val="single" w:sz="4"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Отдел территориального развития и коммунального хозяйства</w:t>
            </w:r>
          </w:p>
        </w:tc>
        <w:tc>
          <w:tcPr>
            <w:tcW w:w="643" w:type="pct"/>
            <w:vMerge w:val="restart"/>
            <w:tcBorders>
              <w:top w:val="single" w:sz="4" w:space="0" w:color="auto"/>
              <w:left w:val="single" w:sz="4" w:space="0" w:color="auto"/>
              <w:right w:val="single" w:sz="4" w:space="0" w:color="auto"/>
            </w:tcBorders>
            <w:vAlign w:val="center"/>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0,0</w:t>
            </w:r>
          </w:p>
        </w:tc>
        <w:tc>
          <w:tcPr>
            <w:tcW w:w="550" w:type="pct"/>
            <w:vMerge w:val="restart"/>
            <w:tcBorders>
              <w:top w:val="nil"/>
              <w:left w:val="single" w:sz="4" w:space="0" w:color="auto"/>
              <w:bottom w:val="single" w:sz="8" w:space="0" w:color="000000"/>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0,0</w:t>
            </w:r>
          </w:p>
        </w:tc>
        <w:tc>
          <w:tcPr>
            <w:tcW w:w="550" w:type="pct"/>
            <w:vMerge w:val="restart"/>
            <w:tcBorders>
              <w:top w:val="nil"/>
              <w:left w:val="single" w:sz="8" w:space="0" w:color="auto"/>
              <w:bottom w:val="single" w:sz="8" w:space="0" w:color="000000"/>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51,2</w:t>
            </w:r>
          </w:p>
        </w:tc>
        <w:tc>
          <w:tcPr>
            <w:tcW w:w="412" w:type="pct"/>
            <w:vMerge w:val="restart"/>
            <w:tcBorders>
              <w:top w:val="nil"/>
              <w:left w:val="single" w:sz="8" w:space="0" w:color="auto"/>
              <w:bottom w:val="single" w:sz="8" w:space="0" w:color="000000"/>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0,0</w:t>
            </w:r>
          </w:p>
        </w:tc>
        <w:tc>
          <w:tcPr>
            <w:tcW w:w="458" w:type="pct"/>
            <w:vMerge w:val="restart"/>
            <w:tcBorders>
              <w:top w:val="nil"/>
              <w:left w:val="single" w:sz="8" w:space="0" w:color="auto"/>
              <w:right w:val="single" w:sz="8" w:space="0" w:color="auto"/>
            </w:tcBorders>
            <w:vAlign w:val="center"/>
          </w:tcPr>
          <w:p w:rsidR="00905855" w:rsidRPr="00C76FB6" w:rsidRDefault="00905855" w:rsidP="003A59B5">
            <w:pPr>
              <w:spacing w:after="0" w:line="240" w:lineRule="auto"/>
              <w:jc w:val="center"/>
              <w:rPr>
                <w:rFonts w:ascii="Times New Roman" w:eastAsia="Times New Roman" w:hAnsi="Times New Roman"/>
                <w:lang w:eastAsia="ru-RU"/>
              </w:rPr>
            </w:pPr>
            <w:r w:rsidRPr="00C76FB6">
              <w:rPr>
                <w:rFonts w:ascii="Times New Roman" w:eastAsia="Times New Roman" w:hAnsi="Times New Roman"/>
                <w:lang w:eastAsia="ru-RU"/>
              </w:rPr>
              <w:t>0,0</w:t>
            </w:r>
          </w:p>
        </w:tc>
      </w:tr>
      <w:tr w:rsidR="00905855" w:rsidRPr="00C76FB6" w:rsidTr="003A59B5">
        <w:trPr>
          <w:trHeight w:val="315"/>
        </w:trPr>
        <w:tc>
          <w:tcPr>
            <w:tcW w:w="693" w:type="pct"/>
            <w:tcBorders>
              <w:top w:val="nil"/>
              <w:left w:val="single" w:sz="8" w:space="0" w:color="auto"/>
              <w:bottom w:val="nil"/>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p>
        </w:tc>
        <w:tc>
          <w:tcPr>
            <w:tcW w:w="870" w:type="pct"/>
            <w:vMerge/>
            <w:tcBorders>
              <w:top w:val="nil"/>
              <w:left w:val="single" w:sz="8" w:space="0" w:color="auto"/>
              <w:bottom w:val="single" w:sz="8" w:space="0" w:color="000000"/>
              <w:right w:val="single" w:sz="8" w:space="0" w:color="auto"/>
            </w:tcBorders>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p>
        </w:tc>
        <w:tc>
          <w:tcPr>
            <w:tcW w:w="824" w:type="pct"/>
            <w:vMerge/>
            <w:tcBorders>
              <w:top w:val="nil"/>
              <w:left w:val="single" w:sz="8" w:space="0" w:color="auto"/>
              <w:bottom w:val="single" w:sz="8" w:space="0" w:color="000000"/>
              <w:right w:val="single" w:sz="4" w:space="0" w:color="auto"/>
            </w:tcBorders>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p>
        </w:tc>
        <w:tc>
          <w:tcPr>
            <w:tcW w:w="643" w:type="pct"/>
            <w:vMerge/>
            <w:tcBorders>
              <w:left w:val="single" w:sz="4" w:space="0" w:color="auto"/>
              <w:right w:val="single" w:sz="4" w:space="0" w:color="auto"/>
            </w:tcBorders>
            <w:vAlign w:val="center"/>
          </w:tcPr>
          <w:p w:rsidR="00905855" w:rsidRPr="00C76FB6" w:rsidRDefault="00905855" w:rsidP="003A59B5">
            <w:pPr>
              <w:spacing w:after="0" w:line="240" w:lineRule="auto"/>
              <w:jc w:val="center"/>
              <w:rPr>
                <w:rFonts w:ascii="Times New Roman" w:eastAsia="Times New Roman" w:hAnsi="Times New Roman"/>
                <w:lang w:eastAsia="ru-RU"/>
              </w:rPr>
            </w:pPr>
          </w:p>
        </w:tc>
        <w:tc>
          <w:tcPr>
            <w:tcW w:w="550" w:type="pct"/>
            <w:vMerge/>
            <w:tcBorders>
              <w:top w:val="nil"/>
              <w:left w:val="single" w:sz="4" w:space="0" w:color="auto"/>
              <w:bottom w:val="single" w:sz="8" w:space="0" w:color="000000"/>
              <w:right w:val="single" w:sz="8" w:space="0" w:color="auto"/>
            </w:tcBorders>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p>
        </w:tc>
        <w:tc>
          <w:tcPr>
            <w:tcW w:w="550" w:type="pct"/>
            <w:vMerge/>
            <w:tcBorders>
              <w:top w:val="nil"/>
              <w:left w:val="single" w:sz="8" w:space="0" w:color="auto"/>
              <w:bottom w:val="single" w:sz="8" w:space="0" w:color="000000"/>
              <w:right w:val="single" w:sz="8" w:space="0" w:color="auto"/>
            </w:tcBorders>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p>
        </w:tc>
        <w:tc>
          <w:tcPr>
            <w:tcW w:w="412" w:type="pct"/>
            <w:vMerge/>
            <w:tcBorders>
              <w:top w:val="nil"/>
              <w:left w:val="single" w:sz="8" w:space="0" w:color="auto"/>
              <w:bottom w:val="single" w:sz="8" w:space="0" w:color="000000"/>
              <w:right w:val="single" w:sz="8" w:space="0" w:color="auto"/>
            </w:tcBorders>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p>
        </w:tc>
        <w:tc>
          <w:tcPr>
            <w:tcW w:w="458" w:type="pct"/>
            <w:vMerge/>
            <w:tcBorders>
              <w:left w:val="single" w:sz="8" w:space="0" w:color="auto"/>
              <w:right w:val="single" w:sz="8" w:space="0" w:color="auto"/>
            </w:tcBorders>
            <w:vAlign w:val="center"/>
          </w:tcPr>
          <w:p w:rsidR="00905855" w:rsidRPr="00C76FB6" w:rsidRDefault="00905855" w:rsidP="003A59B5">
            <w:pPr>
              <w:spacing w:after="0" w:line="240" w:lineRule="auto"/>
              <w:jc w:val="center"/>
              <w:rPr>
                <w:rFonts w:ascii="Times New Roman" w:eastAsia="Times New Roman" w:hAnsi="Times New Roman"/>
                <w:lang w:eastAsia="ru-RU"/>
              </w:rPr>
            </w:pPr>
          </w:p>
        </w:tc>
      </w:tr>
      <w:tr w:rsidR="00905855" w:rsidRPr="00C76FB6" w:rsidTr="003A59B5">
        <w:trPr>
          <w:trHeight w:val="67"/>
        </w:trPr>
        <w:tc>
          <w:tcPr>
            <w:tcW w:w="693" w:type="pct"/>
            <w:tcBorders>
              <w:top w:val="nil"/>
              <w:left w:val="single" w:sz="8" w:space="0" w:color="auto"/>
              <w:bottom w:val="single" w:sz="8" w:space="0" w:color="auto"/>
              <w:right w:val="single" w:sz="8" w:space="0" w:color="auto"/>
            </w:tcBorders>
            <w:shd w:val="clear" w:color="auto" w:fill="auto"/>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p>
        </w:tc>
        <w:tc>
          <w:tcPr>
            <w:tcW w:w="870" w:type="pct"/>
            <w:vMerge/>
            <w:tcBorders>
              <w:top w:val="nil"/>
              <w:left w:val="single" w:sz="8" w:space="0" w:color="auto"/>
              <w:bottom w:val="single" w:sz="8" w:space="0" w:color="000000"/>
              <w:right w:val="single" w:sz="8" w:space="0" w:color="auto"/>
            </w:tcBorders>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p>
        </w:tc>
        <w:tc>
          <w:tcPr>
            <w:tcW w:w="824" w:type="pct"/>
            <w:vMerge/>
            <w:tcBorders>
              <w:top w:val="nil"/>
              <w:left w:val="single" w:sz="8" w:space="0" w:color="auto"/>
              <w:bottom w:val="single" w:sz="8" w:space="0" w:color="000000"/>
              <w:right w:val="single" w:sz="4" w:space="0" w:color="auto"/>
            </w:tcBorders>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p>
        </w:tc>
        <w:tc>
          <w:tcPr>
            <w:tcW w:w="643" w:type="pct"/>
            <w:vMerge/>
            <w:tcBorders>
              <w:left w:val="single" w:sz="4" w:space="0" w:color="auto"/>
              <w:bottom w:val="single" w:sz="4" w:space="0" w:color="auto"/>
              <w:right w:val="single" w:sz="4" w:space="0" w:color="auto"/>
            </w:tcBorders>
            <w:vAlign w:val="center"/>
          </w:tcPr>
          <w:p w:rsidR="00905855" w:rsidRPr="00C76FB6" w:rsidRDefault="00905855" w:rsidP="003A59B5">
            <w:pPr>
              <w:spacing w:after="0" w:line="240" w:lineRule="auto"/>
              <w:jc w:val="center"/>
              <w:rPr>
                <w:rFonts w:ascii="Times New Roman" w:eastAsia="Times New Roman" w:hAnsi="Times New Roman"/>
                <w:lang w:eastAsia="ru-RU"/>
              </w:rPr>
            </w:pPr>
          </w:p>
        </w:tc>
        <w:tc>
          <w:tcPr>
            <w:tcW w:w="550" w:type="pct"/>
            <w:vMerge/>
            <w:tcBorders>
              <w:top w:val="nil"/>
              <w:left w:val="single" w:sz="4" w:space="0" w:color="auto"/>
              <w:bottom w:val="single" w:sz="8" w:space="0" w:color="000000"/>
              <w:right w:val="single" w:sz="8" w:space="0" w:color="auto"/>
            </w:tcBorders>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p>
        </w:tc>
        <w:tc>
          <w:tcPr>
            <w:tcW w:w="550" w:type="pct"/>
            <w:vMerge/>
            <w:tcBorders>
              <w:top w:val="nil"/>
              <w:left w:val="single" w:sz="8" w:space="0" w:color="auto"/>
              <w:bottom w:val="single" w:sz="8" w:space="0" w:color="000000"/>
              <w:right w:val="single" w:sz="8" w:space="0" w:color="auto"/>
            </w:tcBorders>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p>
        </w:tc>
        <w:tc>
          <w:tcPr>
            <w:tcW w:w="412" w:type="pct"/>
            <w:vMerge/>
            <w:tcBorders>
              <w:top w:val="nil"/>
              <w:left w:val="single" w:sz="8" w:space="0" w:color="auto"/>
              <w:bottom w:val="single" w:sz="8" w:space="0" w:color="000000"/>
              <w:right w:val="single" w:sz="8" w:space="0" w:color="auto"/>
            </w:tcBorders>
            <w:vAlign w:val="center"/>
            <w:hideMark/>
          </w:tcPr>
          <w:p w:rsidR="00905855" w:rsidRPr="00C76FB6" w:rsidRDefault="00905855" w:rsidP="003A59B5">
            <w:pPr>
              <w:spacing w:after="0" w:line="240" w:lineRule="auto"/>
              <w:jc w:val="center"/>
              <w:rPr>
                <w:rFonts w:ascii="Times New Roman" w:eastAsia="Times New Roman" w:hAnsi="Times New Roman"/>
                <w:lang w:eastAsia="ru-RU"/>
              </w:rPr>
            </w:pPr>
          </w:p>
        </w:tc>
        <w:tc>
          <w:tcPr>
            <w:tcW w:w="458" w:type="pct"/>
            <w:vMerge/>
            <w:tcBorders>
              <w:left w:val="single" w:sz="8" w:space="0" w:color="auto"/>
              <w:bottom w:val="single" w:sz="8" w:space="0" w:color="000000"/>
              <w:right w:val="single" w:sz="8" w:space="0" w:color="auto"/>
            </w:tcBorders>
            <w:vAlign w:val="center"/>
          </w:tcPr>
          <w:p w:rsidR="00905855" w:rsidRPr="00C76FB6" w:rsidRDefault="00905855" w:rsidP="003A59B5">
            <w:pPr>
              <w:spacing w:after="0" w:line="240" w:lineRule="auto"/>
              <w:jc w:val="center"/>
              <w:rPr>
                <w:rFonts w:ascii="Times New Roman" w:eastAsia="Times New Roman" w:hAnsi="Times New Roman"/>
                <w:lang w:eastAsia="ru-RU"/>
              </w:rPr>
            </w:pPr>
          </w:p>
        </w:tc>
      </w:tr>
    </w:tbl>
    <w:p w:rsidR="00905855" w:rsidRPr="00C76FB6" w:rsidRDefault="00905855" w:rsidP="00905855">
      <w:pPr>
        <w:widowControl w:val="0"/>
        <w:autoSpaceDE w:val="0"/>
        <w:autoSpaceDN w:val="0"/>
        <w:adjustRightInd w:val="0"/>
        <w:spacing w:after="0" w:line="240" w:lineRule="auto"/>
        <w:jc w:val="center"/>
        <w:rPr>
          <w:rFonts w:eastAsiaTheme="minorEastAsia" w:cs="Calibri"/>
          <w:lang w:eastAsia="ru-RU"/>
        </w:rPr>
      </w:pPr>
    </w:p>
    <w:p w:rsidR="00905855" w:rsidRPr="00905855" w:rsidRDefault="00905855" w:rsidP="00905855">
      <w:pPr>
        <w:widowControl w:val="0"/>
        <w:autoSpaceDE w:val="0"/>
        <w:autoSpaceDN w:val="0"/>
        <w:adjustRightInd w:val="0"/>
        <w:spacing w:after="0" w:line="240" w:lineRule="auto"/>
        <w:rPr>
          <w:rFonts w:eastAsiaTheme="minorEastAsia" w:cs="Calibri"/>
          <w:lang w:eastAsia="ru-RU"/>
        </w:rPr>
      </w:pPr>
    </w:p>
    <w:p w:rsidR="00905855" w:rsidRPr="00905855" w:rsidRDefault="00905855" w:rsidP="00905855">
      <w:pPr>
        <w:widowControl w:val="0"/>
        <w:autoSpaceDE w:val="0"/>
        <w:autoSpaceDN w:val="0"/>
        <w:adjustRightInd w:val="0"/>
        <w:spacing w:after="0" w:line="240" w:lineRule="auto"/>
        <w:outlineLvl w:val="2"/>
        <w:rPr>
          <w:rFonts w:eastAsiaTheme="minorEastAsia" w:cs="Calibri"/>
          <w:lang w:eastAsia="ru-RU"/>
        </w:rPr>
      </w:pPr>
    </w:p>
    <w:p w:rsidR="00905855" w:rsidRPr="00905855" w:rsidRDefault="00905855" w:rsidP="00905855">
      <w:pPr>
        <w:widowControl w:val="0"/>
        <w:autoSpaceDE w:val="0"/>
        <w:autoSpaceDN w:val="0"/>
        <w:adjustRightInd w:val="0"/>
        <w:spacing w:after="0" w:line="240" w:lineRule="auto"/>
        <w:jc w:val="right"/>
        <w:outlineLvl w:val="2"/>
        <w:rPr>
          <w:rFonts w:eastAsiaTheme="minorEastAsia" w:cs="Calibri"/>
          <w:lang w:eastAsia="ru-RU"/>
        </w:rPr>
      </w:pPr>
    </w:p>
    <w:p w:rsidR="00905855" w:rsidRPr="00905855" w:rsidRDefault="00905855" w:rsidP="00905855">
      <w:pPr>
        <w:widowControl w:val="0"/>
        <w:autoSpaceDE w:val="0"/>
        <w:autoSpaceDN w:val="0"/>
        <w:adjustRightInd w:val="0"/>
        <w:spacing w:after="0" w:line="240" w:lineRule="auto"/>
        <w:jc w:val="right"/>
        <w:outlineLvl w:val="2"/>
        <w:rPr>
          <w:rFonts w:eastAsiaTheme="minorEastAsia" w:cs="Calibri"/>
          <w:lang w:eastAsia="ru-RU"/>
        </w:rPr>
      </w:pPr>
    </w:p>
    <w:p w:rsidR="00905855" w:rsidRPr="00905855" w:rsidRDefault="00905855" w:rsidP="00905855">
      <w:pPr>
        <w:widowControl w:val="0"/>
        <w:autoSpaceDE w:val="0"/>
        <w:autoSpaceDN w:val="0"/>
        <w:adjustRightInd w:val="0"/>
        <w:spacing w:after="0" w:line="240" w:lineRule="auto"/>
        <w:jc w:val="right"/>
        <w:rPr>
          <w:rFonts w:ascii="Times New Roman" w:eastAsiaTheme="minorEastAsia" w:hAnsi="Times New Roman"/>
          <w:lang w:eastAsia="ru-RU"/>
        </w:rPr>
      </w:pPr>
      <w:r w:rsidRPr="00905855">
        <w:rPr>
          <w:rFonts w:ascii="Times New Roman" w:eastAsiaTheme="minorEastAsia" w:hAnsi="Times New Roman"/>
          <w:lang w:eastAsia="ru-RU"/>
        </w:rPr>
        <w:lastRenderedPageBreak/>
        <w:t>Таблица 5</w:t>
      </w:r>
    </w:p>
    <w:p w:rsidR="00905855" w:rsidRPr="00905855" w:rsidRDefault="00905855" w:rsidP="00905855">
      <w:pPr>
        <w:widowControl w:val="0"/>
        <w:autoSpaceDE w:val="0"/>
        <w:autoSpaceDN w:val="0"/>
        <w:adjustRightInd w:val="0"/>
        <w:spacing w:after="0" w:line="240" w:lineRule="auto"/>
        <w:jc w:val="right"/>
        <w:rPr>
          <w:rFonts w:ascii="Times New Roman" w:eastAsiaTheme="minorEastAsia" w:hAnsi="Times New Roman"/>
          <w:lang w:eastAsia="ru-RU"/>
        </w:rPr>
      </w:pPr>
    </w:p>
    <w:p w:rsidR="00905855" w:rsidRPr="00905855" w:rsidRDefault="00905855" w:rsidP="00905855">
      <w:pPr>
        <w:widowControl w:val="0"/>
        <w:autoSpaceDE w:val="0"/>
        <w:autoSpaceDN w:val="0"/>
        <w:adjustRightInd w:val="0"/>
        <w:spacing w:after="0" w:line="240" w:lineRule="auto"/>
        <w:jc w:val="center"/>
        <w:rPr>
          <w:rFonts w:ascii="Times New Roman" w:eastAsiaTheme="minorEastAsia" w:hAnsi="Times New Roman"/>
          <w:sz w:val="24"/>
          <w:szCs w:val="24"/>
          <w:lang w:eastAsia="ru-RU"/>
        </w:rPr>
      </w:pPr>
      <w:bookmarkStart w:id="37" w:name="Par2914"/>
      <w:bookmarkEnd w:id="37"/>
      <w:r w:rsidRPr="00905855">
        <w:rPr>
          <w:rFonts w:ascii="Times New Roman" w:eastAsia="Times New Roman" w:hAnsi="Times New Roman"/>
          <w:sz w:val="24"/>
          <w:szCs w:val="24"/>
          <w:lang w:eastAsia="ru-RU"/>
        </w:rPr>
        <w:t>Ресурсное обеспечение и прогнозная (справочная) оценка расходов федерального бюджета, республиканского бюджета Республики Коми,  бюджета муниципального района «Ижемский»,бюджетов сельских поселений, бюджетов государственных внебюджетных фондов Республики Коми и юридических лиц на реализацию целей муниципальной программы муниципального образования муниципального района «Ижемский»</w:t>
      </w:r>
      <w:r w:rsidRPr="00905855">
        <w:rPr>
          <w:rFonts w:ascii="Times New Roman" w:eastAsiaTheme="minorEastAsia" w:hAnsi="Times New Roman"/>
          <w:sz w:val="24"/>
          <w:szCs w:val="24"/>
          <w:lang w:eastAsia="ru-RU"/>
        </w:rPr>
        <w:t>«Территориальное развитие»</w:t>
      </w:r>
    </w:p>
    <w:p w:rsidR="00905855" w:rsidRPr="00905855" w:rsidRDefault="00905855" w:rsidP="00905855">
      <w:pPr>
        <w:widowControl w:val="0"/>
        <w:autoSpaceDE w:val="0"/>
        <w:autoSpaceDN w:val="0"/>
        <w:adjustRightInd w:val="0"/>
        <w:spacing w:after="0" w:line="240" w:lineRule="auto"/>
        <w:jc w:val="center"/>
        <w:rPr>
          <w:rFonts w:ascii="Times New Roman" w:eastAsiaTheme="minorEastAsia" w:hAnsi="Times New Roman"/>
          <w:sz w:val="24"/>
          <w:szCs w:val="24"/>
          <w:lang w:eastAsia="ru-RU"/>
        </w:rPr>
      </w:pPr>
    </w:p>
    <w:p w:rsidR="00905855" w:rsidRPr="00905855" w:rsidRDefault="00905855" w:rsidP="00905855">
      <w:pPr>
        <w:widowControl w:val="0"/>
        <w:autoSpaceDE w:val="0"/>
        <w:autoSpaceDN w:val="0"/>
        <w:adjustRightInd w:val="0"/>
        <w:spacing w:after="0" w:line="240" w:lineRule="auto"/>
        <w:jc w:val="center"/>
        <w:rPr>
          <w:rFonts w:ascii="Times New Roman" w:eastAsiaTheme="minorEastAsia" w:hAnsi="Times New Roman"/>
          <w:sz w:val="24"/>
          <w:szCs w:val="24"/>
          <w:lang w:eastAsia="ru-RU"/>
        </w:rPr>
      </w:pPr>
    </w:p>
    <w:tbl>
      <w:tblPr>
        <w:tblW w:w="5000" w:type="pct"/>
        <w:tblLook w:val="04A0"/>
      </w:tblPr>
      <w:tblGrid>
        <w:gridCol w:w="1902"/>
        <w:gridCol w:w="3127"/>
        <w:gridCol w:w="2718"/>
        <w:gridCol w:w="1630"/>
        <w:gridCol w:w="1494"/>
        <w:gridCol w:w="1630"/>
        <w:gridCol w:w="1497"/>
        <w:gridCol w:w="1497"/>
      </w:tblGrid>
      <w:tr w:rsidR="00905855" w:rsidRPr="00905855" w:rsidTr="003A59B5">
        <w:trPr>
          <w:trHeight w:val="1590"/>
        </w:trPr>
        <w:tc>
          <w:tcPr>
            <w:tcW w:w="614"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Статус</w:t>
            </w:r>
          </w:p>
        </w:tc>
        <w:tc>
          <w:tcPr>
            <w:tcW w:w="1009" w:type="pct"/>
            <w:tcBorders>
              <w:top w:val="single" w:sz="8" w:space="0" w:color="auto"/>
              <w:left w:val="nil"/>
              <w:bottom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Наименование муниципальной программы, подпрограммы муниципальной программы, ведомственной целевой программы,</w:t>
            </w:r>
          </w:p>
        </w:tc>
        <w:tc>
          <w:tcPr>
            <w:tcW w:w="877" w:type="pct"/>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Источник финансирования</w:t>
            </w:r>
          </w:p>
        </w:tc>
        <w:tc>
          <w:tcPr>
            <w:tcW w:w="2500" w:type="pct"/>
            <w:gridSpan w:val="5"/>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Оценка расходов (тыс. руб.), годы</w:t>
            </w:r>
          </w:p>
        </w:tc>
      </w:tr>
      <w:tr w:rsidR="00905855" w:rsidRPr="00905855" w:rsidTr="003A59B5">
        <w:trPr>
          <w:trHeight w:val="330"/>
        </w:trPr>
        <w:tc>
          <w:tcPr>
            <w:tcW w:w="614" w:type="pct"/>
            <w:vMerge/>
            <w:tcBorders>
              <w:top w:val="single" w:sz="8" w:space="0" w:color="auto"/>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основного мероприятия</w:t>
            </w:r>
          </w:p>
        </w:tc>
        <w:tc>
          <w:tcPr>
            <w:tcW w:w="877" w:type="pct"/>
            <w:vMerge/>
            <w:tcBorders>
              <w:top w:val="single" w:sz="8" w:space="0" w:color="auto"/>
              <w:left w:val="single" w:sz="8" w:space="0" w:color="auto"/>
              <w:bottom w:val="single" w:sz="8" w:space="0" w:color="000000"/>
              <w:right w:val="single" w:sz="4"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2015 год</w:t>
            </w: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2016 год</w:t>
            </w: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2017 год</w:t>
            </w: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2018 год</w:t>
            </w: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2019 год</w:t>
            </w:r>
          </w:p>
        </w:tc>
      </w:tr>
      <w:tr w:rsidR="00905855" w:rsidRPr="00905855" w:rsidTr="003A59B5">
        <w:trPr>
          <w:trHeight w:val="330"/>
        </w:trPr>
        <w:tc>
          <w:tcPr>
            <w:tcW w:w="614" w:type="pct"/>
            <w:tcBorders>
              <w:top w:val="nil"/>
              <w:left w:val="single" w:sz="8"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1</w:t>
            </w:r>
          </w:p>
        </w:tc>
        <w:tc>
          <w:tcPr>
            <w:tcW w:w="1009"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2</w:t>
            </w: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3</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4</w:t>
            </w: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5</w:t>
            </w: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6</w:t>
            </w: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7</w:t>
            </w: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8</w:t>
            </w:r>
          </w:p>
        </w:tc>
      </w:tr>
      <w:tr w:rsidR="00905855" w:rsidRPr="00905855" w:rsidTr="003A59B5">
        <w:trPr>
          <w:trHeight w:val="475"/>
        </w:trPr>
        <w:tc>
          <w:tcPr>
            <w:tcW w:w="614" w:type="pct"/>
            <w:vMerge w:val="restart"/>
            <w:tcBorders>
              <w:top w:val="nil"/>
              <w:left w:val="single" w:sz="8" w:space="0" w:color="auto"/>
              <w:bottom w:val="single" w:sz="8" w:space="0" w:color="000000"/>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Муниципальная программа</w:t>
            </w:r>
          </w:p>
        </w:tc>
        <w:tc>
          <w:tcPr>
            <w:tcW w:w="1009" w:type="pct"/>
            <w:vMerge w:val="restart"/>
            <w:tcBorders>
              <w:top w:val="nil"/>
              <w:left w:val="single" w:sz="8" w:space="0" w:color="auto"/>
              <w:bottom w:val="single" w:sz="8" w:space="0" w:color="000000"/>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bCs/>
                <w:sz w:val="24"/>
                <w:szCs w:val="24"/>
                <w:lang w:eastAsia="ru-RU"/>
              </w:rPr>
              <w:t>Территориальное развитие</w:t>
            </w: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Всего, в том числе:</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17539,3</w:t>
            </w: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heme="minorEastAsia" w:hAnsi="Times New Roman"/>
                <w:sz w:val="24"/>
                <w:szCs w:val="24"/>
                <w:lang w:eastAsia="ru-RU"/>
              </w:rPr>
              <w:t>29436,8</w:t>
            </w: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38477,7</w:t>
            </w: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16871,8</w:t>
            </w: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14716,5</w:t>
            </w:r>
          </w:p>
        </w:tc>
      </w:tr>
      <w:tr w:rsidR="00905855" w:rsidRPr="00905855" w:rsidTr="003A59B5">
        <w:trPr>
          <w:trHeight w:val="645"/>
        </w:trPr>
        <w:tc>
          <w:tcPr>
            <w:tcW w:w="614"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федеральный бюджет</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4160,4</w:t>
            </w: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heme="minorEastAsia" w:hAnsi="Times New Roman"/>
                <w:sz w:val="24"/>
                <w:szCs w:val="24"/>
                <w:lang w:eastAsia="ru-RU"/>
              </w:rPr>
              <w:t>3670,0</w:t>
            </w: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highlight w:val="yellow"/>
                <w:lang w:eastAsia="ru-RU"/>
              </w:rPr>
            </w:pPr>
            <w:r w:rsidRPr="00905855">
              <w:rPr>
                <w:rFonts w:ascii="Times New Roman" w:eastAsia="Times New Roman" w:hAnsi="Times New Roman"/>
                <w:sz w:val="24"/>
                <w:szCs w:val="24"/>
                <w:lang w:eastAsia="ru-RU"/>
              </w:rPr>
              <w:t>8677,2</w:t>
            </w: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744,8</w:t>
            </w: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744,8</w:t>
            </w:r>
          </w:p>
        </w:tc>
      </w:tr>
      <w:tr w:rsidR="00905855" w:rsidRPr="00905855" w:rsidTr="003A59B5">
        <w:trPr>
          <w:trHeight w:val="960"/>
        </w:trPr>
        <w:tc>
          <w:tcPr>
            <w:tcW w:w="614"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республиканский бюджет Республики Коми</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9008,1</w:t>
            </w: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15972,9</w:t>
            </w: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highlight w:val="yellow"/>
                <w:lang w:eastAsia="ru-RU"/>
              </w:rPr>
            </w:pPr>
            <w:r w:rsidRPr="00905855">
              <w:rPr>
                <w:rFonts w:ascii="Times New Roman" w:eastAsia="Times New Roman" w:hAnsi="Times New Roman"/>
                <w:sz w:val="24"/>
                <w:szCs w:val="24"/>
                <w:lang w:eastAsia="ru-RU"/>
              </w:rPr>
              <w:t>19987,4</w:t>
            </w: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7225,9</w:t>
            </w: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7225,9</w:t>
            </w:r>
          </w:p>
        </w:tc>
      </w:tr>
      <w:tr w:rsidR="00905855" w:rsidRPr="00905855" w:rsidTr="003A59B5">
        <w:trPr>
          <w:trHeight w:val="987"/>
        </w:trPr>
        <w:tc>
          <w:tcPr>
            <w:tcW w:w="614"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Бюджет муниципального района «Ижемский»</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4335,8</w:t>
            </w: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9743,9</w:t>
            </w: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highlight w:val="yellow"/>
                <w:lang w:eastAsia="ru-RU"/>
              </w:rPr>
            </w:pPr>
            <w:r w:rsidRPr="00905855">
              <w:rPr>
                <w:rFonts w:ascii="Times New Roman" w:eastAsia="Times New Roman" w:hAnsi="Times New Roman"/>
                <w:sz w:val="24"/>
                <w:szCs w:val="24"/>
                <w:lang w:eastAsia="ru-RU"/>
              </w:rPr>
              <w:t>9813,1</w:t>
            </w: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8901,1</w:t>
            </w: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6745,8</w:t>
            </w:r>
          </w:p>
        </w:tc>
      </w:tr>
      <w:tr w:rsidR="00905855" w:rsidRPr="00905855" w:rsidTr="003A59B5">
        <w:trPr>
          <w:trHeight w:val="645"/>
        </w:trPr>
        <w:tc>
          <w:tcPr>
            <w:tcW w:w="614"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бюджет сельских поселений**</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35,0</w:t>
            </w: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50,0</w:t>
            </w:r>
          </w:p>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r>
      <w:tr w:rsidR="00905855" w:rsidRPr="00905855" w:rsidTr="003A59B5">
        <w:trPr>
          <w:trHeight w:val="960"/>
        </w:trPr>
        <w:tc>
          <w:tcPr>
            <w:tcW w:w="614"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государственные внебюджетные фонды</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645"/>
        </w:trPr>
        <w:tc>
          <w:tcPr>
            <w:tcW w:w="614"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юридические лица***</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900"/>
        </w:trPr>
        <w:tc>
          <w:tcPr>
            <w:tcW w:w="614"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средства от приносящей доход деятельности</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350"/>
        </w:trPr>
        <w:tc>
          <w:tcPr>
            <w:tcW w:w="614" w:type="pct"/>
            <w:vMerge w:val="restart"/>
            <w:tcBorders>
              <w:top w:val="nil"/>
              <w:left w:val="single" w:sz="8" w:space="0" w:color="auto"/>
              <w:bottom w:val="single" w:sz="8" w:space="0" w:color="000000"/>
              <w:right w:val="single" w:sz="8" w:space="0" w:color="auto"/>
            </w:tcBorders>
            <w:shd w:val="clear" w:color="auto" w:fill="auto"/>
            <w:vAlign w:val="center"/>
            <w:hideMark/>
          </w:tcPr>
          <w:p w:rsidR="00905855" w:rsidRPr="00905855" w:rsidRDefault="00DC2987" w:rsidP="003A59B5">
            <w:pPr>
              <w:spacing w:after="0" w:line="240" w:lineRule="auto"/>
              <w:jc w:val="center"/>
              <w:rPr>
                <w:rFonts w:ascii="Times New Roman" w:eastAsia="Times New Roman" w:hAnsi="Times New Roman"/>
                <w:sz w:val="24"/>
                <w:szCs w:val="24"/>
                <w:lang w:eastAsia="ru-RU"/>
              </w:rPr>
            </w:pPr>
            <w:hyperlink r:id="rId38" w:anchor="RANGE!Par534" w:history="1">
              <w:r w:rsidR="00905855" w:rsidRPr="00905855">
                <w:rPr>
                  <w:rFonts w:ascii="Times New Roman" w:eastAsia="Times New Roman" w:hAnsi="Times New Roman"/>
                  <w:sz w:val="24"/>
                  <w:szCs w:val="24"/>
                  <w:lang w:eastAsia="ru-RU"/>
                </w:rPr>
                <w:t>Подпрограмма 1.</w:t>
              </w:r>
            </w:hyperlink>
          </w:p>
        </w:tc>
        <w:tc>
          <w:tcPr>
            <w:tcW w:w="1009" w:type="pct"/>
            <w:vMerge w:val="restart"/>
            <w:tcBorders>
              <w:top w:val="nil"/>
              <w:left w:val="single" w:sz="8" w:space="0" w:color="auto"/>
              <w:bottom w:val="single" w:sz="8" w:space="0" w:color="000000"/>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Строительство, обеспечение качественным, доступным жильем населения Ижемского района</w:t>
            </w: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Всего, в том числе:</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11166,4</w:t>
            </w: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19273,6</w:t>
            </w: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16880,4</w:t>
            </w: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8163,9</w:t>
            </w: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8163,9</w:t>
            </w:r>
          </w:p>
        </w:tc>
      </w:tr>
      <w:tr w:rsidR="00905855" w:rsidRPr="00905855" w:rsidTr="003A59B5">
        <w:trPr>
          <w:trHeight w:val="402"/>
        </w:trPr>
        <w:tc>
          <w:tcPr>
            <w:tcW w:w="614"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федеральный бюджет</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4160,4</w:t>
            </w: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3670,0</w:t>
            </w: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highlight w:val="yellow"/>
                <w:lang w:eastAsia="ru-RU"/>
              </w:rPr>
            </w:pPr>
            <w:r w:rsidRPr="00905855">
              <w:rPr>
                <w:rFonts w:ascii="Times New Roman" w:eastAsia="Times New Roman" w:hAnsi="Times New Roman"/>
                <w:sz w:val="24"/>
                <w:szCs w:val="24"/>
                <w:lang w:eastAsia="ru-RU"/>
              </w:rPr>
              <w:t>3346,2</w:t>
            </w: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744,8</w:t>
            </w: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744,8</w:t>
            </w:r>
          </w:p>
        </w:tc>
      </w:tr>
      <w:tr w:rsidR="00905855" w:rsidRPr="00905855" w:rsidTr="003A59B5">
        <w:trPr>
          <w:trHeight w:val="960"/>
        </w:trPr>
        <w:tc>
          <w:tcPr>
            <w:tcW w:w="614"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республиканский бюджет Республики Коми</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5553,5</w:t>
            </w: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12421,7</w:t>
            </w: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highlight w:val="yellow"/>
                <w:lang w:eastAsia="ru-RU"/>
              </w:rPr>
            </w:pPr>
            <w:r w:rsidRPr="00905855">
              <w:rPr>
                <w:rFonts w:ascii="Times New Roman" w:eastAsia="Times New Roman" w:hAnsi="Times New Roman"/>
                <w:sz w:val="24"/>
                <w:szCs w:val="24"/>
                <w:lang w:eastAsia="ru-RU"/>
              </w:rPr>
              <w:t>11377,3</w:t>
            </w: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7139,1</w:t>
            </w: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7139,1</w:t>
            </w:r>
          </w:p>
        </w:tc>
      </w:tr>
      <w:tr w:rsidR="00905855" w:rsidRPr="00905855" w:rsidTr="003A59B5">
        <w:trPr>
          <w:trHeight w:val="965"/>
        </w:trPr>
        <w:tc>
          <w:tcPr>
            <w:tcW w:w="614"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Бюджет муниципального района «Ижемский»</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1452,5</w:t>
            </w: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3181,9</w:t>
            </w: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2156,9</w:t>
            </w: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280,0</w:t>
            </w: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280,0</w:t>
            </w:r>
          </w:p>
        </w:tc>
      </w:tr>
      <w:tr w:rsidR="00905855" w:rsidRPr="00905855" w:rsidTr="003A59B5">
        <w:trPr>
          <w:trHeight w:val="645"/>
        </w:trPr>
        <w:tc>
          <w:tcPr>
            <w:tcW w:w="614"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бюджет сельских поселений**</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648"/>
        </w:trPr>
        <w:tc>
          <w:tcPr>
            <w:tcW w:w="614"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государственные внебюджетные фонды</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402"/>
        </w:trPr>
        <w:tc>
          <w:tcPr>
            <w:tcW w:w="614"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юридические лица***</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832"/>
        </w:trPr>
        <w:tc>
          <w:tcPr>
            <w:tcW w:w="614"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средства от приносящей доход деятельности</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512"/>
        </w:trPr>
        <w:tc>
          <w:tcPr>
            <w:tcW w:w="614" w:type="pct"/>
            <w:vMerge w:val="restart"/>
            <w:tcBorders>
              <w:top w:val="nil"/>
              <w:left w:val="single" w:sz="8" w:space="0" w:color="auto"/>
              <w:bottom w:val="single" w:sz="8" w:space="0" w:color="000000"/>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Основное мероприятие 1.01.01.</w:t>
            </w:r>
          </w:p>
        </w:tc>
        <w:tc>
          <w:tcPr>
            <w:tcW w:w="1009" w:type="pct"/>
            <w:tcBorders>
              <w:top w:val="nil"/>
              <w:left w:val="nil"/>
              <w:bottom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Разработка документов территориального проектирования, в т.ч.</w:t>
            </w: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Всего, в том числе:</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416,4</w:t>
            </w: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263,5</w:t>
            </w: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69,0</w:t>
            </w: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r>
      <w:tr w:rsidR="00905855" w:rsidRPr="00905855" w:rsidTr="003A59B5">
        <w:trPr>
          <w:trHeight w:val="850"/>
        </w:trPr>
        <w:tc>
          <w:tcPr>
            <w:tcW w:w="614"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tcBorders>
              <w:top w:val="nil"/>
              <w:left w:val="nil"/>
              <w:bottom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 xml:space="preserve">актуализация документов территориального планирования МО МР «Ижемский», разработка местных нормативов </w:t>
            </w:r>
            <w:r w:rsidRPr="00905855">
              <w:rPr>
                <w:rFonts w:ascii="Times New Roman" w:eastAsia="Times New Roman" w:hAnsi="Times New Roman"/>
                <w:sz w:val="24"/>
                <w:szCs w:val="24"/>
                <w:lang w:eastAsia="ru-RU"/>
              </w:rPr>
              <w:lastRenderedPageBreak/>
              <w:t>градостроительного проектирования</w:t>
            </w: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lastRenderedPageBreak/>
              <w:t>федеральный бюджет</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960"/>
        </w:trPr>
        <w:tc>
          <w:tcPr>
            <w:tcW w:w="614"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tcBorders>
              <w:top w:val="nil"/>
              <w:left w:val="nil"/>
              <w:bottom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республиканский бюджет Республики Коми</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834"/>
        </w:trPr>
        <w:tc>
          <w:tcPr>
            <w:tcW w:w="614"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tcBorders>
              <w:top w:val="nil"/>
              <w:left w:val="nil"/>
              <w:bottom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Бюджет муниципального района «Ижемский»</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416,4</w:t>
            </w: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263,5</w:t>
            </w: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69,0</w:t>
            </w: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645"/>
        </w:trPr>
        <w:tc>
          <w:tcPr>
            <w:tcW w:w="614"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tcBorders>
              <w:top w:val="nil"/>
              <w:left w:val="nil"/>
              <w:bottom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бюджет сельских поселений**</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614"/>
        </w:trPr>
        <w:tc>
          <w:tcPr>
            <w:tcW w:w="614"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tcBorders>
              <w:top w:val="nil"/>
              <w:left w:val="nil"/>
              <w:bottom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государственные внебюджетные фонды</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396"/>
        </w:trPr>
        <w:tc>
          <w:tcPr>
            <w:tcW w:w="614"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tcBorders>
              <w:top w:val="nil"/>
              <w:left w:val="nil"/>
              <w:bottom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юридические лица***</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960"/>
        </w:trPr>
        <w:tc>
          <w:tcPr>
            <w:tcW w:w="614"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средства от приносящей доход деятельности</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134"/>
        </w:trPr>
        <w:tc>
          <w:tcPr>
            <w:tcW w:w="614" w:type="pct"/>
            <w:vMerge w:val="restart"/>
            <w:tcBorders>
              <w:top w:val="nil"/>
              <w:left w:val="single" w:sz="8" w:space="0" w:color="auto"/>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Основное мероприятие 1.01.02.</w:t>
            </w:r>
          </w:p>
        </w:tc>
        <w:tc>
          <w:tcPr>
            <w:tcW w:w="1009" w:type="pct"/>
            <w:vMerge w:val="restart"/>
            <w:tcBorders>
              <w:top w:val="nil"/>
              <w:left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Актуализация генеральных планов и правил землепользования и застройки муниципальных образований поселений</w:t>
            </w:r>
          </w:p>
        </w:tc>
        <w:tc>
          <w:tcPr>
            <w:tcW w:w="877" w:type="pct"/>
            <w:tcBorders>
              <w:top w:val="nil"/>
              <w:left w:val="nil"/>
              <w:bottom w:val="single" w:sz="4"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Всего, в том числе:</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c>
          <w:tcPr>
            <w:tcW w:w="482" w:type="pct"/>
            <w:tcBorders>
              <w:top w:val="nil"/>
              <w:left w:val="single" w:sz="4" w:space="0" w:color="auto"/>
              <w:bottom w:val="single" w:sz="4"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c>
          <w:tcPr>
            <w:tcW w:w="526" w:type="pct"/>
            <w:tcBorders>
              <w:top w:val="nil"/>
              <w:left w:val="nil"/>
              <w:bottom w:val="single" w:sz="4"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200,0</w:t>
            </w:r>
          </w:p>
        </w:tc>
        <w:tc>
          <w:tcPr>
            <w:tcW w:w="483" w:type="pct"/>
            <w:tcBorders>
              <w:top w:val="nil"/>
              <w:left w:val="nil"/>
              <w:bottom w:val="single" w:sz="4"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c>
          <w:tcPr>
            <w:tcW w:w="483" w:type="pct"/>
            <w:tcBorders>
              <w:top w:val="nil"/>
              <w:left w:val="nil"/>
              <w:bottom w:val="single" w:sz="4"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r>
      <w:tr w:rsidR="00905855" w:rsidRPr="00905855" w:rsidTr="003A59B5">
        <w:trPr>
          <w:trHeight w:val="134"/>
        </w:trPr>
        <w:tc>
          <w:tcPr>
            <w:tcW w:w="614" w:type="pct"/>
            <w:vMerge/>
            <w:tcBorders>
              <w:top w:val="nil"/>
              <w:left w:val="single" w:sz="8" w:space="0" w:color="auto"/>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nil"/>
              <w:left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single" w:sz="4" w:space="0" w:color="auto"/>
              <w:left w:val="nil"/>
              <w:bottom w:val="single" w:sz="4"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федеральный бюджет</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single" w:sz="4" w:space="0" w:color="auto"/>
              <w:left w:val="single" w:sz="4" w:space="0" w:color="auto"/>
              <w:bottom w:val="single" w:sz="4"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single" w:sz="4" w:space="0" w:color="auto"/>
              <w:left w:val="nil"/>
              <w:bottom w:val="single" w:sz="4"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single" w:sz="4" w:space="0" w:color="auto"/>
              <w:left w:val="nil"/>
              <w:bottom w:val="single" w:sz="4"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single" w:sz="4" w:space="0" w:color="auto"/>
              <w:left w:val="nil"/>
              <w:bottom w:val="single" w:sz="4"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151"/>
        </w:trPr>
        <w:tc>
          <w:tcPr>
            <w:tcW w:w="614" w:type="pct"/>
            <w:vMerge/>
            <w:tcBorders>
              <w:top w:val="nil"/>
              <w:left w:val="single" w:sz="8" w:space="0" w:color="auto"/>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nil"/>
              <w:left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single" w:sz="4" w:space="0" w:color="auto"/>
              <w:left w:val="nil"/>
              <w:bottom w:val="single" w:sz="4"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республиканский бюджет Республики Коми</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single" w:sz="4" w:space="0" w:color="auto"/>
              <w:left w:val="single" w:sz="4" w:space="0" w:color="auto"/>
              <w:bottom w:val="single" w:sz="4"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single" w:sz="4" w:space="0" w:color="auto"/>
              <w:left w:val="nil"/>
              <w:bottom w:val="single" w:sz="4"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single" w:sz="4" w:space="0" w:color="auto"/>
              <w:left w:val="nil"/>
              <w:bottom w:val="single" w:sz="4"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single" w:sz="4" w:space="0" w:color="auto"/>
              <w:left w:val="nil"/>
              <w:bottom w:val="single" w:sz="4"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117"/>
        </w:trPr>
        <w:tc>
          <w:tcPr>
            <w:tcW w:w="614" w:type="pct"/>
            <w:vMerge/>
            <w:tcBorders>
              <w:top w:val="nil"/>
              <w:left w:val="single" w:sz="8" w:space="0" w:color="auto"/>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nil"/>
              <w:left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single" w:sz="4" w:space="0" w:color="auto"/>
              <w:left w:val="nil"/>
              <w:bottom w:val="single" w:sz="4"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Бюджет муниципального района «Ижемский»</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c>
          <w:tcPr>
            <w:tcW w:w="482" w:type="pct"/>
            <w:tcBorders>
              <w:top w:val="single" w:sz="4" w:space="0" w:color="auto"/>
              <w:left w:val="single" w:sz="4" w:space="0" w:color="auto"/>
              <w:bottom w:val="single" w:sz="4"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c>
          <w:tcPr>
            <w:tcW w:w="526" w:type="pct"/>
            <w:tcBorders>
              <w:top w:val="single" w:sz="4" w:space="0" w:color="auto"/>
              <w:left w:val="nil"/>
              <w:bottom w:val="single" w:sz="4"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200,0</w:t>
            </w:r>
          </w:p>
        </w:tc>
        <w:tc>
          <w:tcPr>
            <w:tcW w:w="483" w:type="pct"/>
            <w:tcBorders>
              <w:top w:val="single" w:sz="4" w:space="0" w:color="auto"/>
              <w:left w:val="nil"/>
              <w:bottom w:val="single" w:sz="4"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c>
          <w:tcPr>
            <w:tcW w:w="483" w:type="pct"/>
            <w:tcBorders>
              <w:top w:val="single" w:sz="4" w:space="0" w:color="auto"/>
              <w:left w:val="nil"/>
              <w:bottom w:val="single" w:sz="4"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r>
      <w:tr w:rsidR="00905855" w:rsidRPr="00905855" w:rsidTr="003A59B5">
        <w:trPr>
          <w:trHeight w:val="117"/>
        </w:trPr>
        <w:tc>
          <w:tcPr>
            <w:tcW w:w="614" w:type="pct"/>
            <w:vMerge/>
            <w:tcBorders>
              <w:top w:val="nil"/>
              <w:left w:val="single" w:sz="8" w:space="0" w:color="auto"/>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nil"/>
              <w:left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single" w:sz="4" w:space="0" w:color="auto"/>
              <w:left w:val="nil"/>
              <w:bottom w:val="single" w:sz="4"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бюджет сельских поселений**</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single" w:sz="4" w:space="0" w:color="auto"/>
              <w:left w:val="single" w:sz="4" w:space="0" w:color="auto"/>
              <w:bottom w:val="single" w:sz="4"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single" w:sz="4" w:space="0" w:color="auto"/>
              <w:left w:val="nil"/>
              <w:bottom w:val="single" w:sz="4"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single" w:sz="4" w:space="0" w:color="auto"/>
              <w:left w:val="nil"/>
              <w:bottom w:val="single" w:sz="4"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single" w:sz="4" w:space="0" w:color="auto"/>
              <w:left w:val="nil"/>
              <w:bottom w:val="single" w:sz="4"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234"/>
        </w:trPr>
        <w:tc>
          <w:tcPr>
            <w:tcW w:w="614" w:type="pct"/>
            <w:vMerge/>
            <w:tcBorders>
              <w:left w:val="single" w:sz="8" w:space="0" w:color="auto"/>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left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single" w:sz="4" w:space="0" w:color="auto"/>
              <w:left w:val="nil"/>
              <w:bottom w:val="single" w:sz="4"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государственные внебюджетные фонды</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single" w:sz="4" w:space="0" w:color="auto"/>
              <w:left w:val="single" w:sz="4" w:space="0" w:color="auto"/>
              <w:bottom w:val="single" w:sz="4"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single" w:sz="4" w:space="0" w:color="auto"/>
              <w:left w:val="nil"/>
              <w:bottom w:val="single" w:sz="4"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single" w:sz="4" w:space="0" w:color="auto"/>
              <w:left w:val="nil"/>
              <w:bottom w:val="single" w:sz="4"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single" w:sz="4" w:space="0" w:color="auto"/>
              <w:left w:val="nil"/>
              <w:bottom w:val="single" w:sz="4"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184"/>
        </w:trPr>
        <w:tc>
          <w:tcPr>
            <w:tcW w:w="614" w:type="pct"/>
            <w:vMerge/>
            <w:tcBorders>
              <w:left w:val="single" w:sz="8" w:space="0" w:color="auto"/>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left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single" w:sz="4" w:space="0" w:color="auto"/>
              <w:left w:val="nil"/>
              <w:bottom w:val="single" w:sz="4"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юридические лица***</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single" w:sz="4" w:space="0" w:color="auto"/>
              <w:left w:val="single" w:sz="4" w:space="0" w:color="auto"/>
              <w:bottom w:val="single" w:sz="4"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single" w:sz="4" w:space="0" w:color="auto"/>
              <w:left w:val="nil"/>
              <w:bottom w:val="single" w:sz="4"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single" w:sz="4" w:space="0" w:color="auto"/>
              <w:left w:val="nil"/>
              <w:bottom w:val="single" w:sz="4"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single" w:sz="4" w:space="0" w:color="auto"/>
              <w:left w:val="nil"/>
              <w:bottom w:val="single" w:sz="4"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218"/>
        </w:trPr>
        <w:tc>
          <w:tcPr>
            <w:tcW w:w="614" w:type="pct"/>
            <w:vMerge/>
            <w:tcBorders>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single" w:sz="4" w:space="0" w:color="auto"/>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средства от приносящей доход деятельности</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single" w:sz="4" w:space="0" w:color="auto"/>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single" w:sz="4" w:space="0" w:color="auto"/>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single" w:sz="4" w:space="0" w:color="auto"/>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single" w:sz="4" w:space="0" w:color="auto"/>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415"/>
        </w:trPr>
        <w:tc>
          <w:tcPr>
            <w:tcW w:w="614" w:type="pct"/>
            <w:vMerge w:val="restart"/>
            <w:tcBorders>
              <w:top w:val="nil"/>
              <w:left w:val="single" w:sz="8" w:space="0" w:color="auto"/>
              <w:bottom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Основное мероприятие 1.02.02.</w:t>
            </w:r>
          </w:p>
        </w:tc>
        <w:tc>
          <w:tcPr>
            <w:tcW w:w="1009" w:type="pct"/>
            <w:vMerge w:val="restart"/>
            <w:tcBorders>
              <w:top w:val="nil"/>
              <w:left w:val="single" w:sz="8" w:space="0" w:color="auto"/>
              <w:bottom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Формирование земельных участков для последующего предоставления в целях индивидуального жилищного архитектуры и градостроительства и для последующей реализации их в целях индивидуального жилищного архитектуры и градостроительства</w:t>
            </w: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Всего, в том числе:</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150,0</w:t>
            </w: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60,0</w:t>
            </w: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r>
      <w:tr w:rsidR="00905855" w:rsidRPr="00905855" w:rsidTr="003A59B5">
        <w:trPr>
          <w:trHeight w:val="408"/>
        </w:trPr>
        <w:tc>
          <w:tcPr>
            <w:tcW w:w="614" w:type="pct"/>
            <w:vMerge/>
            <w:tcBorders>
              <w:top w:val="nil"/>
              <w:left w:val="single" w:sz="8" w:space="0" w:color="auto"/>
              <w:bottom w:val="nil"/>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nil"/>
              <w:left w:val="single" w:sz="8" w:space="0" w:color="auto"/>
              <w:bottom w:val="nil"/>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федеральный бюджет</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960"/>
        </w:trPr>
        <w:tc>
          <w:tcPr>
            <w:tcW w:w="614" w:type="pct"/>
            <w:vMerge/>
            <w:tcBorders>
              <w:top w:val="nil"/>
              <w:left w:val="single" w:sz="8" w:space="0" w:color="auto"/>
              <w:bottom w:val="nil"/>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nil"/>
              <w:left w:val="single" w:sz="8" w:space="0" w:color="auto"/>
              <w:bottom w:val="nil"/>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республиканский бюджет Республики Коми</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1030"/>
        </w:trPr>
        <w:tc>
          <w:tcPr>
            <w:tcW w:w="614" w:type="pct"/>
            <w:vMerge/>
            <w:tcBorders>
              <w:top w:val="nil"/>
              <w:left w:val="single" w:sz="8" w:space="0" w:color="auto"/>
              <w:bottom w:val="nil"/>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nil"/>
              <w:left w:val="single" w:sz="8" w:space="0" w:color="auto"/>
              <w:bottom w:val="nil"/>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Бюджет муниципального района «Ижемский»</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150,0</w:t>
            </w: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60,0</w:t>
            </w: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r>
      <w:tr w:rsidR="00905855" w:rsidRPr="00905855" w:rsidTr="003A59B5">
        <w:trPr>
          <w:trHeight w:val="645"/>
        </w:trPr>
        <w:tc>
          <w:tcPr>
            <w:tcW w:w="614" w:type="pct"/>
            <w:tcBorders>
              <w:top w:val="nil"/>
              <w:left w:val="single" w:sz="8" w:space="0" w:color="auto"/>
              <w:bottom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tcBorders>
              <w:top w:val="nil"/>
              <w:left w:val="nil"/>
              <w:bottom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бюджет сельских поселений**</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694"/>
        </w:trPr>
        <w:tc>
          <w:tcPr>
            <w:tcW w:w="614" w:type="pct"/>
            <w:tcBorders>
              <w:top w:val="nil"/>
              <w:left w:val="single" w:sz="8" w:space="0" w:color="auto"/>
              <w:bottom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tcBorders>
              <w:top w:val="nil"/>
              <w:left w:val="nil"/>
              <w:bottom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государственные внебюджетные фонды</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392"/>
        </w:trPr>
        <w:tc>
          <w:tcPr>
            <w:tcW w:w="614" w:type="pct"/>
            <w:tcBorders>
              <w:top w:val="nil"/>
              <w:left w:val="single" w:sz="8" w:space="0" w:color="auto"/>
              <w:bottom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tcBorders>
              <w:top w:val="nil"/>
              <w:left w:val="nil"/>
              <w:bottom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юридические лица***</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1042"/>
        </w:trPr>
        <w:tc>
          <w:tcPr>
            <w:tcW w:w="614" w:type="pct"/>
            <w:tcBorders>
              <w:top w:val="nil"/>
              <w:left w:val="single" w:sz="8" w:space="0" w:color="auto"/>
              <w:bottom w:val="single" w:sz="4"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tcBorders>
              <w:top w:val="nil"/>
              <w:left w:val="nil"/>
              <w:bottom w:val="single" w:sz="4"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средства от приносящей доход деятельности</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100"/>
        </w:trPr>
        <w:tc>
          <w:tcPr>
            <w:tcW w:w="614" w:type="pct"/>
            <w:vMerge w:val="restart"/>
            <w:tcBorders>
              <w:left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Основное мероприятие 1.02.03.</w:t>
            </w:r>
          </w:p>
        </w:tc>
        <w:tc>
          <w:tcPr>
            <w:tcW w:w="1009" w:type="pct"/>
            <w:vMerge w:val="restart"/>
            <w:tcBorders>
              <w:top w:val="single" w:sz="4" w:space="0" w:color="auto"/>
              <w:left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Строительство индивидуального жилья</w:t>
            </w:r>
          </w:p>
        </w:tc>
        <w:tc>
          <w:tcPr>
            <w:tcW w:w="877" w:type="pct"/>
            <w:tcBorders>
              <w:top w:val="nil"/>
              <w:left w:val="nil"/>
              <w:bottom w:val="single" w:sz="4"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Всего, в том числе:</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c>
          <w:tcPr>
            <w:tcW w:w="482" w:type="pct"/>
            <w:tcBorders>
              <w:top w:val="nil"/>
              <w:left w:val="single" w:sz="4" w:space="0" w:color="auto"/>
              <w:bottom w:val="single" w:sz="4"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c>
          <w:tcPr>
            <w:tcW w:w="526" w:type="pct"/>
            <w:tcBorders>
              <w:top w:val="nil"/>
              <w:left w:val="nil"/>
              <w:bottom w:val="single" w:sz="4"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9,8</w:t>
            </w:r>
          </w:p>
        </w:tc>
        <w:tc>
          <w:tcPr>
            <w:tcW w:w="483" w:type="pct"/>
            <w:tcBorders>
              <w:top w:val="nil"/>
              <w:left w:val="nil"/>
              <w:bottom w:val="single" w:sz="4"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c>
          <w:tcPr>
            <w:tcW w:w="483" w:type="pct"/>
            <w:tcBorders>
              <w:top w:val="nil"/>
              <w:left w:val="nil"/>
              <w:bottom w:val="single" w:sz="4"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r>
      <w:tr w:rsidR="00905855" w:rsidRPr="00905855" w:rsidTr="003A59B5">
        <w:trPr>
          <w:trHeight w:val="167"/>
        </w:trPr>
        <w:tc>
          <w:tcPr>
            <w:tcW w:w="614" w:type="pct"/>
            <w:vMerge/>
            <w:tcBorders>
              <w:left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single" w:sz="4" w:space="0" w:color="auto"/>
              <w:left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single" w:sz="4" w:space="0" w:color="auto"/>
              <w:left w:val="nil"/>
              <w:bottom w:val="single" w:sz="4"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федеральный бюджет</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single" w:sz="4" w:space="0" w:color="auto"/>
              <w:left w:val="single" w:sz="4" w:space="0" w:color="auto"/>
              <w:bottom w:val="single" w:sz="4"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single" w:sz="4" w:space="0" w:color="auto"/>
              <w:left w:val="nil"/>
              <w:bottom w:val="single" w:sz="4"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single" w:sz="4" w:space="0" w:color="auto"/>
              <w:left w:val="nil"/>
              <w:bottom w:val="single" w:sz="4"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single" w:sz="4" w:space="0" w:color="auto"/>
              <w:left w:val="nil"/>
              <w:bottom w:val="single" w:sz="4"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151"/>
        </w:trPr>
        <w:tc>
          <w:tcPr>
            <w:tcW w:w="614" w:type="pct"/>
            <w:vMerge/>
            <w:tcBorders>
              <w:left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single" w:sz="4" w:space="0" w:color="auto"/>
              <w:left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single" w:sz="4" w:space="0" w:color="auto"/>
              <w:left w:val="nil"/>
              <w:bottom w:val="single" w:sz="4"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республиканский бюджет Республики Коми</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single" w:sz="4" w:space="0" w:color="auto"/>
              <w:left w:val="single" w:sz="4" w:space="0" w:color="auto"/>
              <w:bottom w:val="single" w:sz="4"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single" w:sz="4" w:space="0" w:color="auto"/>
              <w:left w:val="nil"/>
              <w:bottom w:val="single" w:sz="4"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single" w:sz="4" w:space="0" w:color="auto"/>
              <w:left w:val="nil"/>
              <w:bottom w:val="single" w:sz="4"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single" w:sz="4" w:space="0" w:color="auto"/>
              <w:left w:val="nil"/>
              <w:bottom w:val="single" w:sz="4"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167"/>
        </w:trPr>
        <w:tc>
          <w:tcPr>
            <w:tcW w:w="614" w:type="pct"/>
            <w:vMerge/>
            <w:tcBorders>
              <w:left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single" w:sz="4" w:space="0" w:color="auto"/>
              <w:left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single" w:sz="4" w:space="0" w:color="auto"/>
              <w:left w:val="nil"/>
              <w:bottom w:val="single" w:sz="4"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Бюджет муниципального района «Ижемский»</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c>
          <w:tcPr>
            <w:tcW w:w="482" w:type="pct"/>
            <w:tcBorders>
              <w:top w:val="single" w:sz="4" w:space="0" w:color="auto"/>
              <w:left w:val="single" w:sz="4" w:space="0" w:color="auto"/>
              <w:bottom w:val="single" w:sz="4"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c>
          <w:tcPr>
            <w:tcW w:w="526" w:type="pct"/>
            <w:tcBorders>
              <w:top w:val="single" w:sz="4" w:space="0" w:color="auto"/>
              <w:left w:val="nil"/>
              <w:bottom w:val="single" w:sz="4"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9,8</w:t>
            </w:r>
          </w:p>
        </w:tc>
        <w:tc>
          <w:tcPr>
            <w:tcW w:w="483" w:type="pct"/>
            <w:tcBorders>
              <w:top w:val="single" w:sz="4" w:space="0" w:color="auto"/>
              <w:left w:val="nil"/>
              <w:bottom w:val="single" w:sz="4"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c>
          <w:tcPr>
            <w:tcW w:w="483" w:type="pct"/>
            <w:tcBorders>
              <w:top w:val="single" w:sz="4" w:space="0" w:color="auto"/>
              <w:left w:val="nil"/>
              <w:bottom w:val="single" w:sz="4"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r>
      <w:tr w:rsidR="00905855" w:rsidRPr="00905855" w:rsidTr="003A59B5">
        <w:trPr>
          <w:trHeight w:val="117"/>
        </w:trPr>
        <w:tc>
          <w:tcPr>
            <w:tcW w:w="614" w:type="pct"/>
            <w:vMerge/>
            <w:tcBorders>
              <w:left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single" w:sz="4" w:space="0" w:color="auto"/>
              <w:left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single" w:sz="4" w:space="0" w:color="auto"/>
              <w:left w:val="nil"/>
              <w:bottom w:val="single" w:sz="4"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бюджет сельских поселений**</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single" w:sz="4" w:space="0" w:color="auto"/>
              <w:left w:val="single" w:sz="4" w:space="0" w:color="auto"/>
              <w:bottom w:val="single" w:sz="4"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single" w:sz="4" w:space="0" w:color="auto"/>
              <w:left w:val="nil"/>
              <w:bottom w:val="single" w:sz="4"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single" w:sz="4" w:space="0" w:color="auto"/>
              <w:left w:val="nil"/>
              <w:bottom w:val="single" w:sz="4"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single" w:sz="4" w:space="0" w:color="auto"/>
              <w:left w:val="nil"/>
              <w:bottom w:val="single" w:sz="4"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151"/>
        </w:trPr>
        <w:tc>
          <w:tcPr>
            <w:tcW w:w="614" w:type="pct"/>
            <w:vMerge/>
            <w:tcBorders>
              <w:left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single" w:sz="4" w:space="0" w:color="auto"/>
              <w:left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single" w:sz="4" w:space="0" w:color="auto"/>
              <w:left w:val="nil"/>
              <w:bottom w:val="single" w:sz="4"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государственные внебюджетные фонды</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single" w:sz="4" w:space="0" w:color="auto"/>
              <w:left w:val="single" w:sz="4" w:space="0" w:color="auto"/>
              <w:bottom w:val="single" w:sz="4"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single" w:sz="4" w:space="0" w:color="auto"/>
              <w:left w:val="nil"/>
              <w:bottom w:val="single" w:sz="4"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single" w:sz="4" w:space="0" w:color="auto"/>
              <w:left w:val="nil"/>
              <w:bottom w:val="single" w:sz="4"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single" w:sz="4" w:space="0" w:color="auto"/>
              <w:left w:val="nil"/>
              <w:bottom w:val="single" w:sz="4"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251"/>
        </w:trPr>
        <w:tc>
          <w:tcPr>
            <w:tcW w:w="614" w:type="pct"/>
            <w:vMerge/>
            <w:tcBorders>
              <w:left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left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single" w:sz="4" w:space="0" w:color="auto"/>
              <w:left w:val="nil"/>
              <w:bottom w:val="single" w:sz="4"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юридические лица***</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single" w:sz="4" w:space="0" w:color="auto"/>
              <w:left w:val="single" w:sz="4" w:space="0" w:color="auto"/>
              <w:bottom w:val="single" w:sz="4"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single" w:sz="4" w:space="0" w:color="auto"/>
              <w:left w:val="nil"/>
              <w:bottom w:val="single" w:sz="4"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single" w:sz="4" w:space="0" w:color="auto"/>
              <w:left w:val="nil"/>
              <w:bottom w:val="single" w:sz="4"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single" w:sz="4" w:space="0" w:color="auto"/>
              <w:left w:val="nil"/>
              <w:bottom w:val="single" w:sz="4"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217"/>
        </w:trPr>
        <w:tc>
          <w:tcPr>
            <w:tcW w:w="614" w:type="pct"/>
            <w:vMerge/>
            <w:tcBorders>
              <w:left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left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single" w:sz="4" w:space="0" w:color="auto"/>
              <w:left w:val="nil"/>
              <w:bottom w:val="single" w:sz="4"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средства от приносящей доход деятельности</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single" w:sz="4" w:space="0" w:color="auto"/>
              <w:left w:val="single" w:sz="4" w:space="0" w:color="auto"/>
              <w:bottom w:val="single" w:sz="4"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single" w:sz="4" w:space="0" w:color="auto"/>
              <w:left w:val="nil"/>
              <w:bottom w:val="single" w:sz="4"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single" w:sz="4" w:space="0" w:color="auto"/>
              <w:left w:val="nil"/>
              <w:bottom w:val="single" w:sz="4"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single" w:sz="4" w:space="0" w:color="auto"/>
              <w:left w:val="nil"/>
              <w:bottom w:val="single" w:sz="4"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409"/>
        </w:trPr>
        <w:tc>
          <w:tcPr>
            <w:tcW w:w="614" w:type="pct"/>
            <w:vMerge w:val="restart"/>
            <w:tcBorders>
              <w:top w:val="single" w:sz="8" w:space="0" w:color="auto"/>
              <w:left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Основное мероприятие 1.02.04.</w:t>
            </w:r>
          </w:p>
        </w:tc>
        <w:tc>
          <w:tcPr>
            <w:tcW w:w="1009" w:type="pct"/>
            <w:vMerge w:val="restart"/>
            <w:tcBorders>
              <w:top w:val="single" w:sz="8" w:space="0" w:color="auto"/>
              <w:left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Реализация инвестиционных проектов по обеспечению новых земельных участков инженерной и дорожной инфраструктурой для целей жилищного архитектуры и градостроительства с разработкой проектов планировок территорий</w:t>
            </w: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Всего, в том числе:</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500,0</w:t>
            </w: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2633,6</w:t>
            </w: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5484,3</w:t>
            </w: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280,0</w:t>
            </w: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280,0</w:t>
            </w:r>
          </w:p>
        </w:tc>
      </w:tr>
      <w:tr w:rsidR="00905855" w:rsidRPr="00905855" w:rsidTr="003A59B5">
        <w:trPr>
          <w:trHeight w:val="645"/>
        </w:trPr>
        <w:tc>
          <w:tcPr>
            <w:tcW w:w="614" w:type="pct"/>
            <w:vMerge/>
            <w:tcBorders>
              <w:left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left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федеральный бюджет</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645"/>
        </w:trPr>
        <w:tc>
          <w:tcPr>
            <w:tcW w:w="614" w:type="pct"/>
            <w:vMerge/>
            <w:tcBorders>
              <w:left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left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республиканский бюджет Республики Коми</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4061,5</w:t>
            </w: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r>
      <w:tr w:rsidR="00905855" w:rsidRPr="00905855" w:rsidTr="003A59B5">
        <w:trPr>
          <w:trHeight w:val="645"/>
        </w:trPr>
        <w:tc>
          <w:tcPr>
            <w:tcW w:w="614" w:type="pct"/>
            <w:vMerge/>
            <w:tcBorders>
              <w:left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left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Бюджет муниципального района «Ижемский»</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500,0</w:t>
            </w: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2633,6</w:t>
            </w: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1422,8</w:t>
            </w: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280,0</w:t>
            </w: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280,0</w:t>
            </w:r>
          </w:p>
        </w:tc>
      </w:tr>
      <w:tr w:rsidR="00905855" w:rsidRPr="00905855" w:rsidTr="003A59B5">
        <w:trPr>
          <w:trHeight w:val="645"/>
        </w:trPr>
        <w:tc>
          <w:tcPr>
            <w:tcW w:w="614" w:type="pct"/>
            <w:vMerge/>
            <w:tcBorders>
              <w:left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left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бюджет сельских поселений**</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645"/>
        </w:trPr>
        <w:tc>
          <w:tcPr>
            <w:tcW w:w="614" w:type="pct"/>
            <w:vMerge/>
            <w:tcBorders>
              <w:left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left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государственные внебюджетные фонды</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417"/>
        </w:trPr>
        <w:tc>
          <w:tcPr>
            <w:tcW w:w="614" w:type="pct"/>
            <w:vMerge/>
            <w:tcBorders>
              <w:left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left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юридические лица***</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645"/>
        </w:trPr>
        <w:tc>
          <w:tcPr>
            <w:tcW w:w="614" w:type="pct"/>
            <w:vMerge/>
            <w:tcBorders>
              <w:left w:val="single" w:sz="8" w:space="0" w:color="auto"/>
              <w:bottom w:val="single" w:sz="8" w:space="0" w:color="000000"/>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left w:val="single" w:sz="8" w:space="0" w:color="auto"/>
              <w:bottom w:val="single" w:sz="8" w:space="0" w:color="000000"/>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средства от приносящей доход деятельности</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408"/>
        </w:trPr>
        <w:tc>
          <w:tcPr>
            <w:tcW w:w="614"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Основное мероприятие 1.04.0</w:t>
            </w:r>
            <w:r w:rsidRPr="00905855">
              <w:rPr>
                <w:rFonts w:ascii="Times New Roman" w:eastAsia="Times New Roman" w:hAnsi="Times New Roman"/>
                <w:sz w:val="24"/>
                <w:szCs w:val="24"/>
                <w:lang w:val="en-US" w:eastAsia="ru-RU"/>
              </w:rPr>
              <w:t>1</w:t>
            </w:r>
            <w:r w:rsidRPr="00905855">
              <w:rPr>
                <w:rFonts w:ascii="Times New Roman" w:eastAsia="Times New Roman" w:hAnsi="Times New Roman"/>
                <w:sz w:val="24"/>
                <w:szCs w:val="24"/>
                <w:lang w:eastAsia="ru-RU"/>
              </w:rPr>
              <w:t>.</w:t>
            </w:r>
          </w:p>
        </w:tc>
        <w:tc>
          <w:tcPr>
            <w:tcW w:w="1009"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Реализация мероприятий по переселению граждан из аварийного жилищного фонда</w:t>
            </w: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Всего, в том числе:</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80,2</w:t>
            </w: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r>
      <w:tr w:rsidR="00905855" w:rsidRPr="00905855" w:rsidTr="003A59B5">
        <w:trPr>
          <w:trHeight w:val="413"/>
        </w:trPr>
        <w:tc>
          <w:tcPr>
            <w:tcW w:w="614" w:type="pct"/>
            <w:vMerge/>
            <w:tcBorders>
              <w:top w:val="single" w:sz="8" w:space="0" w:color="auto"/>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single" w:sz="8" w:space="0" w:color="auto"/>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федеральный бюджет</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960"/>
        </w:trPr>
        <w:tc>
          <w:tcPr>
            <w:tcW w:w="614" w:type="pct"/>
            <w:vMerge/>
            <w:tcBorders>
              <w:top w:val="single" w:sz="8" w:space="0" w:color="auto"/>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single" w:sz="8" w:space="0" w:color="auto"/>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республиканский бюджет Республики Коми</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831"/>
        </w:trPr>
        <w:tc>
          <w:tcPr>
            <w:tcW w:w="614" w:type="pct"/>
            <w:vMerge/>
            <w:tcBorders>
              <w:top w:val="single" w:sz="8" w:space="0" w:color="auto"/>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single" w:sz="8" w:space="0" w:color="auto"/>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Бюджет муниципального района «Ижемский»</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80,2</w:t>
            </w: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r>
      <w:tr w:rsidR="00905855" w:rsidRPr="00905855" w:rsidTr="003A59B5">
        <w:trPr>
          <w:trHeight w:val="645"/>
        </w:trPr>
        <w:tc>
          <w:tcPr>
            <w:tcW w:w="614" w:type="pct"/>
            <w:vMerge/>
            <w:tcBorders>
              <w:top w:val="single" w:sz="8" w:space="0" w:color="auto"/>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single" w:sz="8" w:space="0" w:color="auto"/>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бюджет сельских поселений**</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740"/>
        </w:trPr>
        <w:tc>
          <w:tcPr>
            <w:tcW w:w="614" w:type="pct"/>
            <w:vMerge/>
            <w:tcBorders>
              <w:top w:val="single" w:sz="8" w:space="0" w:color="auto"/>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single" w:sz="8" w:space="0" w:color="auto"/>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государственные внебюджетные фонды</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396"/>
        </w:trPr>
        <w:tc>
          <w:tcPr>
            <w:tcW w:w="614" w:type="pct"/>
            <w:vMerge/>
            <w:tcBorders>
              <w:top w:val="single" w:sz="8" w:space="0" w:color="auto"/>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single" w:sz="8" w:space="0" w:color="auto"/>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юридические лица***</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976"/>
        </w:trPr>
        <w:tc>
          <w:tcPr>
            <w:tcW w:w="614" w:type="pct"/>
            <w:vMerge/>
            <w:tcBorders>
              <w:top w:val="single" w:sz="8" w:space="0" w:color="auto"/>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single" w:sz="8" w:space="0" w:color="auto"/>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средства от приносящей доход деятельности</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435"/>
        </w:trPr>
        <w:tc>
          <w:tcPr>
            <w:tcW w:w="614" w:type="pct"/>
            <w:vMerge w:val="restart"/>
            <w:tcBorders>
              <w:top w:val="nil"/>
              <w:left w:val="single" w:sz="8" w:space="0" w:color="auto"/>
              <w:bottom w:val="single" w:sz="8" w:space="0" w:color="000000"/>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Основное мероприятие 1.04.02.</w:t>
            </w:r>
          </w:p>
        </w:tc>
        <w:tc>
          <w:tcPr>
            <w:tcW w:w="1009" w:type="pct"/>
            <w:vMerge w:val="restart"/>
            <w:tcBorders>
              <w:top w:val="nil"/>
              <w:left w:val="single" w:sz="8" w:space="0" w:color="auto"/>
              <w:bottom w:val="single" w:sz="8" w:space="0" w:color="000000"/>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Предоставление земельных участков для индивидуального жилищного строительства или ведения личного подсобного хозяйства с возможностью возведения жилого дома с целью предоставления на бесплатной основе семьям, имеющим трех и более детей</w:t>
            </w:r>
          </w:p>
        </w:tc>
        <w:tc>
          <w:tcPr>
            <w:tcW w:w="877" w:type="pct"/>
            <w:tcBorders>
              <w:top w:val="nil"/>
              <w:left w:val="nil"/>
              <w:bottom w:val="single" w:sz="4"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Всего, в том числе:</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c>
          <w:tcPr>
            <w:tcW w:w="482" w:type="pct"/>
            <w:tcBorders>
              <w:top w:val="nil"/>
              <w:left w:val="single" w:sz="4" w:space="0" w:color="auto"/>
              <w:bottom w:val="single" w:sz="4"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144,6</w:t>
            </w:r>
          </w:p>
        </w:tc>
        <w:tc>
          <w:tcPr>
            <w:tcW w:w="526" w:type="pct"/>
            <w:tcBorders>
              <w:top w:val="nil"/>
              <w:left w:val="nil"/>
              <w:bottom w:val="single" w:sz="4"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355,3</w:t>
            </w:r>
          </w:p>
        </w:tc>
        <w:tc>
          <w:tcPr>
            <w:tcW w:w="483" w:type="pct"/>
            <w:tcBorders>
              <w:top w:val="nil"/>
              <w:left w:val="nil"/>
              <w:bottom w:val="single" w:sz="4"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c>
          <w:tcPr>
            <w:tcW w:w="483" w:type="pct"/>
            <w:tcBorders>
              <w:top w:val="nil"/>
              <w:left w:val="nil"/>
              <w:bottom w:val="single" w:sz="4"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r>
      <w:tr w:rsidR="00905855" w:rsidRPr="00905855" w:rsidTr="003A59B5">
        <w:trPr>
          <w:trHeight w:val="184"/>
        </w:trPr>
        <w:tc>
          <w:tcPr>
            <w:tcW w:w="614" w:type="pct"/>
            <w:vMerge/>
            <w:tcBorders>
              <w:top w:val="nil"/>
              <w:left w:val="single" w:sz="8" w:space="0" w:color="auto"/>
              <w:bottom w:val="single" w:sz="8" w:space="0" w:color="000000"/>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nil"/>
              <w:left w:val="single" w:sz="8" w:space="0" w:color="auto"/>
              <w:bottom w:val="single" w:sz="8" w:space="0" w:color="000000"/>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single" w:sz="4" w:space="0" w:color="auto"/>
              <w:left w:val="nil"/>
              <w:bottom w:val="nil"/>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vMerge w:val="restart"/>
            <w:tcBorders>
              <w:top w:val="single" w:sz="4" w:space="0" w:color="auto"/>
              <w:left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single" w:sz="4" w:space="0" w:color="auto"/>
              <w:left w:val="single" w:sz="4" w:space="0" w:color="auto"/>
              <w:bottom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single" w:sz="4" w:space="0" w:color="auto"/>
              <w:left w:val="nil"/>
              <w:bottom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single" w:sz="4" w:space="0" w:color="auto"/>
              <w:left w:val="nil"/>
              <w:bottom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single" w:sz="4" w:space="0" w:color="auto"/>
              <w:left w:val="nil"/>
              <w:bottom w:val="nil"/>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222"/>
        </w:trPr>
        <w:tc>
          <w:tcPr>
            <w:tcW w:w="614"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федеральный бюджет</w:t>
            </w:r>
          </w:p>
        </w:tc>
        <w:tc>
          <w:tcPr>
            <w:tcW w:w="526" w:type="pct"/>
            <w:vMerge/>
            <w:tcBorders>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623"/>
        </w:trPr>
        <w:tc>
          <w:tcPr>
            <w:tcW w:w="614"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республиканский бюджет Республики Коми</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817"/>
        </w:trPr>
        <w:tc>
          <w:tcPr>
            <w:tcW w:w="614"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Бюджет муниципального района «Ижемский»</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144,6</w:t>
            </w: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355,3</w:t>
            </w: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r>
      <w:tr w:rsidR="00905855" w:rsidRPr="00905855" w:rsidTr="003A59B5">
        <w:trPr>
          <w:trHeight w:val="645"/>
        </w:trPr>
        <w:tc>
          <w:tcPr>
            <w:tcW w:w="614"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бюджет сельских поселений**</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584"/>
        </w:trPr>
        <w:tc>
          <w:tcPr>
            <w:tcW w:w="614"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государственные внебюджетные фонды</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408"/>
        </w:trPr>
        <w:tc>
          <w:tcPr>
            <w:tcW w:w="614"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юридические лица***</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825"/>
        </w:trPr>
        <w:tc>
          <w:tcPr>
            <w:tcW w:w="614"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средства от приносящей доход деятельности</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412"/>
        </w:trPr>
        <w:tc>
          <w:tcPr>
            <w:tcW w:w="614" w:type="pct"/>
            <w:vMerge w:val="restart"/>
            <w:tcBorders>
              <w:top w:val="nil"/>
              <w:left w:val="single" w:sz="8" w:space="0" w:color="auto"/>
              <w:bottom w:val="single" w:sz="8" w:space="0" w:color="000000"/>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Основное мероприятие 1.04.05.</w:t>
            </w:r>
          </w:p>
        </w:tc>
        <w:tc>
          <w:tcPr>
            <w:tcW w:w="1009" w:type="pct"/>
            <w:vMerge w:val="restart"/>
            <w:tcBorders>
              <w:top w:val="nil"/>
              <w:left w:val="single" w:sz="8" w:space="0" w:color="auto"/>
              <w:bottom w:val="single" w:sz="8" w:space="0" w:color="000000"/>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heme="minorEastAsia" w:hAnsi="Times New Roman"/>
                <w:sz w:val="24"/>
                <w:szCs w:val="24"/>
                <w:lang w:eastAsia="ru-RU"/>
              </w:rPr>
              <w:t xml:space="preserve">Содействие в предоставлении государственной  </w:t>
            </w:r>
            <w:r w:rsidRPr="00905855">
              <w:rPr>
                <w:rFonts w:ascii="Times New Roman" w:eastAsiaTheme="minorEastAsia" w:hAnsi="Times New Roman"/>
                <w:sz w:val="24"/>
                <w:szCs w:val="24"/>
                <w:lang w:eastAsia="ru-RU"/>
              </w:rPr>
              <w:lastRenderedPageBreak/>
              <w:t>поддержки  на приобретение (строительство)  жилья отдельных категорий граждан, установленных законодательством  Республики Коми</w:t>
            </w: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lastRenderedPageBreak/>
              <w:t>Всего, в том числе:</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866,4</w:t>
            </w: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733,1</w:t>
            </w: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744,8</w:t>
            </w: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744,8</w:t>
            </w: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744,8</w:t>
            </w:r>
          </w:p>
        </w:tc>
      </w:tr>
      <w:tr w:rsidR="00905855" w:rsidRPr="00905855" w:rsidTr="003A59B5">
        <w:trPr>
          <w:trHeight w:val="404"/>
        </w:trPr>
        <w:tc>
          <w:tcPr>
            <w:tcW w:w="614"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федеральный бюджет</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866,4</w:t>
            </w: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733,1</w:t>
            </w: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744,8</w:t>
            </w: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744,8</w:t>
            </w: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744,8</w:t>
            </w:r>
          </w:p>
        </w:tc>
      </w:tr>
      <w:tr w:rsidR="00905855" w:rsidRPr="00905855" w:rsidTr="003A59B5">
        <w:trPr>
          <w:trHeight w:val="835"/>
        </w:trPr>
        <w:tc>
          <w:tcPr>
            <w:tcW w:w="614"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республиканский бюджет Республики Коми</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947"/>
        </w:trPr>
        <w:tc>
          <w:tcPr>
            <w:tcW w:w="614"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Бюджет муниципального района «Ижемский»</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645"/>
        </w:trPr>
        <w:tc>
          <w:tcPr>
            <w:tcW w:w="614"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бюджет сельских поселений**</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692"/>
        </w:trPr>
        <w:tc>
          <w:tcPr>
            <w:tcW w:w="614"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государственные внебюджетные фонды</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418"/>
        </w:trPr>
        <w:tc>
          <w:tcPr>
            <w:tcW w:w="614"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юридические лица***</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977"/>
        </w:trPr>
        <w:tc>
          <w:tcPr>
            <w:tcW w:w="614"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средства от приносящей доход деятельности</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396"/>
        </w:trPr>
        <w:tc>
          <w:tcPr>
            <w:tcW w:w="614" w:type="pct"/>
            <w:vMerge w:val="restart"/>
            <w:tcBorders>
              <w:top w:val="nil"/>
              <w:left w:val="single" w:sz="8" w:space="0" w:color="auto"/>
              <w:bottom w:val="single" w:sz="8" w:space="0" w:color="000000"/>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Основное мероприятие 1.04.06.</w:t>
            </w:r>
          </w:p>
        </w:tc>
        <w:tc>
          <w:tcPr>
            <w:tcW w:w="1009" w:type="pct"/>
            <w:vMerge w:val="restart"/>
            <w:tcBorders>
              <w:top w:val="nil"/>
              <w:left w:val="single" w:sz="8" w:space="0" w:color="auto"/>
              <w:bottom w:val="single" w:sz="8" w:space="0" w:color="000000"/>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Содействие в предоставлении государственной поддержки на приобретение (строительство)  жилья молодым семьям</w:t>
            </w: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Всего, в том числе:</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915,7</w:t>
            </w: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449,8</w:t>
            </w: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r>
      <w:tr w:rsidR="00905855" w:rsidRPr="00905855" w:rsidTr="003A59B5">
        <w:trPr>
          <w:trHeight w:val="401"/>
        </w:trPr>
        <w:tc>
          <w:tcPr>
            <w:tcW w:w="614"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федеральный бюджет</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251,6</w:t>
            </w: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78,4</w:t>
            </w: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960"/>
        </w:trPr>
        <w:tc>
          <w:tcPr>
            <w:tcW w:w="614"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республиканский бюджет Республики Коми</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278,0</w:t>
            </w: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271,4</w:t>
            </w: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1021"/>
        </w:trPr>
        <w:tc>
          <w:tcPr>
            <w:tcW w:w="614"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Бюджет муниципального района «Ижемский»</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386,1</w:t>
            </w: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100,0</w:t>
            </w: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r>
      <w:tr w:rsidR="00905855" w:rsidRPr="00905855" w:rsidTr="003A59B5">
        <w:trPr>
          <w:trHeight w:val="645"/>
        </w:trPr>
        <w:tc>
          <w:tcPr>
            <w:tcW w:w="614"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бюджет сельских поселений**</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573"/>
        </w:trPr>
        <w:tc>
          <w:tcPr>
            <w:tcW w:w="614"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государственные внебюджетные фонды</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398"/>
        </w:trPr>
        <w:tc>
          <w:tcPr>
            <w:tcW w:w="614"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юридические лица***</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829"/>
        </w:trPr>
        <w:tc>
          <w:tcPr>
            <w:tcW w:w="614"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средства от приносящей доход деятельности</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415"/>
        </w:trPr>
        <w:tc>
          <w:tcPr>
            <w:tcW w:w="614" w:type="pct"/>
            <w:vMerge w:val="restart"/>
            <w:tcBorders>
              <w:top w:val="nil"/>
              <w:left w:val="single" w:sz="8" w:space="0" w:color="auto"/>
              <w:bottom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Основное мероприятие 1.04.07.</w:t>
            </w:r>
          </w:p>
        </w:tc>
        <w:tc>
          <w:tcPr>
            <w:tcW w:w="1009" w:type="pct"/>
            <w:vMerge w:val="restart"/>
            <w:tcBorders>
              <w:top w:val="nil"/>
              <w:left w:val="single" w:sz="8" w:space="0" w:color="auto"/>
              <w:bottom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Осуществление государственных полномочий по обеспечению жилыми помещениями муниципального специализированного жилищного фонда, детей-сирот и детей, оставшихся без попечения родителей, лиц из числа детей-сирот и детей, оставшихся без попечения родителей</w:t>
            </w: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Всего, в том числе:</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8317,9</w:t>
            </w: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15358,6</w:t>
            </w: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9567,4</w:t>
            </w: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7139,1</w:t>
            </w: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7139,1</w:t>
            </w:r>
          </w:p>
        </w:tc>
      </w:tr>
      <w:tr w:rsidR="00905855" w:rsidRPr="00905855" w:rsidTr="003A59B5">
        <w:trPr>
          <w:trHeight w:val="408"/>
        </w:trPr>
        <w:tc>
          <w:tcPr>
            <w:tcW w:w="614" w:type="pct"/>
            <w:vMerge/>
            <w:tcBorders>
              <w:top w:val="nil"/>
              <w:left w:val="single" w:sz="8" w:space="0" w:color="auto"/>
              <w:bottom w:val="nil"/>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nil"/>
              <w:left w:val="single" w:sz="8" w:space="0" w:color="auto"/>
              <w:bottom w:val="nil"/>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федеральный бюджет</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3042,4</w:t>
            </w: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2936,9</w:t>
            </w: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2523,0</w:t>
            </w: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945"/>
        </w:trPr>
        <w:tc>
          <w:tcPr>
            <w:tcW w:w="614" w:type="pct"/>
            <w:vMerge/>
            <w:tcBorders>
              <w:top w:val="nil"/>
              <w:left w:val="single" w:sz="8" w:space="0" w:color="auto"/>
              <w:bottom w:val="nil"/>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nil"/>
              <w:left w:val="single" w:sz="8" w:space="0" w:color="auto"/>
              <w:bottom w:val="nil"/>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nil"/>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республиканский бюджет Республики Коми</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5275,5</w:t>
            </w:r>
          </w:p>
        </w:tc>
        <w:tc>
          <w:tcPr>
            <w:tcW w:w="482" w:type="pct"/>
            <w:tcBorders>
              <w:top w:val="nil"/>
              <w:left w:val="single" w:sz="4" w:space="0" w:color="auto"/>
              <w:bottom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12421,7</w:t>
            </w:r>
          </w:p>
        </w:tc>
        <w:tc>
          <w:tcPr>
            <w:tcW w:w="526" w:type="pct"/>
            <w:tcBorders>
              <w:top w:val="nil"/>
              <w:left w:val="nil"/>
              <w:bottom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7044,4</w:t>
            </w:r>
          </w:p>
        </w:tc>
        <w:tc>
          <w:tcPr>
            <w:tcW w:w="483" w:type="pct"/>
            <w:tcBorders>
              <w:top w:val="nil"/>
              <w:left w:val="nil"/>
              <w:bottom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7139,1</w:t>
            </w:r>
          </w:p>
        </w:tc>
        <w:tc>
          <w:tcPr>
            <w:tcW w:w="483" w:type="pct"/>
            <w:tcBorders>
              <w:top w:val="nil"/>
              <w:left w:val="nil"/>
              <w:bottom w:val="nil"/>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7139,1</w:t>
            </w:r>
          </w:p>
        </w:tc>
      </w:tr>
      <w:tr w:rsidR="00905855" w:rsidRPr="00905855" w:rsidTr="003A59B5">
        <w:trPr>
          <w:trHeight w:val="1275"/>
        </w:trPr>
        <w:tc>
          <w:tcPr>
            <w:tcW w:w="614" w:type="pct"/>
            <w:vMerge/>
            <w:tcBorders>
              <w:top w:val="nil"/>
              <w:left w:val="single" w:sz="8" w:space="0" w:color="auto"/>
              <w:bottom w:val="nil"/>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nil"/>
              <w:left w:val="single" w:sz="8" w:space="0" w:color="auto"/>
              <w:bottom w:val="nil"/>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Бюджет муниципального района «Ижемский»</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645"/>
        </w:trPr>
        <w:tc>
          <w:tcPr>
            <w:tcW w:w="614" w:type="pct"/>
            <w:tcBorders>
              <w:top w:val="nil"/>
              <w:left w:val="single" w:sz="8" w:space="0" w:color="auto"/>
              <w:bottom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tcBorders>
              <w:top w:val="nil"/>
              <w:left w:val="nil"/>
              <w:bottom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бюджет сельских поселений**</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591"/>
        </w:trPr>
        <w:tc>
          <w:tcPr>
            <w:tcW w:w="614" w:type="pct"/>
            <w:tcBorders>
              <w:top w:val="nil"/>
              <w:left w:val="single" w:sz="8" w:space="0" w:color="auto"/>
              <w:bottom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tcBorders>
              <w:top w:val="nil"/>
              <w:left w:val="nil"/>
              <w:bottom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государственные внебюджетные фонды</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401"/>
        </w:trPr>
        <w:tc>
          <w:tcPr>
            <w:tcW w:w="614" w:type="pct"/>
            <w:tcBorders>
              <w:top w:val="nil"/>
              <w:left w:val="single" w:sz="8" w:space="0" w:color="auto"/>
              <w:bottom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tcBorders>
              <w:top w:val="nil"/>
              <w:left w:val="nil"/>
              <w:bottom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юридические лица***</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833"/>
        </w:trPr>
        <w:tc>
          <w:tcPr>
            <w:tcW w:w="614" w:type="pct"/>
            <w:tcBorders>
              <w:top w:val="nil"/>
              <w:left w:val="single" w:sz="8" w:space="0" w:color="auto"/>
              <w:bottom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tcBorders>
              <w:top w:val="nil"/>
              <w:left w:val="nil"/>
              <w:bottom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средства от приносящей доход деятельности</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406"/>
        </w:trPr>
        <w:tc>
          <w:tcPr>
            <w:tcW w:w="614"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05855" w:rsidRPr="00905855" w:rsidRDefault="00DC2987" w:rsidP="003A59B5">
            <w:pPr>
              <w:spacing w:after="0" w:line="240" w:lineRule="auto"/>
              <w:jc w:val="center"/>
              <w:rPr>
                <w:rFonts w:ascii="Times New Roman" w:eastAsia="Times New Roman" w:hAnsi="Times New Roman"/>
                <w:sz w:val="24"/>
                <w:szCs w:val="24"/>
                <w:lang w:eastAsia="ru-RU"/>
              </w:rPr>
            </w:pPr>
            <w:hyperlink r:id="rId39" w:anchor="RANGE!Par534" w:history="1">
              <w:r w:rsidR="00905855" w:rsidRPr="00905855">
                <w:rPr>
                  <w:rFonts w:ascii="Times New Roman" w:eastAsia="Times New Roman" w:hAnsi="Times New Roman"/>
                  <w:sz w:val="24"/>
                  <w:szCs w:val="24"/>
                  <w:lang w:eastAsia="ru-RU"/>
                </w:rPr>
                <w:t>Подпрограмма 2.</w:t>
              </w:r>
            </w:hyperlink>
          </w:p>
        </w:tc>
        <w:tc>
          <w:tcPr>
            <w:tcW w:w="1009"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Обеспечение благоприятного и безопасного проживания граждан на территории Ижемского района  и качественными жилищно-</w:t>
            </w:r>
            <w:r w:rsidRPr="00905855">
              <w:rPr>
                <w:rFonts w:ascii="Times New Roman" w:eastAsia="Times New Roman" w:hAnsi="Times New Roman"/>
                <w:sz w:val="24"/>
                <w:szCs w:val="24"/>
                <w:lang w:eastAsia="ru-RU"/>
              </w:rPr>
              <w:lastRenderedPageBreak/>
              <w:t>коммунальными услугами населения</w:t>
            </w: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lastRenderedPageBreak/>
              <w:t>Всего, в том числе:</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1959,3</w:t>
            </w: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7084,9</w:t>
            </w: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21546,1</w:t>
            </w: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7680,3</w:t>
            </w: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4756,8</w:t>
            </w:r>
          </w:p>
        </w:tc>
      </w:tr>
      <w:tr w:rsidR="00905855" w:rsidRPr="00905855" w:rsidTr="003A59B5">
        <w:trPr>
          <w:trHeight w:val="398"/>
        </w:trPr>
        <w:tc>
          <w:tcPr>
            <w:tcW w:w="614" w:type="pct"/>
            <w:vMerge/>
            <w:tcBorders>
              <w:top w:val="single" w:sz="8" w:space="0" w:color="auto"/>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single" w:sz="8" w:space="0" w:color="auto"/>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федеральный бюджет</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highlight w:val="yellow"/>
                <w:lang w:eastAsia="ru-RU"/>
              </w:rPr>
            </w:pPr>
            <w:r w:rsidRPr="00905855">
              <w:rPr>
                <w:rFonts w:ascii="Times New Roman" w:eastAsia="Times New Roman" w:hAnsi="Times New Roman"/>
                <w:sz w:val="24"/>
                <w:szCs w:val="24"/>
                <w:lang w:eastAsia="ru-RU"/>
              </w:rPr>
              <w:t>5331,0</w:t>
            </w: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r>
      <w:tr w:rsidR="00905855" w:rsidRPr="00905855" w:rsidTr="003A59B5">
        <w:trPr>
          <w:trHeight w:val="960"/>
        </w:trPr>
        <w:tc>
          <w:tcPr>
            <w:tcW w:w="614" w:type="pct"/>
            <w:vMerge/>
            <w:tcBorders>
              <w:top w:val="single" w:sz="8" w:space="0" w:color="auto"/>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single" w:sz="8" w:space="0" w:color="auto"/>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республиканский бюджет Республики Коми</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376,3</w:t>
            </w: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472,9</w:t>
            </w: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highlight w:val="yellow"/>
                <w:lang w:eastAsia="ru-RU"/>
              </w:rPr>
            </w:pPr>
            <w:r w:rsidRPr="00905855">
              <w:rPr>
                <w:rFonts w:ascii="Times New Roman" w:eastAsia="Times New Roman" w:hAnsi="Times New Roman"/>
                <w:sz w:val="24"/>
                <w:szCs w:val="24"/>
                <w:lang w:eastAsia="ru-RU"/>
              </w:rPr>
              <w:t>8610,1</w:t>
            </w: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86,8</w:t>
            </w: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86,8</w:t>
            </w:r>
          </w:p>
        </w:tc>
      </w:tr>
      <w:tr w:rsidR="00905855" w:rsidRPr="00905855" w:rsidTr="003A59B5">
        <w:trPr>
          <w:trHeight w:val="857"/>
        </w:trPr>
        <w:tc>
          <w:tcPr>
            <w:tcW w:w="614" w:type="pct"/>
            <w:vMerge/>
            <w:tcBorders>
              <w:top w:val="single" w:sz="8" w:space="0" w:color="auto"/>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single" w:sz="8" w:space="0" w:color="auto"/>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Бюджет муниципального района «Ижемский»</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1548,0</w:t>
            </w: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6562,0</w:t>
            </w: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highlight w:val="yellow"/>
                <w:lang w:eastAsia="ru-RU"/>
              </w:rPr>
            </w:pPr>
            <w:r w:rsidRPr="00905855">
              <w:rPr>
                <w:rFonts w:ascii="Times New Roman" w:eastAsia="Times New Roman" w:hAnsi="Times New Roman"/>
                <w:sz w:val="24"/>
                <w:szCs w:val="24"/>
                <w:lang w:eastAsia="ru-RU"/>
              </w:rPr>
              <w:t>7605,0</w:t>
            </w: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7593,5</w:t>
            </w: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4670,0</w:t>
            </w:r>
          </w:p>
        </w:tc>
      </w:tr>
      <w:tr w:rsidR="00905855" w:rsidRPr="00905855" w:rsidTr="003A59B5">
        <w:trPr>
          <w:trHeight w:val="645"/>
        </w:trPr>
        <w:tc>
          <w:tcPr>
            <w:tcW w:w="614" w:type="pct"/>
            <w:vMerge/>
            <w:tcBorders>
              <w:top w:val="single" w:sz="8" w:space="0" w:color="auto"/>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single" w:sz="8" w:space="0" w:color="auto"/>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бюджет сельских поселений**</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35,0</w:t>
            </w: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50,0</w:t>
            </w: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highlight w:val="yellow"/>
                <w:lang w:eastAsia="ru-RU"/>
              </w:rPr>
            </w:pPr>
            <w:r w:rsidRPr="00905855">
              <w:rPr>
                <w:rFonts w:ascii="Times New Roman" w:eastAsia="Times New Roman" w:hAnsi="Times New Roman"/>
                <w:sz w:val="24"/>
                <w:szCs w:val="24"/>
                <w:lang w:eastAsia="ru-RU"/>
              </w:rPr>
              <w:t>0,0</w:t>
            </w: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r>
      <w:tr w:rsidR="00905855" w:rsidRPr="00905855" w:rsidTr="003A59B5">
        <w:trPr>
          <w:trHeight w:val="596"/>
        </w:trPr>
        <w:tc>
          <w:tcPr>
            <w:tcW w:w="614" w:type="pct"/>
            <w:vMerge/>
            <w:tcBorders>
              <w:top w:val="single" w:sz="8" w:space="0" w:color="auto"/>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single" w:sz="8" w:space="0" w:color="auto"/>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государственные внебюджетные фонды</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392"/>
        </w:trPr>
        <w:tc>
          <w:tcPr>
            <w:tcW w:w="614" w:type="pct"/>
            <w:vMerge/>
            <w:tcBorders>
              <w:top w:val="single" w:sz="8" w:space="0" w:color="auto"/>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single" w:sz="8" w:space="0" w:color="auto"/>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юридические лица***</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1016"/>
        </w:trPr>
        <w:tc>
          <w:tcPr>
            <w:tcW w:w="614" w:type="pct"/>
            <w:vMerge/>
            <w:tcBorders>
              <w:top w:val="single" w:sz="8" w:space="0" w:color="auto"/>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single" w:sz="8" w:space="0" w:color="auto"/>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средства от приносящей доход деятельности</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409"/>
        </w:trPr>
        <w:tc>
          <w:tcPr>
            <w:tcW w:w="614" w:type="pct"/>
            <w:vMerge w:val="restart"/>
            <w:tcBorders>
              <w:top w:val="nil"/>
              <w:left w:val="single" w:sz="8" w:space="0" w:color="auto"/>
              <w:bottom w:val="single" w:sz="8" w:space="0" w:color="000000"/>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Основное мероприятие 2.01.02.</w:t>
            </w:r>
          </w:p>
        </w:tc>
        <w:tc>
          <w:tcPr>
            <w:tcW w:w="1009" w:type="pct"/>
            <w:vMerge w:val="restart"/>
            <w:tcBorders>
              <w:top w:val="nil"/>
              <w:left w:val="single" w:sz="8" w:space="0" w:color="auto"/>
              <w:bottom w:val="single" w:sz="8" w:space="0" w:color="000000"/>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Реализация мероприятий по капитальному и текущему ремонту многоквартирных домов</w:t>
            </w: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Всего, в том числе:</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50,0</w:t>
            </w: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237,6</w:t>
            </w: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49,0</w:t>
            </w: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70,0</w:t>
            </w: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70,0</w:t>
            </w:r>
          </w:p>
        </w:tc>
      </w:tr>
      <w:tr w:rsidR="00905855" w:rsidRPr="00905855" w:rsidTr="003A59B5">
        <w:trPr>
          <w:trHeight w:val="645"/>
        </w:trPr>
        <w:tc>
          <w:tcPr>
            <w:tcW w:w="614"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федеральный бюджет</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960"/>
        </w:trPr>
        <w:tc>
          <w:tcPr>
            <w:tcW w:w="614"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республиканский бюджет Республики Коми</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899"/>
        </w:trPr>
        <w:tc>
          <w:tcPr>
            <w:tcW w:w="614"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Бюджет муниципального района «Ижемский»</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50,0</w:t>
            </w: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237,6</w:t>
            </w: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49,0</w:t>
            </w: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70,0</w:t>
            </w: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70,0</w:t>
            </w:r>
          </w:p>
        </w:tc>
      </w:tr>
      <w:tr w:rsidR="00905855" w:rsidRPr="00905855" w:rsidTr="003A59B5">
        <w:trPr>
          <w:trHeight w:val="645"/>
        </w:trPr>
        <w:tc>
          <w:tcPr>
            <w:tcW w:w="614"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бюджет сельских поселений**</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610"/>
        </w:trPr>
        <w:tc>
          <w:tcPr>
            <w:tcW w:w="614"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государственные внебюджетные фонды</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392"/>
        </w:trPr>
        <w:tc>
          <w:tcPr>
            <w:tcW w:w="614"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доход деятельности</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398"/>
        </w:trPr>
        <w:tc>
          <w:tcPr>
            <w:tcW w:w="614" w:type="pct"/>
            <w:vMerge w:val="restart"/>
            <w:tcBorders>
              <w:top w:val="nil"/>
              <w:left w:val="single" w:sz="8" w:space="0" w:color="auto"/>
              <w:bottom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 xml:space="preserve">Основное мероприятие </w:t>
            </w:r>
            <w:r w:rsidRPr="00905855">
              <w:rPr>
                <w:rFonts w:ascii="Times New Roman" w:eastAsia="Times New Roman" w:hAnsi="Times New Roman"/>
                <w:sz w:val="24"/>
                <w:szCs w:val="24"/>
                <w:lang w:eastAsia="ru-RU"/>
              </w:rPr>
              <w:lastRenderedPageBreak/>
              <w:t>2.02.01.</w:t>
            </w:r>
          </w:p>
        </w:tc>
        <w:tc>
          <w:tcPr>
            <w:tcW w:w="1009" w:type="pct"/>
            <w:vMerge w:val="restart"/>
            <w:tcBorders>
              <w:top w:val="nil"/>
              <w:left w:val="single" w:sz="8" w:space="0" w:color="auto"/>
              <w:bottom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lastRenderedPageBreak/>
              <w:t xml:space="preserve">Реализация народных проектов в сфере </w:t>
            </w:r>
            <w:r w:rsidRPr="00905855">
              <w:rPr>
                <w:rFonts w:ascii="Times New Roman" w:eastAsia="Times New Roman" w:hAnsi="Times New Roman"/>
                <w:sz w:val="24"/>
                <w:szCs w:val="24"/>
                <w:lang w:eastAsia="ru-RU"/>
              </w:rPr>
              <w:lastRenderedPageBreak/>
              <w:t>благоустройства</w:t>
            </w: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lastRenderedPageBreak/>
              <w:t>Всего, в том числе:</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335,0</w:t>
            </w: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450,0</w:t>
            </w: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300,0</w:t>
            </w: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r>
      <w:tr w:rsidR="00905855" w:rsidRPr="00905855" w:rsidTr="003A59B5">
        <w:trPr>
          <w:trHeight w:val="404"/>
        </w:trPr>
        <w:tc>
          <w:tcPr>
            <w:tcW w:w="614" w:type="pct"/>
            <w:vMerge/>
            <w:tcBorders>
              <w:top w:val="nil"/>
              <w:left w:val="single" w:sz="8" w:space="0" w:color="auto"/>
              <w:bottom w:val="nil"/>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nil"/>
              <w:left w:val="single" w:sz="8" w:space="0" w:color="auto"/>
              <w:bottom w:val="nil"/>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федеральный бюджет</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960"/>
        </w:trPr>
        <w:tc>
          <w:tcPr>
            <w:tcW w:w="614" w:type="pct"/>
            <w:vMerge/>
            <w:tcBorders>
              <w:top w:val="nil"/>
              <w:left w:val="single" w:sz="8" w:space="0" w:color="auto"/>
              <w:bottom w:val="nil"/>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nil"/>
              <w:left w:val="single" w:sz="8" w:space="0" w:color="auto"/>
              <w:bottom w:val="nil"/>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республиканский бюджет Республики Коми</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300,0</w:t>
            </w: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400,0</w:t>
            </w: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300,0</w:t>
            </w: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r>
      <w:tr w:rsidR="00905855" w:rsidRPr="00905855" w:rsidTr="003A59B5">
        <w:trPr>
          <w:trHeight w:val="863"/>
        </w:trPr>
        <w:tc>
          <w:tcPr>
            <w:tcW w:w="614" w:type="pct"/>
            <w:vMerge/>
            <w:tcBorders>
              <w:top w:val="nil"/>
              <w:left w:val="single" w:sz="8" w:space="0" w:color="auto"/>
              <w:bottom w:val="nil"/>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nil"/>
              <w:left w:val="single" w:sz="8" w:space="0" w:color="auto"/>
              <w:bottom w:val="nil"/>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Бюджет муниципального района «Ижемский»</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b/>
                <w:bCs/>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b/>
                <w:bCs/>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630"/>
        </w:trPr>
        <w:tc>
          <w:tcPr>
            <w:tcW w:w="614" w:type="pct"/>
            <w:tcBorders>
              <w:top w:val="nil"/>
              <w:left w:val="single" w:sz="8" w:space="0" w:color="auto"/>
              <w:bottom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tcBorders>
              <w:top w:val="nil"/>
              <w:left w:val="single" w:sz="8" w:space="0" w:color="auto"/>
              <w:bottom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single" w:sz="8" w:space="0" w:color="auto"/>
              <w:bottom w:val="single" w:sz="8" w:space="0" w:color="000000"/>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бюджет сельских поселений**</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35,0</w:t>
            </w:r>
          </w:p>
        </w:tc>
        <w:tc>
          <w:tcPr>
            <w:tcW w:w="482" w:type="pct"/>
            <w:tcBorders>
              <w:top w:val="nil"/>
              <w:left w:val="single" w:sz="4" w:space="0" w:color="auto"/>
              <w:bottom w:val="single" w:sz="8" w:space="0" w:color="000000"/>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50,0</w:t>
            </w:r>
          </w:p>
        </w:tc>
        <w:tc>
          <w:tcPr>
            <w:tcW w:w="526" w:type="pct"/>
            <w:tcBorders>
              <w:top w:val="nil"/>
              <w:left w:val="single" w:sz="8" w:space="0" w:color="auto"/>
              <w:bottom w:val="single" w:sz="8" w:space="0" w:color="000000"/>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c>
          <w:tcPr>
            <w:tcW w:w="483" w:type="pct"/>
            <w:tcBorders>
              <w:top w:val="nil"/>
              <w:left w:val="single" w:sz="8" w:space="0" w:color="auto"/>
              <w:bottom w:val="single" w:sz="8" w:space="0" w:color="000000"/>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c>
          <w:tcPr>
            <w:tcW w:w="483" w:type="pct"/>
            <w:tcBorders>
              <w:top w:val="nil"/>
              <w:left w:val="single" w:sz="8" w:space="0" w:color="auto"/>
              <w:bottom w:val="single" w:sz="4"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717"/>
        </w:trPr>
        <w:tc>
          <w:tcPr>
            <w:tcW w:w="614" w:type="pct"/>
            <w:tcBorders>
              <w:top w:val="nil"/>
              <w:left w:val="single" w:sz="8" w:space="0" w:color="auto"/>
              <w:bottom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tcBorders>
              <w:top w:val="nil"/>
              <w:left w:val="nil"/>
              <w:bottom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государственные внебюджетные фонды</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single" w:sz="4" w:space="0" w:color="auto"/>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402"/>
        </w:trPr>
        <w:tc>
          <w:tcPr>
            <w:tcW w:w="614" w:type="pct"/>
            <w:tcBorders>
              <w:top w:val="nil"/>
              <w:left w:val="single" w:sz="8" w:space="0" w:color="auto"/>
              <w:bottom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tcBorders>
              <w:top w:val="nil"/>
              <w:left w:val="nil"/>
              <w:bottom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юридические лица***</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833"/>
        </w:trPr>
        <w:tc>
          <w:tcPr>
            <w:tcW w:w="614" w:type="pct"/>
            <w:tcBorders>
              <w:top w:val="nil"/>
              <w:left w:val="single" w:sz="8" w:space="0" w:color="auto"/>
              <w:bottom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tcBorders>
              <w:top w:val="nil"/>
              <w:left w:val="nil"/>
              <w:bottom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средства от приносящей доход деятельности</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650"/>
        </w:trPr>
        <w:tc>
          <w:tcPr>
            <w:tcW w:w="614"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Основное мероприятие 2.02.02.</w:t>
            </w:r>
          </w:p>
        </w:tc>
        <w:tc>
          <w:tcPr>
            <w:tcW w:w="1009"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Отлов безнадзорных животных на территории Ижемского района</w:t>
            </w:r>
          </w:p>
        </w:tc>
        <w:tc>
          <w:tcPr>
            <w:tcW w:w="877" w:type="pct"/>
            <w:tcBorders>
              <w:top w:val="nil"/>
              <w:left w:val="single" w:sz="8" w:space="0" w:color="auto"/>
              <w:bottom w:val="single" w:sz="8" w:space="0" w:color="000000"/>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Всего, в том числе:</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76,3</w:t>
            </w:r>
          </w:p>
        </w:tc>
        <w:tc>
          <w:tcPr>
            <w:tcW w:w="482" w:type="pct"/>
            <w:tcBorders>
              <w:top w:val="nil"/>
              <w:left w:val="single" w:sz="4" w:space="0" w:color="auto"/>
              <w:bottom w:val="single" w:sz="8" w:space="0" w:color="000000"/>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72,9</w:t>
            </w:r>
          </w:p>
        </w:tc>
        <w:tc>
          <w:tcPr>
            <w:tcW w:w="526" w:type="pct"/>
            <w:tcBorders>
              <w:top w:val="nil"/>
              <w:left w:val="single" w:sz="8" w:space="0" w:color="auto"/>
              <w:bottom w:val="single" w:sz="8" w:space="0" w:color="000000"/>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86,8</w:t>
            </w:r>
          </w:p>
        </w:tc>
        <w:tc>
          <w:tcPr>
            <w:tcW w:w="483" w:type="pct"/>
            <w:tcBorders>
              <w:top w:val="nil"/>
              <w:left w:val="single" w:sz="8" w:space="0" w:color="auto"/>
              <w:bottom w:val="single" w:sz="8" w:space="0" w:color="000000"/>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86,8</w:t>
            </w:r>
          </w:p>
        </w:tc>
        <w:tc>
          <w:tcPr>
            <w:tcW w:w="483" w:type="pct"/>
            <w:tcBorders>
              <w:top w:val="nil"/>
              <w:left w:val="single" w:sz="8" w:space="0" w:color="auto"/>
              <w:bottom w:val="single" w:sz="4"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86,8</w:t>
            </w:r>
          </w:p>
        </w:tc>
      </w:tr>
      <w:tr w:rsidR="00905855" w:rsidRPr="00905855" w:rsidTr="003A59B5">
        <w:trPr>
          <w:trHeight w:val="645"/>
        </w:trPr>
        <w:tc>
          <w:tcPr>
            <w:tcW w:w="614" w:type="pct"/>
            <w:vMerge/>
            <w:tcBorders>
              <w:top w:val="single" w:sz="8" w:space="0" w:color="auto"/>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single" w:sz="8" w:space="0" w:color="auto"/>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федеральный бюджет</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single" w:sz="4" w:space="0" w:color="auto"/>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965"/>
        </w:trPr>
        <w:tc>
          <w:tcPr>
            <w:tcW w:w="614" w:type="pct"/>
            <w:vMerge/>
            <w:tcBorders>
              <w:top w:val="single" w:sz="8" w:space="0" w:color="auto"/>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single" w:sz="8" w:space="0" w:color="auto"/>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single" w:sz="8" w:space="0" w:color="auto"/>
              <w:bottom w:val="single" w:sz="8" w:space="0" w:color="000000"/>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республиканский бюджет Республики Коми</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76,3</w:t>
            </w:r>
          </w:p>
        </w:tc>
        <w:tc>
          <w:tcPr>
            <w:tcW w:w="482" w:type="pct"/>
            <w:tcBorders>
              <w:top w:val="nil"/>
              <w:left w:val="single" w:sz="4" w:space="0" w:color="auto"/>
              <w:bottom w:val="single" w:sz="8" w:space="0" w:color="000000"/>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72,9</w:t>
            </w:r>
          </w:p>
        </w:tc>
        <w:tc>
          <w:tcPr>
            <w:tcW w:w="526" w:type="pct"/>
            <w:tcBorders>
              <w:top w:val="nil"/>
              <w:left w:val="single" w:sz="8" w:space="0" w:color="auto"/>
              <w:bottom w:val="single" w:sz="8" w:space="0" w:color="000000"/>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86,8</w:t>
            </w:r>
          </w:p>
        </w:tc>
        <w:tc>
          <w:tcPr>
            <w:tcW w:w="483" w:type="pct"/>
            <w:tcBorders>
              <w:top w:val="nil"/>
              <w:left w:val="single" w:sz="8" w:space="0" w:color="auto"/>
              <w:bottom w:val="single" w:sz="8" w:space="0" w:color="000000"/>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86,8</w:t>
            </w:r>
          </w:p>
        </w:tc>
        <w:tc>
          <w:tcPr>
            <w:tcW w:w="483" w:type="pct"/>
            <w:tcBorders>
              <w:top w:val="nil"/>
              <w:left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86,8</w:t>
            </w:r>
          </w:p>
        </w:tc>
      </w:tr>
      <w:tr w:rsidR="00905855" w:rsidRPr="00905855" w:rsidTr="003A59B5">
        <w:trPr>
          <w:trHeight w:val="885"/>
        </w:trPr>
        <w:tc>
          <w:tcPr>
            <w:tcW w:w="614" w:type="pct"/>
            <w:vMerge/>
            <w:tcBorders>
              <w:top w:val="single" w:sz="8" w:space="0" w:color="auto"/>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single" w:sz="8" w:space="0" w:color="auto"/>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single" w:sz="4" w:space="0" w:color="auto"/>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Бюджет муниципального района «Ижемский»</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single" w:sz="4" w:space="0" w:color="auto"/>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single" w:sz="4" w:space="0" w:color="auto"/>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single" w:sz="4" w:space="0" w:color="auto"/>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single" w:sz="4" w:space="0" w:color="auto"/>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645"/>
        </w:trPr>
        <w:tc>
          <w:tcPr>
            <w:tcW w:w="614" w:type="pct"/>
            <w:vMerge/>
            <w:tcBorders>
              <w:top w:val="single" w:sz="8" w:space="0" w:color="auto"/>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single" w:sz="8" w:space="0" w:color="auto"/>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бюджет сельских поселений**</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582"/>
        </w:trPr>
        <w:tc>
          <w:tcPr>
            <w:tcW w:w="614" w:type="pct"/>
            <w:vMerge/>
            <w:tcBorders>
              <w:top w:val="single" w:sz="8" w:space="0" w:color="auto"/>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single" w:sz="8" w:space="0" w:color="auto"/>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государственные внебюджетные фонды</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406"/>
        </w:trPr>
        <w:tc>
          <w:tcPr>
            <w:tcW w:w="614" w:type="pct"/>
            <w:vMerge/>
            <w:tcBorders>
              <w:top w:val="single" w:sz="8" w:space="0" w:color="auto"/>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single" w:sz="8" w:space="0" w:color="auto"/>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юридические лица***</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978"/>
        </w:trPr>
        <w:tc>
          <w:tcPr>
            <w:tcW w:w="614" w:type="pct"/>
            <w:vMerge/>
            <w:tcBorders>
              <w:top w:val="single" w:sz="8" w:space="0" w:color="auto"/>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single" w:sz="8" w:space="0" w:color="auto"/>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средства от приносящей доход деятельности</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270"/>
        </w:trPr>
        <w:tc>
          <w:tcPr>
            <w:tcW w:w="614" w:type="pct"/>
            <w:vMerge w:val="restart"/>
            <w:tcBorders>
              <w:top w:val="single" w:sz="8" w:space="0" w:color="auto"/>
              <w:left w:val="single" w:sz="8" w:space="0" w:color="auto"/>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Основное мероприятие  2.02.03</w:t>
            </w:r>
          </w:p>
        </w:tc>
        <w:tc>
          <w:tcPr>
            <w:tcW w:w="1009" w:type="pct"/>
            <w:vMerge w:val="restart"/>
            <w:tcBorders>
              <w:top w:val="single" w:sz="8" w:space="0" w:color="auto"/>
              <w:left w:val="single" w:sz="8" w:space="0" w:color="auto"/>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Обеспечение функционирования деятельности муниципального учреждения «Жилищное управление»</w:t>
            </w:r>
          </w:p>
        </w:tc>
        <w:tc>
          <w:tcPr>
            <w:tcW w:w="877" w:type="pct"/>
            <w:tcBorders>
              <w:top w:val="nil"/>
              <w:left w:val="nil"/>
              <w:bottom w:val="single" w:sz="4"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Всего, в том числе:</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c>
          <w:tcPr>
            <w:tcW w:w="482" w:type="pct"/>
            <w:tcBorders>
              <w:top w:val="nil"/>
              <w:left w:val="single" w:sz="4" w:space="0" w:color="auto"/>
              <w:bottom w:val="single" w:sz="4"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2125,8</w:t>
            </w:r>
          </w:p>
        </w:tc>
        <w:tc>
          <w:tcPr>
            <w:tcW w:w="526" w:type="pct"/>
            <w:tcBorders>
              <w:top w:val="nil"/>
              <w:left w:val="nil"/>
              <w:bottom w:val="single" w:sz="4"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3621,7</w:t>
            </w:r>
          </w:p>
        </w:tc>
        <w:tc>
          <w:tcPr>
            <w:tcW w:w="483" w:type="pct"/>
            <w:tcBorders>
              <w:top w:val="nil"/>
              <w:left w:val="nil"/>
              <w:bottom w:val="single" w:sz="4"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1500,0</w:t>
            </w:r>
          </w:p>
        </w:tc>
        <w:tc>
          <w:tcPr>
            <w:tcW w:w="483" w:type="pct"/>
            <w:tcBorders>
              <w:top w:val="nil"/>
              <w:left w:val="nil"/>
              <w:bottom w:val="single" w:sz="4"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1500,0</w:t>
            </w:r>
          </w:p>
        </w:tc>
      </w:tr>
      <w:tr w:rsidR="00905855" w:rsidRPr="00905855" w:rsidTr="003A59B5">
        <w:trPr>
          <w:trHeight w:val="398"/>
        </w:trPr>
        <w:tc>
          <w:tcPr>
            <w:tcW w:w="614" w:type="pct"/>
            <w:vMerge/>
            <w:tcBorders>
              <w:left w:val="single" w:sz="8" w:space="0" w:color="auto"/>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left w:val="single" w:sz="8" w:space="0" w:color="auto"/>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single" w:sz="4" w:space="0" w:color="auto"/>
              <w:left w:val="nil"/>
              <w:bottom w:val="single" w:sz="4"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федеральный бюджет</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single" w:sz="4" w:space="0" w:color="auto"/>
              <w:left w:val="single" w:sz="4" w:space="0" w:color="auto"/>
              <w:bottom w:val="single" w:sz="4"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single" w:sz="4" w:space="0" w:color="auto"/>
              <w:left w:val="nil"/>
              <w:bottom w:val="single" w:sz="4"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single" w:sz="4" w:space="0" w:color="auto"/>
              <w:left w:val="nil"/>
              <w:bottom w:val="single" w:sz="4"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single" w:sz="4" w:space="0" w:color="auto"/>
              <w:left w:val="nil"/>
              <w:bottom w:val="single" w:sz="4"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268"/>
        </w:trPr>
        <w:tc>
          <w:tcPr>
            <w:tcW w:w="614" w:type="pct"/>
            <w:vMerge/>
            <w:tcBorders>
              <w:left w:val="single" w:sz="8" w:space="0" w:color="auto"/>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left w:val="single" w:sz="8" w:space="0" w:color="auto"/>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single" w:sz="4" w:space="0" w:color="auto"/>
              <w:left w:val="nil"/>
              <w:bottom w:val="single" w:sz="4"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республиканский бюджет Республики Коми</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single" w:sz="4" w:space="0" w:color="auto"/>
              <w:left w:val="single" w:sz="4" w:space="0" w:color="auto"/>
              <w:bottom w:val="single" w:sz="4"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single" w:sz="4" w:space="0" w:color="auto"/>
              <w:left w:val="nil"/>
              <w:bottom w:val="single" w:sz="4"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single" w:sz="4" w:space="0" w:color="auto"/>
              <w:left w:val="nil"/>
              <w:bottom w:val="single" w:sz="4"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single" w:sz="4" w:space="0" w:color="auto"/>
              <w:left w:val="nil"/>
              <w:bottom w:val="single" w:sz="4"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234"/>
        </w:trPr>
        <w:tc>
          <w:tcPr>
            <w:tcW w:w="614" w:type="pct"/>
            <w:vMerge/>
            <w:tcBorders>
              <w:left w:val="single" w:sz="8" w:space="0" w:color="auto"/>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left w:val="single" w:sz="8" w:space="0" w:color="auto"/>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single" w:sz="4" w:space="0" w:color="auto"/>
              <w:left w:val="nil"/>
              <w:bottom w:val="single" w:sz="4"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Бюджет муниципального района «Ижемский»</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c>
          <w:tcPr>
            <w:tcW w:w="482" w:type="pct"/>
            <w:tcBorders>
              <w:top w:val="single" w:sz="4" w:space="0" w:color="auto"/>
              <w:left w:val="single" w:sz="4" w:space="0" w:color="auto"/>
              <w:bottom w:val="single" w:sz="4"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2125,8</w:t>
            </w:r>
          </w:p>
        </w:tc>
        <w:tc>
          <w:tcPr>
            <w:tcW w:w="526" w:type="pct"/>
            <w:tcBorders>
              <w:top w:val="single" w:sz="4" w:space="0" w:color="auto"/>
              <w:left w:val="nil"/>
              <w:bottom w:val="single" w:sz="4"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3621,7</w:t>
            </w:r>
          </w:p>
        </w:tc>
        <w:tc>
          <w:tcPr>
            <w:tcW w:w="483" w:type="pct"/>
            <w:tcBorders>
              <w:top w:val="single" w:sz="4" w:space="0" w:color="auto"/>
              <w:left w:val="nil"/>
              <w:bottom w:val="single" w:sz="4"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1500,0</w:t>
            </w:r>
          </w:p>
        </w:tc>
        <w:tc>
          <w:tcPr>
            <w:tcW w:w="483" w:type="pct"/>
            <w:tcBorders>
              <w:top w:val="single" w:sz="4" w:space="0" w:color="auto"/>
              <w:left w:val="nil"/>
              <w:bottom w:val="single" w:sz="4"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1500,0</w:t>
            </w:r>
          </w:p>
        </w:tc>
      </w:tr>
      <w:tr w:rsidR="00905855" w:rsidRPr="00905855" w:rsidTr="003A59B5">
        <w:trPr>
          <w:trHeight w:val="125"/>
        </w:trPr>
        <w:tc>
          <w:tcPr>
            <w:tcW w:w="614" w:type="pct"/>
            <w:vMerge/>
            <w:tcBorders>
              <w:left w:val="single" w:sz="8" w:space="0" w:color="auto"/>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left w:val="single" w:sz="8" w:space="0" w:color="auto"/>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single" w:sz="4" w:space="0" w:color="auto"/>
              <w:left w:val="nil"/>
              <w:bottom w:val="single" w:sz="4"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бюджет сельских поселений**</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single" w:sz="4" w:space="0" w:color="auto"/>
              <w:left w:val="single" w:sz="4" w:space="0" w:color="auto"/>
              <w:bottom w:val="single" w:sz="4"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single" w:sz="4" w:space="0" w:color="auto"/>
              <w:left w:val="nil"/>
              <w:bottom w:val="single" w:sz="4"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single" w:sz="4" w:space="0" w:color="auto"/>
              <w:left w:val="nil"/>
              <w:bottom w:val="single" w:sz="4"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single" w:sz="4" w:space="0" w:color="auto"/>
              <w:left w:val="nil"/>
              <w:bottom w:val="single" w:sz="4"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150"/>
        </w:trPr>
        <w:tc>
          <w:tcPr>
            <w:tcW w:w="614" w:type="pct"/>
            <w:vMerge/>
            <w:tcBorders>
              <w:left w:val="single" w:sz="8" w:space="0" w:color="auto"/>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left w:val="single" w:sz="8" w:space="0" w:color="auto"/>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single" w:sz="4" w:space="0" w:color="auto"/>
              <w:left w:val="nil"/>
              <w:bottom w:val="single" w:sz="4"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государственные внебюджетные фонды</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single" w:sz="4" w:space="0" w:color="auto"/>
              <w:left w:val="single" w:sz="4" w:space="0" w:color="auto"/>
              <w:bottom w:val="single" w:sz="4"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single" w:sz="4" w:space="0" w:color="auto"/>
              <w:left w:val="nil"/>
              <w:bottom w:val="single" w:sz="4"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single" w:sz="4" w:space="0" w:color="auto"/>
              <w:left w:val="nil"/>
              <w:bottom w:val="single" w:sz="4"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single" w:sz="4" w:space="0" w:color="auto"/>
              <w:left w:val="nil"/>
              <w:bottom w:val="single" w:sz="4"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109"/>
        </w:trPr>
        <w:tc>
          <w:tcPr>
            <w:tcW w:w="614" w:type="pct"/>
            <w:vMerge/>
            <w:tcBorders>
              <w:left w:val="single" w:sz="8" w:space="0" w:color="auto"/>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left w:val="single" w:sz="8" w:space="0" w:color="auto"/>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single" w:sz="4" w:space="0" w:color="auto"/>
              <w:left w:val="nil"/>
              <w:bottom w:val="single" w:sz="4"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юридические лица***</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single" w:sz="4" w:space="0" w:color="auto"/>
              <w:left w:val="single" w:sz="4" w:space="0" w:color="auto"/>
              <w:bottom w:val="single" w:sz="4"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single" w:sz="4" w:space="0" w:color="auto"/>
              <w:left w:val="nil"/>
              <w:bottom w:val="single" w:sz="4"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single" w:sz="4" w:space="0" w:color="auto"/>
              <w:left w:val="nil"/>
              <w:bottom w:val="single" w:sz="4"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single" w:sz="4" w:space="0" w:color="auto"/>
              <w:left w:val="nil"/>
              <w:bottom w:val="single" w:sz="4"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134"/>
        </w:trPr>
        <w:tc>
          <w:tcPr>
            <w:tcW w:w="614" w:type="pct"/>
            <w:vMerge/>
            <w:tcBorders>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single" w:sz="4" w:space="0" w:color="auto"/>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средства от приносящей доход деятельности</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single" w:sz="4" w:space="0" w:color="auto"/>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single" w:sz="4" w:space="0" w:color="auto"/>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single" w:sz="4" w:space="0" w:color="auto"/>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single" w:sz="4" w:space="0" w:color="auto"/>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409"/>
        </w:trPr>
        <w:tc>
          <w:tcPr>
            <w:tcW w:w="614" w:type="pct"/>
            <w:vMerge w:val="restart"/>
            <w:tcBorders>
              <w:top w:val="nil"/>
              <w:left w:val="single" w:sz="8" w:space="0" w:color="auto"/>
              <w:bottom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Основное мероприятие 2.03.01.</w:t>
            </w:r>
          </w:p>
        </w:tc>
        <w:tc>
          <w:tcPr>
            <w:tcW w:w="1009" w:type="pct"/>
            <w:tcBorders>
              <w:top w:val="nil"/>
              <w:left w:val="nil"/>
              <w:bottom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Строительство и реконструкция объектов водоснабжения</w:t>
            </w: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Всего, в том числе:</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1193,0</w:t>
            </w: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2612,9</w:t>
            </w: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15901,3</w:t>
            </w: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3023,5</w:t>
            </w: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r>
      <w:tr w:rsidR="00905855" w:rsidRPr="00905855" w:rsidTr="003A59B5">
        <w:trPr>
          <w:trHeight w:val="429"/>
        </w:trPr>
        <w:tc>
          <w:tcPr>
            <w:tcW w:w="614" w:type="pct"/>
            <w:vMerge/>
            <w:tcBorders>
              <w:top w:val="nil"/>
              <w:left w:val="single" w:sz="8" w:space="0" w:color="auto"/>
              <w:bottom w:val="nil"/>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tcBorders>
              <w:top w:val="nil"/>
              <w:left w:val="nil"/>
              <w:bottom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федеральный бюджет</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5331,0</w:t>
            </w: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r>
      <w:tr w:rsidR="00905855" w:rsidRPr="00905855" w:rsidTr="003A59B5">
        <w:trPr>
          <w:trHeight w:val="817"/>
        </w:trPr>
        <w:tc>
          <w:tcPr>
            <w:tcW w:w="614" w:type="pct"/>
            <w:vMerge/>
            <w:tcBorders>
              <w:top w:val="nil"/>
              <w:left w:val="single" w:sz="8" w:space="0" w:color="auto"/>
              <w:bottom w:val="nil"/>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tcBorders>
              <w:top w:val="nil"/>
              <w:left w:val="nil"/>
              <w:bottom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республиканский бюджет Республики Коми</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8223,3</w:t>
            </w: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w:t>
            </w:r>
          </w:p>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w:t>
            </w:r>
          </w:p>
        </w:tc>
      </w:tr>
      <w:tr w:rsidR="00905855" w:rsidRPr="00905855" w:rsidTr="003A59B5">
        <w:trPr>
          <w:trHeight w:val="537"/>
        </w:trPr>
        <w:tc>
          <w:tcPr>
            <w:tcW w:w="614" w:type="pct"/>
            <w:vMerge/>
            <w:tcBorders>
              <w:top w:val="nil"/>
              <w:left w:val="single" w:sz="8" w:space="0" w:color="auto"/>
              <w:bottom w:val="nil"/>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tcBorders>
              <w:top w:val="nil"/>
              <w:left w:val="nil"/>
              <w:bottom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Бюджет муниципального района «Ижемский»</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1193,0</w:t>
            </w: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2612,9</w:t>
            </w: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2347,0</w:t>
            </w: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3023,5</w:t>
            </w: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r>
      <w:tr w:rsidR="00905855" w:rsidRPr="00905855" w:rsidTr="003A59B5">
        <w:trPr>
          <w:trHeight w:val="645"/>
        </w:trPr>
        <w:tc>
          <w:tcPr>
            <w:tcW w:w="614" w:type="pct"/>
            <w:tcBorders>
              <w:top w:val="nil"/>
              <w:left w:val="single" w:sz="8" w:space="0" w:color="auto"/>
              <w:bottom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tcBorders>
              <w:top w:val="nil"/>
              <w:left w:val="nil"/>
              <w:bottom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бюджет сельских поселений**</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582"/>
        </w:trPr>
        <w:tc>
          <w:tcPr>
            <w:tcW w:w="614" w:type="pct"/>
            <w:tcBorders>
              <w:top w:val="nil"/>
              <w:left w:val="single" w:sz="8" w:space="0" w:color="auto"/>
              <w:bottom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tcBorders>
              <w:top w:val="nil"/>
              <w:left w:val="nil"/>
              <w:bottom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государственные внебюджетные фонды</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406"/>
        </w:trPr>
        <w:tc>
          <w:tcPr>
            <w:tcW w:w="614" w:type="pct"/>
            <w:tcBorders>
              <w:top w:val="nil"/>
              <w:left w:val="single" w:sz="8" w:space="0" w:color="auto"/>
              <w:bottom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tcBorders>
              <w:top w:val="nil"/>
              <w:left w:val="nil"/>
              <w:bottom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юридические лица***</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978"/>
        </w:trPr>
        <w:tc>
          <w:tcPr>
            <w:tcW w:w="614" w:type="pct"/>
            <w:tcBorders>
              <w:top w:val="nil"/>
              <w:left w:val="single" w:sz="8" w:space="0" w:color="auto"/>
              <w:bottom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tcBorders>
              <w:top w:val="nil"/>
              <w:left w:val="nil"/>
              <w:bottom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средства от приносящей доход деятельности</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411"/>
        </w:trPr>
        <w:tc>
          <w:tcPr>
            <w:tcW w:w="614"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Основное мероприятие 2.03.02.</w:t>
            </w:r>
          </w:p>
        </w:tc>
        <w:tc>
          <w:tcPr>
            <w:tcW w:w="1009"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Строительство и реконструкция объектов водоотведения и очистки сточных вод</w:t>
            </w: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Всего, в том числе:</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100,0</w:t>
            </w: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1267,5</w:t>
            </w: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1267,5</w:t>
            </w: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3000,0</w:t>
            </w: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3100,0</w:t>
            </w:r>
          </w:p>
        </w:tc>
      </w:tr>
      <w:tr w:rsidR="00905855" w:rsidRPr="00905855" w:rsidTr="003A59B5">
        <w:trPr>
          <w:trHeight w:val="390"/>
        </w:trPr>
        <w:tc>
          <w:tcPr>
            <w:tcW w:w="614" w:type="pct"/>
            <w:vMerge/>
            <w:tcBorders>
              <w:top w:val="single" w:sz="8" w:space="0" w:color="auto"/>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single" w:sz="8" w:space="0" w:color="auto"/>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федеральный бюджет</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960"/>
        </w:trPr>
        <w:tc>
          <w:tcPr>
            <w:tcW w:w="614" w:type="pct"/>
            <w:vMerge/>
            <w:tcBorders>
              <w:top w:val="single" w:sz="8" w:space="0" w:color="auto"/>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single" w:sz="8" w:space="0" w:color="auto"/>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республиканский бюджет Республики Коми</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848"/>
        </w:trPr>
        <w:tc>
          <w:tcPr>
            <w:tcW w:w="614" w:type="pct"/>
            <w:vMerge/>
            <w:tcBorders>
              <w:top w:val="single" w:sz="8" w:space="0" w:color="auto"/>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single" w:sz="8" w:space="0" w:color="auto"/>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Бюджет муниципального района «Ижемский»</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100,0</w:t>
            </w: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1267,5</w:t>
            </w: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1267,5</w:t>
            </w: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3000,0</w:t>
            </w: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3100,0</w:t>
            </w:r>
          </w:p>
        </w:tc>
      </w:tr>
      <w:tr w:rsidR="00905855" w:rsidRPr="00905855" w:rsidTr="003A59B5">
        <w:trPr>
          <w:trHeight w:val="645"/>
        </w:trPr>
        <w:tc>
          <w:tcPr>
            <w:tcW w:w="614" w:type="pct"/>
            <w:vMerge/>
            <w:tcBorders>
              <w:top w:val="single" w:sz="8" w:space="0" w:color="auto"/>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single" w:sz="8" w:space="0" w:color="auto"/>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бюджет сельских поселений**</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743"/>
        </w:trPr>
        <w:tc>
          <w:tcPr>
            <w:tcW w:w="614" w:type="pct"/>
            <w:vMerge/>
            <w:tcBorders>
              <w:top w:val="single" w:sz="8" w:space="0" w:color="auto"/>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single" w:sz="8" w:space="0" w:color="auto"/>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государственные внебюджетные фонды</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400"/>
        </w:trPr>
        <w:tc>
          <w:tcPr>
            <w:tcW w:w="614" w:type="pct"/>
            <w:vMerge/>
            <w:tcBorders>
              <w:top w:val="single" w:sz="8" w:space="0" w:color="auto"/>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single" w:sz="8" w:space="0" w:color="auto"/>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юридические лица***</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976"/>
        </w:trPr>
        <w:tc>
          <w:tcPr>
            <w:tcW w:w="614" w:type="pct"/>
            <w:vMerge/>
            <w:tcBorders>
              <w:top w:val="single" w:sz="8" w:space="0" w:color="auto"/>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single" w:sz="8" w:space="0" w:color="auto"/>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средства от приносящей доход деятельности</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408"/>
        </w:trPr>
        <w:tc>
          <w:tcPr>
            <w:tcW w:w="614" w:type="pct"/>
            <w:vMerge w:val="restart"/>
            <w:tcBorders>
              <w:top w:val="nil"/>
              <w:left w:val="single" w:sz="8" w:space="0" w:color="auto"/>
              <w:bottom w:val="single" w:sz="8" w:space="0" w:color="000000"/>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Основное мероприятие 2.03.03.</w:t>
            </w:r>
          </w:p>
        </w:tc>
        <w:tc>
          <w:tcPr>
            <w:tcW w:w="1009" w:type="pct"/>
            <w:vMerge w:val="restart"/>
            <w:tcBorders>
              <w:top w:val="nil"/>
              <w:left w:val="single" w:sz="8" w:space="0" w:color="auto"/>
              <w:bottom w:val="single" w:sz="8" w:space="0" w:color="000000"/>
              <w:right w:val="single" w:sz="8" w:space="0" w:color="auto"/>
            </w:tcBorders>
            <w:shd w:val="clear" w:color="auto" w:fill="auto"/>
            <w:vAlign w:val="center"/>
            <w:hideMark/>
          </w:tcPr>
          <w:p w:rsidR="00905855" w:rsidRPr="00905855" w:rsidRDefault="00DC2987" w:rsidP="003A59B5">
            <w:pPr>
              <w:spacing w:after="0" w:line="240" w:lineRule="auto"/>
              <w:jc w:val="center"/>
              <w:rPr>
                <w:rFonts w:ascii="Times New Roman" w:eastAsia="Times New Roman" w:hAnsi="Times New Roman"/>
                <w:sz w:val="24"/>
                <w:szCs w:val="24"/>
                <w:lang w:eastAsia="ru-RU"/>
              </w:rPr>
            </w:pPr>
            <w:hyperlink r:id="rId40" w:history="1">
              <w:r w:rsidR="00905855" w:rsidRPr="00905855">
                <w:rPr>
                  <w:rFonts w:ascii="Times New Roman" w:eastAsia="Times New Roman" w:hAnsi="Times New Roman"/>
                  <w:sz w:val="24"/>
                  <w:szCs w:val="24"/>
                  <w:lang w:eastAsia="ru-RU"/>
                </w:rPr>
                <w:t xml:space="preserve">Выявление бесхозяйных объектов недвижимого имущества, используемых </w:t>
              </w:r>
              <w:r w:rsidR="00905855" w:rsidRPr="00905855">
                <w:rPr>
                  <w:rFonts w:ascii="Times New Roman" w:eastAsia="Times New Roman" w:hAnsi="Times New Roman"/>
                  <w:sz w:val="24"/>
                  <w:szCs w:val="24"/>
                  <w:lang w:eastAsia="ru-RU"/>
                </w:rPr>
                <w:lastRenderedPageBreak/>
                <w:t>для передачи энергетических ресурсов, организации постановки в установленном порядке таких объектов на учет в качестве бесхозяйных объектов недвижимого имущества и затем признанию права муниципальной собственности на такие бесхозяйные объекты недвижимого имущества</w:t>
              </w:r>
            </w:hyperlink>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lastRenderedPageBreak/>
              <w:t>Всего, в том числе:</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205,0</w:t>
            </w: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127,9</w:t>
            </w: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250,4</w:t>
            </w: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r>
      <w:tr w:rsidR="00905855" w:rsidRPr="00905855" w:rsidTr="003A59B5">
        <w:trPr>
          <w:trHeight w:val="400"/>
        </w:trPr>
        <w:tc>
          <w:tcPr>
            <w:tcW w:w="614"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федеральный бюджет</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831"/>
        </w:trPr>
        <w:tc>
          <w:tcPr>
            <w:tcW w:w="614"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республиканский бюджет Республики Коми</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845"/>
        </w:trPr>
        <w:tc>
          <w:tcPr>
            <w:tcW w:w="614"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Бюджет муниципального района «Ижемский»</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205,0</w:t>
            </w: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127,9</w:t>
            </w: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250,4</w:t>
            </w: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r>
      <w:tr w:rsidR="00905855" w:rsidRPr="00905855" w:rsidTr="003A59B5">
        <w:trPr>
          <w:trHeight w:val="543"/>
        </w:trPr>
        <w:tc>
          <w:tcPr>
            <w:tcW w:w="614"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бюджет сельских поселений**</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665"/>
        </w:trPr>
        <w:tc>
          <w:tcPr>
            <w:tcW w:w="614"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государственные внебюджетные фонды</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277"/>
        </w:trPr>
        <w:tc>
          <w:tcPr>
            <w:tcW w:w="614"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юридические лица***</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821"/>
        </w:trPr>
        <w:tc>
          <w:tcPr>
            <w:tcW w:w="614"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средства от приносящей доход деятельности</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394"/>
        </w:trPr>
        <w:tc>
          <w:tcPr>
            <w:tcW w:w="614" w:type="pct"/>
            <w:vMerge w:val="restart"/>
            <w:tcBorders>
              <w:top w:val="nil"/>
              <w:left w:val="single" w:sz="8" w:space="0" w:color="auto"/>
              <w:bottom w:val="single" w:sz="8" w:space="0" w:color="000000"/>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Основное мероприятие 2.03.04.</w:t>
            </w:r>
          </w:p>
        </w:tc>
        <w:tc>
          <w:tcPr>
            <w:tcW w:w="1009" w:type="pct"/>
            <w:vMerge w:val="restart"/>
            <w:tcBorders>
              <w:top w:val="nil"/>
              <w:left w:val="single" w:sz="8" w:space="0" w:color="auto"/>
              <w:bottom w:val="single" w:sz="8" w:space="0" w:color="000000"/>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Энергосбережение и повышение энергетической эффективности</w:t>
            </w: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Всего, в том числе:</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r>
      <w:tr w:rsidR="00905855" w:rsidRPr="00905855" w:rsidTr="003A59B5">
        <w:trPr>
          <w:trHeight w:val="400"/>
        </w:trPr>
        <w:tc>
          <w:tcPr>
            <w:tcW w:w="614"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федеральный бюджет</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831"/>
        </w:trPr>
        <w:tc>
          <w:tcPr>
            <w:tcW w:w="614"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республиканский бюджет Республики Коми</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842"/>
        </w:trPr>
        <w:tc>
          <w:tcPr>
            <w:tcW w:w="614"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Бюджет муниципального района «Ижемский»</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r>
      <w:tr w:rsidR="00905855" w:rsidRPr="00905855" w:rsidTr="003A59B5">
        <w:trPr>
          <w:trHeight w:val="543"/>
        </w:trPr>
        <w:tc>
          <w:tcPr>
            <w:tcW w:w="614"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бюджет сельских поселений**</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537"/>
        </w:trPr>
        <w:tc>
          <w:tcPr>
            <w:tcW w:w="614"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государственные внебюджетные фонды</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390"/>
        </w:trPr>
        <w:tc>
          <w:tcPr>
            <w:tcW w:w="614"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юридические лица***</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834"/>
        </w:trPr>
        <w:tc>
          <w:tcPr>
            <w:tcW w:w="614"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средства от приносящей доход деятельности</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551"/>
        </w:trPr>
        <w:tc>
          <w:tcPr>
            <w:tcW w:w="614" w:type="pct"/>
            <w:tcBorders>
              <w:top w:val="nil"/>
              <w:left w:val="single" w:sz="8" w:space="0" w:color="auto"/>
              <w:bottom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lastRenderedPageBreak/>
              <w:t>Основное мероприятие 2.03.05.</w:t>
            </w:r>
          </w:p>
        </w:tc>
        <w:tc>
          <w:tcPr>
            <w:tcW w:w="1009" w:type="pct"/>
            <w:tcBorders>
              <w:top w:val="nil"/>
              <w:left w:val="single" w:sz="8" w:space="0" w:color="auto"/>
              <w:bottom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Организация работ по надежному теплоснабжению</w:t>
            </w: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Всего, в том числе:</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190,3</w:t>
            </w: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69,4</w:t>
            </w: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r>
      <w:tr w:rsidR="00905855" w:rsidRPr="00905855" w:rsidTr="003A59B5">
        <w:trPr>
          <w:trHeight w:val="290"/>
        </w:trPr>
        <w:tc>
          <w:tcPr>
            <w:tcW w:w="614" w:type="pct"/>
            <w:tcBorders>
              <w:top w:val="nil"/>
              <w:left w:val="single" w:sz="8" w:space="0" w:color="auto"/>
              <w:bottom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tcBorders>
              <w:top w:val="nil"/>
              <w:left w:val="single" w:sz="8" w:space="0" w:color="auto"/>
              <w:bottom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федеральный бюджет</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645"/>
        </w:trPr>
        <w:tc>
          <w:tcPr>
            <w:tcW w:w="614" w:type="pct"/>
            <w:tcBorders>
              <w:top w:val="nil"/>
              <w:left w:val="single" w:sz="8" w:space="0" w:color="auto"/>
              <w:bottom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tcBorders>
              <w:top w:val="nil"/>
              <w:left w:val="single" w:sz="8" w:space="0" w:color="auto"/>
              <w:bottom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республиканский бюджет Республики Коми</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645"/>
        </w:trPr>
        <w:tc>
          <w:tcPr>
            <w:tcW w:w="614" w:type="pct"/>
            <w:tcBorders>
              <w:top w:val="nil"/>
              <w:left w:val="single" w:sz="8" w:space="0" w:color="auto"/>
              <w:bottom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tcBorders>
              <w:top w:val="nil"/>
              <w:left w:val="single" w:sz="8" w:space="0" w:color="auto"/>
              <w:bottom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Бюджет муниципального района «Ижемский»</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190,3</w:t>
            </w: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69,4</w:t>
            </w: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r>
      <w:tr w:rsidR="00905855" w:rsidRPr="00905855" w:rsidTr="003A59B5">
        <w:trPr>
          <w:trHeight w:val="546"/>
        </w:trPr>
        <w:tc>
          <w:tcPr>
            <w:tcW w:w="614" w:type="pct"/>
            <w:tcBorders>
              <w:top w:val="nil"/>
              <w:left w:val="single" w:sz="8" w:space="0" w:color="auto"/>
              <w:bottom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tcBorders>
              <w:top w:val="nil"/>
              <w:left w:val="single" w:sz="8" w:space="0" w:color="auto"/>
              <w:bottom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бюджет сельских поселений**</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540"/>
        </w:trPr>
        <w:tc>
          <w:tcPr>
            <w:tcW w:w="614" w:type="pct"/>
            <w:tcBorders>
              <w:top w:val="nil"/>
              <w:left w:val="single" w:sz="8" w:space="0" w:color="auto"/>
              <w:bottom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tcBorders>
              <w:top w:val="nil"/>
              <w:left w:val="single" w:sz="8" w:space="0" w:color="auto"/>
              <w:bottom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государственные внебюджетные фонды</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392"/>
        </w:trPr>
        <w:tc>
          <w:tcPr>
            <w:tcW w:w="614" w:type="pct"/>
            <w:tcBorders>
              <w:top w:val="nil"/>
              <w:left w:val="single" w:sz="8" w:space="0" w:color="auto"/>
              <w:bottom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tcBorders>
              <w:top w:val="nil"/>
              <w:left w:val="single" w:sz="8" w:space="0" w:color="auto"/>
              <w:bottom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юридические лица***</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645"/>
        </w:trPr>
        <w:tc>
          <w:tcPr>
            <w:tcW w:w="614" w:type="pct"/>
            <w:tcBorders>
              <w:top w:val="nil"/>
              <w:left w:val="single" w:sz="8" w:space="0" w:color="auto"/>
              <w:bottom w:val="single" w:sz="4"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tcBorders>
              <w:top w:val="nil"/>
              <w:left w:val="single" w:sz="8" w:space="0" w:color="auto"/>
              <w:bottom w:val="single" w:sz="4"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средства от приносящей доход деятельности</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396"/>
        </w:trPr>
        <w:tc>
          <w:tcPr>
            <w:tcW w:w="614" w:type="pct"/>
            <w:vMerge w:val="restart"/>
            <w:tcBorders>
              <w:top w:val="single" w:sz="4" w:space="0" w:color="auto"/>
              <w:left w:val="single" w:sz="8" w:space="0" w:color="auto"/>
              <w:bottom w:val="nil"/>
              <w:right w:val="single" w:sz="8" w:space="0" w:color="auto"/>
            </w:tcBorders>
            <w:shd w:val="clear" w:color="auto" w:fill="auto"/>
            <w:vAlign w:val="center"/>
            <w:hideMark/>
          </w:tcPr>
          <w:p w:rsidR="00905855" w:rsidRPr="00905855" w:rsidRDefault="00DC2987" w:rsidP="003A59B5">
            <w:pPr>
              <w:spacing w:after="0" w:line="240" w:lineRule="auto"/>
              <w:jc w:val="center"/>
              <w:rPr>
                <w:rFonts w:ascii="Times New Roman" w:eastAsia="Times New Roman" w:hAnsi="Times New Roman"/>
                <w:sz w:val="24"/>
                <w:szCs w:val="24"/>
                <w:lang w:eastAsia="ru-RU"/>
              </w:rPr>
            </w:pPr>
            <w:hyperlink r:id="rId41" w:anchor="RANGE!Par796" w:history="1">
              <w:r w:rsidR="00905855" w:rsidRPr="00905855">
                <w:rPr>
                  <w:rFonts w:ascii="Times New Roman" w:eastAsia="Times New Roman" w:hAnsi="Times New Roman"/>
                  <w:sz w:val="24"/>
                  <w:szCs w:val="24"/>
                  <w:lang w:eastAsia="ru-RU"/>
                </w:rPr>
                <w:t xml:space="preserve">Подпрограмма 3 </w:t>
              </w:r>
            </w:hyperlink>
          </w:p>
        </w:tc>
        <w:tc>
          <w:tcPr>
            <w:tcW w:w="1009" w:type="pct"/>
            <w:vMerge w:val="restart"/>
            <w:tcBorders>
              <w:top w:val="single" w:sz="4" w:space="0" w:color="auto"/>
              <w:left w:val="single" w:sz="8" w:space="0" w:color="auto"/>
              <w:bottom w:val="nil"/>
              <w:right w:val="single" w:sz="8" w:space="0" w:color="auto"/>
            </w:tcBorders>
            <w:shd w:val="clear" w:color="auto" w:fill="auto"/>
            <w:vAlign w:val="center"/>
            <w:hideMark/>
          </w:tcPr>
          <w:p w:rsidR="00905855" w:rsidRPr="00905855" w:rsidRDefault="00DC2987" w:rsidP="003A59B5">
            <w:pPr>
              <w:spacing w:after="0" w:line="240" w:lineRule="auto"/>
              <w:jc w:val="center"/>
              <w:rPr>
                <w:rFonts w:ascii="Times New Roman" w:eastAsia="Times New Roman" w:hAnsi="Times New Roman"/>
                <w:sz w:val="24"/>
                <w:szCs w:val="24"/>
                <w:lang w:eastAsia="ru-RU"/>
              </w:rPr>
            </w:pPr>
            <w:hyperlink r:id="rId42" w:anchor="RANGE!Par668" w:tooltip="Ссылка на текущий документ" w:history="1">
              <w:r w:rsidR="00905855" w:rsidRPr="00905855">
                <w:rPr>
                  <w:rFonts w:ascii="Times New Roman" w:eastAsia="Times New Roman" w:hAnsi="Times New Roman"/>
                  <w:sz w:val="24"/>
                  <w:szCs w:val="24"/>
                  <w:lang w:eastAsia="ru-RU"/>
                </w:rPr>
                <w:t xml:space="preserve"> «Развитие систем  обращения с отходами»</w:t>
              </w:r>
            </w:hyperlink>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Всего, в том числе:</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4413,6</w:t>
            </w: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3078,3</w:t>
            </w: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51,2</w:t>
            </w: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1027,6</w:t>
            </w: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1795,8</w:t>
            </w:r>
          </w:p>
        </w:tc>
      </w:tr>
      <w:tr w:rsidR="00905855" w:rsidRPr="00905855" w:rsidTr="003A59B5">
        <w:trPr>
          <w:trHeight w:val="287"/>
        </w:trPr>
        <w:tc>
          <w:tcPr>
            <w:tcW w:w="614" w:type="pct"/>
            <w:vMerge/>
            <w:tcBorders>
              <w:top w:val="single" w:sz="8" w:space="0" w:color="auto"/>
              <w:left w:val="single" w:sz="8" w:space="0" w:color="auto"/>
              <w:bottom w:val="nil"/>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single" w:sz="8" w:space="0" w:color="auto"/>
              <w:left w:val="single" w:sz="8" w:space="0" w:color="auto"/>
              <w:bottom w:val="nil"/>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федеральный бюджет</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817"/>
        </w:trPr>
        <w:tc>
          <w:tcPr>
            <w:tcW w:w="614" w:type="pct"/>
            <w:vMerge/>
            <w:tcBorders>
              <w:top w:val="single" w:sz="8" w:space="0" w:color="auto"/>
              <w:left w:val="single" w:sz="8" w:space="0" w:color="auto"/>
              <w:bottom w:val="nil"/>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single" w:sz="8" w:space="0" w:color="auto"/>
              <w:left w:val="single" w:sz="8" w:space="0" w:color="auto"/>
              <w:bottom w:val="nil"/>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республиканский бюджет Республики Коми</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3078,3</w:t>
            </w: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3078,3</w:t>
            </w: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r>
      <w:tr w:rsidR="00905855" w:rsidRPr="00905855" w:rsidTr="003A59B5">
        <w:trPr>
          <w:trHeight w:val="831"/>
        </w:trPr>
        <w:tc>
          <w:tcPr>
            <w:tcW w:w="614" w:type="pct"/>
            <w:vMerge/>
            <w:tcBorders>
              <w:top w:val="single" w:sz="8" w:space="0" w:color="auto"/>
              <w:left w:val="single" w:sz="8" w:space="0" w:color="auto"/>
              <w:bottom w:val="nil"/>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single" w:sz="8" w:space="0" w:color="auto"/>
              <w:left w:val="single" w:sz="8" w:space="0" w:color="auto"/>
              <w:bottom w:val="nil"/>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Бюджет муниципального района «Ижемский»</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1335,3</w:t>
            </w: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51,2</w:t>
            </w: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1027,6</w:t>
            </w: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1795,8</w:t>
            </w:r>
          </w:p>
        </w:tc>
      </w:tr>
      <w:tr w:rsidR="00905855" w:rsidRPr="00905855" w:rsidTr="003A59B5">
        <w:trPr>
          <w:trHeight w:val="645"/>
        </w:trPr>
        <w:tc>
          <w:tcPr>
            <w:tcW w:w="614" w:type="pct"/>
            <w:tcBorders>
              <w:top w:val="nil"/>
              <w:left w:val="single" w:sz="8" w:space="0" w:color="auto"/>
              <w:bottom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tcBorders>
              <w:top w:val="nil"/>
              <w:left w:val="nil"/>
              <w:bottom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бюджет сельских поселений**</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581"/>
        </w:trPr>
        <w:tc>
          <w:tcPr>
            <w:tcW w:w="614" w:type="pct"/>
            <w:tcBorders>
              <w:top w:val="nil"/>
              <w:left w:val="single" w:sz="8" w:space="0" w:color="auto"/>
              <w:bottom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tcBorders>
              <w:top w:val="nil"/>
              <w:left w:val="nil"/>
              <w:bottom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государственные внебюджетные фонды</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267"/>
        </w:trPr>
        <w:tc>
          <w:tcPr>
            <w:tcW w:w="614" w:type="pct"/>
            <w:tcBorders>
              <w:top w:val="nil"/>
              <w:left w:val="single" w:sz="8" w:space="0" w:color="auto"/>
              <w:bottom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tcBorders>
              <w:top w:val="nil"/>
              <w:left w:val="nil"/>
              <w:bottom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юридические лица***</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834"/>
        </w:trPr>
        <w:tc>
          <w:tcPr>
            <w:tcW w:w="614" w:type="pct"/>
            <w:tcBorders>
              <w:top w:val="nil"/>
              <w:left w:val="single" w:sz="8" w:space="0" w:color="auto"/>
              <w:bottom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tcBorders>
              <w:top w:val="nil"/>
              <w:left w:val="nil"/>
              <w:bottom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средства от приносящей доход деятельности</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420"/>
        </w:trPr>
        <w:tc>
          <w:tcPr>
            <w:tcW w:w="614" w:type="pct"/>
            <w:tcBorders>
              <w:top w:val="single" w:sz="8" w:space="0" w:color="auto"/>
              <w:left w:val="single" w:sz="8" w:space="0" w:color="auto"/>
              <w:bottom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Основное мероприятие</w:t>
            </w:r>
          </w:p>
        </w:tc>
        <w:tc>
          <w:tcPr>
            <w:tcW w:w="1009"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Строительство межпоселенческого полигона твердых бытовых отходов вс. Ижма и объекта размещения (площадки хранения) ТБО в с. СизябскИжемского района, в том числе ПИР</w:t>
            </w: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Всего, в том числе:</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4413,6</w:t>
            </w: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3078,3</w:t>
            </w: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1027,6</w:t>
            </w: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1795,8</w:t>
            </w:r>
          </w:p>
        </w:tc>
      </w:tr>
      <w:tr w:rsidR="00905855" w:rsidRPr="00905855" w:rsidTr="003A59B5">
        <w:trPr>
          <w:trHeight w:val="272"/>
        </w:trPr>
        <w:tc>
          <w:tcPr>
            <w:tcW w:w="614" w:type="pct"/>
            <w:tcBorders>
              <w:top w:val="nil"/>
              <w:left w:val="single" w:sz="8" w:space="0" w:color="auto"/>
              <w:bottom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03.01.01</w:t>
            </w:r>
          </w:p>
        </w:tc>
        <w:tc>
          <w:tcPr>
            <w:tcW w:w="1009" w:type="pct"/>
            <w:vMerge/>
            <w:tcBorders>
              <w:top w:val="single" w:sz="8" w:space="0" w:color="auto"/>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федеральный бюджет</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843"/>
        </w:trPr>
        <w:tc>
          <w:tcPr>
            <w:tcW w:w="614" w:type="pct"/>
            <w:tcBorders>
              <w:top w:val="nil"/>
              <w:left w:val="single" w:sz="8" w:space="0" w:color="auto"/>
              <w:bottom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single" w:sz="8" w:space="0" w:color="auto"/>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республиканский бюджет Республики Коми</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3078,3</w:t>
            </w: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3078,3</w:t>
            </w:r>
          </w:p>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814"/>
        </w:trPr>
        <w:tc>
          <w:tcPr>
            <w:tcW w:w="614" w:type="pct"/>
            <w:tcBorders>
              <w:top w:val="nil"/>
              <w:left w:val="single" w:sz="8" w:space="0" w:color="auto"/>
              <w:bottom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single" w:sz="8" w:space="0" w:color="auto"/>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Бюджет муниципального района «Ижемский»</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1335,3</w:t>
            </w: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1027,6</w:t>
            </w: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1795,8</w:t>
            </w:r>
          </w:p>
        </w:tc>
      </w:tr>
      <w:tr w:rsidR="00905855" w:rsidRPr="00905855" w:rsidTr="003A59B5">
        <w:trPr>
          <w:trHeight w:val="527"/>
        </w:trPr>
        <w:tc>
          <w:tcPr>
            <w:tcW w:w="614" w:type="pct"/>
            <w:tcBorders>
              <w:top w:val="nil"/>
              <w:left w:val="single" w:sz="8" w:space="0" w:color="auto"/>
              <w:bottom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single" w:sz="8" w:space="0" w:color="auto"/>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бюджет сельских поселений**</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521"/>
        </w:trPr>
        <w:tc>
          <w:tcPr>
            <w:tcW w:w="614" w:type="pct"/>
            <w:tcBorders>
              <w:top w:val="nil"/>
              <w:left w:val="single" w:sz="8" w:space="0" w:color="auto"/>
              <w:bottom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single" w:sz="8" w:space="0" w:color="auto"/>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государственные внебюджетные фонды</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246"/>
        </w:trPr>
        <w:tc>
          <w:tcPr>
            <w:tcW w:w="614" w:type="pct"/>
            <w:tcBorders>
              <w:top w:val="nil"/>
              <w:left w:val="single" w:sz="8" w:space="0" w:color="auto"/>
              <w:bottom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single" w:sz="8" w:space="0" w:color="auto"/>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юридические лица***</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789"/>
        </w:trPr>
        <w:tc>
          <w:tcPr>
            <w:tcW w:w="614" w:type="pct"/>
            <w:tcBorders>
              <w:top w:val="nil"/>
              <w:left w:val="single" w:sz="8"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single" w:sz="8" w:space="0" w:color="auto"/>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средства от приносящей доход деятельности</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376"/>
        </w:trPr>
        <w:tc>
          <w:tcPr>
            <w:tcW w:w="614" w:type="pct"/>
            <w:tcBorders>
              <w:top w:val="nil"/>
              <w:left w:val="single" w:sz="8" w:space="0" w:color="auto"/>
              <w:bottom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Основное мероприятие</w:t>
            </w:r>
          </w:p>
        </w:tc>
        <w:tc>
          <w:tcPr>
            <w:tcW w:w="1009" w:type="pct"/>
            <w:vMerge w:val="restart"/>
            <w:tcBorders>
              <w:top w:val="nil"/>
              <w:left w:val="single" w:sz="8" w:space="0" w:color="auto"/>
              <w:bottom w:val="single" w:sz="8" w:space="0" w:color="000000"/>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Ликвидация и рекультивация несанкционированных свалок</w:t>
            </w: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Всего, в том числе:</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51,2</w:t>
            </w: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r>
      <w:tr w:rsidR="00905855" w:rsidRPr="00905855" w:rsidTr="003A59B5">
        <w:trPr>
          <w:trHeight w:val="228"/>
        </w:trPr>
        <w:tc>
          <w:tcPr>
            <w:tcW w:w="614" w:type="pct"/>
            <w:tcBorders>
              <w:top w:val="nil"/>
              <w:left w:val="single" w:sz="8" w:space="0" w:color="auto"/>
              <w:bottom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03.01.02</w:t>
            </w:r>
          </w:p>
        </w:tc>
        <w:tc>
          <w:tcPr>
            <w:tcW w:w="1009"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федеральный бюджет</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785"/>
        </w:trPr>
        <w:tc>
          <w:tcPr>
            <w:tcW w:w="614" w:type="pct"/>
            <w:tcBorders>
              <w:top w:val="nil"/>
              <w:left w:val="single" w:sz="8" w:space="0" w:color="auto"/>
              <w:bottom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республиканский бюджет Республики Коми</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783"/>
        </w:trPr>
        <w:tc>
          <w:tcPr>
            <w:tcW w:w="614" w:type="pct"/>
            <w:tcBorders>
              <w:top w:val="nil"/>
              <w:left w:val="single" w:sz="8" w:space="0" w:color="auto"/>
              <w:bottom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Бюджет муниципального района «Ижемский»</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51,2</w:t>
            </w: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0,0</w:t>
            </w:r>
          </w:p>
        </w:tc>
      </w:tr>
      <w:tr w:rsidR="00905855" w:rsidRPr="00905855" w:rsidTr="003A59B5">
        <w:trPr>
          <w:trHeight w:val="512"/>
        </w:trPr>
        <w:tc>
          <w:tcPr>
            <w:tcW w:w="614" w:type="pct"/>
            <w:tcBorders>
              <w:top w:val="nil"/>
              <w:left w:val="single" w:sz="8" w:space="0" w:color="auto"/>
              <w:bottom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бюджет сельских поселений**</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648"/>
        </w:trPr>
        <w:tc>
          <w:tcPr>
            <w:tcW w:w="614" w:type="pct"/>
            <w:tcBorders>
              <w:top w:val="nil"/>
              <w:left w:val="single" w:sz="8" w:space="0" w:color="auto"/>
              <w:bottom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государственные внебюджетные фонды</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402"/>
        </w:trPr>
        <w:tc>
          <w:tcPr>
            <w:tcW w:w="614" w:type="pct"/>
            <w:tcBorders>
              <w:top w:val="nil"/>
              <w:left w:val="single" w:sz="8" w:space="0" w:color="auto"/>
              <w:bottom w:val="nil"/>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юридические лица***</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r w:rsidR="00905855" w:rsidRPr="00905855" w:rsidTr="003A59B5">
        <w:trPr>
          <w:trHeight w:val="834"/>
        </w:trPr>
        <w:tc>
          <w:tcPr>
            <w:tcW w:w="614" w:type="pct"/>
            <w:tcBorders>
              <w:top w:val="nil"/>
              <w:left w:val="single" w:sz="8"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1009" w:type="pct"/>
            <w:vMerge/>
            <w:tcBorders>
              <w:top w:val="nil"/>
              <w:left w:val="single" w:sz="8" w:space="0" w:color="auto"/>
              <w:bottom w:val="single" w:sz="8" w:space="0" w:color="000000"/>
              <w:right w:val="single" w:sz="8" w:space="0" w:color="auto"/>
            </w:tcBorders>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877" w:type="pct"/>
            <w:tcBorders>
              <w:top w:val="nil"/>
              <w:left w:val="nil"/>
              <w:bottom w:val="single" w:sz="8" w:space="0" w:color="auto"/>
              <w:right w:val="single" w:sz="4"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r w:rsidRPr="00905855">
              <w:rPr>
                <w:rFonts w:ascii="Times New Roman" w:eastAsia="Times New Roman" w:hAnsi="Times New Roman"/>
                <w:sz w:val="24"/>
                <w:szCs w:val="24"/>
                <w:lang w:eastAsia="ru-RU"/>
              </w:rPr>
              <w:t>средства от приносящей доход деятельности</w:t>
            </w:r>
          </w:p>
        </w:tc>
        <w:tc>
          <w:tcPr>
            <w:tcW w:w="526" w:type="pct"/>
            <w:tcBorders>
              <w:top w:val="single" w:sz="4" w:space="0" w:color="auto"/>
              <w:left w:val="single" w:sz="4" w:space="0" w:color="auto"/>
              <w:bottom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2" w:type="pct"/>
            <w:tcBorders>
              <w:top w:val="nil"/>
              <w:left w:val="single" w:sz="4" w:space="0" w:color="auto"/>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526"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shd w:val="clear" w:color="auto" w:fill="auto"/>
            <w:vAlign w:val="center"/>
            <w:hideMark/>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c>
          <w:tcPr>
            <w:tcW w:w="483" w:type="pct"/>
            <w:tcBorders>
              <w:top w:val="nil"/>
              <w:left w:val="nil"/>
              <w:bottom w:val="single" w:sz="8" w:space="0" w:color="auto"/>
              <w:right w:val="single" w:sz="8" w:space="0" w:color="auto"/>
            </w:tcBorders>
            <w:vAlign w:val="center"/>
          </w:tcPr>
          <w:p w:rsidR="00905855" w:rsidRPr="00905855" w:rsidRDefault="00905855" w:rsidP="003A59B5">
            <w:pPr>
              <w:spacing w:after="0" w:line="240" w:lineRule="auto"/>
              <w:jc w:val="center"/>
              <w:rPr>
                <w:rFonts w:ascii="Times New Roman" w:eastAsia="Times New Roman" w:hAnsi="Times New Roman"/>
                <w:sz w:val="24"/>
                <w:szCs w:val="24"/>
                <w:lang w:eastAsia="ru-RU"/>
              </w:rPr>
            </w:pPr>
          </w:p>
        </w:tc>
      </w:tr>
    </w:tbl>
    <w:p w:rsidR="00905855" w:rsidRPr="00905855" w:rsidRDefault="00905855" w:rsidP="00905855">
      <w:pPr>
        <w:spacing w:after="0" w:line="480" w:lineRule="auto"/>
        <w:rPr>
          <w:rFonts w:ascii="Times New Roman" w:eastAsiaTheme="minorEastAsia" w:hAnsi="Times New Roman"/>
          <w:sz w:val="24"/>
          <w:szCs w:val="24"/>
          <w:lang w:eastAsia="ru-RU"/>
        </w:rPr>
      </w:pPr>
    </w:p>
    <w:p w:rsidR="00905855" w:rsidRPr="00905855" w:rsidRDefault="00905855" w:rsidP="00905855">
      <w:pPr>
        <w:spacing w:after="0" w:line="480" w:lineRule="auto"/>
        <w:rPr>
          <w:rFonts w:ascii="Times New Roman" w:eastAsiaTheme="minorEastAsia" w:hAnsi="Times New Roman"/>
          <w:sz w:val="24"/>
          <w:szCs w:val="24"/>
          <w:lang w:eastAsia="ru-RU"/>
        </w:rPr>
      </w:pPr>
    </w:p>
    <w:p w:rsidR="00905855" w:rsidRPr="00905855" w:rsidRDefault="00905855" w:rsidP="00905855">
      <w:pPr>
        <w:spacing w:after="0" w:line="240" w:lineRule="auto"/>
        <w:jc w:val="right"/>
        <w:rPr>
          <w:rFonts w:ascii="Times New Roman" w:eastAsiaTheme="minorEastAsia" w:hAnsi="Times New Roman"/>
          <w:sz w:val="26"/>
          <w:szCs w:val="26"/>
          <w:lang w:eastAsia="ru-RU"/>
        </w:rPr>
      </w:pPr>
    </w:p>
    <w:p w:rsidR="00905855" w:rsidRPr="00905855" w:rsidRDefault="00905855" w:rsidP="00905855">
      <w:pPr>
        <w:spacing w:after="0" w:line="240" w:lineRule="auto"/>
        <w:jc w:val="right"/>
        <w:rPr>
          <w:rFonts w:ascii="Times New Roman" w:eastAsiaTheme="minorEastAsia" w:hAnsi="Times New Roman"/>
          <w:sz w:val="26"/>
          <w:szCs w:val="26"/>
          <w:lang w:eastAsia="ru-RU"/>
        </w:rPr>
      </w:pPr>
    </w:p>
    <w:p w:rsidR="00905855" w:rsidRPr="00905855" w:rsidRDefault="00905855" w:rsidP="00905855">
      <w:pPr>
        <w:spacing w:after="0" w:line="240" w:lineRule="auto"/>
        <w:jc w:val="right"/>
        <w:rPr>
          <w:rFonts w:ascii="Times New Roman" w:eastAsiaTheme="minorEastAsia" w:hAnsi="Times New Roman"/>
          <w:sz w:val="26"/>
          <w:szCs w:val="26"/>
          <w:lang w:eastAsia="ru-RU"/>
        </w:rPr>
      </w:pPr>
    </w:p>
    <w:p w:rsidR="00905855" w:rsidRPr="00905855" w:rsidRDefault="00905855" w:rsidP="00905855">
      <w:pPr>
        <w:spacing w:after="0" w:line="240" w:lineRule="auto"/>
        <w:jc w:val="right"/>
        <w:rPr>
          <w:rFonts w:ascii="Times New Roman" w:eastAsiaTheme="minorEastAsia" w:hAnsi="Times New Roman"/>
          <w:sz w:val="26"/>
          <w:szCs w:val="26"/>
          <w:lang w:eastAsia="ru-RU"/>
        </w:rPr>
      </w:pPr>
    </w:p>
    <w:p w:rsidR="00905855" w:rsidRPr="00905855" w:rsidRDefault="00905855" w:rsidP="00905855">
      <w:pPr>
        <w:spacing w:after="0" w:line="240" w:lineRule="auto"/>
        <w:jc w:val="right"/>
        <w:rPr>
          <w:rFonts w:ascii="Times New Roman" w:eastAsiaTheme="minorEastAsia" w:hAnsi="Times New Roman"/>
          <w:sz w:val="26"/>
          <w:szCs w:val="26"/>
          <w:lang w:eastAsia="ru-RU"/>
        </w:rPr>
      </w:pPr>
    </w:p>
    <w:p w:rsidR="00905855" w:rsidRPr="00905855" w:rsidRDefault="00905855" w:rsidP="00905855">
      <w:pPr>
        <w:spacing w:after="0" w:line="240" w:lineRule="auto"/>
        <w:jc w:val="right"/>
        <w:rPr>
          <w:rFonts w:ascii="Times New Roman" w:eastAsiaTheme="minorEastAsia" w:hAnsi="Times New Roman"/>
          <w:sz w:val="26"/>
          <w:szCs w:val="26"/>
          <w:lang w:eastAsia="ru-RU"/>
        </w:rPr>
      </w:pPr>
    </w:p>
    <w:p w:rsidR="00905855" w:rsidRPr="00905855" w:rsidRDefault="00905855" w:rsidP="00905855">
      <w:pPr>
        <w:spacing w:after="0" w:line="240" w:lineRule="auto"/>
        <w:jc w:val="right"/>
        <w:rPr>
          <w:rFonts w:ascii="Times New Roman" w:eastAsiaTheme="minorEastAsia" w:hAnsi="Times New Roman"/>
          <w:sz w:val="26"/>
          <w:szCs w:val="26"/>
          <w:lang w:eastAsia="ru-RU"/>
        </w:rPr>
      </w:pPr>
    </w:p>
    <w:p w:rsidR="00905855" w:rsidRPr="00905855" w:rsidRDefault="00905855" w:rsidP="00905855">
      <w:pPr>
        <w:spacing w:after="0" w:line="240" w:lineRule="auto"/>
        <w:jc w:val="right"/>
        <w:rPr>
          <w:rFonts w:ascii="Times New Roman" w:eastAsiaTheme="minorEastAsia" w:hAnsi="Times New Roman"/>
          <w:sz w:val="26"/>
          <w:szCs w:val="26"/>
          <w:lang w:eastAsia="ru-RU"/>
        </w:rPr>
      </w:pPr>
    </w:p>
    <w:p w:rsidR="00905855" w:rsidRPr="00905855" w:rsidRDefault="00905855" w:rsidP="00905855">
      <w:pPr>
        <w:spacing w:after="0" w:line="240" w:lineRule="auto"/>
        <w:jc w:val="right"/>
        <w:rPr>
          <w:rFonts w:ascii="Times New Roman" w:eastAsiaTheme="minorEastAsia" w:hAnsi="Times New Roman"/>
          <w:sz w:val="26"/>
          <w:szCs w:val="26"/>
          <w:lang w:eastAsia="ru-RU"/>
        </w:rPr>
      </w:pPr>
    </w:p>
    <w:p w:rsidR="00905855" w:rsidRPr="00905855" w:rsidRDefault="00905855" w:rsidP="00905855">
      <w:pPr>
        <w:spacing w:after="0" w:line="240" w:lineRule="auto"/>
        <w:jc w:val="right"/>
        <w:rPr>
          <w:rFonts w:ascii="Times New Roman" w:eastAsiaTheme="minorEastAsia" w:hAnsi="Times New Roman"/>
          <w:sz w:val="26"/>
          <w:szCs w:val="26"/>
          <w:lang w:eastAsia="ru-RU"/>
        </w:rPr>
      </w:pPr>
    </w:p>
    <w:p w:rsidR="00905855" w:rsidRPr="00905855" w:rsidRDefault="00905855" w:rsidP="00905855">
      <w:pPr>
        <w:spacing w:after="0" w:line="240" w:lineRule="auto"/>
        <w:jc w:val="right"/>
        <w:rPr>
          <w:rFonts w:ascii="Times New Roman" w:eastAsiaTheme="minorEastAsia" w:hAnsi="Times New Roman"/>
          <w:sz w:val="26"/>
          <w:szCs w:val="26"/>
          <w:lang w:eastAsia="ru-RU"/>
        </w:rPr>
      </w:pPr>
    </w:p>
    <w:p w:rsidR="00905855" w:rsidRPr="00905855" w:rsidRDefault="00905855" w:rsidP="00905855">
      <w:pPr>
        <w:spacing w:after="0" w:line="240" w:lineRule="auto"/>
        <w:jc w:val="right"/>
        <w:rPr>
          <w:rFonts w:ascii="Times New Roman" w:eastAsiaTheme="minorEastAsia" w:hAnsi="Times New Roman"/>
          <w:sz w:val="26"/>
          <w:szCs w:val="26"/>
          <w:lang w:eastAsia="ru-RU"/>
        </w:rPr>
      </w:pPr>
    </w:p>
    <w:p w:rsidR="00905855" w:rsidRPr="00905855" w:rsidRDefault="00905855" w:rsidP="00905855">
      <w:pPr>
        <w:spacing w:after="0" w:line="240" w:lineRule="auto"/>
        <w:jc w:val="right"/>
        <w:rPr>
          <w:rFonts w:ascii="Times New Roman" w:eastAsiaTheme="minorEastAsia" w:hAnsi="Times New Roman"/>
          <w:sz w:val="26"/>
          <w:szCs w:val="26"/>
          <w:lang w:eastAsia="ru-RU"/>
        </w:rPr>
      </w:pPr>
    </w:p>
    <w:p w:rsidR="00905855" w:rsidRPr="00905855" w:rsidRDefault="00905855" w:rsidP="00905855">
      <w:pPr>
        <w:spacing w:after="0" w:line="240" w:lineRule="auto"/>
        <w:jc w:val="right"/>
        <w:rPr>
          <w:rFonts w:ascii="Times New Roman" w:eastAsiaTheme="minorEastAsia" w:hAnsi="Times New Roman"/>
          <w:sz w:val="26"/>
          <w:szCs w:val="26"/>
          <w:lang w:eastAsia="ru-RU"/>
        </w:rPr>
      </w:pPr>
    </w:p>
    <w:p w:rsidR="00905855" w:rsidRDefault="00905855" w:rsidP="00905855">
      <w:pPr>
        <w:spacing w:after="0" w:line="240" w:lineRule="auto"/>
        <w:jc w:val="right"/>
        <w:rPr>
          <w:rFonts w:ascii="Times New Roman" w:eastAsiaTheme="minorEastAsia" w:hAnsi="Times New Roman"/>
          <w:sz w:val="26"/>
          <w:szCs w:val="26"/>
          <w:lang w:eastAsia="ru-RU"/>
        </w:rPr>
      </w:pPr>
    </w:p>
    <w:p w:rsidR="00C76FB6" w:rsidRDefault="00C76FB6" w:rsidP="00905855">
      <w:pPr>
        <w:spacing w:after="0" w:line="240" w:lineRule="auto"/>
        <w:jc w:val="right"/>
        <w:rPr>
          <w:rFonts w:ascii="Times New Roman" w:eastAsiaTheme="minorEastAsia" w:hAnsi="Times New Roman"/>
          <w:sz w:val="26"/>
          <w:szCs w:val="26"/>
          <w:lang w:eastAsia="ru-RU"/>
        </w:rPr>
      </w:pPr>
    </w:p>
    <w:p w:rsidR="00C76FB6" w:rsidRDefault="00C76FB6" w:rsidP="00905855">
      <w:pPr>
        <w:spacing w:after="0" w:line="240" w:lineRule="auto"/>
        <w:jc w:val="right"/>
        <w:rPr>
          <w:rFonts w:ascii="Times New Roman" w:eastAsiaTheme="minorEastAsia" w:hAnsi="Times New Roman"/>
          <w:sz w:val="26"/>
          <w:szCs w:val="26"/>
          <w:lang w:eastAsia="ru-RU"/>
        </w:rPr>
      </w:pPr>
    </w:p>
    <w:p w:rsidR="00C76FB6" w:rsidRDefault="00C76FB6" w:rsidP="00905855">
      <w:pPr>
        <w:spacing w:after="0" w:line="240" w:lineRule="auto"/>
        <w:jc w:val="right"/>
        <w:rPr>
          <w:rFonts w:ascii="Times New Roman" w:eastAsiaTheme="minorEastAsia" w:hAnsi="Times New Roman"/>
          <w:sz w:val="26"/>
          <w:szCs w:val="26"/>
          <w:lang w:eastAsia="ru-RU"/>
        </w:rPr>
      </w:pPr>
    </w:p>
    <w:p w:rsidR="00C76FB6" w:rsidRDefault="00C76FB6" w:rsidP="00905855">
      <w:pPr>
        <w:spacing w:after="0" w:line="240" w:lineRule="auto"/>
        <w:jc w:val="right"/>
        <w:rPr>
          <w:rFonts w:ascii="Times New Roman" w:eastAsiaTheme="minorEastAsia" w:hAnsi="Times New Roman"/>
          <w:sz w:val="26"/>
          <w:szCs w:val="26"/>
          <w:lang w:eastAsia="ru-RU"/>
        </w:rPr>
      </w:pPr>
    </w:p>
    <w:p w:rsidR="00C76FB6" w:rsidRDefault="00C76FB6" w:rsidP="00905855">
      <w:pPr>
        <w:spacing w:after="0" w:line="240" w:lineRule="auto"/>
        <w:jc w:val="right"/>
        <w:rPr>
          <w:rFonts w:ascii="Times New Roman" w:eastAsiaTheme="minorEastAsia" w:hAnsi="Times New Roman"/>
          <w:sz w:val="26"/>
          <w:szCs w:val="26"/>
          <w:lang w:eastAsia="ru-RU"/>
        </w:rPr>
      </w:pPr>
    </w:p>
    <w:p w:rsidR="00C76FB6" w:rsidRPr="00905855" w:rsidRDefault="00C76FB6" w:rsidP="00905855">
      <w:pPr>
        <w:spacing w:after="0" w:line="240" w:lineRule="auto"/>
        <w:jc w:val="right"/>
        <w:rPr>
          <w:rFonts w:ascii="Times New Roman" w:eastAsiaTheme="minorEastAsia" w:hAnsi="Times New Roman"/>
          <w:sz w:val="26"/>
          <w:szCs w:val="26"/>
          <w:lang w:eastAsia="ru-RU"/>
        </w:rPr>
      </w:pPr>
    </w:p>
    <w:p w:rsidR="00905855" w:rsidRPr="00905855" w:rsidRDefault="00905855" w:rsidP="00905855">
      <w:pPr>
        <w:spacing w:after="0" w:line="240" w:lineRule="auto"/>
        <w:jc w:val="right"/>
        <w:rPr>
          <w:rFonts w:ascii="Times New Roman" w:eastAsiaTheme="minorEastAsia" w:hAnsi="Times New Roman"/>
          <w:sz w:val="26"/>
          <w:szCs w:val="26"/>
          <w:lang w:eastAsia="ru-RU"/>
        </w:rPr>
      </w:pPr>
      <w:r w:rsidRPr="00905855">
        <w:rPr>
          <w:rFonts w:ascii="Times New Roman" w:eastAsiaTheme="minorEastAsia" w:hAnsi="Times New Roman"/>
          <w:sz w:val="26"/>
          <w:szCs w:val="26"/>
          <w:lang w:eastAsia="ru-RU"/>
        </w:rPr>
        <w:lastRenderedPageBreak/>
        <w:t>Таблица 6</w:t>
      </w:r>
    </w:p>
    <w:p w:rsidR="00905855" w:rsidRPr="00905855" w:rsidRDefault="00905855" w:rsidP="00905855">
      <w:pPr>
        <w:spacing w:after="0" w:line="240" w:lineRule="auto"/>
        <w:jc w:val="right"/>
        <w:rPr>
          <w:rFonts w:ascii="Times New Roman" w:eastAsiaTheme="minorEastAsia" w:hAnsi="Times New Roman"/>
          <w:sz w:val="26"/>
          <w:szCs w:val="26"/>
          <w:lang w:eastAsia="ru-RU"/>
        </w:rPr>
      </w:pPr>
    </w:p>
    <w:p w:rsidR="00905855" w:rsidRPr="00905855" w:rsidRDefault="00905855" w:rsidP="00905855">
      <w:pPr>
        <w:spacing w:after="0" w:line="240" w:lineRule="auto"/>
        <w:jc w:val="center"/>
        <w:rPr>
          <w:rFonts w:ascii="Times New Roman" w:eastAsiaTheme="minorEastAsia" w:hAnsi="Times New Roman"/>
          <w:b/>
          <w:sz w:val="26"/>
          <w:szCs w:val="26"/>
          <w:lang w:eastAsia="ru-RU"/>
        </w:rPr>
      </w:pPr>
      <w:r w:rsidRPr="00905855">
        <w:rPr>
          <w:rFonts w:ascii="Times New Roman" w:eastAsiaTheme="minorEastAsia" w:hAnsi="Times New Roman"/>
          <w:b/>
          <w:sz w:val="26"/>
          <w:szCs w:val="26"/>
          <w:lang w:eastAsia="ru-RU"/>
        </w:rPr>
        <w:t>Прогноз сводных показателей муниципальных заданий на оказание муниципальных услуг (работ) муниципальными учреждениями муниципального района «Ижемский» по муниципальной программе</w:t>
      </w:r>
    </w:p>
    <w:tbl>
      <w:tblPr>
        <w:tblStyle w:val="400"/>
        <w:tblW w:w="5000" w:type="pct"/>
        <w:tblLook w:val="04A0"/>
      </w:tblPr>
      <w:tblGrid>
        <w:gridCol w:w="2604"/>
        <w:gridCol w:w="2133"/>
        <w:gridCol w:w="1470"/>
        <w:gridCol w:w="759"/>
        <w:gridCol w:w="889"/>
        <w:gridCol w:w="889"/>
        <w:gridCol w:w="889"/>
        <w:gridCol w:w="759"/>
        <w:gridCol w:w="288"/>
        <w:gridCol w:w="251"/>
        <w:gridCol w:w="226"/>
        <w:gridCol w:w="223"/>
        <w:gridCol w:w="514"/>
        <w:gridCol w:w="431"/>
        <w:gridCol w:w="294"/>
        <w:gridCol w:w="363"/>
        <w:gridCol w:w="307"/>
        <w:gridCol w:w="226"/>
        <w:gridCol w:w="440"/>
        <w:gridCol w:w="322"/>
        <w:gridCol w:w="220"/>
        <w:gridCol w:w="338"/>
        <w:gridCol w:w="409"/>
        <w:gridCol w:w="251"/>
      </w:tblGrid>
      <w:tr w:rsidR="00905855" w:rsidRPr="00905855" w:rsidTr="003A59B5">
        <w:tc>
          <w:tcPr>
            <w:tcW w:w="840" w:type="pct"/>
            <w:vMerge w:val="restart"/>
            <w:vAlign w:val="center"/>
          </w:tcPr>
          <w:p w:rsidR="00905855" w:rsidRPr="00905855" w:rsidRDefault="00905855" w:rsidP="003A59B5">
            <w:pPr>
              <w:spacing w:after="0" w:line="240" w:lineRule="auto"/>
              <w:jc w:val="center"/>
              <w:rPr>
                <w:rFonts w:ascii="Times New Roman" w:eastAsiaTheme="minorEastAsia" w:hAnsi="Times New Roman"/>
                <w:sz w:val="26"/>
                <w:szCs w:val="26"/>
                <w:lang w:eastAsia="ru-RU"/>
              </w:rPr>
            </w:pPr>
            <w:r w:rsidRPr="00905855">
              <w:rPr>
                <w:rFonts w:ascii="Times New Roman" w:eastAsiaTheme="minorEastAsia" w:hAnsi="Times New Roman"/>
                <w:sz w:val="26"/>
                <w:szCs w:val="26"/>
                <w:lang w:eastAsia="ru-RU"/>
              </w:rPr>
              <w:t>Наименование подпрограммы, услуги (работы), показателя объема услуги</w:t>
            </w:r>
          </w:p>
        </w:tc>
        <w:tc>
          <w:tcPr>
            <w:tcW w:w="688" w:type="pct"/>
            <w:vMerge w:val="restart"/>
            <w:vAlign w:val="center"/>
          </w:tcPr>
          <w:p w:rsidR="00905855" w:rsidRPr="00905855" w:rsidRDefault="00905855" w:rsidP="003A59B5">
            <w:pPr>
              <w:spacing w:after="0" w:line="240" w:lineRule="auto"/>
              <w:jc w:val="center"/>
              <w:rPr>
                <w:rFonts w:ascii="Times New Roman" w:eastAsiaTheme="minorEastAsia" w:hAnsi="Times New Roman"/>
                <w:sz w:val="26"/>
                <w:szCs w:val="26"/>
                <w:lang w:eastAsia="ru-RU"/>
              </w:rPr>
            </w:pPr>
            <w:r w:rsidRPr="00905855">
              <w:rPr>
                <w:rFonts w:ascii="Times New Roman" w:eastAsiaTheme="minorEastAsia" w:hAnsi="Times New Roman"/>
                <w:sz w:val="26"/>
                <w:szCs w:val="26"/>
                <w:lang w:eastAsia="ru-RU"/>
              </w:rPr>
              <w:t>Показатель объема услуги</w:t>
            </w:r>
          </w:p>
        </w:tc>
        <w:tc>
          <w:tcPr>
            <w:tcW w:w="474" w:type="pct"/>
            <w:vMerge w:val="restart"/>
            <w:vAlign w:val="center"/>
          </w:tcPr>
          <w:p w:rsidR="00905855" w:rsidRPr="00905855" w:rsidRDefault="00905855" w:rsidP="003A59B5">
            <w:pPr>
              <w:spacing w:after="0" w:line="240" w:lineRule="auto"/>
              <w:jc w:val="center"/>
              <w:rPr>
                <w:rFonts w:ascii="Times New Roman" w:eastAsiaTheme="minorEastAsia" w:hAnsi="Times New Roman"/>
                <w:sz w:val="26"/>
                <w:szCs w:val="26"/>
                <w:lang w:eastAsia="ru-RU"/>
              </w:rPr>
            </w:pPr>
            <w:r w:rsidRPr="00905855">
              <w:rPr>
                <w:rFonts w:ascii="Times New Roman" w:eastAsiaTheme="minorEastAsia" w:hAnsi="Times New Roman"/>
                <w:sz w:val="26"/>
                <w:szCs w:val="26"/>
                <w:lang w:eastAsia="ru-RU"/>
              </w:rPr>
              <w:t>Ед. Измерения</w:t>
            </w:r>
          </w:p>
        </w:tc>
        <w:tc>
          <w:tcPr>
            <w:tcW w:w="1350" w:type="pct"/>
            <w:gridSpan w:val="5"/>
            <w:vAlign w:val="center"/>
          </w:tcPr>
          <w:p w:rsidR="00905855" w:rsidRPr="00905855" w:rsidRDefault="00905855" w:rsidP="003A59B5">
            <w:pPr>
              <w:spacing w:after="0" w:line="240" w:lineRule="auto"/>
              <w:jc w:val="center"/>
              <w:rPr>
                <w:rFonts w:ascii="Times New Roman" w:eastAsiaTheme="minorEastAsia" w:hAnsi="Times New Roman"/>
                <w:sz w:val="26"/>
                <w:szCs w:val="26"/>
                <w:lang w:eastAsia="ru-RU"/>
              </w:rPr>
            </w:pPr>
            <w:r w:rsidRPr="00905855">
              <w:rPr>
                <w:rFonts w:ascii="Times New Roman" w:eastAsiaTheme="minorEastAsia" w:hAnsi="Times New Roman"/>
                <w:sz w:val="26"/>
                <w:szCs w:val="26"/>
                <w:lang w:eastAsia="ru-RU"/>
              </w:rPr>
              <w:t>Значение показателя объема услуги</w:t>
            </w:r>
          </w:p>
        </w:tc>
        <w:tc>
          <w:tcPr>
            <w:tcW w:w="1647" w:type="pct"/>
            <w:gridSpan w:val="16"/>
            <w:vAlign w:val="center"/>
          </w:tcPr>
          <w:p w:rsidR="00905855" w:rsidRPr="00905855" w:rsidRDefault="00905855" w:rsidP="003A59B5">
            <w:pPr>
              <w:spacing w:after="0" w:line="240" w:lineRule="auto"/>
              <w:jc w:val="center"/>
              <w:rPr>
                <w:rFonts w:ascii="Times New Roman" w:eastAsiaTheme="minorEastAsia" w:hAnsi="Times New Roman"/>
                <w:sz w:val="26"/>
                <w:szCs w:val="26"/>
                <w:lang w:eastAsia="ru-RU"/>
              </w:rPr>
            </w:pPr>
            <w:r w:rsidRPr="00905855">
              <w:rPr>
                <w:rFonts w:ascii="Times New Roman" w:eastAsiaTheme="minorEastAsia" w:hAnsi="Times New Roman"/>
                <w:sz w:val="26"/>
                <w:szCs w:val="26"/>
                <w:lang w:eastAsia="ru-RU"/>
              </w:rPr>
              <w:t>Расходы бюджета муниципального района  «Ижемский» на оказание муниципальной услуги (работы), тыс. руб.</w:t>
            </w:r>
          </w:p>
        </w:tc>
      </w:tr>
      <w:tr w:rsidR="00905855" w:rsidRPr="00905855" w:rsidTr="003A59B5">
        <w:tc>
          <w:tcPr>
            <w:tcW w:w="840" w:type="pct"/>
            <w:vMerge/>
            <w:vAlign w:val="center"/>
          </w:tcPr>
          <w:p w:rsidR="00905855" w:rsidRPr="00905855" w:rsidRDefault="00905855" w:rsidP="003A59B5">
            <w:pPr>
              <w:spacing w:after="0" w:line="240" w:lineRule="auto"/>
              <w:jc w:val="center"/>
              <w:rPr>
                <w:rFonts w:ascii="Times New Roman" w:eastAsiaTheme="minorEastAsia" w:hAnsi="Times New Roman"/>
                <w:sz w:val="26"/>
                <w:szCs w:val="26"/>
                <w:lang w:eastAsia="ru-RU"/>
              </w:rPr>
            </w:pPr>
          </w:p>
        </w:tc>
        <w:tc>
          <w:tcPr>
            <w:tcW w:w="688" w:type="pct"/>
            <w:vMerge/>
            <w:vAlign w:val="center"/>
          </w:tcPr>
          <w:p w:rsidR="00905855" w:rsidRPr="00905855" w:rsidRDefault="00905855" w:rsidP="003A59B5">
            <w:pPr>
              <w:spacing w:after="0" w:line="240" w:lineRule="auto"/>
              <w:jc w:val="center"/>
              <w:rPr>
                <w:rFonts w:ascii="Times New Roman" w:eastAsiaTheme="minorEastAsia" w:hAnsi="Times New Roman"/>
                <w:sz w:val="26"/>
                <w:szCs w:val="26"/>
                <w:lang w:eastAsia="ru-RU"/>
              </w:rPr>
            </w:pPr>
          </w:p>
        </w:tc>
        <w:tc>
          <w:tcPr>
            <w:tcW w:w="474" w:type="pct"/>
            <w:vMerge/>
            <w:vAlign w:val="center"/>
          </w:tcPr>
          <w:p w:rsidR="00905855" w:rsidRPr="00905855" w:rsidRDefault="00905855" w:rsidP="003A59B5">
            <w:pPr>
              <w:spacing w:after="0" w:line="240" w:lineRule="auto"/>
              <w:jc w:val="center"/>
              <w:rPr>
                <w:rFonts w:ascii="Times New Roman" w:eastAsiaTheme="minorEastAsia" w:hAnsi="Times New Roman"/>
                <w:sz w:val="26"/>
                <w:szCs w:val="26"/>
                <w:lang w:eastAsia="ru-RU"/>
              </w:rPr>
            </w:pPr>
          </w:p>
        </w:tc>
        <w:tc>
          <w:tcPr>
            <w:tcW w:w="245" w:type="pct"/>
            <w:tcBorders>
              <w:right w:val="single" w:sz="4" w:space="0" w:color="auto"/>
            </w:tcBorders>
            <w:vAlign w:val="center"/>
          </w:tcPr>
          <w:p w:rsidR="00905855" w:rsidRPr="00905855" w:rsidRDefault="00905855" w:rsidP="003A59B5">
            <w:pPr>
              <w:spacing w:after="0" w:line="240" w:lineRule="auto"/>
              <w:jc w:val="center"/>
              <w:rPr>
                <w:rFonts w:ascii="Times New Roman" w:eastAsiaTheme="minorEastAsia" w:hAnsi="Times New Roman"/>
                <w:sz w:val="26"/>
                <w:szCs w:val="26"/>
                <w:lang w:eastAsia="ru-RU"/>
              </w:rPr>
            </w:pPr>
            <w:r w:rsidRPr="00905855">
              <w:rPr>
                <w:rFonts w:ascii="Times New Roman" w:eastAsiaTheme="minorEastAsia" w:hAnsi="Times New Roman"/>
                <w:sz w:val="26"/>
                <w:szCs w:val="26"/>
                <w:lang w:eastAsia="ru-RU"/>
              </w:rPr>
              <w:t>2015</w:t>
            </w:r>
          </w:p>
        </w:tc>
        <w:tc>
          <w:tcPr>
            <w:tcW w:w="287" w:type="pct"/>
            <w:tcBorders>
              <w:right w:val="single" w:sz="4" w:space="0" w:color="auto"/>
            </w:tcBorders>
            <w:vAlign w:val="center"/>
          </w:tcPr>
          <w:p w:rsidR="00905855" w:rsidRPr="00905855" w:rsidRDefault="00905855" w:rsidP="003A59B5">
            <w:pPr>
              <w:spacing w:after="0" w:line="240" w:lineRule="auto"/>
              <w:jc w:val="center"/>
              <w:rPr>
                <w:rFonts w:ascii="Times New Roman" w:eastAsiaTheme="minorEastAsia" w:hAnsi="Times New Roman"/>
                <w:sz w:val="26"/>
                <w:szCs w:val="26"/>
                <w:lang w:eastAsia="ru-RU"/>
              </w:rPr>
            </w:pPr>
            <w:r w:rsidRPr="00905855">
              <w:rPr>
                <w:rFonts w:ascii="Times New Roman" w:eastAsiaTheme="minorEastAsia" w:hAnsi="Times New Roman"/>
                <w:sz w:val="26"/>
                <w:szCs w:val="26"/>
                <w:lang w:eastAsia="ru-RU"/>
              </w:rPr>
              <w:t>2016</w:t>
            </w:r>
          </w:p>
        </w:tc>
        <w:tc>
          <w:tcPr>
            <w:tcW w:w="287" w:type="pct"/>
            <w:tcBorders>
              <w:left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heme="minorEastAsia" w:hAnsi="Times New Roman"/>
                <w:sz w:val="26"/>
                <w:szCs w:val="26"/>
                <w:lang w:eastAsia="ru-RU"/>
              </w:rPr>
            </w:pPr>
            <w:r w:rsidRPr="00905855">
              <w:rPr>
                <w:rFonts w:ascii="Times New Roman" w:eastAsiaTheme="minorEastAsia" w:hAnsi="Times New Roman"/>
                <w:sz w:val="26"/>
                <w:szCs w:val="26"/>
                <w:lang w:eastAsia="ru-RU"/>
              </w:rPr>
              <w:t>2017</w:t>
            </w:r>
          </w:p>
        </w:tc>
        <w:tc>
          <w:tcPr>
            <w:tcW w:w="287" w:type="pct"/>
            <w:tcBorders>
              <w:left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heme="minorEastAsia" w:hAnsi="Times New Roman"/>
                <w:sz w:val="26"/>
                <w:szCs w:val="26"/>
                <w:lang w:eastAsia="ru-RU"/>
              </w:rPr>
            </w:pPr>
            <w:r w:rsidRPr="00905855">
              <w:rPr>
                <w:rFonts w:ascii="Times New Roman" w:eastAsiaTheme="minorEastAsia" w:hAnsi="Times New Roman"/>
                <w:sz w:val="26"/>
                <w:szCs w:val="26"/>
                <w:lang w:eastAsia="ru-RU"/>
              </w:rPr>
              <w:t>2018</w:t>
            </w:r>
          </w:p>
        </w:tc>
        <w:tc>
          <w:tcPr>
            <w:tcW w:w="245" w:type="pct"/>
            <w:tcBorders>
              <w:left w:val="single" w:sz="4" w:space="0" w:color="auto"/>
            </w:tcBorders>
            <w:vAlign w:val="center"/>
          </w:tcPr>
          <w:p w:rsidR="00905855" w:rsidRPr="00905855" w:rsidRDefault="00905855" w:rsidP="003A59B5">
            <w:pPr>
              <w:spacing w:after="0" w:line="240" w:lineRule="auto"/>
              <w:jc w:val="center"/>
              <w:rPr>
                <w:rFonts w:ascii="Times New Roman" w:eastAsiaTheme="minorEastAsia" w:hAnsi="Times New Roman"/>
                <w:sz w:val="26"/>
                <w:szCs w:val="26"/>
                <w:lang w:eastAsia="ru-RU"/>
              </w:rPr>
            </w:pPr>
            <w:r w:rsidRPr="00905855">
              <w:rPr>
                <w:rFonts w:ascii="Times New Roman" w:eastAsiaTheme="minorEastAsia" w:hAnsi="Times New Roman"/>
                <w:sz w:val="26"/>
                <w:szCs w:val="26"/>
                <w:lang w:eastAsia="ru-RU"/>
              </w:rPr>
              <w:t>2019</w:t>
            </w:r>
          </w:p>
        </w:tc>
        <w:tc>
          <w:tcPr>
            <w:tcW w:w="247" w:type="pct"/>
            <w:gridSpan w:val="3"/>
            <w:tcBorders>
              <w:right w:val="single" w:sz="4" w:space="0" w:color="auto"/>
            </w:tcBorders>
            <w:vAlign w:val="center"/>
          </w:tcPr>
          <w:p w:rsidR="00905855" w:rsidRPr="00905855" w:rsidRDefault="00905855" w:rsidP="003A59B5">
            <w:pPr>
              <w:spacing w:after="0" w:line="240" w:lineRule="auto"/>
              <w:jc w:val="center"/>
              <w:rPr>
                <w:rFonts w:ascii="Times New Roman" w:eastAsiaTheme="minorEastAsia" w:hAnsi="Times New Roman"/>
                <w:sz w:val="26"/>
                <w:szCs w:val="26"/>
                <w:lang w:eastAsia="ru-RU"/>
              </w:rPr>
            </w:pPr>
            <w:r w:rsidRPr="00905855">
              <w:rPr>
                <w:rFonts w:ascii="Times New Roman" w:eastAsiaTheme="minorEastAsia" w:hAnsi="Times New Roman"/>
                <w:sz w:val="26"/>
                <w:szCs w:val="26"/>
                <w:lang w:eastAsia="ru-RU"/>
              </w:rPr>
              <w:t>2015</w:t>
            </w:r>
          </w:p>
        </w:tc>
        <w:tc>
          <w:tcPr>
            <w:tcW w:w="472" w:type="pct"/>
            <w:gridSpan w:val="4"/>
            <w:tcBorders>
              <w:right w:val="single" w:sz="4" w:space="0" w:color="auto"/>
            </w:tcBorders>
            <w:vAlign w:val="center"/>
          </w:tcPr>
          <w:p w:rsidR="00905855" w:rsidRPr="00905855" w:rsidRDefault="00905855" w:rsidP="003A59B5">
            <w:pPr>
              <w:spacing w:after="0" w:line="240" w:lineRule="auto"/>
              <w:jc w:val="center"/>
              <w:rPr>
                <w:rFonts w:ascii="Times New Roman" w:eastAsiaTheme="minorEastAsia" w:hAnsi="Times New Roman"/>
                <w:sz w:val="26"/>
                <w:szCs w:val="26"/>
                <w:lang w:eastAsia="ru-RU"/>
              </w:rPr>
            </w:pPr>
            <w:r w:rsidRPr="00905855">
              <w:rPr>
                <w:rFonts w:ascii="Times New Roman" w:eastAsiaTheme="minorEastAsia" w:hAnsi="Times New Roman"/>
                <w:sz w:val="26"/>
                <w:szCs w:val="26"/>
                <w:lang w:eastAsia="ru-RU"/>
              </w:rPr>
              <w:t>2016</w:t>
            </w:r>
          </w:p>
        </w:tc>
        <w:tc>
          <w:tcPr>
            <w:tcW w:w="289" w:type="pct"/>
            <w:gridSpan w:val="3"/>
            <w:tcBorders>
              <w:left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heme="minorEastAsia" w:hAnsi="Times New Roman"/>
                <w:sz w:val="26"/>
                <w:szCs w:val="26"/>
                <w:lang w:eastAsia="ru-RU"/>
              </w:rPr>
            </w:pPr>
            <w:r w:rsidRPr="00905855">
              <w:rPr>
                <w:rFonts w:ascii="Times New Roman" w:eastAsiaTheme="minorEastAsia" w:hAnsi="Times New Roman"/>
                <w:sz w:val="26"/>
                <w:szCs w:val="26"/>
                <w:lang w:eastAsia="ru-RU"/>
              </w:rPr>
              <w:t>2017</w:t>
            </w:r>
          </w:p>
        </w:tc>
        <w:tc>
          <w:tcPr>
            <w:tcW w:w="246" w:type="pct"/>
            <w:gridSpan w:val="2"/>
            <w:tcBorders>
              <w:left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heme="minorEastAsia" w:hAnsi="Times New Roman"/>
                <w:sz w:val="26"/>
                <w:szCs w:val="26"/>
                <w:lang w:eastAsia="ru-RU"/>
              </w:rPr>
            </w:pPr>
            <w:r w:rsidRPr="00905855">
              <w:rPr>
                <w:rFonts w:ascii="Times New Roman" w:eastAsiaTheme="minorEastAsia" w:hAnsi="Times New Roman"/>
                <w:sz w:val="26"/>
                <w:szCs w:val="26"/>
                <w:lang w:eastAsia="ru-RU"/>
              </w:rPr>
              <w:t>2018</w:t>
            </w:r>
          </w:p>
        </w:tc>
        <w:tc>
          <w:tcPr>
            <w:tcW w:w="393" w:type="pct"/>
            <w:gridSpan w:val="4"/>
            <w:tcBorders>
              <w:left w:val="single" w:sz="4" w:space="0" w:color="auto"/>
            </w:tcBorders>
            <w:vAlign w:val="center"/>
          </w:tcPr>
          <w:p w:rsidR="00905855" w:rsidRPr="00905855" w:rsidRDefault="00905855" w:rsidP="003A59B5">
            <w:pPr>
              <w:spacing w:after="0" w:line="240" w:lineRule="auto"/>
              <w:jc w:val="center"/>
              <w:rPr>
                <w:rFonts w:ascii="Times New Roman" w:eastAsiaTheme="minorEastAsia" w:hAnsi="Times New Roman"/>
                <w:sz w:val="26"/>
                <w:szCs w:val="26"/>
                <w:lang w:eastAsia="ru-RU"/>
              </w:rPr>
            </w:pPr>
            <w:r w:rsidRPr="00905855">
              <w:rPr>
                <w:rFonts w:ascii="Times New Roman" w:eastAsiaTheme="minorEastAsia" w:hAnsi="Times New Roman"/>
                <w:sz w:val="26"/>
                <w:szCs w:val="26"/>
                <w:lang w:eastAsia="ru-RU"/>
              </w:rPr>
              <w:t>2019</w:t>
            </w:r>
          </w:p>
        </w:tc>
      </w:tr>
      <w:tr w:rsidR="00905855" w:rsidRPr="00905855" w:rsidTr="003A59B5">
        <w:tc>
          <w:tcPr>
            <w:tcW w:w="840" w:type="pct"/>
            <w:vAlign w:val="center"/>
          </w:tcPr>
          <w:p w:rsidR="00905855" w:rsidRPr="00905855" w:rsidRDefault="00905855" w:rsidP="003A59B5">
            <w:pPr>
              <w:spacing w:after="0" w:line="240" w:lineRule="auto"/>
              <w:jc w:val="center"/>
              <w:rPr>
                <w:rFonts w:ascii="Times New Roman" w:eastAsiaTheme="minorEastAsia" w:hAnsi="Times New Roman"/>
                <w:sz w:val="26"/>
                <w:szCs w:val="26"/>
                <w:lang w:eastAsia="ru-RU"/>
              </w:rPr>
            </w:pPr>
            <w:r w:rsidRPr="00905855">
              <w:rPr>
                <w:rFonts w:ascii="Times New Roman" w:eastAsiaTheme="minorEastAsia" w:hAnsi="Times New Roman"/>
                <w:sz w:val="26"/>
                <w:szCs w:val="26"/>
                <w:lang w:eastAsia="ru-RU"/>
              </w:rPr>
              <w:t>1</w:t>
            </w:r>
          </w:p>
        </w:tc>
        <w:tc>
          <w:tcPr>
            <w:tcW w:w="688" w:type="pct"/>
            <w:vAlign w:val="center"/>
          </w:tcPr>
          <w:p w:rsidR="00905855" w:rsidRPr="00905855" w:rsidRDefault="00905855" w:rsidP="003A59B5">
            <w:pPr>
              <w:spacing w:after="0" w:line="240" w:lineRule="auto"/>
              <w:jc w:val="center"/>
              <w:rPr>
                <w:rFonts w:ascii="Times New Roman" w:eastAsiaTheme="minorEastAsia" w:hAnsi="Times New Roman"/>
                <w:sz w:val="26"/>
                <w:szCs w:val="26"/>
                <w:lang w:eastAsia="ru-RU"/>
              </w:rPr>
            </w:pPr>
            <w:r w:rsidRPr="00905855">
              <w:rPr>
                <w:rFonts w:ascii="Times New Roman" w:eastAsiaTheme="minorEastAsia" w:hAnsi="Times New Roman"/>
                <w:sz w:val="26"/>
                <w:szCs w:val="26"/>
                <w:lang w:eastAsia="ru-RU"/>
              </w:rPr>
              <w:t>2</w:t>
            </w:r>
          </w:p>
        </w:tc>
        <w:tc>
          <w:tcPr>
            <w:tcW w:w="474" w:type="pct"/>
            <w:vAlign w:val="center"/>
          </w:tcPr>
          <w:p w:rsidR="00905855" w:rsidRPr="00905855" w:rsidRDefault="00905855" w:rsidP="003A59B5">
            <w:pPr>
              <w:spacing w:after="0" w:line="240" w:lineRule="auto"/>
              <w:jc w:val="center"/>
              <w:rPr>
                <w:rFonts w:ascii="Times New Roman" w:eastAsiaTheme="minorEastAsia" w:hAnsi="Times New Roman"/>
                <w:sz w:val="26"/>
                <w:szCs w:val="26"/>
                <w:lang w:eastAsia="ru-RU"/>
              </w:rPr>
            </w:pPr>
            <w:r w:rsidRPr="00905855">
              <w:rPr>
                <w:rFonts w:ascii="Times New Roman" w:eastAsiaTheme="minorEastAsia" w:hAnsi="Times New Roman"/>
                <w:sz w:val="26"/>
                <w:szCs w:val="26"/>
                <w:lang w:eastAsia="ru-RU"/>
              </w:rPr>
              <w:t>3</w:t>
            </w:r>
          </w:p>
        </w:tc>
        <w:tc>
          <w:tcPr>
            <w:tcW w:w="245" w:type="pct"/>
            <w:tcBorders>
              <w:right w:val="single" w:sz="4" w:space="0" w:color="auto"/>
            </w:tcBorders>
            <w:vAlign w:val="center"/>
          </w:tcPr>
          <w:p w:rsidR="00905855" w:rsidRPr="00905855" w:rsidRDefault="00905855" w:rsidP="003A59B5">
            <w:pPr>
              <w:spacing w:after="0" w:line="240" w:lineRule="auto"/>
              <w:jc w:val="center"/>
              <w:rPr>
                <w:rFonts w:ascii="Times New Roman" w:eastAsiaTheme="minorEastAsia" w:hAnsi="Times New Roman"/>
                <w:sz w:val="26"/>
                <w:szCs w:val="26"/>
                <w:lang w:eastAsia="ru-RU"/>
              </w:rPr>
            </w:pPr>
            <w:r w:rsidRPr="00905855">
              <w:rPr>
                <w:rFonts w:ascii="Times New Roman" w:eastAsiaTheme="minorEastAsia" w:hAnsi="Times New Roman"/>
                <w:sz w:val="26"/>
                <w:szCs w:val="26"/>
                <w:lang w:eastAsia="ru-RU"/>
              </w:rPr>
              <w:t>4</w:t>
            </w:r>
          </w:p>
        </w:tc>
        <w:tc>
          <w:tcPr>
            <w:tcW w:w="287" w:type="pct"/>
            <w:tcBorders>
              <w:right w:val="single" w:sz="4" w:space="0" w:color="auto"/>
            </w:tcBorders>
            <w:vAlign w:val="center"/>
          </w:tcPr>
          <w:p w:rsidR="00905855" w:rsidRPr="00905855" w:rsidRDefault="00905855" w:rsidP="003A59B5">
            <w:pPr>
              <w:spacing w:after="0" w:line="240" w:lineRule="auto"/>
              <w:jc w:val="center"/>
              <w:rPr>
                <w:rFonts w:ascii="Times New Roman" w:eastAsiaTheme="minorEastAsia" w:hAnsi="Times New Roman"/>
                <w:sz w:val="26"/>
                <w:szCs w:val="26"/>
                <w:lang w:eastAsia="ru-RU"/>
              </w:rPr>
            </w:pPr>
            <w:r w:rsidRPr="00905855">
              <w:rPr>
                <w:rFonts w:ascii="Times New Roman" w:eastAsiaTheme="minorEastAsia" w:hAnsi="Times New Roman"/>
                <w:sz w:val="26"/>
                <w:szCs w:val="26"/>
                <w:lang w:eastAsia="ru-RU"/>
              </w:rPr>
              <w:t>5</w:t>
            </w:r>
          </w:p>
        </w:tc>
        <w:tc>
          <w:tcPr>
            <w:tcW w:w="287" w:type="pct"/>
            <w:tcBorders>
              <w:left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heme="minorEastAsia" w:hAnsi="Times New Roman"/>
                <w:sz w:val="26"/>
                <w:szCs w:val="26"/>
                <w:lang w:eastAsia="ru-RU"/>
              </w:rPr>
            </w:pPr>
            <w:r w:rsidRPr="00905855">
              <w:rPr>
                <w:rFonts w:ascii="Times New Roman" w:eastAsiaTheme="minorEastAsia" w:hAnsi="Times New Roman"/>
                <w:sz w:val="26"/>
                <w:szCs w:val="26"/>
                <w:lang w:eastAsia="ru-RU"/>
              </w:rPr>
              <w:t>6</w:t>
            </w:r>
          </w:p>
        </w:tc>
        <w:tc>
          <w:tcPr>
            <w:tcW w:w="287" w:type="pct"/>
            <w:tcBorders>
              <w:left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heme="minorEastAsia" w:hAnsi="Times New Roman"/>
                <w:sz w:val="26"/>
                <w:szCs w:val="26"/>
                <w:lang w:eastAsia="ru-RU"/>
              </w:rPr>
            </w:pPr>
            <w:r w:rsidRPr="00905855">
              <w:rPr>
                <w:rFonts w:ascii="Times New Roman" w:eastAsiaTheme="minorEastAsia" w:hAnsi="Times New Roman"/>
                <w:sz w:val="26"/>
                <w:szCs w:val="26"/>
                <w:lang w:eastAsia="ru-RU"/>
              </w:rPr>
              <w:t>7</w:t>
            </w:r>
          </w:p>
        </w:tc>
        <w:tc>
          <w:tcPr>
            <w:tcW w:w="245" w:type="pct"/>
            <w:tcBorders>
              <w:left w:val="single" w:sz="4" w:space="0" w:color="auto"/>
            </w:tcBorders>
            <w:vAlign w:val="center"/>
          </w:tcPr>
          <w:p w:rsidR="00905855" w:rsidRPr="00905855" w:rsidRDefault="00905855" w:rsidP="003A59B5">
            <w:pPr>
              <w:spacing w:after="0" w:line="240" w:lineRule="auto"/>
              <w:jc w:val="center"/>
              <w:rPr>
                <w:rFonts w:ascii="Times New Roman" w:eastAsiaTheme="minorEastAsia" w:hAnsi="Times New Roman"/>
                <w:sz w:val="26"/>
                <w:szCs w:val="26"/>
                <w:lang w:eastAsia="ru-RU"/>
              </w:rPr>
            </w:pPr>
            <w:r w:rsidRPr="00905855">
              <w:rPr>
                <w:rFonts w:ascii="Times New Roman" w:eastAsiaTheme="minorEastAsia" w:hAnsi="Times New Roman"/>
                <w:sz w:val="26"/>
                <w:szCs w:val="26"/>
                <w:lang w:eastAsia="ru-RU"/>
              </w:rPr>
              <w:t>8</w:t>
            </w:r>
          </w:p>
        </w:tc>
        <w:tc>
          <w:tcPr>
            <w:tcW w:w="247" w:type="pct"/>
            <w:gridSpan w:val="3"/>
            <w:tcBorders>
              <w:right w:val="single" w:sz="4" w:space="0" w:color="auto"/>
            </w:tcBorders>
            <w:vAlign w:val="center"/>
          </w:tcPr>
          <w:p w:rsidR="00905855" w:rsidRPr="00905855" w:rsidRDefault="00905855" w:rsidP="003A59B5">
            <w:pPr>
              <w:spacing w:after="0" w:line="240" w:lineRule="auto"/>
              <w:jc w:val="center"/>
              <w:rPr>
                <w:rFonts w:ascii="Times New Roman" w:eastAsiaTheme="minorEastAsia" w:hAnsi="Times New Roman"/>
                <w:sz w:val="26"/>
                <w:szCs w:val="26"/>
                <w:lang w:eastAsia="ru-RU"/>
              </w:rPr>
            </w:pPr>
          </w:p>
        </w:tc>
        <w:tc>
          <w:tcPr>
            <w:tcW w:w="472" w:type="pct"/>
            <w:gridSpan w:val="4"/>
            <w:tcBorders>
              <w:right w:val="single" w:sz="4" w:space="0" w:color="auto"/>
            </w:tcBorders>
            <w:vAlign w:val="center"/>
          </w:tcPr>
          <w:p w:rsidR="00905855" w:rsidRPr="00905855" w:rsidRDefault="00905855" w:rsidP="003A59B5">
            <w:pPr>
              <w:spacing w:after="0" w:line="240" w:lineRule="auto"/>
              <w:jc w:val="center"/>
              <w:rPr>
                <w:rFonts w:ascii="Times New Roman" w:eastAsiaTheme="minorEastAsia" w:hAnsi="Times New Roman"/>
                <w:sz w:val="26"/>
                <w:szCs w:val="26"/>
                <w:lang w:eastAsia="ru-RU"/>
              </w:rPr>
            </w:pPr>
          </w:p>
        </w:tc>
        <w:tc>
          <w:tcPr>
            <w:tcW w:w="289" w:type="pct"/>
            <w:gridSpan w:val="3"/>
            <w:tcBorders>
              <w:left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heme="minorEastAsia" w:hAnsi="Times New Roman"/>
                <w:sz w:val="26"/>
                <w:szCs w:val="26"/>
                <w:lang w:eastAsia="ru-RU"/>
              </w:rPr>
            </w:pPr>
          </w:p>
        </w:tc>
        <w:tc>
          <w:tcPr>
            <w:tcW w:w="246" w:type="pct"/>
            <w:gridSpan w:val="2"/>
            <w:tcBorders>
              <w:left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heme="minorEastAsia" w:hAnsi="Times New Roman"/>
                <w:sz w:val="26"/>
                <w:szCs w:val="26"/>
                <w:lang w:eastAsia="ru-RU"/>
              </w:rPr>
            </w:pPr>
          </w:p>
        </w:tc>
        <w:tc>
          <w:tcPr>
            <w:tcW w:w="393" w:type="pct"/>
            <w:gridSpan w:val="4"/>
            <w:tcBorders>
              <w:left w:val="single" w:sz="4" w:space="0" w:color="auto"/>
            </w:tcBorders>
            <w:vAlign w:val="center"/>
          </w:tcPr>
          <w:p w:rsidR="00905855" w:rsidRPr="00905855" w:rsidRDefault="00905855" w:rsidP="003A59B5">
            <w:pPr>
              <w:spacing w:after="0" w:line="240" w:lineRule="auto"/>
              <w:jc w:val="center"/>
              <w:rPr>
                <w:rFonts w:ascii="Times New Roman" w:eastAsiaTheme="minorEastAsia" w:hAnsi="Times New Roman"/>
                <w:sz w:val="26"/>
                <w:szCs w:val="26"/>
                <w:lang w:eastAsia="ru-RU"/>
              </w:rPr>
            </w:pPr>
          </w:p>
        </w:tc>
      </w:tr>
      <w:tr w:rsidR="00905855" w:rsidRPr="00905855" w:rsidTr="003A59B5">
        <w:tc>
          <w:tcPr>
            <w:tcW w:w="840" w:type="pct"/>
            <w:tcBorders>
              <w:right w:val="single" w:sz="4" w:space="0" w:color="auto"/>
            </w:tcBorders>
            <w:vAlign w:val="center"/>
          </w:tcPr>
          <w:p w:rsidR="00905855" w:rsidRPr="00905855" w:rsidRDefault="00905855" w:rsidP="003A59B5">
            <w:pPr>
              <w:spacing w:after="0" w:line="240" w:lineRule="auto"/>
              <w:jc w:val="center"/>
              <w:rPr>
                <w:rFonts w:ascii="Times New Roman" w:eastAsiaTheme="minorEastAsia" w:hAnsi="Times New Roman"/>
                <w:sz w:val="26"/>
                <w:szCs w:val="26"/>
                <w:lang w:eastAsia="ru-RU"/>
              </w:rPr>
            </w:pPr>
            <w:r w:rsidRPr="00905855">
              <w:rPr>
                <w:rFonts w:ascii="Times New Roman" w:eastAsiaTheme="minorEastAsia" w:hAnsi="Times New Roman"/>
                <w:sz w:val="26"/>
                <w:szCs w:val="26"/>
                <w:lang w:eastAsia="ru-RU"/>
              </w:rPr>
              <w:t>Организация перевозок пассажиров на маршрутах наземного городского и (или) пригородного и (или) междугородного и (или) межмуниципального пассажирского транспорта общего пользования</w:t>
            </w:r>
          </w:p>
        </w:tc>
        <w:tc>
          <w:tcPr>
            <w:tcW w:w="688" w:type="pct"/>
            <w:tcBorders>
              <w:left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heme="minorEastAsia" w:hAnsi="Times New Roman"/>
                <w:sz w:val="26"/>
                <w:szCs w:val="26"/>
                <w:lang w:val="en-US" w:eastAsia="ru-RU"/>
              </w:rPr>
            </w:pPr>
            <w:r w:rsidRPr="00905855">
              <w:rPr>
                <w:rFonts w:ascii="Times New Roman" w:eastAsiaTheme="minorEastAsia" w:hAnsi="Times New Roman"/>
                <w:sz w:val="26"/>
                <w:szCs w:val="26"/>
                <w:lang w:val="en-US" w:eastAsia="ru-RU"/>
              </w:rPr>
              <w:t>X</w:t>
            </w:r>
          </w:p>
        </w:tc>
        <w:tc>
          <w:tcPr>
            <w:tcW w:w="474" w:type="pct"/>
            <w:tcBorders>
              <w:left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heme="minorEastAsia" w:hAnsi="Times New Roman"/>
                <w:sz w:val="26"/>
                <w:szCs w:val="26"/>
                <w:lang w:val="en-US" w:eastAsia="ru-RU"/>
              </w:rPr>
            </w:pPr>
            <w:r w:rsidRPr="00905855">
              <w:rPr>
                <w:rFonts w:ascii="Times New Roman" w:eastAsiaTheme="minorEastAsia" w:hAnsi="Times New Roman"/>
                <w:sz w:val="26"/>
                <w:szCs w:val="26"/>
                <w:lang w:val="en-US" w:eastAsia="ru-RU"/>
              </w:rPr>
              <w:t>X</w:t>
            </w:r>
          </w:p>
        </w:tc>
        <w:tc>
          <w:tcPr>
            <w:tcW w:w="245" w:type="pct"/>
            <w:tcBorders>
              <w:left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heme="minorEastAsia" w:hAnsi="Times New Roman"/>
                <w:sz w:val="26"/>
                <w:szCs w:val="26"/>
                <w:lang w:val="en-US" w:eastAsia="ru-RU"/>
              </w:rPr>
            </w:pPr>
            <w:r w:rsidRPr="00905855">
              <w:rPr>
                <w:rFonts w:ascii="Times New Roman" w:eastAsiaTheme="minorEastAsia" w:hAnsi="Times New Roman"/>
                <w:sz w:val="26"/>
                <w:szCs w:val="26"/>
                <w:lang w:val="en-US" w:eastAsia="ru-RU"/>
              </w:rPr>
              <w:t>X</w:t>
            </w:r>
          </w:p>
        </w:tc>
        <w:tc>
          <w:tcPr>
            <w:tcW w:w="287" w:type="pct"/>
            <w:tcBorders>
              <w:left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heme="minorEastAsia" w:hAnsi="Times New Roman"/>
                <w:sz w:val="26"/>
                <w:szCs w:val="26"/>
                <w:lang w:val="en-US" w:eastAsia="ru-RU"/>
              </w:rPr>
            </w:pPr>
          </w:p>
        </w:tc>
        <w:tc>
          <w:tcPr>
            <w:tcW w:w="287" w:type="pct"/>
            <w:tcBorders>
              <w:left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heme="minorEastAsia" w:hAnsi="Times New Roman"/>
                <w:sz w:val="26"/>
                <w:szCs w:val="26"/>
                <w:lang w:val="en-US" w:eastAsia="ru-RU"/>
              </w:rPr>
            </w:pPr>
            <w:r w:rsidRPr="00905855">
              <w:rPr>
                <w:rFonts w:ascii="Times New Roman" w:eastAsiaTheme="minorEastAsia" w:hAnsi="Times New Roman"/>
                <w:sz w:val="26"/>
                <w:szCs w:val="26"/>
                <w:lang w:val="en-US" w:eastAsia="ru-RU"/>
              </w:rPr>
              <w:t>X</w:t>
            </w:r>
          </w:p>
        </w:tc>
        <w:tc>
          <w:tcPr>
            <w:tcW w:w="287" w:type="pct"/>
            <w:tcBorders>
              <w:left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heme="minorEastAsia" w:hAnsi="Times New Roman"/>
                <w:sz w:val="26"/>
                <w:szCs w:val="26"/>
                <w:lang w:val="en-US" w:eastAsia="ru-RU"/>
              </w:rPr>
            </w:pPr>
            <w:r w:rsidRPr="00905855">
              <w:rPr>
                <w:rFonts w:ascii="Times New Roman" w:eastAsiaTheme="minorEastAsia" w:hAnsi="Times New Roman"/>
                <w:sz w:val="26"/>
                <w:szCs w:val="26"/>
                <w:lang w:val="en-US" w:eastAsia="ru-RU"/>
              </w:rPr>
              <w:t>X</w:t>
            </w:r>
          </w:p>
        </w:tc>
        <w:tc>
          <w:tcPr>
            <w:tcW w:w="419" w:type="pct"/>
            <w:gridSpan w:val="3"/>
            <w:tcBorders>
              <w:left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heme="minorEastAsia" w:hAnsi="Times New Roman"/>
                <w:sz w:val="26"/>
                <w:szCs w:val="26"/>
                <w:lang w:val="en-US" w:eastAsia="ru-RU"/>
              </w:rPr>
            </w:pPr>
          </w:p>
        </w:tc>
        <w:tc>
          <w:tcPr>
            <w:tcW w:w="145" w:type="pct"/>
            <w:gridSpan w:val="2"/>
            <w:tcBorders>
              <w:left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heme="minorEastAsia" w:hAnsi="Times New Roman"/>
                <w:sz w:val="26"/>
                <w:szCs w:val="26"/>
                <w:lang w:val="en-US" w:eastAsia="ru-RU"/>
              </w:rPr>
            </w:pPr>
          </w:p>
        </w:tc>
        <w:tc>
          <w:tcPr>
            <w:tcW w:w="517" w:type="pct"/>
            <w:gridSpan w:val="4"/>
            <w:tcBorders>
              <w:left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heme="minorEastAsia" w:hAnsi="Times New Roman"/>
                <w:sz w:val="26"/>
                <w:szCs w:val="26"/>
                <w:lang w:eastAsia="ru-RU"/>
              </w:rPr>
            </w:pPr>
            <w:r w:rsidRPr="00905855">
              <w:rPr>
                <w:rFonts w:ascii="Times New Roman" w:eastAsiaTheme="minorEastAsia" w:hAnsi="Times New Roman"/>
                <w:sz w:val="26"/>
                <w:szCs w:val="26"/>
                <w:lang w:eastAsia="ru-RU"/>
              </w:rPr>
              <w:t>663,6</w:t>
            </w:r>
          </w:p>
        </w:tc>
        <w:tc>
          <w:tcPr>
            <w:tcW w:w="314" w:type="pct"/>
            <w:gridSpan w:val="3"/>
            <w:tcBorders>
              <w:left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heme="minorEastAsia" w:hAnsi="Times New Roman"/>
                <w:sz w:val="26"/>
                <w:szCs w:val="26"/>
                <w:lang w:eastAsia="ru-RU"/>
              </w:rPr>
            </w:pPr>
            <w:r w:rsidRPr="00905855">
              <w:rPr>
                <w:rFonts w:ascii="Times New Roman" w:eastAsiaTheme="minorEastAsia" w:hAnsi="Times New Roman"/>
                <w:sz w:val="26"/>
                <w:szCs w:val="26"/>
                <w:lang w:eastAsia="ru-RU"/>
              </w:rPr>
              <w:t>974,8</w:t>
            </w:r>
          </w:p>
        </w:tc>
        <w:tc>
          <w:tcPr>
            <w:tcW w:w="284" w:type="pct"/>
            <w:gridSpan w:val="3"/>
            <w:tcBorders>
              <w:left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heme="minorEastAsia" w:hAnsi="Times New Roman"/>
                <w:sz w:val="26"/>
                <w:szCs w:val="26"/>
                <w:lang w:val="en-US" w:eastAsia="ru-RU"/>
              </w:rPr>
            </w:pPr>
            <w:r w:rsidRPr="00905855">
              <w:rPr>
                <w:rFonts w:ascii="Times New Roman" w:eastAsiaTheme="minorEastAsia" w:hAnsi="Times New Roman"/>
                <w:sz w:val="26"/>
                <w:szCs w:val="26"/>
                <w:lang w:val="en-US" w:eastAsia="ru-RU"/>
              </w:rPr>
              <w:t>0</w:t>
            </w:r>
            <w:r w:rsidRPr="00905855">
              <w:rPr>
                <w:rFonts w:ascii="Times New Roman" w:eastAsiaTheme="minorEastAsia" w:hAnsi="Times New Roman"/>
                <w:sz w:val="26"/>
                <w:szCs w:val="26"/>
                <w:lang w:eastAsia="ru-RU"/>
              </w:rPr>
              <w:t>,</w:t>
            </w:r>
            <w:r w:rsidRPr="00905855">
              <w:rPr>
                <w:rFonts w:ascii="Times New Roman" w:eastAsiaTheme="minorEastAsia" w:hAnsi="Times New Roman"/>
                <w:sz w:val="26"/>
                <w:szCs w:val="26"/>
                <w:lang w:val="en-US" w:eastAsia="ru-RU"/>
              </w:rPr>
              <w:t>0</w:t>
            </w:r>
          </w:p>
        </w:tc>
        <w:tc>
          <w:tcPr>
            <w:tcW w:w="213" w:type="pct"/>
            <w:gridSpan w:val="2"/>
            <w:tcBorders>
              <w:left w:val="single" w:sz="4" w:space="0" w:color="auto"/>
            </w:tcBorders>
            <w:vAlign w:val="center"/>
          </w:tcPr>
          <w:p w:rsidR="00905855" w:rsidRPr="00905855" w:rsidRDefault="00905855" w:rsidP="003A59B5">
            <w:pPr>
              <w:spacing w:after="0" w:line="240" w:lineRule="auto"/>
              <w:jc w:val="center"/>
              <w:rPr>
                <w:rFonts w:ascii="Times New Roman" w:eastAsiaTheme="minorEastAsia" w:hAnsi="Times New Roman"/>
                <w:sz w:val="26"/>
                <w:szCs w:val="26"/>
                <w:lang w:eastAsia="ru-RU"/>
              </w:rPr>
            </w:pPr>
            <w:r w:rsidRPr="00905855">
              <w:rPr>
                <w:rFonts w:ascii="Times New Roman" w:eastAsiaTheme="minorEastAsia" w:hAnsi="Times New Roman"/>
                <w:sz w:val="26"/>
                <w:szCs w:val="26"/>
                <w:lang w:eastAsia="ru-RU"/>
              </w:rPr>
              <w:t>0,0</w:t>
            </w:r>
          </w:p>
        </w:tc>
      </w:tr>
      <w:tr w:rsidR="00905855" w:rsidRPr="00905855" w:rsidTr="003A59B5">
        <w:tc>
          <w:tcPr>
            <w:tcW w:w="840" w:type="pct"/>
            <w:tcBorders>
              <w:right w:val="single" w:sz="4" w:space="0" w:color="auto"/>
            </w:tcBorders>
            <w:vAlign w:val="center"/>
          </w:tcPr>
          <w:p w:rsidR="00905855" w:rsidRPr="00905855" w:rsidRDefault="00905855" w:rsidP="003A59B5">
            <w:pPr>
              <w:spacing w:after="0" w:line="240" w:lineRule="auto"/>
              <w:jc w:val="center"/>
              <w:rPr>
                <w:rFonts w:ascii="Times New Roman" w:eastAsiaTheme="minorEastAsia" w:hAnsi="Times New Roman"/>
                <w:sz w:val="26"/>
                <w:szCs w:val="26"/>
                <w:lang w:eastAsia="ru-RU"/>
              </w:rPr>
            </w:pPr>
          </w:p>
        </w:tc>
        <w:tc>
          <w:tcPr>
            <w:tcW w:w="688" w:type="pct"/>
            <w:tcBorders>
              <w:left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heme="minorEastAsia" w:hAnsi="Times New Roman"/>
                <w:sz w:val="26"/>
                <w:szCs w:val="26"/>
                <w:lang w:eastAsia="ru-RU"/>
              </w:rPr>
            </w:pPr>
            <w:r w:rsidRPr="00905855">
              <w:rPr>
                <w:rFonts w:ascii="Times New Roman" w:eastAsiaTheme="minorEastAsia" w:hAnsi="Times New Roman"/>
                <w:sz w:val="26"/>
                <w:szCs w:val="26"/>
                <w:lang w:eastAsia="ru-RU"/>
              </w:rPr>
              <w:t>Количество маршрутов</w:t>
            </w:r>
          </w:p>
        </w:tc>
        <w:tc>
          <w:tcPr>
            <w:tcW w:w="474" w:type="pct"/>
            <w:tcBorders>
              <w:left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heme="minorEastAsia" w:hAnsi="Times New Roman"/>
                <w:sz w:val="26"/>
                <w:szCs w:val="26"/>
                <w:lang w:eastAsia="ru-RU"/>
              </w:rPr>
            </w:pPr>
            <w:r w:rsidRPr="00905855">
              <w:rPr>
                <w:rFonts w:ascii="Times New Roman" w:eastAsiaTheme="minorEastAsia" w:hAnsi="Times New Roman"/>
                <w:sz w:val="26"/>
                <w:szCs w:val="26"/>
                <w:lang w:eastAsia="ru-RU"/>
              </w:rPr>
              <w:t>ед.</w:t>
            </w:r>
          </w:p>
        </w:tc>
        <w:tc>
          <w:tcPr>
            <w:tcW w:w="245" w:type="pct"/>
            <w:tcBorders>
              <w:left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heme="minorEastAsia" w:hAnsi="Times New Roman"/>
                <w:sz w:val="26"/>
                <w:szCs w:val="26"/>
                <w:lang w:eastAsia="ru-RU"/>
              </w:rPr>
            </w:pPr>
          </w:p>
        </w:tc>
        <w:tc>
          <w:tcPr>
            <w:tcW w:w="287" w:type="pct"/>
            <w:tcBorders>
              <w:left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heme="minorEastAsia" w:hAnsi="Times New Roman"/>
                <w:sz w:val="26"/>
                <w:szCs w:val="26"/>
                <w:lang w:eastAsia="ru-RU"/>
              </w:rPr>
            </w:pPr>
            <w:r w:rsidRPr="00905855">
              <w:rPr>
                <w:rFonts w:ascii="Times New Roman" w:eastAsiaTheme="minorEastAsia" w:hAnsi="Times New Roman"/>
                <w:sz w:val="26"/>
                <w:szCs w:val="26"/>
                <w:lang w:eastAsia="ru-RU"/>
              </w:rPr>
              <w:t>3</w:t>
            </w:r>
          </w:p>
        </w:tc>
        <w:tc>
          <w:tcPr>
            <w:tcW w:w="287" w:type="pct"/>
            <w:tcBorders>
              <w:left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heme="minorEastAsia" w:hAnsi="Times New Roman"/>
                <w:sz w:val="26"/>
                <w:szCs w:val="26"/>
                <w:lang w:eastAsia="ru-RU"/>
              </w:rPr>
            </w:pPr>
            <w:r w:rsidRPr="00905855">
              <w:rPr>
                <w:rFonts w:ascii="Times New Roman" w:eastAsiaTheme="minorEastAsia" w:hAnsi="Times New Roman"/>
                <w:sz w:val="26"/>
                <w:szCs w:val="26"/>
                <w:lang w:eastAsia="ru-RU"/>
              </w:rPr>
              <w:t>2</w:t>
            </w:r>
          </w:p>
        </w:tc>
        <w:tc>
          <w:tcPr>
            <w:tcW w:w="287" w:type="pct"/>
            <w:tcBorders>
              <w:left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heme="minorEastAsia" w:hAnsi="Times New Roman"/>
                <w:sz w:val="26"/>
                <w:szCs w:val="26"/>
                <w:lang w:eastAsia="ru-RU"/>
              </w:rPr>
            </w:pPr>
            <w:r w:rsidRPr="00905855">
              <w:rPr>
                <w:rFonts w:ascii="Times New Roman" w:eastAsiaTheme="minorEastAsia" w:hAnsi="Times New Roman"/>
                <w:sz w:val="26"/>
                <w:szCs w:val="26"/>
                <w:lang w:eastAsia="ru-RU"/>
              </w:rPr>
              <w:t>0</w:t>
            </w:r>
          </w:p>
        </w:tc>
        <w:tc>
          <w:tcPr>
            <w:tcW w:w="419" w:type="pct"/>
            <w:gridSpan w:val="3"/>
            <w:tcBorders>
              <w:left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heme="minorEastAsia" w:hAnsi="Times New Roman"/>
                <w:sz w:val="26"/>
                <w:szCs w:val="26"/>
                <w:lang w:eastAsia="ru-RU"/>
              </w:rPr>
            </w:pPr>
            <w:r w:rsidRPr="00905855">
              <w:rPr>
                <w:rFonts w:ascii="Times New Roman" w:eastAsiaTheme="minorEastAsia" w:hAnsi="Times New Roman"/>
                <w:sz w:val="26"/>
                <w:szCs w:val="26"/>
                <w:lang w:eastAsia="ru-RU"/>
              </w:rPr>
              <w:t>0</w:t>
            </w:r>
          </w:p>
        </w:tc>
        <w:tc>
          <w:tcPr>
            <w:tcW w:w="311" w:type="pct"/>
            <w:gridSpan w:val="3"/>
            <w:tcBorders>
              <w:left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heme="minorEastAsia" w:hAnsi="Times New Roman"/>
                <w:sz w:val="26"/>
                <w:szCs w:val="26"/>
                <w:lang w:eastAsia="ru-RU"/>
              </w:rPr>
            </w:pPr>
            <w:r w:rsidRPr="00905855">
              <w:rPr>
                <w:rFonts w:ascii="Times New Roman" w:eastAsiaTheme="minorEastAsia" w:hAnsi="Times New Roman"/>
                <w:sz w:val="26"/>
                <w:szCs w:val="26"/>
                <w:lang w:val="en-US" w:eastAsia="ru-RU"/>
              </w:rPr>
              <w:t>X</w:t>
            </w:r>
          </w:p>
        </w:tc>
        <w:tc>
          <w:tcPr>
            <w:tcW w:w="234" w:type="pct"/>
            <w:gridSpan w:val="2"/>
            <w:tcBorders>
              <w:left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heme="minorEastAsia" w:hAnsi="Times New Roman"/>
                <w:sz w:val="26"/>
                <w:szCs w:val="26"/>
                <w:lang w:eastAsia="ru-RU"/>
              </w:rPr>
            </w:pPr>
            <w:r w:rsidRPr="00905855">
              <w:rPr>
                <w:rFonts w:ascii="Times New Roman" w:eastAsiaTheme="minorEastAsia" w:hAnsi="Times New Roman"/>
                <w:sz w:val="26"/>
                <w:szCs w:val="26"/>
                <w:lang w:val="en-US" w:eastAsia="ru-RU"/>
              </w:rPr>
              <w:t>X</w:t>
            </w:r>
          </w:p>
        </w:tc>
        <w:tc>
          <w:tcPr>
            <w:tcW w:w="289" w:type="pct"/>
            <w:gridSpan w:val="3"/>
            <w:tcBorders>
              <w:left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heme="minorEastAsia" w:hAnsi="Times New Roman"/>
                <w:sz w:val="26"/>
                <w:szCs w:val="26"/>
                <w:lang w:eastAsia="ru-RU"/>
              </w:rPr>
            </w:pPr>
            <w:r w:rsidRPr="00905855">
              <w:rPr>
                <w:rFonts w:ascii="Times New Roman" w:eastAsiaTheme="minorEastAsia" w:hAnsi="Times New Roman"/>
                <w:sz w:val="26"/>
                <w:szCs w:val="26"/>
                <w:lang w:val="en-US" w:eastAsia="ru-RU"/>
              </w:rPr>
              <w:t>X</w:t>
            </w:r>
          </w:p>
        </w:tc>
        <w:tc>
          <w:tcPr>
            <w:tcW w:w="426" w:type="pct"/>
            <w:gridSpan w:val="4"/>
            <w:tcBorders>
              <w:left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heme="minorEastAsia" w:hAnsi="Times New Roman"/>
                <w:sz w:val="26"/>
                <w:szCs w:val="26"/>
                <w:lang w:eastAsia="ru-RU"/>
              </w:rPr>
            </w:pPr>
            <w:r w:rsidRPr="00905855">
              <w:rPr>
                <w:rFonts w:ascii="Times New Roman" w:eastAsiaTheme="minorEastAsia" w:hAnsi="Times New Roman"/>
                <w:sz w:val="26"/>
                <w:szCs w:val="26"/>
                <w:lang w:val="en-US" w:eastAsia="ru-RU"/>
              </w:rPr>
              <w:t>X</w:t>
            </w:r>
          </w:p>
        </w:tc>
        <w:tc>
          <w:tcPr>
            <w:tcW w:w="213" w:type="pct"/>
            <w:gridSpan w:val="2"/>
            <w:tcBorders>
              <w:left w:val="single" w:sz="4" w:space="0" w:color="auto"/>
            </w:tcBorders>
            <w:vAlign w:val="center"/>
          </w:tcPr>
          <w:p w:rsidR="00905855" w:rsidRPr="00905855" w:rsidRDefault="00905855" w:rsidP="003A59B5">
            <w:pPr>
              <w:spacing w:after="0" w:line="240" w:lineRule="auto"/>
              <w:jc w:val="center"/>
              <w:rPr>
                <w:rFonts w:ascii="Times New Roman" w:eastAsiaTheme="minorEastAsia" w:hAnsi="Times New Roman"/>
                <w:sz w:val="26"/>
                <w:szCs w:val="26"/>
                <w:lang w:eastAsia="ru-RU"/>
              </w:rPr>
            </w:pPr>
            <w:r w:rsidRPr="00905855">
              <w:rPr>
                <w:rFonts w:ascii="Times New Roman" w:eastAsiaTheme="minorEastAsia" w:hAnsi="Times New Roman"/>
                <w:sz w:val="26"/>
                <w:szCs w:val="26"/>
                <w:lang w:val="en-US" w:eastAsia="ru-RU"/>
              </w:rPr>
              <w:t>X</w:t>
            </w:r>
          </w:p>
        </w:tc>
      </w:tr>
      <w:tr w:rsidR="00905855" w:rsidRPr="00905855" w:rsidTr="003A59B5">
        <w:trPr>
          <w:gridAfter w:val="1"/>
          <w:wAfter w:w="81" w:type="pct"/>
        </w:trPr>
        <w:tc>
          <w:tcPr>
            <w:tcW w:w="840" w:type="pct"/>
            <w:tcBorders>
              <w:right w:val="single" w:sz="4" w:space="0" w:color="auto"/>
            </w:tcBorders>
            <w:vAlign w:val="center"/>
          </w:tcPr>
          <w:p w:rsidR="00905855" w:rsidRPr="00905855" w:rsidRDefault="00905855" w:rsidP="003A59B5">
            <w:pPr>
              <w:spacing w:after="0" w:line="240" w:lineRule="auto"/>
              <w:jc w:val="center"/>
              <w:rPr>
                <w:rFonts w:ascii="Times New Roman" w:eastAsiaTheme="minorEastAsia" w:hAnsi="Times New Roman"/>
                <w:sz w:val="26"/>
                <w:szCs w:val="26"/>
                <w:lang w:eastAsia="ru-RU"/>
              </w:rPr>
            </w:pPr>
            <w:r w:rsidRPr="00905855">
              <w:rPr>
                <w:rFonts w:ascii="Times New Roman" w:eastAsiaTheme="minorEastAsia" w:hAnsi="Times New Roman"/>
                <w:sz w:val="26"/>
                <w:szCs w:val="26"/>
                <w:lang w:eastAsia="ru-RU"/>
              </w:rPr>
              <w:t xml:space="preserve">Заключение (изменение) договоров социального найма жилых помещений </w:t>
            </w:r>
            <w:r w:rsidRPr="00905855">
              <w:rPr>
                <w:rFonts w:ascii="Times New Roman" w:eastAsiaTheme="minorEastAsia" w:hAnsi="Times New Roman"/>
                <w:sz w:val="26"/>
                <w:szCs w:val="26"/>
                <w:lang w:eastAsia="ru-RU"/>
              </w:rPr>
              <w:lastRenderedPageBreak/>
              <w:t>государственного жилищного фонда</w:t>
            </w:r>
          </w:p>
        </w:tc>
        <w:tc>
          <w:tcPr>
            <w:tcW w:w="688" w:type="pct"/>
            <w:tcBorders>
              <w:left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heme="minorEastAsia" w:hAnsi="Times New Roman"/>
                <w:sz w:val="26"/>
                <w:szCs w:val="26"/>
                <w:lang w:eastAsia="ru-RU"/>
              </w:rPr>
            </w:pPr>
            <w:r w:rsidRPr="00905855">
              <w:rPr>
                <w:rFonts w:ascii="Times New Roman" w:eastAsiaTheme="minorEastAsia" w:hAnsi="Times New Roman"/>
                <w:sz w:val="26"/>
                <w:szCs w:val="26"/>
                <w:lang w:val="en-US" w:eastAsia="ru-RU"/>
              </w:rPr>
              <w:lastRenderedPageBreak/>
              <w:t>X</w:t>
            </w:r>
          </w:p>
        </w:tc>
        <w:tc>
          <w:tcPr>
            <w:tcW w:w="474" w:type="pct"/>
            <w:tcBorders>
              <w:left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heme="minorEastAsia" w:hAnsi="Times New Roman"/>
                <w:sz w:val="26"/>
                <w:szCs w:val="26"/>
                <w:lang w:eastAsia="ru-RU"/>
              </w:rPr>
            </w:pPr>
            <w:r w:rsidRPr="00905855">
              <w:rPr>
                <w:rFonts w:ascii="Times New Roman" w:eastAsiaTheme="minorEastAsia" w:hAnsi="Times New Roman"/>
                <w:sz w:val="26"/>
                <w:szCs w:val="26"/>
                <w:lang w:val="en-US" w:eastAsia="ru-RU"/>
              </w:rPr>
              <w:t>X</w:t>
            </w:r>
          </w:p>
        </w:tc>
        <w:tc>
          <w:tcPr>
            <w:tcW w:w="245" w:type="pct"/>
            <w:tcBorders>
              <w:left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heme="minorEastAsia" w:hAnsi="Times New Roman"/>
                <w:sz w:val="26"/>
                <w:szCs w:val="26"/>
                <w:lang w:eastAsia="ru-RU"/>
              </w:rPr>
            </w:pPr>
            <w:r w:rsidRPr="00905855">
              <w:rPr>
                <w:rFonts w:ascii="Times New Roman" w:eastAsiaTheme="minorEastAsia" w:hAnsi="Times New Roman"/>
                <w:sz w:val="26"/>
                <w:szCs w:val="26"/>
                <w:lang w:val="en-US" w:eastAsia="ru-RU"/>
              </w:rPr>
              <w:t>X</w:t>
            </w:r>
          </w:p>
        </w:tc>
        <w:tc>
          <w:tcPr>
            <w:tcW w:w="287" w:type="pct"/>
            <w:tcBorders>
              <w:left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heme="minorEastAsia" w:hAnsi="Times New Roman"/>
                <w:sz w:val="26"/>
                <w:szCs w:val="26"/>
                <w:lang w:eastAsia="ru-RU"/>
              </w:rPr>
            </w:pPr>
            <w:r w:rsidRPr="00905855">
              <w:rPr>
                <w:rFonts w:ascii="Times New Roman" w:eastAsiaTheme="minorEastAsia" w:hAnsi="Times New Roman"/>
                <w:sz w:val="26"/>
                <w:szCs w:val="26"/>
                <w:lang w:val="en-US" w:eastAsia="ru-RU"/>
              </w:rPr>
              <w:t>X</w:t>
            </w:r>
          </w:p>
        </w:tc>
        <w:tc>
          <w:tcPr>
            <w:tcW w:w="287" w:type="pct"/>
            <w:tcBorders>
              <w:left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heme="minorEastAsia" w:hAnsi="Times New Roman"/>
                <w:sz w:val="26"/>
                <w:szCs w:val="26"/>
                <w:lang w:eastAsia="ru-RU"/>
              </w:rPr>
            </w:pPr>
            <w:r w:rsidRPr="00905855">
              <w:rPr>
                <w:rFonts w:ascii="Times New Roman" w:eastAsiaTheme="minorEastAsia" w:hAnsi="Times New Roman"/>
                <w:sz w:val="26"/>
                <w:szCs w:val="26"/>
                <w:lang w:val="en-US" w:eastAsia="ru-RU"/>
              </w:rPr>
              <w:t>X</w:t>
            </w:r>
          </w:p>
        </w:tc>
        <w:tc>
          <w:tcPr>
            <w:tcW w:w="287" w:type="pct"/>
            <w:tcBorders>
              <w:left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heme="minorEastAsia" w:hAnsi="Times New Roman"/>
                <w:sz w:val="26"/>
                <w:szCs w:val="26"/>
                <w:lang w:eastAsia="ru-RU"/>
              </w:rPr>
            </w:pPr>
            <w:r w:rsidRPr="00905855">
              <w:rPr>
                <w:rFonts w:ascii="Times New Roman" w:eastAsiaTheme="minorEastAsia" w:hAnsi="Times New Roman"/>
                <w:sz w:val="26"/>
                <w:szCs w:val="26"/>
                <w:lang w:val="en-US" w:eastAsia="ru-RU"/>
              </w:rPr>
              <w:t>X</w:t>
            </w:r>
          </w:p>
        </w:tc>
        <w:tc>
          <w:tcPr>
            <w:tcW w:w="338" w:type="pct"/>
            <w:gridSpan w:val="2"/>
            <w:tcBorders>
              <w:left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heme="minorEastAsia" w:hAnsi="Times New Roman"/>
                <w:sz w:val="26"/>
                <w:szCs w:val="26"/>
                <w:lang w:eastAsia="ru-RU"/>
              </w:rPr>
            </w:pPr>
            <w:r w:rsidRPr="00905855">
              <w:rPr>
                <w:rFonts w:ascii="Times New Roman" w:eastAsiaTheme="minorEastAsia" w:hAnsi="Times New Roman"/>
                <w:sz w:val="26"/>
                <w:szCs w:val="26"/>
                <w:lang w:val="en-US" w:eastAsia="ru-RU"/>
              </w:rPr>
              <w:t>X</w:t>
            </w:r>
          </w:p>
        </w:tc>
        <w:tc>
          <w:tcPr>
            <w:tcW w:w="226" w:type="pct"/>
            <w:gridSpan w:val="3"/>
            <w:tcBorders>
              <w:left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heme="minorEastAsia" w:hAnsi="Times New Roman"/>
                <w:sz w:val="26"/>
                <w:szCs w:val="26"/>
                <w:lang w:eastAsia="ru-RU"/>
              </w:rPr>
            </w:pPr>
            <w:r w:rsidRPr="00905855">
              <w:rPr>
                <w:rFonts w:ascii="Times New Roman" w:eastAsiaTheme="minorEastAsia" w:hAnsi="Times New Roman"/>
                <w:sz w:val="26"/>
                <w:szCs w:val="26"/>
                <w:lang w:eastAsia="ru-RU"/>
              </w:rPr>
              <w:t>0,0,</w:t>
            </w:r>
          </w:p>
        </w:tc>
        <w:tc>
          <w:tcPr>
            <w:tcW w:w="305" w:type="pct"/>
            <w:gridSpan w:val="2"/>
            <w:tcBorders>
              <w:left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heme="minorEastAsia" w:hAnsi="Times New Roman"/>
                <w:sz w:val="26"/>
                <w:szCs w:val="26"/>
                <w:lang w:eastAsia="ru-RU"/>
              </w:rPr>
            </w:pPr>
            <w:r w:rsidRPr="00905855">
              <w:rPr>
                <w:rFonts w:ascii="Times New Roman" w:eastAsiaTheme="minorEastAsia" w:hAnsi="Times New Roman"/>
                <w:sz w:val="26"/>
                <w:szCs w:val="26"/>
                <w:lang w:eastAsia="ru-RU"/>
              </w:rPr>
              <w:t>1222,6</w:t>
            </w:r>
          </w:p>
        </w:tc>
        <w:tc>
          <w:tcPr>
            <w:tcW w:w="311" w:type="pct"/>
            <w:gridSpan w:val="3"/>
            <w:tcBorders>
              <w:left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heme="minorEastAsia" w:hAnsi="Times New Roman"/>
                <w:sz w:val="26"/>
                <w:szCs w:val="26"/>
                <w:lang w:eastAsia="ru-RU"/>
              </w:rPr>
            </w:pPr>
            <w:r w:rsidRPr="00905855">
              <w:rPr>
                <w:rFonts w:ascii="Times New Roman" w:eastAsiaTheme="minorEastAsia" w:hAnsi="Times New Roman"/>
                <w:sz w:val="26"/>
                <w:szCs w:val="26"/>
                <w:lang w:eastAsia="ru-RU"/>
              </w:rPr>
              <w:t>2646,9</w:t>
            </w:r>
          </w:p>
        </w:tc>
        <w:tc>
          <w:tcPr>
            <w:tcW w:w="390" w:type="pct"/>
            <w:gridSpan w:val="4"/>
            <w:tcBorders>
              <w:left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heme="minorEastAsia" w:hAnsi="Times New Roman"/>
                <w:sz w:val="26"/>
                <w:szCs w:val="26"/>
                <w:lang w:eastAsia="ru-RU"/>
              </w:rPr>
            </w:pPr>
            <w:r w:rsidRPr="00905855">
              <w:rPr>
                <w:rFonts w:ascii="Times New Roman" w:eastAsiaTheme="minorEastAsia" w:hAnsi="Times New Roman"/>
                <w:sz w:val="26"/>
                <w:szCs w:val="26"/>
                <w:lang w:eastAsia="ru-RU"/>
              </w:rPr>
              <w:t>1500</w:t>
            </w:r>
          </w:p>
        </w:tc>
        <w:tc>
          <w:tcPr>
            <w:tcW w:w="241" w:type="pct"/>
            <w:gridSpan w:val="2"/>
            <w:tcBorders>
              <w:left w:val="single" w:sz="4" w:space="0" w:color="auto"/>
            </w:tcBorders>
            <w:vAlign w:val="center"/>
          </w:tcPr>
          <w:p w:rsidR="00905855" w:rsidRPr="00905855" w:rsidRDefault="00905855" w:rsidP="003A59B5">
            <w:pPr>
              <w:spacing w:after="0" w:line="240" w:lineRule="auto"/>
              <w:jc w:val="center"/>
              <w:rPr>
                <w:rFonts w:ascii="Times New Roman" w:eastAsiaTheme="minorEastAsia" w:hAnsi="Times New Roman"/>
                <w:sz w:val="26"/>
                <w:szCs w:val="26"/>
                <w:lang w:eastAsia="ru-RU"/>
              </w:rPr>
            </w:pPr>
            <w:r w:rsidRPr="00905855">
              <w:rPr>
                <w:rFonts w:ascii="Times New Roman" w:eastAsiaTheme="minorEastAsia" w:hAnsi="Times New Roman"/>
                <w:sz w:val="26"/>
                <w:szCs w:val="26"/>
                <w:lang w:eastAsia="ru-RU"/>
              </w:rPr>
              <w:t>1500</w:t>
            </w:r>
          </w:p>
        </w:tc>
      </w:tr>
      <w:tr w:rsidR="00905855" w:rsidRPr="00905855" w:rsidTr="003A59B5">
        <w:trPr>
          <w:gridAfter w:val="1"/>
          <w:wAfter w:w="81" w:type="pct"/>
        </w:trPr>
        <w:tc>
          <w:tcPr>
            <w:tcW w:w="840" w:type="pct"/>
            <w:tcBorders>
              <w:right w:val="single" w:sz="4" w:space="0" w:color="auto"/>
            </w:tcBorders>
            <w:vAlign w:val="center"/>
          </w:tcPr>
          <w:p w:rsidR="00905855" w:rsidRPr="00905855" w:rsidRDefault="00905855" w:rsidP="003A59B5">
            <w:pPr>
              <w:spacing w:after="0" w:line="240" w:lineRule="auto"/>
              <w:jc w:val="center"/>
              <w:rPr>
                <w:rFonts w:ascii="Times New Roman" w:eastAsiaTheme="minorEastAsia" w:hAnsi="Times New Roman"/>
                <w:sz w:val="26"/>
                <w:szCs w:val="26"/>
                <w:lang w:eastAsia="ru-RU"/>
              </w:rPr>
            </w:pPr>
          </w:p>
        </w:tc>
        <w:tc>
          <w:tcPr>
            <w:tcW w:w="688" w:type="pct"/>
            <w:tcBorders>
              <w:left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heme="minorEastAsia" w:hAnsi="Times New Roman"/>
                <w:sz w:val="26"/>
                <w:szCs w:val="26"/>
                <w:lang w:eastAsia="ru-RU"/>
              </w:rPr>
            </w:pPr>
            <w:r w:rsidRPr="00905855">
              <w:rPr>
                <w:rFonts w:ascii="Times New Roman" w:eastAsiaTheme="minorEastAsia" w:hAnsi="Times New Roman"/>
                <w:sz w:val="26"/>
                <w:szCs w:val="26"/>
                <w:lang w:eastAsia="ru-RU"/>
              </w:rPr>
              <w:t>Площадь муниципального жилого фонда</w:t>
            </w:r>
          </w:p>
        </w:tc>
        <w:tc>
          <w:tcPr>
            <w:tcW w:w="474" w:type="pct"/>
            <w:tcBorders>
              <w:left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heme="minorEastAsia" w:hAnsi="Times New Roman"/>
                <w:sz w:val="26"/>
                <w:szCs w:val="26"/>
                <w:lang w:eastAsia="ru-RU"/>
              </w:rPr>
            </w:pPr>
            <w:r w:rsidRPr="00905855">
              <w:rPr>
                <w:rFonts w:ascii="Times New Roman" w:eastAsiaTheme="minorEastAsia" w:hAnsi="Times New Roman"/>
                <w:sz w:val="26"/>
                <w:szCs w:val="26"/>
                <w:lang w:eastAsia="ru-RU"/>
              </w:rPr>
              <w:t>м</w:t>
            </w:r>
            <w:r w:rsidRPr="00905855">
              <w:rPr>
                <w:rFonts w:ascii="Times New Roman" w:eastAsiaTheme="minorEastAsia" w:hAnsi="Times New Roman"/>
                <w:sz w:val="26"/>
                <w:szCs w:val="26"/>
                <w:vertAlign w:val="superscript"/>
                <w:lang w:eastAsia="ru-RU"/>
              </w:rPr>
              <w:t>2</w:t>
            </w:r>
          </w:p>
        </w:tc>
        <w:tc>
          <w:tcPr>
            <w:tcW w:w="245" w:type="pct"/>
            <w:tcBorders>
              <w:left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heme="minorEastAsia" w:hAnsi="Times New Roman"/>
                <w:sz w:val="26"/>
                <w:szCs w:val="26"/>
                <w:lang w:eastAsia="ru-RU"/>
              </w:rPr>
            </w:pPr>
            <w:r w:rsidRPr="00905855">
              <w:rPr>
                <w:rFonts w:ascii="Times New Roman" w:eastAsiaTheme="minorEastAsia" w:hAnsi="Times New Roman"/>
                <w:sz w:val="26"/>
                <w:szCs w:val="26"/>
                <w:lang w:eastAsia="ru-RU"/>
              </w:rPr>
              <w:t>0</w:t>
            </w:r>
          </w:p>
        </w:tc>
        <w:tc>
          <w:tcPr>
            <w:tcW w:w="287" w:type="pct"/>
            <w:tcBorders>
              <w:left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heme="minorEastAsia" w:hAnsi="Times New Roman"/>
                <w:sz w:val="26"/>
                <w:szCs w:val="26"/>
                <w:lang w:eastAsia="ru-RU"/>
              </w:rPr>
            </w:pPr>
            <w:r w:rsidRPr="00905855">
              <w:rPr>
                <w:rFonts w:ascii="Times New Roman" w:eastAsiaTheme="minorEastAsia" w:hAnsi="Times New Roman"/>
                <w:sz w:val="26"/>
                <w:szCs w:val="26"/>
                <w:lang w:eastAsia="ru-RU"/>
              </w:rPr>
              <w:t>31592</w:t>
            </w:r>
          </w:p>
        </w:tc>
        <w:tc>
          <w:tcPr>
            <w:tcW w:w="287" w:type="pct"/>
            <w:tcBorders>
              <w:left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heme="minorEastAsia" w:hAnsi="Times New Roman"/>
                <w:sz w:val="26"/>
                <w:szCs w:val="26"/>
                <w:lang w:eastAsia="ru-RU"/>
              </w:rPr>
            </w:pPr>
            <w:r w:rsidRPr="00905855">
              <w:rPr>
                <w:rFonts w:ascii="Times New Roman" w:eastAsiaTheme="minorEastAsia" w:hAnsi="Times New Roman"/>
                <w:sz w:val="26"/>
                <w:szCs w:val="26"/>
                <w:lang w:eastAsia="ru-RU"/>
              </w:rPr>
              <w:t>31592</w:t>
            </w:r>
          </w:p>
        </w:tc>
        <w:tc>
          <w:tcPr>
            <w:tcW w:w="287" w:type="pct"/>
            <w:tcBorders>
              <w:left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heme="minorEastAsia" w:hAnsi="Times New Roman"/>
                <w:sz w:val="26"/>
                <w:szCs w:val="26"/>
                <w:lang w:eastAsia="ru-RU"/>
              </w:rPr>
            </w:pPr>
            <w:r w:rsidRPr="00905855">
              <w:rPr>
                <w:rFonts w:ascii="Times New Roman" w:eastAsiaTheme="minorEastAsia" w:hAnsi="Times New Roman"/>
                <w:sz w:val="26"/>
                <w:szCs w:val="26"/>
                <w:lang w:eastAsia="ru-RU"/>
              </w:rPr>
              <w:t>31592</w:t>
            </w:r>
          </w:p>
        </w:tc>
        <w:tc>
          <w:tcPr>
            <w:tcW w:w="338" w:type="pct"/>
            <w:gridSpan w:val="2"/>
            <w:tcBorders>
              <w:left w:val="single" w:sz="4" w:space="0" w:color="auto"/>
              <w:right w:val="single" w:sz="4" w:space="0" w:color="auto"/>
            </w:tcBorders>
            <w:vAlign w:val="center"/>
          </w:tcPr>
          <w:p w:rsidR="00905855" w:rsidRPr="00905855" w:rsidRDefault="00905855" w:rsidP="003A59B5">
            <w:pPr>
              <w:spacing w:after="0" w:line="240" w:lineRule="auto"/>
              <w:jc w:val="center"/>
              <w:rPr>
                <w:rFonts w:ascii="Times New Roman" w:eastAsiaTheme="minorEastAsia" w:hAnsi="Times New Roman"/>
                <w:sz w:val="26"/>
                <w:szCs w:val="26"/>
                <w:lang w:eastAsia="ru-RU"/>
              </w:rPr>
            </w:pPr>
            <w:r w:rsidRPr="00905855">
              <w:rPr>
                <w:rFonts w:ascii="Times New Roman" w:eastAsiaTheme="minorEastAsia" w:hAnsi="Times New Roman"/>
                <w:sz w:val="26"/>
                <w:szCs w:val="26"/>
                <w:lang w:eastAsia="ru-RU"/>
              </w:rPr>
              <w:t>31592</w:t>
            </w:r>
          </w:p>
        </w:tc>
        <w:tc>
          <w:tcPr>
            <w:tcW w:w="226" w:type="pct"/>
            <w:gridSpan w:val="3"/>
            <w:tcBorders>
              <w:left w:val="single" w:sz="4" w:space="0" w:color="auto"/>
              <w:right w:val="single" w:sz="4" w:space="0" w:color="auto"/>
            </w:tcBorders>
            <w:vAlign w:val="center"/>
          </w:tcPr>
          <w:p w:rsidR="00905855" w:rsidRPr="00905855" w:rsidRDefault="00905855" w:rsidP="003A59B5">
            <w:pPr>
              <w:spacing w:after="0" w:line="240" w:lineRule="auto"/>
              <w:jc w:val="center"/>
              <w:rPr>
                <w:rFonts w:eastAsiaTheme="minorEastAsia"/>
                <w:lang w:eastAsia="ru-RU"/>
              </w:rPr>
            </w:pPr>
            <w:r w:rsidRPr="00905855">
              <w:rPr>
                <w:rFonts w:ascii="Times New Roman" w:eastAsiaTheme="minorEastAsia" w:hAnsi="Times New Roman"/>
                <w:sz w:val="26"/>
                <w:szCs w:val="26"/>
                <w:lang w:val="en-US" w:eastAsia="ru-RU"/>
              </w:rPr>
              <w:t>X</w:t>
            </w:r>
          </w:p>
        </w:tc>
        <w:tc>
          <w:tcPr>
            <w:tcW w:w="305" w:type="pct"/>
            <w:gridSpan w:val="2"/>
            <w:tcBorders>
              <w:left w:val="single" w:sz="4" w:space="0" w:color="auto"/>
              <w:right w:val="single" w:sz="4" w:space="0" w:color="auto"/>
            </w:tcBorders>
            <w:vAlign w:val="center"/>
          </w:tcPr>
          <w:p w:rsidR="00905855" w:rsidRPr="00905855" w:rsidRDefault="00905855" w:rsidP="003A59B5">
            <w:pPr>
              <w:spacing w:after="0" w:line="240" w:lineRule="auto"/>
              <w:jc w:val="center"/>
              <w:rPr>
                <w:rFonts w:eastAsiaTheme="minorEastAsia"/>
                <w:lang w:eastAsia="ru-RU"/>
              </w:rPr>
            </w:pPr>
            <w:r w:rsidRPr="00905855">
              <w:rPr>
                <w:rFonts w:ascii="Times New Roman" w:eastAsiaTheme="minorEastAsia" w:hAnsi="Times New Roman"/>
                <w:sz w:val="26"/>
                <w:szCs w:val="26"/>
                <w:lang w:val="en-US" w:eastAsia="ru-RU"/>
              </w:rPr>
              <w:t>X</w:t>
            </w:r>
          </w:p>
        </w:tc>
        <w:tc>
          <w:tcPr>
            <w:tcW w:w="311" w:type="pct"/>
            <w:gridSpan w:val="3"/>
            <w:tcBorders>
              <w:left w:val="single" w:sz="4" w:space="0" w:color="auto"/>
              <w:right w:val="single" w:sz="4" w:space="0" w:color="auto"/>
            </w:tcBorders>
            <w:vAlign w:val="center"/>
          </w:tcPr>
          <w:p w:rsidR="00905855" w:rsidRPr="00905855" w:rsidRDefault="00905855" w:rsidP="003A59B5">
            <w:pPr>
              <w:spacing w:after="0" w:line="240" w:lineRule="auto"/>
              <w:jc w:val="center"/>
              <w:rPr>
                <w:rFonts w:eastAsiaTheme="minorEastAsia"/>
                <w:lang w:eastAsia="ru-RU"/>
              </w:rPr>
            </w:pPr>
            <w:r w:rsidRPr="00905855">
              <w:rPr>
                <w:rFonts w:ascii="Times New Roman" w:eastAsiaTheme="minorEastAsia" w:hAnsi="Times New Roman"/>
                <w:sz w:val="26"/>
                <w:szCs w:val="26"/>
                <w:lang w:val="en-US" w:eastAsia="ru-RU"/>
              </w:rPr>
              <w:t>X</w:t>
            </w:r>
          </w:p>
        </w:tc>
        <w:tc>
          <w:tcPr>
            <w:tcW w:w="390" w:type="pct"/>
            <w:gridSpan w:val="4"/>
            <w:tcBorders>
              <w:left w:val="single" w:sz="4" w:space="0" w:color="auto"/>
              <w:right w:val="single" w:sz="4" w:space="0" w:color="auto"/>
            </w:tcBorders>
            <w:vAlign w:val="center"/>
          </w:tcPr>
          <w:p w:rsidR="00905855" w:rsidRPr="00905855" w:rsidRDefault="00905855" w:rsidP="003A59B5">
            <w:pPr>
              <w:spacing w:after="0" w:line="240" w:lineRule="auto"/>
              <w:jc w:val="center"/>
              <w:rPr>
                <w:rFonts w:eastAsiaTheme="minorEastAsia"/>
                <w:lang w:eastAsia="ru-RU"/>
              </w:rPr>
            </w:pPr>
            <w:r w:rsidRPr="00905855">
              <w:rPr>
                <w:rFonts w:ascii="Times New Roman" w:eastAsiaTheme="minorEastAsia" w:hAnsi="Times New Roman"/>
                <w:sz w:val="26"/>
                <w:szCs w:val="26"/>
                <w:lang w:val="en-US" w:eastAsia="ru-RU"/>
              </w:rPr>
              <w:t>X</w:t>
            </w:r>
          </w:p>
        </w:tc>
        <w:tc>
          <w:tcPr>
            <w:tcW w:w="241" w:type="pct"/>
            <w:gridSpan w:val="2"/>
            <w:tcBorders>
              <w:left w:val="single" w:sz="4" w:space="0" w:color="auto"/>
            </w:tcBorders>
            <w:vAlign w:val="center"/>
          </w:tcPr>
          <w:p w:rsidR="00905855" w:rsidRPr="00905855" w:rsidRDefault="00905855" w:rsidP="003A59B5">
            <w:pPr>
              <w:spacing w:after="0" w:line="240" w:lineRule="auto"/>
              <w:jc w:val="center"/>
              <w:rPr>
                <w:rFonts w:eastAsiaTheme="minorEastAsia"/>
                <w:lang w:eastAsia="ru-RU"/>
              </w:rPr>
            </w:pPr>
            <w:r w:rsidRPr="00905855">
              <w:rPr>
                <w:rFonts w:ascii="Times New Roman" w:eastAsiaTheme="minorEastAsia" w:hAnsi="Times New Roman"/>
                <w:sz w:val="26"/>
                <w:szCs w:val="26"/>
                <w:lang w:val="en-US" w:eastAsia="ru-RU"/>
              </w:rPr>
              <w:t>X</w:t>
            </w:r>
          </w:p>
        </w:tc>
      </w:tr>
    </w:tbl>
    <w:p w:rsidR="00905855" w:rsidRPr="00905855" w:rsidRDefault="00905855" w:rsidP="00905855">
      <w:pPr>
        <w:spacing w:after="0" w:line="480" w:lineRule="auto"/>
        <w:jc w:val="right"/>
        <w:rPr>
          <w:rFonts w:ascii="Times New Roman" w:eastAsiaTheme="minorEastAsia" w:hAnsi="Times New Roman"/>
          <w:sz w:val="24"/>
          <w:szCs w:val="24"/>
          <w:lang w:eastAsia="ru-RU"/>
        </w:rPr>
      </w:pPr>
      <w:r w:rsidRPr="00905855">
        <w:rPr>
          <w:rFonts w:ascii="Times New Roman" w:eastAsiaTheme="minorEastAsia" w:hAnsi="Times New Roman"/>
          <w:sz w:val="24"/>
          <w:szCs w:val="24"/>
          <w:lang w:eastAsia="ru-RU"/>
        </w:rPr>
        <w:t>».</w:t>
      </w:r>
    </w:p>
    <w:p w:rsidR="00DA2333" w:rsidRDefault="00DA2333" w:rsidP="00F726A1">
      <w:pPr>
        <w:spacing w:after="0"/>
        <w:jc w:val="center"/>
        <w:rPr>
          <w:rFonts w:ascii="Times New Roman" w:hAnsi="Times New Roman"/>
          <w:i/>
          <w:sz w:val="28"/>
          <w:szCs w:val="28"/>
        </w:rPr>
      </w:pPr>
    </w:p>
    <w:p w:rsidR="00DA2333" w:rsidRDefault="00DA2333" w:rsidP="00F726A1">
      <w:pPr>
        <w:spacing w:after="0"/>
        <w:jc w:val="center"/>
        <w:rPr>
          <w:rFonts w:ascii="Times New Roman" w:hAnsi="Times New Roman"/>
          <w:i/>
          <w:sz w:val="28"/>
          <w:szCs w:val="28"/>
        </w:rPr>
      </w:pPr>
    </w:p>
    <w:p w:rsidR="00DA2333" w:rsidRDefault="00DA2333" w:rsidP="00F726A1">
      <w:pPr>
        <w:spacing w:after="0"/>
        <w:jc w:val="center"/>
        <w:rPr>
          <w:rFonts w:ascii="Times New Roman" w:hAnsi="Times New Roman"/>
          <w:i/>
          <w:sz w:val="28"/>
          <w:szCs w:val="28"/>
        </w:rPr>
      </w:pPr>
    </w:p>
    <w:p w:rsidR="00DA2333" w:rsidRDefault="00DA2333" w:rsidP="00F726A1">
      <w:pPr>
        <w:spacing w:after="0"/>
        <w:jc w:val="center"/>
        <w:rPr>
          <w:rFonts w:ascii="Times New Roman" w:hAnsi="Times New Roman"/>
          <w:i/>
          <w:sz w:val="28"/>
          <w:szCs w:val="28"/>
        </w:rPr>
      </w:pPr>
    </w:p>
    <w:p w:rsidR="00DA2333" w:rsidRDefault="00DA2333" w:rsidP="00F726A1">
      <w:pPr>
        <w:spacing w:after="0"/>
        <w:jc w:val="center"/>
        <w:rPr>
          <w:rFonts w:ascii="Times New Roman" w:hAnsi="Times New Roman"/>
          <w:i/>
          <w:sz w:val="28"/>
          <w:szCs w:val="28"/>
        </w:rPr>
      </w:pPr>
    </w:p>
    <w:p w:rsidR="00DA2333" w:rsidRDefault="00DA2333" w:rsidP="00F726A1">
      <w:pPr>
        <w:spacing w:after="0"/>
        <w:jc w:val="center"/>
        <w:rPr>
          <w:rFonts w:ascii="Times New Roman" w:hAnsi="Times New Roman"/>
          <w:i/>
          <w:sz w:val="28"/>
          <w:szCs w:val="28"/>
        </w:rPr>
      </w:pPr>
    </w:p>
    <w:p w:rsidR="00DA2333" w:rsidRDefault="00DA2333" w:rsidP="00F726A1">
      <w:pPr>
        <w:spacing w:after="0"/>
        <w:jc w:val="center"/>
        <w:rPr>
          <w:rFonts w:ascii="Times New Roman" w:hAnsi="Times New Roman"/>
          <w:i/>
          <w:sz w:val="28"/>
          <w:szCs w:val="28"/>
        </w:rPr>
      </w:pPr>
    </w:p>
    <w:p w:rsidR="00DA2333" w:rsidRDefault="00DA2333" w:rsidP="00F726A1">
      <w:pPr>
        <w:spacing w:after="0"/>
        <w:jc w:val="center"/>
        <w:rPr>
          <w:rFonts w:ascii="Times New Roman" w:hAnsi="Times New Roman"/>
          <w:i/>
          <w:sz w:val="28"/>
          <w:szCs w:val="28"/>
        </w:rPr>
      </w:pPr>
    </w:p>
    <w:p w:rsidR="00DA2333" w:rsidRDefault="00DA2333" w:rsidP="00F726A1">
      <w:pPr>
        <w:spacing w:after="0"/>
        <w:jc w:val="center"/>
        <w:rPr>
          <w:rFonts w:ascii="Times New Roman" w:hAnsi="Times New Roman"/>
          <w:i/>
          <w:sz w:val="28"/>
          <w:szCs w:val="28"/>
        </w:rPr>
      </w:pPr>
    </w:p>
    <w:p w:rsidR="00DA2333" w:rsidRDefault="00DA2333" w:rsidP="00F726A1">
      <w:pPr>
        <w:spacing w:after="0"/>
        <w:jc w:val="center"/>
        <w:rPr>
          <w:rFonts w:ascii="Times New Roman" w:hAnsi="Times New Roman"/>
          <w:i/>
          <w:sz w:val="28"/>
          <w:szCs w:val="28"/>
        </w:rPr>
      </w:pPr>
    </w:p>
    <w:p w:rsidR="00DA2333" w:rsidRDefault="00DA2333" w:rsidP="00F726A1">
      <w:pPr>
        <w:spacing w:after="0"/>
        <w:jc w:val="center"/>
        <w:rPr>
          <w:rFonts w:ascii="Times New Roman" w:hAnsi="Times New Roman"/>
          <w:i/>
          <w:sz w:val="28"/>
          <w:szCs w:val="28"/>
        </w:rPr>
      </w:pPr>
    </w:p>
    <w:p w:rsidR="00DA2333" w:rsidRDefault="00DA2333" w:rsidP="00F726A1">
      <w:pPr>
        <w:spacing w:after="0"/>
        <w:jc w:val="center"/>
        <w:rPr>
          <w:rFonts w:ascii="Times New Roman" w:hAnsi="Times New Roman"/>
          <w:i/>
          <w:sz w:val="28"/>
          <w:szCs w:val="28"/>
        </w:rPr>
      </w:pPr>
    </w:p>
    <w:p w:rsidR="00DA2333" w:rsidRDefault="00DA2333" w:rsidP="00F726A1">
      <w:pPr>
        <w:spacing w:after="0"/>
        <w:jc w:val="center"/>
        <w:rPr>
          <w:rFonts w:ascii="Times New Roman" w:hAnsi="Times New Roman"/>
          <w:i/>
          <w:sz w:val="28"/>
          <w:szCs w:val="28"/>
        </w:rPr>
      </w:pPr>
    </w:p>
    <w:p w:rsidR="00DA2333" w:rsidRDefault="00DA2333" w:rsidP="00F726A1">
      <w:pPr>
        <w:spacing w:after="0"/>
        <w:jc w:val="center"/>
        <w:rPr>
          <w:rFonts w:ascii="Times New Roman" w:hAnsi="Times New Roman"/>
          <w:i/>
          <w:sz w:val="28"/>
          <w:szCs w:val="28"/>
        </w:rPr>
      </w:pPr>
    </w:p>
    <w:p w:rsidR="00DA2333" w:rsidRDefault="00DA2333" w:rsidP="00F726A1">
      <w:pPr>
        <w:spacing w:after="0"/>
        <w:jc w:val="center"/>
        <w:rPr>
          <w:rFonts w:ascii="Times New Roman" w:hAnsi="Times New Roman"/>
          <w:i/>
          <w:sz w:val="28"/>
          <w:szCs w:val="28"/>
        </w:rPr>
      </w:pPr>
    </w:p>
    <w:p w:rsidR="00DA2333" w:rsidRDefault="00DA2333" w:rsidP="00F726A1">
      <w:pPr>
        <w:spacing w:after="0"/>
        <w:jc w:val="center"/>
        <w:rPr>
          <w:rFonts w:ascii="Times New Roman" w:hAnsi="Times New Roman"/>
          <w:i/>
          <w:sz w:val="28"/>
          <w:szCs w:val="28"/>
        </w:rPr>
      </w:pPr>
    </w:p>
    <w:p w:rsidR="003A59B5" w:rsidRDefault="003A59B5" w:rsidP="00F726A1">
      <w:pPr>
        <w:spacing w:after="0"/>
        <w:jc w:val="center"/>
        <w:rPr>
          <w:rFonts w:ascii="Times New Roman" w:hAnsi="Times New Roman"/>
          <w:i/>
          <w:sz w:val="28"/>
          <w:szCs w:val="28"/>
        </w:rPr>
        <w:sectPr w:rsidR="003A59B5" w:rsidSect="003A59B5">
          <w:pgSz w:w="16838" w:h="11906" w:orient="landscape"/>
          <w:pgMar w:top="709" w:right="1134" w:bottom="1843" w:left="425" w:header="170" w:footer="170" w:gutter="0"/>
          <w:cols w:space="708"/>
          <w:docGrid w:linePitch="360"/>
        </w:sectPr>
      </w:pPr>
    </w:p>
    <w:tbl>
      <w:tblPr>
        <w:tblW w:w="0" w:type="auto"/>
        <w:tblLayout w:type="fixed"/>
        <w:tblLook w:val="0000"/>
      </w:tblPr>
      <w:tblGrid>
        <w:gridCol w:w="3652"/>
        <w:gridCol w:w="2126"/>
        <w:gridCol w:w="3566"/>
      </w:tblGrid>
      <w:tr w:rsidR="000E56C2" w:rsidTr="000E56C2">
        <w:tc>
          <w:tcPr>
            <w:tcW w:w="3652" w:type="dxa"/>
            <w:shd w:val="clear" w:color="auto" w:fill="auto"/>
          </w:tcPr>
          <w:p w:rsidR="000E56C2" w:rsidRDefault="000E56C2" w:rsidP="000E56C2">
            <w:pPr>
              <w:tabs>
                <w:tab w:val="left" w:pos="540"/>
                <w:tab w:val="left" w:pos="705"/>
              </w:tabs>
              <w:spacing w:after="0" w:line="200" w:lineRule="atLeast"/>
              <w:jc w:val="center"/>
              <w:rPr>
                <w:rFonts w:ascii="Times New Roman" w:eastAsia="Times New Roman" w:hAnsi="Times New Roman"/>
                <w:b/>
                <w:bCs/>
                <w:sz w:val="20"/>
                <w:szCs w:val="20"/>
              </w:rPr>
            </w:pPr>
            <w:r>
              <w:rPr>
                <w:rFonts w:ascii="Times New Roman" w:eastAsia="Times New Roman" w:hAnsi="Times New Roman"/>
                <w:b/>
                <w:bCs/>
                <w:sz w:val="20"/>
                <w:szCs w:val="20"/>
              </w:rPr>
              <w:lastRenderedPageBreak/>
              <w:t xml:space="preserve">«Изьва» </w:t>
            </w:r>
          </w:p>
          <w:p w:rsidR="000E56C2" w:rsidRDefault="000E56C2" w:rsidP="000E56C2">
            <w:pPr>
              <w:spacing w:after="0" w:line="200" w:lineRule="atLeast"/>
              <w:jc w:val="center"/>
              <w:rPr>
                <w:rFonts w:ascii="Times New Roman" w:eastAsia="Times New Roman" w:hAnsi="Times New Roman"/>
                <w:b/>
                <w:bCs/>
                <w:sz w:val="20"/>
                <w:szCs w:val="20"/>
              </w:rPr>
            </w:pPr>
            <w:r>
              <w:rPr>
                <w:rFonts w:ascii="Times New Roman" w:eastAsia="Times New Roman" w:hAnsi="Times New Roman"/>
                <w:b/>
                <w:bCs/>
                <w:sz w:val="20"/>
                <w:szCs w:val="20"/>
              </w:rPr>
              <w:t xml:space="preserve">муниципальнöй районса </w:t>
            </w:r>
          </w:p>
          <w:p w:rsidR="000E56C2" w:rsidRDefault="000E56C2" w:rsidP="000E56C2">
            <w:pPr>
              <w:spacing w:after="0" w:line="200" w:lineRule="atLeast"/>
              <w:jc w:val="center"/>
              <w:rPr>
                <w:rFonts w:ascii="Times New Roman" w:eastAsia="Times New Roman" w:hAnsi="Times New Roman"/>
                <w:b/>
                <w:bCs/>
                <w:sz w:val="20"/>
                <w:szCs w:val="20"/>
              </w:rPr>
            </w:pPr>
            <w:r>
              <w:rPr>
                <w:rFonts w:ascii="Times New Roman" w:eastAsia="Times New Roman" w:hAnsi="Times New Roman"/>
                <w:b/>
                <w:bCs/>
                <w:sz w:val="20"/>
                <w:szCs w:val="20"/>
              </w:rPr>
              <w:t>администрация</w:t>
            </w:r>
          </w:p>
        </w:tc>
        <w:tc>
          <w:tcPr>
            <w:tcW w:w="2126" w:type="dxa"/>
            <w:shd w:val="clear" w:color="auto" w:fill="auto"/>
          </w:tcPr>
          <w:p w:rsidR="000E56C2" w:rsidRDefault="000E56C2" w:rsidP="000E56C2">
            <w:pPr>
              <w:jc w:val="center"/>
              <w:rPr>
                <w:rFonts w:ascii="Times New Roman" w:eastAsia="Times New Roman" w:hAnsi="Times New Roman"/>
                <w:b/>
                <w:bCs/>
                <w:sz w:val="20"/>
                <w:szCs w:val="20"/>
              </w:rPr>
            </w:pPr>
            <w:r>
              <w:rPr>
                <w:b/>
                <w:noProof/>
                <w:sz w:val="20"/>
                <w:szCs w:val="20"/>
                <w:lang w:eastAsia="ru-RU"/>
              </w:rPr>
              <w:drawing>
                <wp:inline distT="0" distB="0" distL="0" distR="0">
                  <wp:extent cx="714596" cy="874457"/>
                  <wp:effectExtent l="19050" t="0" r="9304" b="0"/>
                  <wp:docPr id="225"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25" cstate="print"/>
                          <a:srcRect/>
                          <a:stretch>
                            <a:fillRect/>
                          </a:stretch>
                        </pic:blipFill>
                        <pic:spPr bwMode="auto">
                          <a:xfrm>
                            <a:off x="0" y="0"/>
                            <a:ext cx="714596" cy="874457"/>
                          </a:xfrm>
                          <a:prstGeom prst="rect">
                            <a:avLst/>
                          </a:prstGeom>
                          <a:noFill/>
                          <a:ln w="9525">
                            <a:noFill/>
                            <a:miter lim="800000"/>
                            <a:headEnd/>
                            <a:tailEnd/>
                          </a:ln>
                        </pic:spPr>
                      </pic:pic>
                    </a:graphicData>
                  </a:graphic>
                </wp:inline>
              </w:drawing>
            </w:r>
          </w:p>
        </w:tc>
        <w:tc>
          <w:tcPr>
            <w:tcW w:w="3566" w:type="dxa"/>
            <w:shd w:val="clear" w:color="auto" w:fill="auto"/>
          </w:tcPr>
          <w:p w:rsidR="000E56C2" w:rsidRDefault="000E56C2" w:rsidP="000E56C2">
            <w:pPr>
              <w:spacing w:after="0" w:line="200" w:lineRule="atLeast"/>
              <w:jc w:val="center"/>
              <w:rPr>
                <w:rFonts w:ascii="Times New Roman" w:eastAsia="Times New Roman" w:hAnsi="Times New Roman"/>
                <w:b/>
                <w:bCs/>
                <w:sz w:val="20"/>
                <w:szCs w:val="20"/>
              </w:rPr>
            </w:pPr>
            <w:r>
              <w:rPr>
                <w:rFonts w:ascii="Times New Roman" w:eastAsia="Times New Roman" w:hAnsi="Times New Roman"/>
                <w:b/>
                <w:bCs/>
                <w:sz w:val="20"/>
                <w:szCs w:val="20"/>
              </w:rPr>
              <w:t xml:space="preserve">Администрация </w:t>
            </w:r>
          </w:p>
          <w:p w:rsidR="000E56C2" w:rsidRDefault="000E56C2" w:rsidP="000E56C2">
            <w:pPr>
              <w:spacing w:after="0" w:line="200" w:lineRule="atLeast"/>
              <w:jc w:val="center"/>
              <w:rPr>
                <w:rFonts w:ascii="Times New Roman" w:eastAsia="Times New Roman" w:hAnsi="Times New Roman"/>
                <w:b/>
                <w:bCs/>
                <w:sz w:val="20"/>
                <w:szCs w:val="20"/>
              </w:rPr>
            </w:pPr>
            <w:r>
              <w:rPr>
                <w:rFonts w:ascii="Times New Roman" w:eastAsia="Times New Roman" w:hAnsi="Times New Roman"/>
                <w:b/>
                <w:bCs/>
                <w:sz w:val="20"/>
                <w:szCs w:val="20"/>
              </w:rPr>
              <w:t xml:space="preserve">муниципального района </w:t>
            </w:r>
          </w:p>
          <w:p w:rsidR="000E56C2" w:rsidRDefault="000E56C2" w:rsidP="000E56C2">
            <w:pPr>
              <w:spacing w:after="0" w:line="200" w:lineRule="atLeast"/>
              <w:jc w:val="center"/>
              <w:rPr>
                <w:rFonts w:ascii="Times New Roman" w:eastAsia="Times New Roman" w:hAnsi="Times New Roman"/>
                <w:b/>
                <w:bCs/>
                <w:sz w:val="20"/>
                <w:szCs w:val="20"/>
              </w:rPr>
            </w:pPr>
            <w:r>
              <w:rPr>
                <w:rFonts w:ascii="Times New Roman" w:eastAsia="Times New Roman" w:hAnsi="Times New Roman"/>
                <w:b/>
                <w:bCs/>
                <w:sz w:val="20"/>
                <w:szCs w:val="20"/>
              </w:rPr>
              <w:t>«Ижемский»</w:t>
            </w:r>
          </w:p>
        </w:tc>
      </w:tr>
    </w:tbl>
    <w:p w:rsidR="000E56C2" w:rsidRPr="0039119E" w:rsidRDefault="000E56C2" w:rsidP="000E56C2">
      <w:pPr>
        <w:pStyle w:val="10"/>
        <w:jc w:val="center"/>
        <w:rPr>
          <w:b/>
          <w:szCs w:val="28"/>
        </w:rPr>
      </w:pPr>
      <w:r w:rsidRPr="0039119E">
        <w:rPr>
          <w:b/>
          <w:szCs w:val="28"/>
        </w:rPr>
        <w:t>Ш У Ö М</w:t>
      </w:r>
    </w:p>
    <w:p w:rsidR="000E56C2" w:rsidRPr="00195DB6" w:rsidRDefault="000E56C2" w:rsidP="000E56C2">
      <w:pPr>
        <w:spacing w:after="0" w:line="240" w:lineRule="auto"/>
        <w:rPr>
          <w:rFonts w:ascii="Times New Roman" w:hAnsi="Times New Roman"/>
          <w:sz w:val="28"/>
          <w:szCs w:val="28"/>
        </w:rPr>
      </w:pPr>
    </w:p>
    <w:p w:rsidR="000E56C2" w:rsidRPr="00195DB6" w:rsidRDefault="000E56C2" w:rsidP="000E56C2">
      <w:pPr>
        <w:spacing w:after="0" w:line="240" w:lineRule="auto"/>
        <w:jc w:val="center"/>
        <w:rPr>
          <w:rFonts w:ascii="Times New Roman" w:hAnsi="Times New Roman"/>
          <w:b/>
          <w:bCs/>
          <w:sz w:val="28"/>
          <w:szCs w:val="28"/>
        </w:rPr>
      </w:pPr>
      <w:r w:rsidRPr="00195DB6">
        <w:rPr>
          <w:rFonts w:ascii="Times New Roman" w:hAnsi="Times New Roman"/>
          <w:b/>
          <w:bCs/>
          <w:sz w:val="28"/>
          <w:szCs w:val="28"/>
        </w:rPr>
        <w:t xml:space="preserve">П О С Т А Н О В Л Е Н И Е </w:t>
      </w:r>
    </w:p>
    <w:p w:rsidR="000E56C2" w:rsidRPr="00195DB6" w:rsidRDefault="000E56C2" w:rsidP="000E56C2">
      <w:pPr>
        <w:spacing w:after="0" w:line="240" w:lineRule="auto"/>
        <w:rPr>
          <w:rFonts w:ascii="Times New Roman" w:hAnsi="Times New Roman"/>
        </w:rPr>
      </w:pPr>
    </w:p>
    <w:p w:rsidR="000E56C2" w:rsidRPr="00195DB6" w:rsidRDefault="000E56C2" w:rsidP="000E56C2">
      <w:pPr>
        <w:spacing w:after="0" w:line="240" w:lineRule="auto"/>
        <w:rPr>
          <w:rFonts w:ascii="Times New Roman" w:hAnsi="Times New Roman"/>
        </w:rPr>
      </w:pPr>
    </w:p>
    <w:p w:rsidR="000E56C2" w:rsidRDefault="000E56C2" w:rsidP="000E56C2">
      <w:pPr>
        <w:spacing w:after="0" w:line="240" w:lineRule="auto"/>
        <w:rPr>
          <w:rFonts w:ascii="Times New Roman" w:hAnsi="Times New Roman"/>
          <w:sz w:val="28"/>
          <w:szCs w:val="28"/>
        </w:rPr>
      </w:pPr>
      <w:r>
        <w:rPr>
          <w:rFonts w:ascii="Times New Roman" w:hAnsi="Times New Roman"/>
          <w:sz w:val="28"/>
          <w:szCs w:val="28"/>
        </w:rPr>
        <w:t>от 29 декабря 2</w:t>
      </w:r>
      <w:r w:rsidRPr="00195DB6">
        <w:rPr>
          <w:rFonts w:ascii="Times New Roman" w:hAnsi="Times New Roman"/>
          <w:sz w:val="28"/>
          <w:szCs w:val="28"/>
        </w:rPr>
        <w:t>01</w:t>
      </w:r>
      <w:r>
        <w:rPr>
          <w:rFonts w:ascii="Times New Roman" w:hAnsi="Times New Roman"/>
          <w:sz w:val="28"/>
          <w:szCs w:val="28"/>
        </w:rPr>
        <w:t>7</w:t>
      </w:r>
      <w:r w:rsidRPr="00195DB6">
        <w:rPr>
          <w:rFonts w:ascii="Times New Roman" w:hAnsi="Times New Roman"/>
          <w:sz w:val="28"/>
          <w:szCs w:val="28"/>
        </w:rPr>
        <w:t xml:space="preserve"> года</w:t>
      </w:r>
      <w:r>
        <w:rPr>
          <w:rFonts w:ascii="Times New Roman" w:hAnsi="Times New Roman"/>
          <w:sz w:val="28"/>
          <w:szCs w:val="28"/>
        </w:rPr>
        <w:t xml:space="preserve">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w:t>
      </w:r>
      <w:r>
        <w:rPr>
          <w:rFonts w:ascii="Times New Roman" w:hAnsi="Times New Roman"/>
          <w:sz w:val="28"/>
          <w:szCs w:val="28"/>
        </w:rPr>
        <w:tab/>
        <w:t xml:space="preserve">         </w:t>
      </w:r>
      <w:r w:rsidRPr="00195DB6">
        <w:rPr>
          <w:rFonts w:ascii="Times New Roman" w:hAnsi="Times New Roman"/>
          <w:sz w:val="28"/>
          <w:szCs w:val="28"/>
        </w:rPr>
        <w:t xml:space="preserve">  </w:t>
      </w:r>
      <w:r>
        <w:rPr>
          <w:rFonts w:ascii="Times New Roman" w:hAnsi="Times New Roman"/>
          <w:sz w:val="28"/>
          <w:szCs w:val="28"/>
        </w:rPr>
        <w:t xml:space="preserve"> </w:t>
      </w:r>
      <w:r w:rsidRPr="00195DB6">
        <w:rPr>
          <w:rFonts w:ascii="Times New Roman" w:hAnsi="Times New Roman"/>
          <w:sz w:val="28"/>
          <w:szCs w:val="28"/>
        </w:rPr>
        <w:t xml:space="preserve">       №</w:t>
      </w:r>
      <w:r>
        <w:rPr>
          <w:rFonts w:ascii="Times New Roman" w:hAnsi="Times New Roman"/>
          <w:sz w:val="28"/>
          <w:szCs w:val="28"/>
        </w:rPr>
        <w:t xml:space="preserve"> 1143 </w:t>
      </w:r>
    </w:p>
    <w:p w:rsidR="000E56C2" w:rsidRPr="00195DB6" w:rsidRDefault="000E56C2" w:rsidP="000E56C2">
      <w:pPr>
        <w:spacing w:after="0" w:line="240" w:lineRule="auto"/>
        <w:rPr>
          <w:rFonts w:ascii="Times New Roman" w:hAnsi="Times New Roman"/>
          <w:sz w:val="20"/>
          <w:szCs w:val="20"/>
        </w:rPr>
      </w:pPr>
      <w:r w:rsidRPr="00195DB6">
        <w:rPr>
          <w:rFonts w:ascii="Times New Roman" w:hAnsi="Times New Roman"/>
          <w:sz w:val="20"/>
          <w:szCs w:val="20"/>
        </w:rPr>
        <w:t>Республика Коми, Ижемский район, с. Ижма</w:t>
      </w:r>
    </w:p>
    <w:p w:rsidR="000E56C2" w:rsidRPr="00195DB6" w:rsidRDefault="000E56C2" w:rsidP="000E56C2">
      <w:pPr>
        <w:pStyle w:val="10"/>
      </w:pPr>
    </w:p>
    <w:p w:rsidR="000E56C2" w:rsidRPr="00CD1517" w:rsidRDefault="000E56C2" w:rsidP="000E56C2">
      <w:pPr>
        <w:tabs>
          <w:tab w:val="left" w:pos="4860"/>
          <w:tab w:val="left" w:pos="9360"/>
        </w:tabs>
        <w:spacing w:after="0" w:line="240" w:lineRule="auto"/>
        <w:ind w:right="-5"/>
        <w:jc w:val="center"/>
        <w:rPr>
          <w:rFonts w:ascii="Times New Roman" w:hAnsi="Times New Roman"/>
          <w:sz w:val="28"/>
          <w:szCs w:val="28"/>
        </w:rPr>
      </w:pPr>
      <w:r w:rsidRPr="00CD1517">
        <w:rPr>
          <w:rFonts w:ascii="Times New Roman" w:hAnsi="Times New Roman"/>
          <w:sz w:val="28"/>
          <w:szCs w:val="28"/>
        </w:rPr>
        <w:t xml:space="preserve">О внесении изменений в постановление администрации муниципального района «Ижемский» от </w:t>
      </w:r>
      <w:r>
        <w:rPr>
          <w:rFonts w:ascii="Times New Roman" w:hAnsi="Times New Roman"/>
          <w:sz w:val="28"/>
          <w:szCs w:val="28"/>
        </w:rPr>
        <w:t>29</w:t>
      </w:r>
      <w:r w:rsidRPr="00CD1517">
        <w:rPr>
          <w:rFonts w:ascii="Times New Roman" w:hAnsi="Times New Roman"/>
          <w:sz w:val="28"/>
          <w:szCs w:val="28"/>
        </w:rPr>
        <w:t xml:space="preserve"> декабря 201</w:t>
      </w:r>
      <w:r>
        <w:rPr>
          <w:rFonts w:ascii="Times New Roman" w:hAnsi="Times New Roman"/>
          <w:sz w:val="28"/>
          <w:szCs w:val="28"/>
        </w:rPr>
        <w:t>4</w:t>
      </w:r>
      <w:r w:rsidRPr="00CD1517">
        <w:rPr>
          <w:rFonts w:ascii="Times New Roman" w:hAnsi="Times New Roman"/>
          <w:sz w:val="28"/>
          <w:szCs w:val="28"/>
        </w:rPr>
        <w:t xml:space="preserve"> года № 12</w:t>
      </w:r>
      <w:r>
        <w:rPr>
          <w:rFonts w:ascii="Times New Roman" w:hAnsi="Times New Roman"/>
          <w:sz w:val="28"/>
          <w:szCs w:val="28"/>
        </w:rPr>
        <w:t>37</w:t>
      </w:r>
      <w:r w:rsidRPr="00CD1517">
        <w:rPr>
          <w:rFonts w:ascii="Times New Roman" w:hAnsi="Times New Roman"/>
          <w:sz w:val="28"/>
          <w:szCs w:val="28"/>
        </w:rPr>
        <w:t xml:space="preserve"> «Об утверждении муниципальной  программы </w:t>
      </w:r>
      <w:r>
        <w:rPr>
          <w:rFonts w:ascii="Times New Roman" w:hAnsi="Times New Roman"/>
          <w:sz w:val="28"/>
          <w:szCs w:val="28"/>
        </w:rPr>
        <w:t>муниципального образования муниципального района «Ижемский» «Развитие физической культуры и спорта»</w:t>
      </w:r>
    </w:p>
    <w:p w:rsidR="000E56C2" w:rsidRPr="00CD1517" w:rsidRDefault="000E56C2" w:rsidP="000E56C2">
      <w:pPr>
        <w:spacing w:after="0" w:line="240" w:lineRule="auto"/>
        <w:ind w:firstLine="720"/>
        <w:jc w:val="both"/>
        <w:rPr>
          <w:rFonts w:ascii="Times New Roman" w:hAnsi="Times New Roman"/>
          <w:sz w:val="28"/>
          <w:szCs w:val="28"/>
        </w:rPr>
      </w:pPr>
    </w:p>
    <w:p w:rsidR="000E56C2" w:rsidRPr="00CD1517" w:rsidRDefault="000E56C2" w:rsidP="000E56C2">
      <w:pPr>
        <w:spacing w:after="0" w:line="240" w:lineRule="auto"/>
        <w:ind w:firstLine="720"/>
        <w:jc w:val="both"/>
        <w:rPr>
          <w:rFonts w:ascii="Times New Roman" w:hAnsi="Times New Roman"/>
          <w:sz w:val="28"/>
          <w:szCs w:val="28"/>
        </w:rPr>
      </w:pPr>
      <w:r>
        <w:rPr>
          <w:rFonts w:ascii="Times New Roman" w:hAnsi="Times New Roman"/>
          <w:sz w:val="28"/>
          <w:szCs w:val="28"/>
        </w:rPr>
        <w:t>Руководствуясь распоряжением Правительства Республики Коми от 27.05.2013 № 194-р «об утверждении проекта «Внедрение унифицированной процедуры стратегического управления развитием муниципальных образований» в Республике Коми»,  постановлением администрации муниципального района «Ижемский» от 31.01.2014 № 61 «О муниципальных программах муниципального образования муниципального района «Ижемский», постановлением администрации муниципального района «Ижемский» от 08.04.2014 № 287 «Об утверждении перечня муниципальных программ муниципального района «Ижемский»,</w:t>
      </w:r>
    </w:p>
    <w:p w:rsidR="000E56C2" w:rsidRPr="00CD1517" w:rsidRDefault="000E56C2" w:rsidP="000E56C2">
      <w:pPr>
        <w:spacing w:after="0" w:line="240" w:lineRule="auto"/>
        <w:ind w:firstLine="720"/>
        <w:jc w:val="both"/>
        <w:rPr>
          <w:rFonts w:ascii="Times New Roman" w:hAnsi="Times New Roman"/>
          <w:sz w:val="28"/>
          <w:szCs w:val="28"/>
        </w:rPr>
      </w:pPr>
    </w:p>
    <w:p w:rsidR="000E56C2" w:rsidRPr="00CD1517" w:rsidRDefault="000E56C2" w:rsidP="000E56C2">
      <w:pPr>
        <w:spacing w:after="0" w:line="240" w:lineRule="auto"/>
        <w:jc w:val="center"/>
        <w:rPr>
          <w:rFonts w:ascii="Times New Roman" w:hAnsi="Times New Roman"/>
          <w:sz w:val="28"/>
          <w:szCs w:val="28"/>
        </w:rPr>
      </w:pPr>
      <w:r w:rsidRPr="00CD1517">
        <w:rPr>
          <w:rFonts w:ascii="Times New Roman" w:hAnsi="Times New Roman"/>
          <w:sz w:val="28"/>
          <w:szCs w:val="28"/>
        </w:rPr>
        <w:t>администрация муниципального района «Ижемский»</w:t>
      </w:r>
    </w:p>
    <w:p w:rsidR="000E56C2" w:rsidRPr="00CD1517" w:rsidRDefault="000E56C2" w:rsidP="000E56C2">
      <w:pPr>
        <w:spacing w:after="0" w:line="240" w:lineRule="auto"/>
        <w:jc w:val="center"/>
        <w:rPr>
          <w:rFonts w:ascii="Times New Roman" w:hAnsi="Times New Roman"/>
          <w:sz w:val="28"/>
          <w:szCs w:val="28"/>
        </w:rPr>
      </w:pPr>
    </w:p>
    <w:p w:rsidR="000E56C2" w:rsidRPr="00CD1517" w:rsidRDefault="000E56C2" w:rsidP="000E56C2">
      <w:pPr>
        <w:spacing w:after="0" w:line="240" w:lineRule="auto"/>
        <w:jc w:val="center"/>
        <w:rPr>
          <w:rFonts w:ascii="Times New Roman" w:hAnsi="Times New Roman"/>
          <w:sz w:val="28"/>
          <w:szCs w:val="28"/>
        </w:rPr>
      </w:pPr>
      <w:r w:rsidRPr="00CD1517">
        <w:rPr>
          <w:rFonts w:ascii="Times New Roman" w:hAnsi="Times New Roman"/>
          <w:sz w:val="28"/>
          <w:szCs w:val="28"/>
        </w:rPr>
        <w:t>П О С Т А Н О В Л Я Е Т :</w:t>
      </w:r>
    </w:p>
    <w:p w:rsidR="000E56C2" w:rsidRPr="00CD1517" w:rsidRDefault="000E56C2" w:rsidP="000E56C2">
      <w:pPr>
        <w:spacing w:after="0" w:line="240" w:lineRule="auto"/>
        <w:jc w:val="center"/>
        <w:rPr>
          <w:rFonts w:ascii="Times New Roman" w:hAnsi="Times New Roman"/>
          <w:sz w:val="28"/>
          <w:szCs w:val="28"/>
        </w:rPr>
      </w:pPr>
    </w:p>
    <w:p w:rsidR="000E56C2" w:rsidRDefault="000E56C2" w:rsidP="006917E0">
      <w:pPr>
        <w:pStyle w:val="a7"/>
        <w:widowControl w:val="0"/>
        <w:numPr>
          <w:ilvl w:val="0"/>
          <w:numId w:val="20"/>
        </w:numPr>
        <w:tabs>
          <w:tab w:val="clear" w:pos="644"/>
          <w:tab w:val="left" w:pos="0"/>
          <w:tab w:val="num" w:pos="142"/>
          <w:tab w:val="left" w:pos="993"/>
        </w:tabs>
        <w:ind w:left="0" w:firstLine="644"/>
        <w:jc w:val="both"/>
        <w:rPr>
          <w:sz w:val="28"/>
          <w:szCs w:val="28"/>
        </w:rPr>
      </w:pPr>
      <w:r w:rsidRPr="00CD1517">
        <w:rPr>
          <w:sz w:val="28"/>
          <w:szCs w:val="28"/>
        </w:rPr>
        <w:t xml:space="preserve">Внести в приложение к постановлению администрации муниципального района «Ижемский» от </w:t>
      </w:r>
      <w:r>
        <w:rPr>
          <w:sz w:val="28"/>
          <w:szCs w:val="28"/>
        </w:rPr>
        <w:t>29</w:t>
      </w:r>
      <w:r w:rsidRPr="00CD1517">
        <w:rPr>
          <w:sz w:val="28"/>
          <w:szCs w:val="28"/>
        </w:rPr>
        <w:t xml:space="preserve"> декабря 201</w:t>
      </w:r>
      <w:r>
        <w:rPr>
          <w:sz w:val="28"/>
          <w:szCs w:val="28"/>
        </w:rPr>
        <w:t>4</w:t>
      </w:r>
      <w:r w:rsidRPr="00CD1517">
        <w:rPr>
          <w:sz w:val="28"/>
          <w:szCs w:val="28"/>
        </w:rPr>
        <w:t xml:space="preserve"> года № 12</w:t>
      </w:r>
      <w:r>
        <w:rPr>
          <w:sz w:val="28"/>
          <w:szCs w:val="28"/>
        </w:rPr>
        <w:t>37</w:t>
      </w:r>
      <w:r w:rsidRPr="00CD1517">
        <w:rPr>
          <w:sz w:val="28"/>
          <w:szCs w:val="28"/>
        </w:rPr>
        <w:t xml:space="preserve"> «Об утверждении муниципальной  программы </w:t>
      </w:r>
      <w:r>
        <w:rPr>
          <w:sz w:val="28"/>
          <w:szCs w:val="28"/>
        </w:rPr>
        <w:t xml:space="preserve">муниципального образования муниципального района «Ижемский» «Развитие физической культуры и спорта» </w:t>
      </w:r>
      <w:r w:rsidRPr="00CD1517">
        <w:rPr>
          <w:sz w:val="28"/>
          <w:szCs w:val="28"/>
        </w:rPr>
        <w:t xml:space="preserve">  (далее - Программа) следующие изменения: </w:t>
      </w:r>
    </w:p>
    <w:p w:rsidR="000E56C2" w:rsidRDefault="000E56C2" w:rsidP="006917E0">
      <w:pPr>
        <w:pStyle w:val="a7"/>
        <w:widowControl w:val="0"/>
        <w:numPr>
          <w:ilvl w:val="0"/>
          <w:numId w:val="21"/>
        </w:numPr>
        <w:tabs>
          <w:tab w:val="left" w:pos="0"/>
          <w:tab w:val="left" w:pos="284"/>
        </w:tabs>
        <w:ind w:left="0" w:firstLine="0"/>
        <w:jc w:val="both"/>
        <w:rPr>
          <w:sz w:val="28"/>
          <w:szCs w:val="28"/>
        </w:rPr>
      </w:pPr>
      <w:r>
        <w:rPr>
          <w:sz w:val="28"/>
          <w:szCs w:val="28"/>
        </w:rPr>
        <w:t xml:space="preserve"> </w:t>
      </w:r>
      <w:r w:rsidRPr="00C667CA">
        <w:rPr>
          <w:sz w:val="28"/>
          <w:szCs w:val="28"/>
        </w:rPr>
        <w:t>в паспорте Программы позицию «</w:t>
      </w:r>
      <w:r>
        <w:rPr>
          <w:sz w:val="28"/>
          <w:szCs w:val="28"/>
        </w:rPr>
        <w:t>Целевые показатели (индикаторы)</w:t>
      </w:r>
      <w:r w:rsidRPr="00C667CA">
        <w:rPr>
          <w:sz w:val="28"/>
          <w:szCs w:val="28"/>
        </w:rPr>
        <w:t xml:space="preserve"> муниципа</w:t>
      </w:r>
      <w:r>
        <w:rPr>
          <w:sz w:val="28"/>
          <w:szCs w:val="28"/>
        </w:rPr>
        <w:t>льной программы» дополнить пунктом следующего содержания: «средний размер заработной платы педагогических работников муниципальных образовательных организаций дополнительного образования»;</w:t>
      </w:r>
    </w:p>
    <w:p w:rsidR="000E56C2" w:rsidRDefault="000E56C2" w:rsidP="006917E0">
      <w:pPr>
        <w:pStyle w:val="a7"/>
        <w:widowControl w:val="0"/>
        <w:numPr>
          <w:ilvl w:val="0"/>
          <w:numId w:val="21"/>
        </w:numPr>
        <w:tabs>
          <w:tab w:val="left" w:pos="284"/>
        </w:tabs>
        <w:ind w:left="0" w:firstLine="0"/>
        <w:jc w:val="both"/>
        <w:rPr>
          <w:sz w:val="28"/>
          <w:szCs w:val="28"/>
        </w:rPr>
      </w:pPr>
      <w:r>
        <w:rPr>
          <w:sz w:val="28"/>
          <w:szCs w:val="28"/>
        </w:rPr>
        <w:t>в паспорте Программы позицию «Объемы финансирования муниципальной программы» изложить в следующей редакции:</w:t>
      </w:r>
    </w:p>
    <w:p w:rsidR="000E56C2" w:rsidRDefault="000E56C2" w:rsidP="000E56C2">
      <w:pPr>
        <w:pStyle w:val="a7"/>
        <w:widowControl w:val="0"/>
        <w:tabs>
          <w:tab w:val="left" w:pos="0"/>
          <w:tab w:val="left" w:pos="993"/>
        </w:tabs>
        <w:ind w:left="284"/>
        <w:jc w:val="both"/>
        <w:rPr>
          <w:sz w:val="28"/>
          <w:szCs w:val="28"/>
        </w:rPr>
      </w:pPr>
    </w:p>
    <w:p w:rsidR="000E56C2" w:rsidRDefault="000E56C2" w:rsidP="000E56C2">
      <w:pPr>
        <w:pStyle w:val="a7"/>
        <w:widowControl w:val="0"/>
        <w:tabs>
          <w:tab w:val="left" w:pos="0"/>
          <w:tab w:val="left" w:pos="993"/>
        </w:tabs>
        <w:ind w:left="284"/>
        <w:jc w:val="both"/>
        <w:rPr>
          <w:sz w:val="28"/>
          <w:szCs w:val="28"/>
        </w:rPr>
      </w:pPr>
    </w:p>
    <w:tbl>
      <w:tblPr>
        <w:tblStyle w:val="a9"/>
        <w:tblW w:w="0" w:type="auto"/>
        <w:tblInd w:w="108" w:type="dxa"/>
        <w:tblLook w:val="04A0"/>
      </w:tblPr>
      <w:tblGrid>
        <w:gridCol w:w="2268"/>
        <w:gridCol w:w="7118"/>
      </w:tblGrid>
      <w:tr w:rsidR="000E56C2" w:rsidTr="000E56C2">
        <w:tc>
          <w:tcPr>
            <w:tcW w:w="2268" w:type="dxa"/>
          </w:tcPr>
          <w:p w:rsidR="000E56C2" w:rsidRPr="000B75B9" w:rsidRDefault="000E56C2" w:rsidP="000E56C2">
            <w:pPr>
              <w:widowControl w:val="0"/>
              <w:tabs>
                <w:tab w:val="left" w:pos="0"/>
                <w:tab w:val="left" w:pos="993"/>
              </w:tabs>
              <w:jc w:val="both"/>
              <w:rPr>
                <w:sz w:val="28"/>
                <w:szCs w:val="28"/>
              </w:rPr>
            </w:pPr>
            <w:r w:rsidRPr="000B75B9">
              <w:rPr>
                <w:rFonts w:ascii="Times New Roman" w:hAnsi="Times New Roman"/>
                <w:sz w:val="28"/>
                <w:szCs w:val="28"/>
              </w:rPr>
              <w:t>Объемы  финансирования  муниципальной Программы</w:t>
            </w:r>
          </w:p>
        </w:tc>
        <w:tc>
          <w:tcPr>
            <w:tcW w:w="7118" w:type="dxa"/>
          </w:tcPr>
          <w:p w:rsidR="000E56C2" w:rsidRPr="000B75B9" w:rsidRDefault="000E56C2" w:rsidP="000E56C2">
            <w:pPr>
              <w:jc w:val="both"/>
              <w:rPr>
                <w:rFonts w:ascii="Times New Roman" w:hAnsi="Times New Roman"/>
                <w:color w:val="000000"/>
                <w:spacing w:val="-6"/>
                <w:sz w:val="28"/>
                <w:szCs w:val="28"/>
              </w:rPr>
            </w:pPr>
            <w:r w:rsidRPr="000B75B9">
              <w:rPr>
                <w:rFonts w:ascii="Times New Roman" w:hAnsi="Times New Roman"/>
                <w:color w:val="000000"/>
                <w:spacing w:val="-6"/>
                <w:sz w:val="28"/>
                <w:szCs w:val="28"/>
              </w:rPr>
              <w:t>Объем финансирования Программы на период 2015-2019 годы  - 106360,2 тыс.руб.:</w:t>
            </w:r>
          </w:p>
          <w:p w:rsidR="000E56C2" w:rsidRPr="000B75B9" w:rsidRDefault="000E56C2" w:rsidP="000E56C2">
            <w:pPr>
              <w:jc w:val="both"/>
              <w:rPr>
                <w:rFonts w:ascii="Times New Roman" w:hAnsi="Times New Roman"/>
                <w:color w:val="000000"/>
                <w:spacing w:val="-6"/>
                <w:sz w:val="28"/>
                <w:szCs w:val="28"/>
              </w:rPr>
            </w:pPr>
            <w:r w:rsidRPr="000B75B9">
              <w:rPr>
                <w:rFonts w:ascii="Times New Roman" w:hAnsi="Times New Roman"/>
                <w:color w:val="000000"/>
                <w:spacing w:val="-6"/>
                <w:sz w:val="28"/>
                <w:szCs w:val="28"/>
              </w:rPr>
              <w:t>2015 год – 23359,6 тыс.руб.;</w:t>
            </w:r>
          </w:p>
          <w:p w:rsidR="000E56C2" w:rsidRPr="000B75B9" w:rsidRDefault="000E56C2" w:rsidP="000E56C2">
            <w:pPr>
              <w:jc w:val="both"/>
              <w:rPr>
                <w:rFonts w:ascii="Times New Roman" w:hAnsi="Times New Roman"/>
                <w:color w:val="000000"/>
                <w:spacing w:val="-6"/>
                <w:sz w:val="28"/>
                <w:szCs w:val="28"/>
              </w:rPr>
            </w:pPr>
            <w:r w:rsidRPr="000B75B9">
              <w:rPr>
                <w:rFonts w:ascii="Times New Roman" w:hAnsi="Times New Roman"/>
                <w:color w:val="000000"/>
                <w:spacing w:val="-6"/>
                <w:sz w:val="28"/>
                <w:szCs w:val="28"/>
              </w:rPr>
              <w:t xml:space="preserve">2016 год – </w:t>
            </w:r>
            <w:r w:rsidRPr="000B75B9">
              <w:rPr>
                <w:rFonts w:ascii="Times New Roman" w:hAnsi="Times New Roman"/>
                <w:spacing w:val="-6"/>
                <w:sz w:val="28"/>
                <w:szCs w:val="28"/>
              </w:rPr>
              <w:t>24113,4 тыс</w:t>
            </w:r>
            <w:r w:rsidRPr="000B75B9">
              <w:rPr>
                <w:rFonts w:ascii="Times New Roman" w:hAnsi="Times New Roman"/>
                <w:color w:val="000000"/>
                <w:spacing w:val="-6"/>
                <w:sz w:val="28"/>
                <w:szCs w:val="28"/>
              </w:rPr>
              <w:t>.руб.;</w:t>
            </w:r>
          </w:p>
          <w:p w:rsidR="000E56C2" w:rsidRPr="000B75B9" w:rsidRDefault="000E56C2" w:rsidP="000E56C2">
            <w:pPr>
              <w:jc w:val="both"/>
              <w:rPr>
                <w:rFonts w:ascii="Times New Roman" w:hAnsi="Times New Roman"/>
                <w:color w:val="000000"/>
                <w:spacing w:val="-6"/>
                <w:sz w:val="28"/>
                <w:szCs w:val="28"/>
              </w:rPr>
            </w:pPr>
            <w:r w:rsidRPr="000B75B9">
              <w:rPr>
                <w:rFonts w:ascii="Times New Roman" w:hAnsi="Times New Roman"/>
                <w:color w:val="000000"/>
                <w:spacing w:val="-6"/>
                <w:sz w:val="28"/>
                <w:szCs w:val="28"/>
              </w:rPr>
              <w:t>2017 год – 28102,4 тыс.руб.;</w:t>
            </w:r>
          </w:p>
          <w:p w:rsidR="000E56C2" w:rsidRPr="000B75B9" w:rsidRDefault="000E56C2" w:rsidP="000E56C2">
            <w:pPr>
              <w:jc w:val="both"/>
              <w:rPr>
                <w:rFonts w:ascii="Times New Roman" w:hAnsi="Times New Roman"/>
                <w:color w:val="000000"/>
                <w:spacing w:val="-6"/>
                <w:sz w:val="28"/>
                <w:szCs w:val="28"/>
              </w:rPr>
            </w:pPr>
            <w:r w:rsidRPr="000B75B9">
              <w:rPr>
                <w:rFonts w:ascii="Times New Roman" w:hAnsi="Times New Roman"/>
                <w:color w:val="000000"/>
                <w:spacing w:val="-6"/>
                <w:sz w:val="28"/>
                <w:szCs w:val="28"/>
              </w:rPr>
              <w:t>2018 год – 14998,2 тыс.руб.;</w:t>
            </w:r>
          </w:p>
          <w:p w:rsidR="000E56C2" w:rsidRPr="000B75B9" w:rsidRDefault="000E56C2" w:rsidP="000E56C2">
            <w:pPr>
              <w:jc w:val="both"/>
              <w:rPr>
                <w:rFonts w:ascii="Times New Roman" w:hAnsi="Times New Roman"/>
                <w:color w:val="000000"/>
                <w:spacing w:val="-6"/>
                <w:sz w:val="28"/>
                <w:szCs w:val="28"/>
              </w:rPr>
            </w:pPr>
            <w:r w:rsidRPr="000B75B9">
              <w:rPr>
                <w:rFonts w:ascii="Times New Roman" w:hAnsi="Times New Roman"/>
                <w:color w:val="000000"/>
                <w:spacing w:val="-6"/>
                <w:sz w:val="28"/>
                <w:szCs w:val="28"/>
              </w:rPr>
              <w:t>2019 год – 15786,6 тыс.руб.</w:t>
            </w:r>
          </w:p>
          <w:p w:rsidR="000E56C2" w:rsidRPr="000B75B9" w:rsidRDefault="000E56C2" w:rsidP="000E56C2">
            <w:pPr>
              <w:jc w:val="both"/>
              <w:rPr>
                <w:rFonts w:ascii="Times New Roman" w:hAnsi="Times New Roman"/>
                <w:color w:val="000000"/>
                <w:spacing w:val="-6"/>
                <w:sz w:val="28"/>
                <w:szCs w:val="28"/>
              </w:rPr>
            </w:pPr>
            <w:r w:rsidRPr="000B75B9">
              <w:rPr>
                <w:rFonts w:ascii="Times New Roman" w:hAnsi="Times New Roman"/>
                <w:color w:val="000000"/>
                <w:spacing w:val="-6"/>
                <w:sz w:val="28"/>
                <w:szCs w:val="28"/>
              </w:rPr>
              <w:t>В том числе за счет средств бюджета муниципального образования муниципального района «Ижемский» - 103843,1 тыс.руб., в том числе по годам:</w:t>
            </w:r>
          </w:p>
          <w:p w:rsidR="000E56C2" w:rsidRPr="000B75B9" w:rsidRDefault="000E56C2" w:rsidP="000E56C2">
            <w:pPr>
              <w:jc w:val="both"/>
              <w:rPr>
                <w:rFonts w:ascii="Times New Roman" w:hAnsi="Times New Roman"/>
                <w:color w:val="000000"/>
                <w:spacing w:val="-6"/>
                <w:sz w:val="28"/>
                <w:szCs w:val="28"/>
              </w:rPr>
            </w:pPr>
            <w:r w:rsidRPr="000B75B9">
              <w:rPr>
                <w:rFonts w:ascii="Times New Roman" w:hAnsi="Times New Roman"/>
                <w:color w:val="000000"/>
                <w:spacing w:val="-6"/>
                <w:sz w:val="28"/>
                <w:szCs w:val="28"/>
              </w:rPr>
              <w:t>2015 год – 22719,6 тыс.руб.;</w:t>
            </w:r>
          </w:p>
          <w:p w:rsidR="000E56C2" w:rsidRPr="000B75B9" w:rsidRDefault="000E56C2" w:rsidP="000E56C2">
            <w:pPr>
              <w:jc w:val="both"/>
              <w:rPr>
                <w:rFonts w:ascii="Times New Roman" w:hAnsi="Times New Roman"/>
                <w:color w:val="000000"/>
                <w:spacing w:val="-6"/>
                <w:sz w:val="28"/>
                <w:szCs w:val="28"/>
              </w:rPr>
            </w:pPr>
            <w:r w:rsidRPr="000B75B9">
              <w:rPr>
                <w:rFonts w:ascii="Times New Roman" w:hAnsi="Times New Roman"/>
                <w:color w:val="000000"/>
                <w:spacing w:val="-6"/>
                <w:sz w:val="28"/>
                <w:szCs w:val="28"/>
              </w:rPr>
              <w:t xml:space="preserve">2016 год – </w:t>
            </w:r>
            <w:r w:rsidRPr="000B75B9">
              <w:rPr>
                <w:rFonts w:ascii="Times New Roman" w:hAnsi="Times New Roman"/>
                <w:spacing w:val="-6"/>
                <w:sz w:val="28"/>
                <w:szCs w:val="28"/>
              </w:rPr>
              <w:t>23813,4</w:t>
            </w:r>
            <w:r w:rsidRPr="000B75B9">
              <w:rPr>
                <w:rFonts w:ascii="Times New Roman" w:hAnsi="Times New Roman"/>
                <w:color w:val="000000"/>
                <w:spacing w:val="-6"/>
                <w:sz w:val="28"/>
                <w:szCs w:val="28"/>
              </w:rPr>
              <w:t xml:space="preserve"> тыс.руб.;</w:t>
            </w:r>
          </w:p>
          <w:p w:rsidR="000E56C2" w:rsidRPr="000B75B9" w:rsidRDefault="000E56C2" w:rsidP="000E56C2">
            <w:pPr>
              <w:jc w:val="both"/>
              <w:rPr>
                <w:rFonts w:ascii="Times New Roman" w:hAnsi="Times New Roman"/>
                <w:color w:val="000000"/>
                <w:spacing w:val="-6"/>
                <w:sz w:val="28"/>
                <w:szCs w:val="28"/>
              </w:rPr>
            </w:pPr>
            <w:r w:rsidRPr="000B75B9">
              <w:rPr>
                <w:rFonts w:ascii="Times New Roman" w:hAnsi="Times New Roman"/>
                <w:color w:val="000000"/>
                <w:spacing w:val="-6"/>
                <w:sz w:val="28"/>
                <w:szCs w:val="28"/>
              </w:rPr>
              <w:t>2017 год – 26525,3 тыс.руб.;</w:t>
            </w:r>
          </w:p>
          <w:p w:rsidR="000E56C2" w:rsidRPr="000B75B9" w:rsidRDefault="000E56C2" w:rsidP="000E56C2">
            <w:pPr>
              <w:jc w:val="both"/>
              <w:rPr>
                <w:rFonts w:ascii="Times New Roman" w:hAnsi="Times New Roman"/>
                <w:color w:val="000000"/>
                <w:spacing w:val="-6"/>
                <w:sz w:val="28"/>
                <w:szCs w:val="28"/>
              </w:rPr>
            </w:pPr>
            <w:r w:rsidRPr="000B75B9">
              <w:rPr>
                <w:rFonts w:ascii="Times New Roman" w:hAnsi="Times New Roman"/>
                <w:color w:val="000000"/>
                <w:spacing w:val="-6"/>
                <w:sz w:val="28"/>
                <w:szCs w:val="28"/>
              </w:rPr>
              <w:t>2018 год – 14998,2 тыс.руб.;</w:t>
            </w:r>
          </w:p>
          <w:p w:rsidR="000E56C2" w:rsidRPr="000B75B9" w:rsidRDefault="000E56C2" w:rsidP="000E56C2">
            <w:pPr>
              <w:jc w:val="both"/>
              <w:rPr>
                <w:rFonts w:ascii="Times New Roman" w:hAnsi="Times New Roman"/>
                <w:color w:val="000000"/>
                <w:spacing w:val="-6"/>
                <w:sz w:val="28"/>
                <w:szCs w:val="28"/>
              </w:rPr>
            </w:pPr>
            <w:r w:rsidRPr="000B75B9">
              <w:rPr>
                <w:rFonts w:ascii="Times New Roman" w:hAnsi="Times New Roman"/>
                <w:color w:val="000000"/>
                <w:spacing w:val="-6"/>
                <w:sz w:val="28"/>
                <w:szCs w:val="28"/>
              </w:rPr>
              <w:t>2019 год – 15786,6 тыс.руб.</w:t>
            </w:r>
          </w:p>
          <w:p w:rsidR="000E56C2" w:rsidRPr="000B75B9" w:rsidRDefault="000E56C2" w:rsidP="000E56C2">
            <w:pPr>
              <w:jc w:val="both"/>
              <w:rPr>
                <w:rFonts w:ascii="Times New Roman" w:hAnsi="Times New Roman"/>
                <w:color w:val="000000"/>
                <w:spacing w:val="-6"/>
                <w:sz w:val="28"/>
                <w:szCs w:val="28"/>
              </w:rPr>
            </w:pPr>
            <w:r w:rsidRPr="000B75B9">
              <w:rPr>
                <w:rFonts w:ascii="Times New Roman" w:hAnsi="Times New Roman"/>
                <w:color w:val="000000"/>
                <w:spacing w:val="-6"/>
                <w:sz w:val="28"/>
                <w:szCs w:val="28"/>
              </w:rPr>
              <w:t>За счет средств республиканского бюджета Республики Коми 2517,1 тыс.руб., в том числе по годам:</w:t>
            </w:r>
          </w:p>
          <w:p w:rsidR="000E56C2" w:rsidRPr="000B75B9" w:rsidRDefault="000E56C2" w:rsidP="000E56C2">
            <w:pPr>
              <w:jc w:val="both"/>
              <w:rPr>
                <w:rFonts w:ascii="Times New Roman" w:hAnsi="Times New Roman"/>
                <w:color w:val="000000"/>
                <w:spacing w:val="-6"/>
                <w:sz w:val="28"/>
                <w:szCs w:val="28"/>
              </w:rPr>
            </w:pPr>
            <w:r w:rsidRPr="000B75B9">
              <w:rPr>
                <w:rFonts w:ascii="Times New Roman" w:hAnsi="Times New Roman"/>
                <w:color w:val="000000"/>
                <w:spacing w:val="-6"/>
                <w:sz w:val="28"/>
                <w:szCs w:val="28"/>
              </w:rPr>
              <w:t>2015 год – 640,0 тыс.руб.</w:t>
            </w:r>
          </w:p>
          <w:p w:rsidR="000E56C2" w:rsidRPr="000B75B9" w:rsidRDefault="000E56C2" w:rsidP="000E56C2">
            <w:pPr>
              <w:jc w:val="both"/>
              <w:rPr>
                <w:rFonts w:ascii="Times New Roman" w:hAnsi="Times New Roman"/>
                <w:color w:val="000000"/>
                <w:spacing w:val="-6"/>
                <w:sz w:val="28"/>
                <w:szCs w:val="28"/>
              </w:rPr>
            </w:pPr>
            <w:r w:rsidRPr="000B75B9">
              <w:rPr>
                <w:rFonts w:ascii="Times New Roman" w:hAnsi="Times New Roman"/>
                <w:color w:val="000000"/>
                <w:spacing w:val="-6"/>
                <w:sz w:val="28"/>
                <w:szCs w:val="28"/>
              </w:rPr>
              <w:t xml:space="preserve">2016 год </w:t>
            </w:r>
            <w:r w:rsidRPr="000B75B9">
              <w:rPr>
                <w:rFonts w:ascii="Times New Roman" w:hAnsi="Times New Roman"/>
                <w:spacing w:val="-6"/>
                <w:sz w:val="28"/>
                <w:szCs w:val="28"/>
              </w:rPr>
              <w:t>– 300,0 тыс</w:t>
            </w:r>
            <w:r w:rsidRPr="000B75B9">
              <w:rPr>
                <w:rFonts w:ascii="Times New Roman" w:hAnsi="Times New Roman"/>
                <w:color w:val="000000"/>
                <w:spacing w:val="-6"/>
                <w:sz w:val="28"/>
                <w:szCs w:val="28"/>
              </w:rPr>
              <w:t>.руб.;</w:t>
            </w:r>
          </w:p>
          <w:p w:rsidR="000E56C2" w:rsidRPr="000B75B9" w:rsidRDefault="000E56C2" w:rsidP="000E56C2">
            <w:pPr>
              <w:rPr>
                <w:rFonts w:ascii="Times New Roman" w:hAnsi="Times New Roman"/>
                <w:color w:val="000000"/>
                <w:spacing w:val="-6"/>
                <w:sz w:val="28"/>
                <w:szCs w:val="28"/>
              </w:rPr>
            </w:pPr>
            <w:r w:rsidRPr="000B75B9">
              <w:rPr>
                <w:rFonts w:ascii="Times New Roman" w:hAnsi="Times New Roman"/>
                <w:color w:val="000000"/>
                <w:spacing w:val="-6"/>
                <w:sz w:val="28"/>
                <w:szCs w:val="28"/>
              </w:rPr>
              <w:t>2017 год –  1577,1 тыс.руб.;</w:t>
            </w:r>
          </w:p>
          <w:p w:rsidR="000E56C2" w:rsidRPr="000B75B9" w:rsidRDefault="000E56C2" w:rsidP="000E56C2">
            <w:pPr>
              <w:jc w:val="both"/>
              <w:rPr>
                <w:rFonts w:ascii="Times New Roman" w:hAnsi="Times New Roman"/>
                <w:color w:val="000000"/>
                <w:spacing w:val="-6"/>
                <w:sz w:val="28"/>
                <w:szCs w:val="28"/>
              </w:rPr>
            </w:pPr>
            <w:r w:rsidRPr="000B75B9">
              <w:rPr>
                <w:rFonts w:ascii="Times New Roman" w:hAnsi="Times New Roman"/>
                <w:color w:val="000000"/>
                <w:spacing w:val="-6"/>
                <w:sz w:val="28"/>
                <w:szCs w:val="28"/>
              </w:rPr>
              <w:t>2018 год – 0,0 тыс.руб.;</w:t>
            </w:r>
          </w:p>
          <w:p w:rsidR="000E56C2" w:rsidRPr="000B75B9" w:rsidRDefault="000E56C2" w:rsidP="000E56C2">
            <w:pPr>
              <w:jc w:val="both"/>
              <w:rPr>
                <w:rFonts w:ascii="Times New Roman" w:hAnsi="Times New Roman"/>
                <w:color w:val="000000"/>
                <w:spacing w:val="-6"/>
                <w:sz w:val="28"/>
                <w:szCs w:val="28"/>
              </w:rPr>
            </w:pPr>
            <w:r w:rsidRPr="000B75B9">
              <w:rPr>
                <w:rFonts w:ascii="Times New Roman" w:hAnsi="Times New Roman"/>
                <w:color w:val="000000"/>
                <w:spacing w:val="-6"/>
                <w:sz w:val="28"/>
                <w:szCs w:val="28"/>
              </w:rPr>
              <w:t>2019 год – 0,0 тыс.руб.</w:t>
            </w:r>
          </w:p>
          <w:p w:rsidR="000E56C2" w:rsidRPr="000B75B9" w:rsidRDefault="000E56C2" w:rsidP="000E56C2">
            <w:pPr>
              <w:widowControl w:val="0"/>
              <w:tabs>
                <w:tab w:val="left" w:pos="0"/>
                <w:tab w:val="left" w:pos="993"/>
              </w:tabs>
              <w:jc w:val="both"/>
              <w:rPr>
                <w:sz w:val="28"/>
                <w:szCs w:val="28"/>
              </w:rPr>
            </w:pPr>
          </w:p>
        </w:tc>
      </w:tr>
    </w:tbl>
    <w:p w:rsidR="000E56C2" w:rsidRDefault="000E56C2" w:rsidP="000E56C2">
      <w:pPr>
        <w:pStyle w:val="a7"/>
        <w:widowControl w:val="0"/>
        <w:tabs>
          <w:tab w:val="left" w:pos="0"/>
          <w:tab w:val="left" w:pos="993"/>
        </w:tabs>
        <w:ind w:left="284"/>
        <w:jc w:val="both"/>
        <w:rPr>
          <w:sz w:val="28"/>
          <w:szCs w:val="28"/>
        </w:rPr>
      </w:pPr>
    </w:p>
    <w:p w:rsidR="000E56C2" w:rsidRDefault="000E56C2" w:rsidP="006917E0">
      <w:pPr>
        <w:pStyle w:val="a7"/>
        <w:widowControl w:val="0"/>
        <w:numPr>
          <w:ilvl w:val="0"/>
          <w:numId w:val="21"/>
        </w:numPr>
        <w:tabs>
          <w:tab w:val="left" w:pos="0"/>
          <w:tab w:val="left" w:pos="284"/>
        </w:tabs>
        <w:ind w:left="0" w:firstLine="0"/>
        <w:jc w:val="both"/>
        <w:rPr>
          <w:sz w:val="28"/>
          <w:szCs w:val="28"/>
        </w:rPr>
      </w:pPr>
      <w:r>
        <w:rPr>
          <w:sz w:val="28"/>
          <w:szCs w:val="28"/>
        </w:rPr>
        <w:t xml:space="preserve"> задачу 2 раздела 4 дополнить следующим основным мероприятием:</w:t>
      </w:r>
    </w:p>
    <w:p w:rsidR="000E56C2" w:rsidRPr="000B75B9" w:rsidRDefault="000E56C2" w:rsidP="000E56C2">
      <w:pPr>
        <w:pStyle w:val="a7"/>
        <w:widowControl w:val="0"/>
        <w:tabs>
          <w:tab w:val="left" w:pos="0"/>
          <w:tab w:val="left" w:pos="426"/>
        </w:tabs>
        <w:ind w:left="0"/>
        <w:jc w:val="both"/>
        <w:rPr>
          <w:sz w:val="28"/>
          <w:szCs w:val="28"/>
        </w:rPr>
      </w:pPr>
      <w:r w:rsidRPr="000B75B9">
        <w:rPr>
          <w:sz w:val="28"/>
          <w:szCs w:val="28"/>
        </w:rPr>
        <w:t>«</w:t>
      </w:r>
      <w:r>
        <w:rPr>
          <w:sz w:val="28"/>
          <w:szCs w:val="28"/>
        </w:rPr>
        <w:t xml:space="preserve"> - </w:t>
      </w:r>
      <w:r w:rsidRPr="000B75B9">
        <w:rPr>
          <w:sz w:val="28"/>
          <w:szCs w:val="28"/>
        </w:rPr>
        <w:t>Обеспечение роста уровня оплаты туда работников муниципальных учреждений дополнительного образования</w:t>
      </w:r>
      <w:r>
        <w:rPr>
          <w:sz w:val="28"/>
          <w:szCs w:val="28"/>
        </w:rPr>
        <w:t>»</w:t>
      </w:r>
    </w:p>
    <w:p w:rsidR="000E56C2" w:rsidRDefault="000E56C2" w:rsidP="006917E0">
      <w:pPr>
        <w:pStyle w:val="a7"/>
        <w:widowControl w:val="0"/>
        <w:numPr>
          <w:ilvl w:val="0"/>
          <w:numId w:val="21"/>
        </w:numPr>
        <w:tabs>
          <w:tab w:val="left" w:pos="0"/>
          <w:tab w:val="left" w:pos="284"/>
        </w:tabs>
        <w:ind w:left="0" w:firstLine="0"/>
        <w:jc w:val="both"/>
        <w:rPr>
          <w:sz w:val="28"/>
          <w:szCs w:val="28"/>
        </w:rPr>
      </w:pPr>
      <w:r>
        <w:rPr>
          <w:sz w:val="28"/>
          <w:szCs w:val="28"/>
        </w:rPr>
        <w:t xml:space="preserve"> раздел 8 Программы изложить в следующей редакции:</w:t>
      </w:r>
    </w:p>
    <w:p w:rsidR="000E56C2" w:rsidRDefault="000E56C2" w:rsidP="000E56C2">
      <w:pPr>
        <w:pStyle w:val="a7"/>
        <w:widowControl w:val="0"/>
        <w:tabs>
          <w:tab w:val="left" w:pos="0"/>
          <w:tab w:val="left" w:pos="993"/>
        </w:tabs>
        <w:ind w:left="142"/>
        <w:jc w:val="center"/>
        <w:rPr>
          <w:sz w:val="28"/>
          <w:szCs w:val="28"/>
        </w:rPr>
      </w:pPr>
      <w:r>
        <w:rPr>
          <w:sz w:val="28"/>
          <w:szCs w:val="28"/>
        </w:rPr>
        <w:lastRenderedPageBreak/>
        <w:t>«Раздел 8. Ресурсное обеспечение Программы</w:t>
      </w:r>
    </w:p>
    <w:p w:rsidR="000E56C2" w:rsidRPr="00E971AA" w:rsidRDefault="000E56C2" w:rsidP="000E56C2">
      <w:pPr>
        <w:shd w:val="clear" w:color="auto" w:fill="FFFFFF"/>
        <w:spacing w:after="0" w:line="240" w:lineRule="auto"/>
        <w:jc w:val="both"/>
        <w:rPr>
          <w:rFonts w:ascii="Times New Roman" w:hAnsi="Times New Roman"/>
          <w:spacing w:val="-4"/>
          <w:sz w:val="28"/>
          <w:szCs w:val="28"/>
        </w:rPr>
      </w:pPr>
      <w:r>
        <w:rPr>
          <w:rFonts w:ascii="Times New Roman" w:hAnsi="Times New Roman"/>
          <w:sz w:val="28"/>
          <w:szCs w:val="28"/>
        </w:rPr>
        <w:t xml:space="preserve">Объем финансирования Программы на период 2015-2019 годы – </w:t>
      </w:r>
      <w:r>
        <w:rPr>
          <w:rFonts w:ascii="Times New Roman" w:hAnsi="Times New Roman"/>
          <w:spacing w:val="-6"/>
          <w:sz w:val="28"/>
          <w:szCs w:val="28"/>
        </w:rPr>
        <w:t>106360,2</w:t>
      </w:r>
      <w:r w:rsidRPr="00E971AA">
        <w:rPr>
          <w:rFonts w:ascii="Times New Roman" w:hAnsi="Times New Roman"/>
          <w:spacing w:val="-6"/>
          <w:sz w:val="28"/>
          <w:szCs w:val="28"/>
        </w:rPr>
        <w:t xml:space="preserve"> </w:t>
      </w:r>
      <w:r w:rsidRPr="00E971AA">
        <w:rPr>
          <w:rFonts w:ascii="Times New Roman" w:hAnsi="Times New Roman"/>
          <w:sz w:val="28"/>
          <w:szCs w:val="28"/>
        </w:rPr>
        <w:t>тыс.руб.:</w:t>
      </w:r>
    </w:p>
    <w:p w:rsidR="000E56C2" w:rsidRPr="00E971AA" w:rsidRDefault="000E56C2" w:rsidP="000E56C2">
      <w:pPr>
        <w:spacing w:after="0"/>
        <w:jc w:val="center"/>
        <w:rPr>
          <w:rFonts w:ascii="Times New Roman" w:hAnsi="Times New Roman"/>
          <w:spacing w:val="-6"/>
          <w:sz w:val="28"/>
          <w:szCs w:val="28"/>
        </w:rPr>
      </w:pPr>
      <w:r w:rsidRPr="00E971AA">
        <w:rPr>
          <w:rFonts w:ascii="Times New Roman" w:hAnsi="Times New Roman"/>
          <w:spacing w:val="-6"/>
          <w:sz w:val="28"/>
          <w:szCs w:val="28"/>
        </w:rPr>
        <w:t>2015 год – 23359,6 тыс.руб.</w:t>
      </w:r>
    </w:p>
    <w:p w:rsidR="000E56C2" w:rsidRPr="00E971AA" w:rsidRDefault="000E56C2" w:rsidP="000E56C2">
      <w:pPr>
        <w:spacing w:after="0"/>
        <w:jc w:val="center"/>
        <w:rPr>
          <w:rFonts w:ascii="Times New Roman" w:hAnsi="Times New Roman"/>
          <w:spacing w:val="-6"/>
          <w:sz w:val="28"/>
          <w:szCs w:val="28"/>
        </w:rPr>
      </w:pPr>
      <w:r w:rsidRPr="00E971AA">
        <w:rPr>
          <w:rFonts w:ascii="Times New Roman" w:hAnsi="Times New Roman"/>
          <w:spacing w:val="-6"/>
          <w:sz w:val="28"/>
          <w:szCs w:val="28"/>
        </w:rPr>
        <w:t>2016 год – 24113,4 тыс.руб.</w:t>
      </w:r>
    </w:p>
    <w:p w:rsidR="000E56C2" w:rsidRPr="00E971AA" w:rsidRDefault="000E56C2" w:rsidP="000E56C2">
      <w:pPr>
        <w:spacing w:after="0"/>
        <w:jc w:val="center"/>
        <w:rPr>
          <w:rFonts w:ascii="Times New Roman" w:hAnsi="Times New Roman"/>
          <w:spacing w:val="-6"/>
          <w:sz w:val="28"/>
          <w:szCs w:val="28"/>
        </w:rPr>
      </w:pPr>
      <w:r w:rsidRPr="00E971AA">
        <w:rPr>
          <w:rFonts w:ascii="Times New Roman" w:hAnsi="Times New Roman"/>
          <w:spacing w:val="-6"/>
          <w:sz w:val="28"/>
          <w:szCs w:val="28"/>
        </w:rPr>
        <w:t xml:space="preserve">2017 год – </w:t>
      </w:r>
      <w:r>
        <w:rPr>
          <w:rFonts w:ascii="Times New Roman" w:hAnsi="Times New Roman"/>
          <w:spacing w:val="-6"/>
          <w:sz w:val="28"/>
          <w:szCs w:val="28"/>
        </w:rPr>
        <w:t>28102,4</w:t>
      </w:r>
      <w:r w:rsidRPr="00E971AA">
        <w:rPr>
          <w:rFonts w:ascii="Times New Roman" w:hAnsi="Times New Roman"/>
          <w:spacing w:val="-6"/>
          <w:sz w:val="28"/>
          <w:szCs w:val="28"/>
        </w:rPr>
        <w:t xml:space="preserve"> тыс.руб.</w:t>
      </w:r>
    </w:p>
    <w:p w:rsidR="000E56C2" w:rsidRPr="00E971AA" w:rsidRDefault="000E56C2" w:rsidP="000E56C2">
      <w:pPr>
        <w:spacing w:after="0"/>
        <w:jc w:val="center"/>
        <w:rPr>
          <w:rFonts w:ascii="Times New Roman" w:hAnsi="Times New Roman"/>
          <w:spacing w:val="-6"/>
          <w:sz w:val="28"/>
          <w:szCs w:val="28"/>
        </w:rPr>
      </w:pPr>
      <w:r w:rsidRPr="00E971AA">
        <w:rPr>
          <w:rFonts w:ascii="Times New Roman" w:hAnsi="Times New Roman"/>
          <w:spacing w:val="-6"/>
          <w:sz w:val="28"/>
          <w:szCs w:val="28"/>
        </w:rPr>
        <w:t>2018 год – 14998,2 тыс.руб.</w:t>
      </w:r>
    </w:p>
    <w:p w:rsidR="000E56C2" w:rsidRPr="00E971AA" w:rsidRDefault="000E56C2" w:rsidP="000E56C2">
      <w:pPr>
        <w:spacing w:after="0"/>
        <w:jc w:val="center"/>
        <w:rPr>
          <w:rFonts w:ascii="Times New Roman" w:hAnsi="Times New Roman"/>
          <w:spacing w:val="-6"/>
          <w:sz w:val="28"/>
          <w:szCs w:val="28"/>
        </w:rPr>
      </w:pPr>
      <w:r w:rsidRPr="00E971AA">
        <w:rPr>
          <w:rFonts w:ascii="Times New Roman" w:hAnsi="Times New Roman"/>
          <w:spacing w:val="-6"/>
          <w:sz w:val="28"/>
          <w:szCs w:val="28"/>
        </w:rPr>
        <w:t>2019 год – 15786,6 тыс.руб.</w:t>
      </w:r>
    </w:p>
    <w:p w:rsidR="000E56C2" w:rsidRPr="00CD1517" w:rsidRDefault="000E56C2" w:rsidP="000E56C2">
      <w:pPr>
        <w:spacing w:after="0" w:line="240" w:lineRule="auto"/>
        <w:jc w:val="both"/>
        <w:rPr>
          <w:rFonts w:ascii="Times New Roman" w:hAnsi="Times New Roman"/>
          <w:sz w:val="28"/>
          <w:szCs w:val="28"/>
        </w:rPr>
      </w:pPr>
      <w:r>
        <w:rPr>
          <w:rFonts w:ascii="Times New Roman" w:hAnsi="Times New Roman"/>
          <w:sz w:val="28"/>
          <w:szCs w:val="28"/>
        </w:rPr>
        <w:t xml:space="preserve">в том числе за счет средств бюджета муниципального образования муниципального района «Ижемский» - </w:t>
      </w:r>
      <w:r>
        <w:rPr>
          <w:rFonts w:ascii="Times New Roman" w:hAnsi="Times New Roman"/>
          <w:spacing w:val="-6"/>
          <w:sz w:val="28"/>
          <w:szCs w:val="28"/>
        </w:rPr>
        <w:t>103843,1</w:t>
      </w:r>
      <w:r w:rsidRPr="00E971AA">
        <w:rPr>
          <w:rFonts w:ascii="Times New Roman" w:hAnsi="Times New Roman"/>
          <w:spacing w:val="-6"/>
          <w:sz w:val="28"/>
          <w:szCs w:val="28"/>
        </w:rPr>
        <w:t xml:space="preserve"> </w:t>
      </w:r>
      <w:r>
        <w:rPr>
          <w:rFonts w:ascii="Times New Roman" w:hAnsi="Times New Roman"/>
          <w:sz w:val="28"/>
          <w:szCs w:val="28"/>
        </w:rPr>
        <w:t>тыс.руб., в том числе по годам:</w:t>
      </w:r>
    </w:p>
    <w:p w:rsidR="000E56C2" w:rsidRPr="00E971AA" w:rsidRDefault="000E56C2" w:rsidP="000E56C2">
      <w:pPr>
        <w:spacing w:after="0"/>
        <w:jc w:val="center"/>
        <w:rPr>
          <w:rFonts w:ascii="Times New Roman" w:hAnsi="Times New Roman"/>
          <w:spacing w:val="-6"/>
          <w:sz w:val="28"/>
          <w:szCs w:val="28"/>
        </w:rPr>
      </w:pPr>
      <w:r w:rsidRPr="00E971AA">
        <w:rPr>
          <w:rFonts w:ascii="Times New Roman" w:hAnsi="Times New Roman"/>
          <w:spacing w:val="-6"/>
          <w:sz w:val="28"/>
          <w:szCs w:val="28"/>
        </w:rPr>
        <w:t>2015 год – 22719,6 тыс.руб.</w:t>
      </w:r>
    </w:p>
    <w:p w:rsidR="000E56C2" w:rsidRPr="00E971AA" w:rsidRDefault="000E56C2" w:rsidP="000E56C2">
      <w:pPr>
        <w:spacing w:after="0"/>
        <w:jc w:val="center"/>
        <w:rPr>
          <w:rFonts w:ascii="Times New Roman" w:hAnsi="Times New Roman"/>
          <w:spacing w:val="-6"/>
          <w:sz w:val="28"/>
          <w:szCs w:val="28"/>
        </w:rPr>
      </w:pPr>
      <w:r w:rsidRPr="00E971AA">
        <w:rPr>
          <w:rFonts w:ascii="Times New Roman" w:hAnsi="Times New Roman"/>
          <w:spacing w:val="-6"/>
          <w:sz w:val="28"/>
          <w:szCs w:val="28"/>
        </w:rPr>
        <w:t>2016 год – 23813,4 тыс.руб.</w:t>
      </w:r>
    </w:p>
    <w:p w:rsidR="000E56C2" w:rsidRPr="00E971AA" w:rsidRDefault="000E56C2" w:rsidP="000E56C2">
      <w:pPr>
        <w:spacing w:after="0"/>
        <w:jc w:val="center"/>
        <w:rPr>
          <w:rFonts w:ascii="Times New Roman" w:hAnsi="Times New Roman"/>
          <w:spacing w:val="-6"/>
          <w:sz w:val="28"/>
          <w:szCs w:val="28"/>
        </w:rPr>
      </w:pPr>
      <w:r w:rsidRPr="00E971AA">
        <w:rPr>
          <w:rFonts w:ascii="Times New Roman" w:hAnsi="Times New Roman"/>
          <w:spacing w:val="-6"/>
          <w:sz w:val="28"/>
          <w:szCs w:val="28"/>
        </w:rPr>
        <w:t xml:space="preserve">2017 год – </w:t>
      </w:r>
      <w:r>
        <w:rPr>
          <w:rFonts w:ascii="Times New Roman" w:hAnsi="Times New Roman"/>
          <w:spacing w:val="-6"/>
          <w:sz w:val="28"/>
          <w:szCs w:val="28"/>
        </w:rPr>
        <w:t>26525,3</w:t>
      </w:r>
      <w:r w:rsidRPr="00E971AA">
        <w:rPr>
          <w:rFonts w:ascii="Times New Roman" w:hAnsi="Times New Roman"/>
          <w:spacing w:val="-6"/>
          <w:sz w:val="28"/>
          <w:szCs w:val="28"/>
        </w:rPr>
        <w:t xml:space="preserve"> тыс.руб.</w:t>
      </w:r>
    </w:p>
    <w:p w:rsidR="000E56C2" w:rsidRPr="00E971AA" w:rsidRDefault="000E56C2" w:rsidP="000E56C2">
      <w:pPr>
        <w:spacing w:after="0"/>
        <w:jc w:val="center"/>
        <w:rPr>
          <w:rFonts w:ascii="Times New Roman" w:hAnsi="Times New Roman"/>
          <w:spacing w:val="-6"/>
          <w:sz w:val="28"/>
          <w:szCs w:val="28"/>
        </w:rPr>
      </w:pPr>
      <w:r w:rsidRPr="00E971AA">
        <w:rPr>
          <w:rFonts w:ascii="Times New Roman" w:hAnsi="Times New Roman"/>
          <w:spacing w:val="-6"/>
          <w:sz w:val="28"/>
          <w:szCs w:val="28"/>
        </w:rPr>
        <w:t>2018 год – 14998,2 тыс.руб.</w:t>
      </w:r>
    </w:p>
    <w:p w:rsidR="000E56C2" w:rsidRPr="00E971AA" w:rsidRDefault="000E56C2" w:rsidP="000E56C2">
      <w:pPr>
        <w:spacing w:after="0"/>
        <w:jc w:val="center"/>
        <w:rPr>
          <w:rFonts w:ascii="Times New Roman" w:hAnsi="Times New Roman"/>
          <w:spacing w:val="-6"/>
          <w:sz w:val="28"/>
          <w:szCs w:val="28"/>
        </w:rPr>
      </w:pPr>
      <w:r w:rsidRPr="00E971AA">
        <w:rPr>
          <w:rFonts w:ascii="Times New Roman" w:hAnsi="Times New Roman"/>
          <w:spacing w:val="-6"/>
          <w:sz w:val="28"/>
          <w:szCs w:val="28"/>
        </w:rPr>
        <w:t>2019 год – 15786,6 тыс.руб.</w:t>
      </w:r>
    </w:p>
    <w:p w:rsidR="000E56C2" w:rsidRPr="00E971AA" w:rsidRDefault="000E56C2" w:rsidP="000E56C2">
      <w:pPr>
        <w:autoSpaceDE w:val="0"/>
        <w:autoSpaceDN w:val="0"/>
        <w:adjustRightInd w:val="0"/>
        <w:spacing w:after="0" w:line="240" w:lineRule="auto"/>
        <w:jc w:val="both"/>
        <w:rPr>
          <w:rFonts w:ascii="Times New Roman" w:hAnsi="Times New Roman"/>
          <w:sz w:val="28"/>
          <w:szCs w:val="28"/>
        </w:rPr>
      </w:pPr>
      <w:r w:rsidRPr="00E971AA">
        <w:rPr>
          <w:rFonts w:ascii="Times New Roman" w:hAnsi="Times New Roman"/>
          <w:sz w:val="28"/>
          <w:szCs w:val="28"/>
        </w:rPr>
        <w:t xml:space="preserve">За счет средств республиканского бюджета Республики Коми – </w:t>
      </w:r>
      <w:r>
        <w:rPr>
          <w:rFonts w:ascii="Times New Roman" w:hAnsi="Times New Roman"/>
          <w:sz w:val="28"/>
          <w:szCs w:val="28"/>
        </w:rPr>
        <w:t>2517,1</w:t>
      </w:r>
      <w:r w:rsidRPr="00E971AA">
        <w:rPr>
          <w:rFonts w:ascii="Times New Roman" w:hAnsi="Times New Roman"/>
          <w:sz w:val="28"/>
          <w:szCs w:val="28"/>
        </w:rPr>
        <w:t xml:space="preserve"> тыс.руб., в том числе по годам:</w:t>
      </w:r>
    </w:p>
    <w:p w:rsidR="000E56C2" w:rsidRPr="00E971AA" w:rsidRDefault="000E56C2" w:rsidP="000E56C2">
      <w:pPr>
        <w:spacing w:after="0"/>
        <w:rPr>
          <w:rFonts w:ascii="Times New Roman" w:hAnsi="Times New Roman"/>
          <w:spacing w:val="-6"/>
          <w:sz w:val="28"/>
          <w:szCs w:val="28"/>
        </w:rPr>
      </w:pPr>
      <w:r>
        <w:rPr>
          <w:rFonts w:ascii="Times New Roman" w:hAnsi="Times New Roman"/>
          <w:spacing w:val="-6"/>
          <w:sz w:val="28"/>
          <w:szCs w:val="28"/>
        </w:rPr>
        <w:t xml:space="preserve">                                              </w:t>
      </w:r>
      <w:r w:rsidRPr="00E971AA">
        <w:rPr>
          <w:rFonts w:ascii="Times New Roman" w:hAnsi="Times New Roman"/>
          <w:spacing w:val="-6"/>
          <w:sz w:val="28"/>
          <w:szCs w:val="28"/>
        </w:rPr>
        <w:t>2015 год – 640,0 тыс.руб.</w:t>
      </w:r>
    </w:p>
    <w:p w:rsidR="000E56C2" w:rsidRPr="00E971AA" w:rsidRDefault="000E56C2" w:rsidP="000E56C2">
      <w:pPr>
        <w:spacing w:after="0"/>
        <w:rPr>
          <w:rFonts w:ascii="Times New Roman" w:hAnsi="Times New Roman"/>
          <w:spacing w:val="-6"/>
          <w:sz w:val="28"/>
          <w:szCs w:val="28"/>
        </w:rPr>
      </w:pPr>
      <w:r>
        <w:rPr>
          <w:rFonts w:ascii="Times New Roman" w:hAnsi="Times New Roman"/>
          <w:spacing w:val="-6"/>
          <w:sz w:val="28"/>
          <w:szCs w:val="28"/>
        </w:rPr>
        <w:t xml:space="preserve">                                              </w:t>
      </w:r>
      <w:r w:rsidRPr="00E971AA">
        <w:rPr>
          <w:rFonts w:ascii="Times New Roman" w:hAnsi="Times New Roman"/>
          <w:spacing w:val="-6"/>
          <w:sz w:val="28"/>
          <w:szCs w:val="28"/>
        </w:rPr>
        <w:t>2016 год – 300,0 тыс.руб.</w:t>
      </w:r>
    </w:p>
    <w:p w:rsidR="000E56C2" w:rsidRPr="00E971AA" w:rsidRDefault="000E56C2" w:rsidP="000E56C2">
      <w:pPr>
        <w:spacing w:after="0"/>
        <w:rPr>
          <w:rFonts w:ascii="Times New Roman" w:hAnsi="Times New Roman"/>
          <w:spacing w:val="-6"/>
          <w:sz w:val="28"/>
          <w:szCs w:val="28"/>
        </w:rPr>
      </w:pPr>
      <w:r>
        <w:rPr>
          <w:rFonts w:ascii="Times New Roman" w:hAnsi="Times New Roman"/>
          <w:spacing w:val="-6"/>
          <w:sz w:val="28"/>
          <w:szCs w:val="28"/>
        </w:rPr>
        <w:t xml:space="preserve">                                              </w:t>
      </w:r>
      <w:r w:rsidRPr="00E971AA">
        <w:rPr>
          <w:rFonts w:ascii="Times New Roman" w:hAnsi="Times New Roman"/>
          <w:spacing w:val="-6"/>
          <w:sz w:val="28"/>
          <w:szCs w:val="28"/>
        </w:rPr>
        <w:t>2017 год –</w:t>
      </w:r>
      <w:r>
        <w:rPr>
          <w:rFonts w:ascii="Times New Roman" w:hAnsi="Times New Roman"/>
          <w:spacing w:val="-6"/>
          <w:sz w:val="28"/>
          <w:szCs w:val="28"/>
        </w:rPr>
        <w:t xml:space="preserve"> 1577,1</w:t>
      </w:r>
      <w:r w:rsidRPr="00E971AA">
        <w:rPr>
          <w:rFonts w:ascii="Times New Roman" w:hAnsi="Times New Roman"/>
          <w:spacing w:val="-6"/>
          <w:sz w:val="28"/>
          <w:szCs w:val="28"/>
        </w:rPr>
        <w:t xml:space="preserve"> тыс.руб.</w:t>
      </w:r>
    </w:p>
    <w:p w:rsidR="000E56C2" w:rsidRPr="00E971AA" w:rsidRDefault="000E56C2" w:rsidP="000E56C2">
      <w:pPr>
        <w:spacing w:after="0"/>
        <w:rPr>
          <w:rFonts w:ascii="Times New Roman" w:hAnsi="Times New Roman"/>
          <w:spacing w:val="-6"/>
          <w:sz w:val="28"/>
          <w:szCs w:val="28"/>
        </w:rPr>
      </w:pPr>
      <w:r>
        <w:rPr>
          <w:rFonts w:ascii="Times New Roman" w:hAnsi="Times New Roman"/>
          <w:spacing w:val="-6"/>
          <w:sz w:val="28"/>
          <w:szCs w:val="28"/>
        </w:rPr>
        <w:t xml:space="preserve">                                              </w:t>
      </w:r>
      <w:r w:rsidRPr="00E971AA">
        <w:rPr>
          <w:rFonts w:ascii="Times New Roman" w:hAnsi="Times New Roman"/>
          <w:spacing w:val="-6"/>
          <w:sz w:val="28"/>
          <w:szCs w:val="28"/>
        </w:rPr>
        <w:t>2018 год – 0,0 тыс.руб.</w:t>
      </w:r>
    </w:p>
    <w:p w:rsidR="000E56C2" w:rsidRPr="00E971AA" w:rsidRDefault="000E56C2" w:rsidP="000E56C2">
      <w:pPr>
        <w:spacing w:after="0"/>
        <w:rPr>
          <w:rFonts w:ascii="Times New Roman" w:hAnsi="Times New Roman"/>
          <w:spacing w:val="-6"/>
          <w:sz w:val="28"/>
          <w:szCs w:val="28"/>
        </w:rPr>
      </w:pPr>
      <w:r>
        <w:rPr>
          <w:rFonts w:ascii="Times New Roman" w:hAnsi="Times New Roman"/>
          <w:spacing w:val="-6"/>
          <w:sz w:val="28"/>
          <w:szCs w:val="28"/>
        </w:rPr>
        <w:t xml:space="preserve">                                              </w:t>
      </w:r>
      <w:r w:rsidRPr="00E971AA">
        <w:rPr>
          <w:rFonts w:ascii="Times New Roman" w:hAnsi="Times New Roman"/>
          <w:spacing w:val="-6"/>
          <w:sz w:val="28"/>
          <w:szCs w:val="28"/>
        </w:rPr>
        <w:t>2019 год – 0,0 тыс.руб.</w:t>
      </w:r>
    </w:p>
    <w:p w:rsidR="000E56C2" w:rsidRDefault="000E56C2" w:rsidP="000E56C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Ресурсное обеспечение Программы на 2015-2019 гг. по источникам финансирования представлено в таблицах 5 и 6 приложения к Программе.</w:t>
      </w:r>
    </w:p>
    <w:p w:rsidR="000E56C2" w:rsidRDefault="000E56C2" w:rsidP="000E56C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Прогноз сводных показателей муниципальных заданий на оказание муниципальных услуг (работ) муниципальной Программы представлен в таблице 4 приложения к Программе.»;</w:t>
      </w:r>
    </w:p>
    <w:p w:rsidR="000E56C2" w:rsidRDefault="000E56C2" w:rsidP="006917E0">
      <w:pPr>
        <w:pStyle w:val="a7"/>
        <w:widowControl w:val="0"/>
        <w:numPr>
          <w:ilvl w:val="0"/>
          <w:numId w:val="21"/>
        </w:numPr>
        <w:tabs>
          <w:tab w:val="left" w:pos="0"/>
          <w:tab w:val="left" w:pos="284"/>
        </w:tabs>
        <w:ind w:left="0" w:firstLine="0"/>
        <w:jc w:val="both"/>
        <w:rPr>
          <w:sz w:val="28"/>
          <w:szCs w:val="28"/>
        </w:rPr>
      </w:pPr>
      <w:r>
        <w:rPr>
          <w:sz w:val="28"/>
          <w:szCs w:val="28"/>
        </w:rPr>
        <w:t xml:space="preserve"> задачу 2 методики расчета показателей (индикаторов) муниципальной Программы Раздела 9 дополнить пунктом следующего содержания: «10) средний размер заработной платы педагогических работников муниципальных образовательных организаций дополнительного образования (руб.).</w:t>
      </w:r>
      <w:r w:rsidRPr="00C80A3A">
        <w:t xml:space="preserve"> </w:t>
      </w:r>
      <w:r w:rsidRPr="00C80A3A">
        <w:rPr>
          <w:sz w:val="28"/>
          <w:szCs w:val="28"/>
        </w:rPr>
        <w:t>Источник: данные федерального статист</w:t>
      </w:r>
      <w:r>
        <w:rPr>
          <w:sz w:val="28"/>
          <w:szCs w:val="28"/>
        </w:rPr>
        <w:t>ического наблюдения по форме № ЗП</w:t>
      </w:r>
      <w:r w:rsidRPr="00C80A3A">
        <w:rPr>
          <w:sz w:val="28"/>
          <w:szCs w:val="28"/>
        </w:rPr>
        <w:t>-</w:t>
      </w:r>
      <w:r>
        <w:rPr>
          <w:sz w:val="28"/>
          <w:szCs w:val="28"/>
        </w:rPr>
        <w:t xml:space="preserve"> образование</w:t>
      </w:r>
      <w:r>
        <w:t>.</w:t>
      </w:r>
      <w:r>
        <w:rPr>
          <w:sz w:val="28"/>
          <w:szCs w:val="28"/>
        </w:rPr>
        <w:t>»</w:t>
      </w:r>
    </w:p>
    <w:p w:rsidR="000E56C2" w:rsidRDefault="000E56C2" w:rsidP="006917E0">
      <w:pPr>
        <w:pStyle w:val="a7"/>
        <w:widowControl w:val="0"/>
        <w:numPr>
          <w:ilvl w:val="0"/>
          <w:numId w:val="21"/>
        </w:numPr>
        <w:tabs>
          <w:tab w:val="left" w:pos="284"/>
        </w:tabs>
        <w:ind w:left="0" w:firstLine="0"/>
        <w:jc w:val="both"/>
        <w:rPr>
          <w:sz w:val="28"/>
          <w:szCs w:val="28"/>
        </w:rPr>
      </w:pPr>
      <w:r>
        <w:rPr>
          <w:sz w:val="28"/>
          <w:szCs w:val="28"/>
        </w:rPr>
        <w:t xml:space="preserve"> позиции 10,11,12,13,14,15,16,17,18,19 методики расчета показателей (индикаторов) муниципальной Программы Раздела считать соответственно позициями 11,12,13,14,15,16,17,18,19,20;</w:t>
      </w:r>
    </w:p>
    <w:p w:rsidR="000E56C2" w:rsidRPr="00913E5C" w:rsidRDefault="000E56C2" w:rsidP="006917E0">
      <w:pPr>
        <w:pStyle w:val="a7"/>
        <w:widowControl w:val="0"/>
        <w:numPr>
          <w:ilvl w:val="0"/>
          <w:numId w:val="21"/>
        </w:numPr>
        <w:tabs>
          <w:tab w:val="left" w:pos="0"/>
          <w:tab w:val="left" w:pos="284"/>
        </w:tabs>
        <w:ind w:left="0" w:firstLine="0"/>
        <w:jc w:val="both"/>
        <w:rPr>
          <w:sz w:val="28"/>
          <w:szCs w:val="28"/>
        </w:rPr>
      </w:pPr>
      <w:r>
        <w:rPr>
          <w:sz w:val="28"/>
          <w:szCs w:val="28"/>
        </w:rPr>
        <w:t>задачу 2 Таблицы 1 приложения к Программе</w:t>
      </w:r>
      <w:r w:rsidRPr="00913E5C">
        <w:rPr>
          <w:sz w:val="28"/>
          <w:szCs w:val="28"/>
        </w:rPr>
        <w:t xml:space="preserve"> дополнить позицией 10 следующего содержания:«</w:t>
      </w:r>
    </w:p>
    <w:p w:rsidR="000E56C2" w:rsidRDefault="000E56C2" w:rsidP="000E56C2">
      <w:pPr>
        <w:pStyle w:val="a7"/>
        <w:widowControl w:val="0"/>
        <w:tabs>
          <w:tab w:val="left" w:pos="0"/>
          <w:tab w:val="left" w:pos="993"/>
        </w:tabs>
        <w:ind w:left="284"/>
        <w:jc w:val="both"/>
        <w:rPr>
          <w:sz w:val="28"/>
          <w:szCs w:val="28"/>
        </w:rPr>
      </w:pPr>
      <w:r>
        <w:rPr>
          <w:sz w:val="28"/>
          <w:szCs w:val="28"/>
        </w:rPr>
        <w:t xml:space="preserve">                                                                                                                        ».                                          </w:t>
      </w:r>
    </w:p>
    <w:tbl>
      <w:tblPr>
        <w:tblpPr w:leftFromText="180" w:rightFromText="180" w:vertAnchor="text" w:horzAnchor="margin" w:tblpX="131" w:tblpY="-48"/>
        <w:tblW w:w="9280" w:type="dxa"/>
        <w:tblLayout w:type="fixed"/>
        <w:tblCellMar>
          <w:left w:w="75" w:type="dxa"/>
          <w:right w:w="75" w:type="dxa"/>
        </w:tblCellMar>
        <w:tblLook w:val="04A0"/>
      </w:tblPr>
      <w:tblGrid>
        <w:gridCol w:w="501"/>
        <w:gridCol w:w="1975"/>
        <w:gridCol w:w="709"/>
        <w:gridCol w:w="709"/>
        <w:gridCol w:w="850"/>
        <w:gridCol w:w="709"/>
        <w:gridCol w:w="803"/>
        <w:gridCol w:w="756"/>
        <w:gridCol w:w="709"/>
        <w:gridCol w:w="851"/>
        <w:gridCol w:w="708"/>
      </w:tblGrid>
      <w:tr w:rsidR="000E56C2" w:rsidTr="000E56C2">
        <w:trPr>
          <w:trHeight w:val="539"/>
        </w:trPr>
        <w:tc>
          <w:tcPr>
            <w:tcW w:w="501" w:type="dxa"/>
            <w:vMerge w:val="restart"/>
            <w:tcBorders>
              <w:top w:val="single" w:sz="4" w:space="0" w:color="auto"/>
              <w:left w:val="single" w:sz="4" w:space="0" w:color="auto"/>
              <w:bottom w:val="single" w:sz="4" w:space="0" w:color="auto"/>
              <w:right w:val="single" w:sz="4" w:space="0" w:color="auto"/>
            </w:tcBorders>
            <w:hideMark/>
          </w:tcPr>
          <w:p w:rsidR="000E56C2" w:rsidRPr="008C6CD3" w:rsidRDefault="000E56C2" w:rsidP="000E56C2">
            <w:pPr>
              <w:pStyle w:val="ConsPlusCell"/>
              <w:spacing w:line="276" w:lineRule="auto"/>
              <w:jc w:val="center"/>
              <w:rPr>
                <w:rFonts w:ascii="Times New Roman" w:hAnsi="Times New Roman" w:cs="Times New Roman"/>
              </w:rPr>
            </w:pPr>
          </w:p>
          <w:p w:rsidR="000E56C2" w:rsidRPr="008C6CD3" w:rsidRDefault="000E56C2" w:rsidP="000E56C2">
            <w:pPr>
              <w:pStyle w:val="ConsPlusCell"/>
              <w:spacing w:line="276" w:lineRule="auto"/>
              <w:jc w:val="center"/>
              <w:rPr>
                <w:rFonts w:ascii="Times New Roman" w:hAnsi="Times New Roman" w:cs="Times New Roman"/>
              </w:rPr>
            </w:pPr>
            <w:r w:rsidRPr="008C6CD3">
              <w:rPr>
                <w:rFonts w:ascii="Times New Roman" w:hAnsi="Times New Roman" w:cs="Times New Roman"/>
              </w:rPr>
              <w:t xml:space="preserve">N </w:t>
            </w:r>
            <w:r w:rsidRPr="008C6CD3">
              <w:rPr>
                <w:rFonts w:ascii="Times New Roman" w:hAnsi="Times New Roman" w:cs="Times New Roman"/>
              </w:rPr>
              <w:br/>
              <w:t>п/п</w:t>
            </w:r>
          </w:p>
        </w:tc>
        <w:tc>
          <w:tcPr>
            <w:tcW w:w="1975" w:type="dxa"/>
            <w:vMerge w:val="restart"/>
            <w:tcBorders>
              <w:top w:val="single" w:sz="4" w:space="0" w:color="auto"/>
              <w:left w:val="single" w:sz="4" w:space="0" w:color="auto"/>
              <w:bottom w:val="single" w:sz="4" w:space="0" w:color="auto"/>
              <w:right w:val="single" w:sz="4" w:space="0" w:color="auto"/>
            </w:tcBorders>
          </w:tcPr>
          <w:p w:rsidR="000E56C2" w:rsidRPr="008C6CD3" w:rsidRDefault="000E56C2" w:rsidP="000E56C2">
            <w:pPr>
              <w:pStyle w:val="ConsPlusCell"/>
              <w:spacing w:line="276" w:lineRule="auto"/>
              <w:jc w:val="center"/>
              <w:rPr>
                <w:rFonts w:ascii="Times New Roman" w:hAnsi="Times New Roman" w:cs="Times New Roman"/>
              </w:rPr>
            </w:pPr>
          </w:p>
          <w:p w:rsidR="000E56C2" w:rsidRPr="008C6CD3" w:rsidRDefault="000E56C2" w:rsidP="000E56C2">
            <w:pPr>
              <w:pStyle w:val="ConsPlusCell"/>
              <w:spacing w:line="276" w:lineRule="auto"/>
              <w:jc w:val="center"/>
              <w:rPr>
                <w:rFonts w:ascii="Times New Roman" w:hAnsi="Times New Roman" w:cs="Times New Roman"/>
              </w:rPr>
            </w:pPr>
            <w:r w:rsidRPr="008C6CD3">
              <w:rPr>
                <w:rFonts w:ascii="Times New Roman" w:hAnsi="Times New Roman" w:cs="Times New Roman"/>
              </w:rPr>
              <w:t>Наименование</w:t>
            </w:r>
          </w:p>
          <w:p w:rsidR="000E56C2" w:rsidRPr="008C6CD3" w:rsidRDefault="000E56C2" w:rsidP="000E56C2">
            <w:pPr>
              <w:pStyle w:val="ConsPlusCell"/>
              <w:spacing w:line="276" w:lineRule="auto"/>
              <w:jc w:val="center"/>
              <w:rPr>
                <w:rFonts w:ascii="Times New Roman" w:hAnsi="Times New Roman" w:cs="Times New Roman"/>
              </w:rPr>
            </w:pPr>
            <w:r w:rsidRPr="008C6CD3">
              <w:rPr>
                <w:rFonts w:ascii="Times New Roman" w:hAnsi="Times New Roman" w:cs="Times New Roman"/>
              </w:rPr>
              <w:t>целевого показателя</w:t>
            </w:r>
            <w:r w:rsidRPr="008C6CD3">
              <w:rPr>
                <w:rFonts w:ascii="Times New Roman" w:hAnsi="Times New Roman" w:cs="Times New Roman"/>
              </w:rPr>
              <w:br/>
              <w:t xml:space="preserve">   (индикатора)  </w:t>
            </w:r>
            <w:r w:rsidRPr="008C6CD3">
              <w:rPr>
                <w:rFonts w:ascii="Times New Roman" w:hAnsi="Times New Roman" w:cs="Times New Roman"/>
              </w:rPr>
              <w:br/>
            </w:r>
          </w:p>
        </w:tc>
        <w:tc>
          <w:tcPr>
            <w:tcW w:w="709" w:type="dxa"/>
            <w:vMerge w:val="restart"/>
            <w:tcBorders>
              <w:top w:val="single" w:sz="4" w:space="0" w:color="auto"/>
              <w:left w:val="single" w:sz="4" w:space="0" w:color="auto"/>
              <w:bottom w:val="single" w:sz="4" w:space="0" w:color="auto"/>
              <w:right w:val="single" w:sz="4" w:space="0" w:color="auto"/>
            </w:tcBorders>
          </w:tcPr>
          <w:p w:rsidR="000E56C2" w:rsidRPr="008C6CD3" w:rsidRDefault="000E56C2" w:rsidP="000E56C2">
            <w:pPr>
              <w:pStyle w:val="ConsPlusCell"/>
              <w:spacing w:line="276" w:lineRule="auto"/>
              <w:jc w:val="center"/>
              <w:rPr>
                <w:rFonts w:ascii="Times New Roman" w:hAnsi="Times New Roman" w:cs="Times New Roman"/>
              </w:rPr>
            </w:pPr>
          </w:p>
          <w:p w:rsidR="000E56C2" w:rsidRPr="008C6CD3" w:rsidRDefault="000E56C2" w:rsidP="000E56C2">
            <w:pPr>
              <w:pStyle w:val="ConsPlusCell"/>
              <w:spacing w:line="276" w:lineRule="auto"/>
              <w:jc w:val="center"/>
              <w:rPr>
                <w:rFonts w:ascii="Times New Roman" w:hAnsi="Times New Roman" w:cs="Times New Roman"/>
              </w:rPr>
            </w:pPr>
            <w:r w:rsidRPr="008C6CD3">
              <w:rPr>
                <w:rFonts w:ascii="Times New Roman" w:hAnsi="Times New Roman" w:cs="Times New Roman"/>
              </w:rPr>
              <w:t xml:space="preserve">Ед.   </w:t>
            </w:r>
            <w:r w:rsidRPr="008C6CD3">
              <w:rPr>
                <w:rFonts w:ascii="Times New Roman" w:hAnsi="Times New Roman" w:cs="Times New Roman"/>
              </w:rPr>
              <w:br/>
              <w:t>измерения</w:t>
            </w:r>
          </w:p>
        </w:tc>
        <w:tc>
          <w:tcPr>
            <w:tcW w:w="6095" w:type="dxa"/>
            <w:gridSpan w:val="8"/>
            <w:tcBorders>
              <w:top w:val="single" w:sz="4" w:space="0" w:color="auto"/>
              <w:left w:val="single" w:sz="4" w:space="0" w:color="auto"/>
              <w:bottom w:val="single" w:sz="4" w:space="0" w:color="auto"/>
              <w:right w:val="single" w:sz="4" w:space="0" w:color="auto"/>
            </w:tcBorders>
            <w:hideMark/>
          </w:tcPr>
          <w:p w:rsidR="000E56C2" w:rsidRPr="008C6CD3" w:rsidRDefault="000E56C2" w:rsidP="000E56C2">
            <w:pPr>
              <w:pStyle w:val="ConsPlusCell"/>
              <w:spacing w:line="276" w:lineRule="auto"/>
              <w:rPr>
                <w:rFonts w:ascii="Times New Roman" w:hAnsi="Times New Roman" w:cs="Times New Roman"/>
              </w:rPr>
            </w:pPr>
            <w:r w:rsidRPr="008C6CD3">
              <w:rPr>
                <w:rFonts w:ascii="Times New Roman" w:hAnsi="Times New Roman" w:cs="Times New Roman"/>
              </w:rPr>
              <w:t>Значения целевых показателей (индикаторов)</w:t>
            </w:r>
          </w:p>
        </w:tc>
      </w:tr>
      <w:tr w:rsidR="000E56C2" w:rsidTr="000E56C2">
        <w:trPr>
          <w:trHeight w:val="415"/>
        </w:trPr>
        <w:tc>
          <w:tcPr>
            <w:tcW w:w="501" w:type="dxa"/>
            <w:vMerge/>
            <w:tcBorders>
              <w:top w:val="single" w:sz="4" w:space="0" w:color="auto"/>
              <w:left w:val="single" w:sz="4" w:space="0" w:color="auto"/>
              <w:bottom w:val="single" w:sz="4" w:space="0" w:color="auto"/>
              <w:right w:val="single" w:sz="4" w:space="0" w:color="auto"/>
            </w:tcBorders>
            <w:vAlign w:val="center"/>
            <w:hideMark/>
          </w:tcPr>
          <w:p w:rsidR="000E56C2" w:rsidRPr="008C6CD3" w:rsidRDefault="000E56C2" w:rsidP="000E56C2">
            <w:pPr>
              <w:spacing w:after="0" w:line="240" w:lineRule="auto"/>
              <w:rPr>
                <w:rFonts w:ascii="Times New Roman" w:hAnsi="Times New Roman"/>
                <w:sz w:val="20"/>
                <w:szCs w:val="20"/>
              </w:rPr>
            </w:pPr>
          </w:p>
        </w:tc>
        <w:tc>
          <w:tcPr>
            <w:tcW w:w="1975" w:type="dxa"/>
            <w:vMerge/>
            <w:tcBorders>
              <w:top w:val="single" w:sz="4" w:space="0" w:color="auto"/>
              <w:left w:val="single" w:sz="4" w:space="0" w:color="auto"/>
              <w:bottom w:val="single" w:sz="4" w:space="0" w:color="auto"/>
              <w:right w:val="single" w:sz="4" w:space="0" w:color="auto"/>
            </w:tcBorders>
            <w:vAlign w:val="center"/>
            <w:hideMark/>
          </w:tcPr>
          <w:p w:rsidR="000E56C2" w:rsidRPr="008C6CD3" w:rsidRDefault="000E56C2" w:rsidP="000E56C2">
            <w:pPr>
              <w:spacing w:after="0" w:line="240" w:lineRule="auto"/>
              <w:rPr>
                <w:rFonts w:ascii="Times New Roman" w:hAnsi="Times New Roman"/>
                <w:sz w:val="20"/>
                <w:szCs w:val="20"/>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0E56C2" w:rsidRPr="008C6CD3" w:rsidRDefault="000E56C2" w:rsidP="000E56C2">
            <w:pPr>
              <w:spacing w:after="0" w:line="240" w:lineRule="auto"/>
              <w:rPr>
                <w:rFonts w:ascii="Times New Roman" w:hAnsi="Times New Roman"/>
                <w:sz w:val="20"/>
                <w:szCs w:val="20"/>
              </w:rPr>
            </w:pPr>
          </w:p>
        </w:tc>
        <w:tc>
          <w:tcPr>
            <w:tcW w:w="709" w:type="dxa"/>
            <w:tcBorders>
              <w:top w:val="nil"/>
              <w:left w:val="single" w:sz="4" w:space="0" w:color="auto"/>
              <w:bottom w:val="single" w:sz="4" w:space="0" w:color="auto"/>
              <w:right w:val="single" w:sz="4" w:space="0" w:color="auto"/>
            </w:tcBorders>
            <w:hideMark/>
          </w:tcPr>
          <w:p w:rsidR="000E56C2" w:rsidRPr="008C6CD3" w:rsidRDefault="000E56C2" w:rsidP="000E56C2">
            <w:pPr>
              <w:pStyle w:val="ConsPlusCell"/>
              <w:spacing w:line="276" w:lineRule="auto"/>
              <w:jc w:val="center"/>
              <w:rPr>
                <w:rFonts w:ascii="Times New Roman" w:hAnsi="Times New Roman" w:cs="Times New Roman"/>
              </w:rPr>
            </w:pPr>
            <w:r w:rsidRPr="008C6CD3">
              <w:rPr>
                <w:rFonts w:ascii="Times New Roman" w:hAnsi="Times New Roman" w:cs="Times New Roman"/>
              </w:rPr>
              <w:t>2013 г</w:t>
            </w:r>
          </w:p>
        </w:tc>
        <w:tc>
          <w:tcPr>
            <w:tcW w:w="850" w:type="dxa"/>
            <w:tcBorders>
              <w:top w:val="nil"/>
              <w:left w:val="single" w:sz="4" w:space="0" w:color="auto"/>
              <w:bottom w:val="single" w:sz="4" w:space="0" w:color="auto"/>
              <w:right w:val="single" w:sz="4" w:space="0" w:color="auto"/>
            </w:tcBorders>
            <w:hideMark/>
          </w:tcPr>
          <w:p w:rsidR="000E56C2" w:rsidRPr="008C6CD3" w:rsidRDefault="000E56C2" w:rsidP="000E56C2">
            <w:pPr>
              <w:pStyle w:val="ConsPlusCell"/>
              <w:spacing w:line="276" w:lineRule="auto"/>
              <w:jc w:val="center"/>
              <w:rPr>
                <w:rFonts w:ascii="Times New Roman" w:hAnsi="Times New Roman" w:cs="Times New Roman"/>
              </w:rPr>
            </w:pPr>
            <w:r w:rsidRPr="008C6CD3">
              <w:rPr>
                <w:rFonts w:ascii="Times New Roman" w:hAnsi="Times New Roman" w:cs="Times New Roman"/>
              </w:rPr>
              <w:t>2014 г</w:t>
            </w:r>
          </w:p>
        </w:tc>
        <w:tc>
          <w:tcPr>
            <w:tcW w:w="709" w:type="dxa"/>
            <w:tcBorders>
              <w:top w:val="nil"/>
              <w:left w:val="single" w:sz="4" w:space="0" w:color="auto"/>
              <w:bottom w:val="single" w:sz="4" w:space="0" w:color="auto"/>
              <w:right w:val="single" w:sz="4" w:space="0" w:color="auto"/>
            </w:tcBorders>
            <w:hideMark/>
          </w:tcPr>
          <w:p w:rsidR="000E56C2" w:rsidRPr="008C6CD3" w:rsidRDefault="000E56C2" w:rsidP="000E56C2">
            <w:pPr>
              <w:pStyle w:val="ConsPlusCell"/>
              <w:spacing w:line="276" w:lineRule="auto"/>
              <w:jc w:val="center"/>
              <w:rPr>
                <w:rFonts w:ascii="Times New Roman" w:hAnsi="Times New Roman" w:cs="Times New Roman"/>
              </w:rPr>
            </w:pPr>
            <w:r w:rsidRPr="008C6CD3">
              <w:rPr>
                <w:rFonts w:ascii="Times New Roman" w:hAnsi="Times New Roman" w:cs="Times New Roman"/>
              </w:rPr>
              <w:t>2015 г</w:t>
            </w:r>
          </w:p>
        </w:tc>
        <w:tc>
          <w:tcPr>
            <w:tcW w:w="803" w:type="dxa"/>
            <w:tcBorders>
              <w:top w:val="nil"/>
              <w:left w:val="single" w:sz="4" w:space="0" w:color="auto"/>
              <w:bottom w:val="single" w:sz="4" w:space="0" w:color="auto"/>
              <w:right w:val="single" w:sz="4" w:space="0" w:color="auto"/>
            </w:tcBorders>
            <w:hideMark/>
          </w:tcPr>
          <w:p w:rsidR="000E56C2" w:rsidRPr="008C6CD3" w:rsidRDefault="000E56C2" w:rsidP="000E56C2">
            <w:pPr>
              <w:pStyle w:val="ConsPlusCell"/>
              <w:spacing w:line="276" w:lineRule="auto"/>
              <w:jc w:val="center"/>
              <w:rPr>
                <w:rFonts w:ascii="Times New Roman" w:hAnsi="Times New Roman" w:cs="Times New Roman"/>
              </w:rPr>
            </w:pPr>
            <w:r w:rsidRPr="008C6CD3">
              <w:rPr>
                <w:rFonts w:ascii="Times New Roman" w:hAnsi="Times New Roman" w:cs="Times New Roman"/>
              </w:rPr>
              <w:t>2016 г</w:t>
            </w:r>
          </w:p>
        </w:tc>
        <w:tc>
          <w:tcPr>
            <w:tcW w:w="756" w:type="dxa"/>
            <w:tcBorders>
              <w:top w:val="nil"/>
              <w:left w:val="single" w:sz="4" w:space="0" w:color="auto"/>
              <w:bottom w:val="single" w:sz="4" w:space="0" w:color="auto"/>
              <w:right w:val="single" w:sz="4" w:space="0" w:color="auto"/>
            </w:tcBorders>
            <w:hideMark/>
          </w:tcPr>
          <w:p w:rsidR="000E56C2" w:rsidRPr="008C6CD3" w:rsidRDefault="000E56C2" w:rsidP="000E56C2">
            <w:pPr>
              <w:pStyle w:val="ConsPlusCell"/>
              <w:spacing w:line="276" w:lineRule="auto"/>
              <w:jc w:val="center"/>
              <w:rPr>
                <w:rFonts w:ascii="Times New Roman" w:hAnsi="Times New Roman" w:cs="Times New Roman"/>
              </w:rPr>
            </w:pPr>
            <w:r w:rsidRPr="008C6CD3">
              <w:rPr>
                <w:rFonts w:ascii="Times New Roman" w:hAnsi="Times New Roman" w:cs="Times New Roman"/>
              </w:rPr>
              <w:t>2017 г</w:t>
            </w:r>
          </w:p>
        </w:tc>
        <w:tc>
          <w:tcPr>
            <w:tcW w:w="709" w:type="dxa"/>
            <w:tcBorders>
              <w:top w:val="nil"/>
              <w:left w:val="single" w:sz="4" w:space="0" w:color="auto"/>
              <w:bottom w:val="single" w:sz="4" w:space="0" w:color="auto"/>
              <w:right w:val="single" w:sz="4" w:space="0" w:color="auto"/>
            </w:tcBorders>
            <w:hideMark/>
          </w:tcPr>
          <w:p w:rsidR="000E56C2" w:rsidRPr="008C6CD3" w:rsidRDefault="000E56C2" w:rsidP="000E56C2">
            <w:pPr>
              <w:pStyle w:val="ConsPlusCell"/>
              <w:spacing w:line="276" w:lineRule="auto"/>
              <w:jc w:val="center"/>
              <w:rPr>
                <w:rFonts w:ascii="Times New Roman" w:hAnsi="Times New Roman" w:cs="Times New Roman"/>
              </w:rPr>
            </w:pPr>
            <w:r w:rsidRPr="008C6CD3">
              <w:rPr>
                <w:rFonts w:ascii="Times New Roman" w:hAnsi="Times New Roman" w:cs="Times New Roman"/>
              </w:rPr>
              <w:t>2018 г</w:t>
            </w:r>
          </w:p>
        </w:tc>
        <w:tc>
          <w:tcPr>
            <w:tcW w:w="851" w:type="dxa"/>
            <w:tcBorders>
              <w:top w:val="nil"/>
              <w:left w:val="single" w:sz="4" w:space="0" w:color="auto"/>
              <w:bottom w:val="single" w:sz="4" w:space="0" w:color="auto"/>
              <w:right w:val="single" w:sz="4" w:space="0" w:color="auto"/>
            </w:tcBorders>
            <w:hideMark/>
          </w:tcPr>
          <w:p w:rsidR="000E56C2" w:rsidRPr="008C6CD3" w:rsidRDefault="000E56C2" w:rsidP="000E56C2">
            <w:pPr>
              <w:pStyle w:val="ConsPlusCell"/>
              <w:spacing w:line="276" w:lineRule="auto"/>
              <w:jc w:val="center"/>
              <w:rPr>
                <w:rFonts w:ascii="Times New Roman" w:hAnsi="Times New Roman" w:cs="Times New Roman"/>
              </w:rPr>
            </w:pPr>
            <w:r w:rsidRPr="008C6CD3">
              <w:rPr>
                <w:rFonts w:ascii="Times New Roman" w:hAnsi="Times New Roman" w:cs="Times New Roman"/>
              </w:rPr>
              <w:t>2019 г.</w:t>
            </w:r>
          </w:p>
        </w:tc>
        <w:tc>
          <w:tcPr>
            <w:tcW w:w="708" w:type="dxa"/>
            <w:tcBorders>
              <w:top w:val="nil"/>
              <w:left w:val="single" w:sz="4" w:space="0" w:color="auto"/>
              <w:bottom w:val="single" w:sz="4" w:space="0" w:color="auto"/>
              <w:right w:val="single" w:sz="4" w:space="0" w:color="auto"/>
            </w:tcBorders>
            <w:hideMark/>
          </w:tcPr>
          <w:p w:rsidR="000E56C2" w:rsidRPr="008C6CD3" w:rsidRDefault="000E56C2" w:rsidP="000E56C2">
            <w:pPr>
              <w:pStyle w:val="ConsPlusCell"/>
              <w:spacing w:line="276" w:lineRule="auto"/>
              <w:jc w:val="center"/>
              <w:rPr>
                <w:rFonts w:ascii="Times New Roman" w:hAnsi="Times New Roman" w:cs="Times New Roman"/>
              </w:rPr>
            </w:pPr>
            <w:r w:rsidRPr="008C6CD3">
              <w:rPr>
                <w:rFonts w:ascii="Times New Roman" w:hAnsi="Times New Roman" w:cs="Times New Roman"/>
              </w:rPr>
              <w:t>2020 г</w:t>
            </w:r>
          </w:p>
        </w:tc>
      </w:tr>
      <w:tr w:rsidR="000E56C2" w:rsidTr="000E56C2">
        <w:trPr>
          <w:trHeight w:val="224"/>
        </w:trPr>
        <w:tc>
          <w:tcPr>
            <w:tcW w:w="501" w:type="dxa"/>
            <w:tcBorders>
              <w:top w:val="nil"/>
              <w:left w:val="single" w:sz="4" w:space="0" w:color="auto"/>
              <w:bottom w:val="single" w:sz="4" w:space="0" w:color="auto"/>
              <w:right w:val="single" w:sz="4" w:space="0" w:color="auto"/>
            </w:tcBorders>
            <w:hideMark/>
          </w:tcPr>
          <w:p w:rsidR="000E56C2" w:rsidRPr="008C6CD3" w:rsidRDefault="000E56C2" w:rsidP="000E56C2">
            <w:pPr>
              <w:pStyle w:val="ConsPlusCell"/>
              <w:spacing w:line="276" w:lineRule="auto"/>
              <w:jc w:val="center"/>
              <w:rPr>
                <w:rFonts w:ascii="Times New Roman" w:hAnsi="Times New Roman" w:cs="Times New Roman"/>
              </w:rPr>
            </w:pPr>
            <w:r w:rsidRPr="008C6CD3">
              <w:rPr>
                <w:rFonts w:ascii="Times New Roman" w:hAnsi="Times New Roman" w:cs="Times New Roman"/>
              </w:rPr>
              <w:t>1</w:t>
            </w:r>
          </w:p>
        </w:tc>
        <w:tc>
          <w:tcPr>
            <w:tcW w:w="1975" w:type="dxa"/>
            <w:tcBorders>
              <w:top w:val="nil"/>
              <w:left w:val="single" w:sz="4" w:space="0" w:color="auto"/>
              <w:bottom w:val="single" w:sz="4" w:space="0" w:color="auto"/>
              <w:right w:val="single" w:sz="4" w:space="0" w:color="auto"/>
            </w:tcBorders>
            <w:hideMark/>
          </w:tcPr>
          <w:p w:rsidR="000E56C2" w:rsidRPr="008C6CD3" w:rsidRDefault="000E56C2" w:rsidP="000E56C2">
            <w:pPr>
              <w:pStyle w:val="ConsPlusCell"/>
              <w:spacing w:line="276" w:lineRule="auto"/>
              <w:jc w:val="center"/>
              <w:rPr>
                <w:rFonts w:ascii="Times New Roman" w:hAnsi="Times New Roman" w:cs="Times New Roman"/>
              </w:rPr>
            </w:pPr>
            <w:r w:rsidRPr="008C6CD3">
              <w:rPr>
                <w:rFonts w:ascii="Times New Roman" w:hAnsi="Times New Roman" w:cs="Times New Roman"/>
              </w:rPr>
              <w:t>2</w:t>
            </w:r>
          </w:p>
        </w:tc>
        <w:tc>
          <w:tcPr>
            <w:tcW w:w="709" w:type="dxa"/>
            <w:tcBorders>
              <w:top w:val="nil"/>
              <w:left w:val="single" w:sz="4" w:space="0" w:color="auto"/>
              <w:bottom w:val="single" w:sz="4" w:space="0" w:color="auto"/>
              <w:right w:val="single" w:sz="4" w:space="0" w:color="auto"/>
            </w:tcBorders>
            <w:hideMark/>
          </w:tcPr>
          <w:p w:rsidR="000E56C2" w:rsidRPr="008C6CD3" w:rsidRDefault="000E56C2" w:rsidP="000E56C2">
            <w:pPr>
              <w:pStyle w:val="ConsPlusCell"/>
              <w:spacing w:line="276" w:lineRule="auto"/>
              <w:jc w:val="center"/>
              <w:rPr>
                <w:rFonts w:ascii="Times New Roman" w:hAnsi="Times New Roman" w:cs="Times New Roman"/>
              </w:rPr>
            </w:pPr>
            <w:r w:rsidRPr="008C6CD3">
              <w:rPr>
                <w:rFonts w:ascii="Times New Roman" w:hAnsi="Times New Roman" w:cs="Times New Roman"/>
              </w:rPr>
              <w:t>3</w:t>
            </w:r>
          </w:p>
        </w:tc>
        <w:tc>
          <w:tcPr>
            <w:tcW w:w="709" w:type="dxa"/>
            <w:tcBorders>
              <w:top w:val="nil"/>
              <w:left w:val="single" w:sz="4" w:space="0" w:color="auto"/>
              <w:bottom w:val="single" w:sz="4" w:space="0" w:color="auto"/>
              <w:right w:val="single" w:sz="4" w:space="0" w:color="auto"/>
            </w:tcBorders>
            <w:hideMark/>
          </w:tcPr>
          <w:p w:rsidR="000E56C2" w:rsidRPr="008C6CD3" w:rsidRDefault="000E56C2" w:rsidP="000E56C2">
            <w:pPr>
              <w:pStyle w:val="ConsPlusCell"/>
              <w:spacing w:line="276" w:lineRule="auto"/>
              <w:jc w:val="center"/>
              <w:rPr>
                <w:rFonts w:ascii="Times New Roman" w:hAnsi="Times New Roman" w:cs="Times New Roman"/>
              </w:rPr>
            </w:pPr>
            <w:r w:rsidRPr="008C6CD3">
              <w:rPr>
                <w:rFonts w:ascii="Times New Roman" w:hAnsi="Times New Roman" w:cs="Times New Roman"/>
              </w:rPr>
              <w:t>4</w:t>
            </w:r>
          </w:p>
        </w:tc>
        <w:tc>
          <w:tcPr>
            <w:tcW w:w="850" w:type="dxa"/>
            <w:tcBorders>
              <w:top w:val="nil"/>
              <w:left w:val="single" w:sz="4" w:space="0" w:color="auto"/>
              <w:bottom w:val="single" w:sz="4" w:space="0" w:color="auto"/>
              <w:right w:val="single" w:sz="4" w:space="0" w:color="auto"/>
            </w:tcBorders>
            <w:hideMark/>
          </w:tcPr>
          <w:p w:rsidR="000E56C2" w:rsidRPr="008C6CD3" w:rsidRDefault="000E56C2" w:rsidP="000E56C2">
            <w:pPr>
              <w:pStyle w:val="ConsPlusCell"/>
              <w:spacing w:line="276" w:lineRule="auto"/>
              <w:jc w:val="center"/>
              <w:rPr>
                <w:rFonts w:ascii="Times New Roman" w:hAnsi="Times New Roman" w:cs="Times New Roman"/>
              </w:rPr>
            </w:pPr>
            <w:r w:rsidRPr="008C6CD3">
              <w:rPr>
                <w:rFonts w:ascii="Times New Roman" w:hAnsi="Times New Roman" w:cs="Times New Roman"/>
              </w:rPr>
              <w:t>5</w:t>
            </w:r>
          </w:p>
        </w:tc>
        <w:tc>
          <w:tcPr>
            <w:tcW w:w="709" w:type="dxa"/>
            <w:tcBorders>
              <w:top w:val="nil"/>
              <w:left w:val="single" w:sz="4" w:space="0" w:color="auto"/>
              <w:bottom w:val="single" w:sz="4" w:space="0" w:color="auto"/>
              <w:right w:val="single" w:sz="4" w:space="0" w:color="auto"/>
            </w:tcBorders>
            <w:hideMark/>
          </w:tcPr>
          <w:p w:rsidR="000E56C2" w:rsidRPr="008C6CD3" w:rsidRDefault="000E56C2" w:rsidP="000E56C2">
            <w:pPr>
              <w:pStyle w:val="ConsPlusCell"/>
              <w:spacing w:line="276" w:lineRule="auto"/>
              <w:jc w:val="center"/>
              <w:rPr>
                <w:rFonts w:ascii="Times New Roman" w:hAnsi="Times New Roman" w:cs="Times New Roman"/>
              </w:rPr>
            </w:pPr>
            <w:r w:rsidRPr="008C6CD3">
              <w:rPr>
                <w:rFonts w:ascii="Times New Roman" w:hAnsi="Times New Roman" w:cs="Times New Roman"/>
              </w:rPr>
              <w:t>6</w:t>
            </w:r>
          </w:p>
        </w:tc>
        <w:tc>
          <w:tcPr>
            <w:tcW w:w="803" w:type="dxa"/>
            <w:tcBorders>
              <w:top w:val="nil"/>
              <w:left w:val="single" w:sz="4" w:space="0" w:color="auto"/>
              <w:bottom w:val="single" w:sz="4" w:space="0" w:color="auto"/>
              <w:right w:val="single" w:sz="4" w:space="0" w:color="auto"/>
            </w:tcBorders>
            <w:hideMark/>
          </w:tcPr>
          <w:p w:rsidR="000E56C2" w:rsidRPr="008C6CD3" w:rsidRDefault="000E56C2" w:rsidP="000E56C2">
            <w:pPr>
              <w:pStyle w:val="ConsPlusCell"/>
              <w:spacing w:line="276" w:lineRule="auto"/>
              <w:jc w:val="center"/>
              <w:rPr>
                <w:rFonts w:ascii="Times New Roman" w:hAnsi="Times New Roman" w:cs="Times New Roman"/>
              </w:rPr>
            </w:pPr>
            <w:r w:rsidRPr="008C6CD3">
              <w:rPr>
                <w:rFonts w:ascii="Times New Roman" w:hAnsi="Times New Roman" w:cs="Times New Roman"/>
              </w:rPr>
              <w:t>7</w:t>
            </w:r>
          </w:p>
        </w:tc>
        <w:tc>
          <w:tcPr>
            <w:tcW w:w="756" w:type="dxa"/>
            <w:tcBorders>
              <w:top w:val="nil"/>
              <w:left w:val="single" w:sz="4" w:space="0" w:color="auto"/>
              <w:bottom w:val="single" w:sz="4" w:space="0" w:color="auto"/>
              <w:right w:val="single" w:sz="4" w:space="0" w:color="auto"/>
            </w:tcBorders>
            <w:hideMark/>
          </w:tcPr>
          <w:p w:rsidR="000E56C2" w:rsidRPr="008C6CD3" w:rsidRDefault="000E56C2" w:rsidP="000E56C2">
            <w:pPr>
              <w:pStyle w:val="ConsPlusCell"/>
              <w:spacing w:line="276" w:lineRule="auto"/>
              <w:jc w:val="center"/>
              <w:rPr>
                <w:rFonts w:ascii="Times New Roman" w:hAnsi="Times New Roman" w:cs="Times New Roman"/>
              </w:rPr>
            </w:pPr>
            <w:r w:rsidRPr="008C6CD3">
              <w:rPr>
                <w:rFonts w:ascii="Times New Roman" w:hAnsi="Times New Roman" w:cs="Times New Roman"/>
              </w:rPr>
              <w:t>8</w:t>
            </w:r>
          </w:p>
        </w:tc>
        <w:tc>
          <w:tcPr>
            <w:tcW w:w="709" w:type="dxa"/>
            <w:tcBorders>
              <w:top w:val="nil"/>
              <w:left w:val="single" w:sz="4" w:space="0" w:color="auto"/>
              <w:bottom w:val="single" w:sz="4" w:space="0" w:color="auto"/>
              <w:right w:val="single" w:sz="4" w:space="0" w:color="auto"/>
            </w:tcBorders>
            <w:hideMark/>
          </w:tcPr>
          <w:p w:rsidR="000E56C2" w:rsidRPr="008C6CD3" w:rsidRDefault="000E56C2" w:rsidP="000E56C2">
            <w:pPr>
              <w:pStyle w:val="ConsPlusCell"/>
              <w:spacing w:line="276" w:lineRule="auto"/>
              <w:jc w:val="center"/>
              <w:rPr>
                <w:rFonts w:ascii="Times New Roman" w:hAnsi="Times New Roman" w:cs="Times New Roman"/>
              </w:rPr>
            </w:pPr>
            <w:r w:rsidRPr="008C6CD3">
              <w:rPr>
                <w:rFonts w:ascii="Times New Roman" w:hAnsi="Times New Roman" w:cs="Times New Roman"/>
              </w:rPr>
              <w:t>9</w:t>
            </w:r>
          </w:p>
        </w:tc>
        <w:tc>
          <w:tcPr>
            <w:tcW w:w="851" w:type="dxa"/>
            <w:tcBorders>
              <w:top w:val="nil"/>
              <w:left w:val="single" w:sz="4" w:space="0" w:color="auto"/>
              <w:bottom w:val="single" w:sz="4" w:space="0" w:color="auto"/>
              <w:right w:val="single" w:sz="4" w:space="0" w:color="auto"/>
            </w:tcBorders>
            <w:hideMark/>
          </w:tcPr>
          <w:p w:rsidR="000E56C2" w:rsidRPr="008C6CD3" w:rsidRDefault="000E56C2" w:rsidP="000E56C2">
            <w:pPr>
              <w:pStyle w:val="ConsPlusCell"/>
              <w:spacing w:line="276" w:lineRule="auto"/>
              <w:jc w:val="center"/>
              <w:rPr>
                <w:rFonts w:ascii="Times New Roman" w:hAnsi="Times New Roman" w:cs="Times New Roman"/>
              </w:rPr>
            </w:pPr>
            <w:r w:rsidRPr="008C6CD3">
              <w:rPr>
                <w:rFonts w:ascii="Times New Roman" w:hAnsi="Times New Roman" w:cs="Times New Roman"/>
              </w:rPr>
              <w:t>10</w:t>
            </w:r>
          </w:p>
        </w:tc>
        <w:tc>
          <w:tcPr>
            <w:tcW w:w="708" w:type="dxa"/>
            <w:tcBorders>
              <w:top w:val="nil"/>
              <w:left w:val="single" w:sz="4" w:space="0" w:color="auto"/>
              <w:bottom w:val="single" w:sz="4" w:space="0" w:color="auto"/>
              <w:right w:val="single" w:sz="4" w:space="0" w:color="auto"/>
            </w:tcBorders>
            <w:hideMark/>
          </w:tcPr>
          <w:p w:rsidR="000E56C2" w:rsidRPr="008C6CD3" w:rsidRDefault="000E56C2" w:rsidP="000E56C2">
            <w:pPr>
              <w:pStyle w:val="ConsPlusCell"/>
              <w:spacing w:line="276" w:lineRule="auto"/>
              <w:jc w:val="center"/>
              <w:rPr>
                <w:rFonts w:ascii="Times New Roman" w:hAnsi="Times New Roman" w:cs="Times New Roman"/>
              </w:rPr>
            </w:pPr>
            <w:r w:rsidRPr="008C6CD3">
              <w:rPr>
                <w:rFonts w:ascii="Times New Roman" w:hAnsi="Times New Roman" w:cs="Times New Roman"/>
              </w:rPr>
              <w:t>11</w:t>
            </w:r>
          </w:p>
        </w:tc>
      </w:tr>
      <w:tr w:rsidR="000E56C2" w:rsidTr="000E56C2">
        <w:trPr>
          <w:trHeight w:val="359"/>
        </w:trPr>
        <w:tc>
          <w:tcPr>
            <w:tcW w:w="501" w:type="dxa"/>
            <w:tcBorders>
              <w:top w:val="nil"/>
              <w:left w:val="single" w:sz="4" w:space="0" w:color="auto"/>
              <w:bottom w:val="single" w:sz="4" w:space="0" w:color="auto"/>
              <w:right w:val="single" w:sz="4" w:space="0" w:color="auto"/>
            </w:tcBorders>
            <w:hideMark/>
          </w:tcPr>
          <w:p w:rsidR="000E56C2" w:rsidRPr="008C6CD3" w:rsidRDefault="000E56C2" w:rsidP="000E56C2">
            <w:pPr>
              <w:pStyle w:val="ConsPlusCell"/>
              <w:spacing w:line="276" w:lineRule="auto"/>
              <w:jc w:val="center"/>
              <w:rPr>
                <w:rFonts w:ascii="Times New Roman" w:hAnsi="Times New Roman" w:cs="Times New Roman"/>
              </w:rPr>
            </w:pPr>
            <w:r w:rsidRPr="008C6CD3">
              <w:rPr>
                <w:rFonts w:ascii="Times New Roman" w:hAnsi="Times New Roman" w:cs="Times New Roman"/>
              </w:rPr>
              <w:t>10</w:t>
            </w:r>
          </w:p>
        </w:tc>
        <w:tc>
          <w:tcPr>
            <w:tcW w:w="1975" w:type="dxa"/>
            <w:tcBorders>
              <w:top w:val="nil"/>
              <w:left w:val="single" w:sz="4" w:space="0" w:color="auto"/>
              <w:bottom w:val="single" w:sz="4" w:space="0" w:color="auto"/>
              <w:right w:val="single" w:sz="4" w:space="0" w:color="auto"/>
            </w:tcBorders>
            <w:hideMark/>
          </w:tcPr>
          <w:p w:rsidR="000E56C2" w:rsidRPr="008C6CD3" w:rsidRDefault="000E56C2" w:rsidP="000E56C2">
            <w:pPr>
              <w:widowControl w:val="0"/>
              <w:autoSpaceDE w:val="0"/>
              <w:autoSpaceDN w:val="0"/>
              <w:adjustRightInd w:val="0"/>
              <w:spacing w:after="0" w:line="240" w:lineRule="auto"/>
              <w:rPr>
                <w:rFonts w:ascii="Times New Roman" w:hAnsi="Times New Roman"/>
                <w:sz w:val="20"/>
                <w:szCs w:val="20"/>
              </w:rPr>
            </w:pPr>
            <w:r w:rsidRPr="008C6CD3">
              <w:rPr>
                <w:rFonts w:ascii="Times New Roman" w:hAnsi="Times New Roman"/>
                <w:sz w:val="20"/>
                <w:szCs w:val="20"/>
              </w:rPr>
              <w:t>средний размер заработной платы педагогических работников муниципальных образовательных организаций дополнительного образования</w:t>
            </w:r>
          </w:p>
        </w:tc>
        <w:tc>
          <w:tcPr>
            <w:tcW w:w="709" w:type="dxa"/>
            <w:tcBorders>
              <w:top w:val="nil"/>
              <w:left w:val="single" w:sz="4" w:space="0" w:color="auto"/>
              <w:bottom w:val="single" w:sz="4" w:space="0" w:color="auto"/>
              <w:right w:val="single" w:sz="4" w:space="0" w:color="auto"/>
            </w:tcBorders>
            <w:hideMark/>
          </w:tcPr>
          <w:p w:rsidR="000E56C2" w:rsidRPr="008C6CD3" w:rsidRDefault="000E56C2" w:rsidP="000E56C2">
            <w:pPr>
              <w:pStyle w:val="ConsPlusCell"/>
              <w:spacing w:line="276" w:lineRule="auto"/>
              <w:jc w:val="center"/>
              <w:rPr>
                <w:rFonts w:ascii="Times New Roman" w:hAnsi="Times New Roman" w:cs="Times New Roman"/>
              </w:rPr>
            </w:pPr>
            <w:r w:rsidRPr="008C6CD3">
              <w:rPr>
                <w:rFonts w:ascii="Times New Roman" w:hAnsi="Times New Roman" w:cs="Times New Roman"/>
              </w:rPr>
              <w:t>Руб.</w:t>
            </w:r>
          </w:p>
        </w:tc>
        <w:tc>
          <w:tcPr>
            <w:tcW w:w="709" w:type="dxa"/>
            <w:tcBorders>
              <w:top w:val="nil"/>
              <w:left w:val="single" w:sz="4" w:space="0" w:color="auto"/>
              <w:bottom w:val="single" w:sz="4" w:space="0" w:color="auto"/>
              <w:right w:val="single" w:sz="4" w:space="0" w:color="auto"/>
            </w:tcBorders>
            <w:hideMark/>
          </w:tcPr>
          <w:p w:rsidR="000E56C2" w:rsidRPr="008C6CD3" w:rsidRDefault="000E56C2" w:rsidP="000E56C2">
            <w:pPr>
              <w:pStyle w:val="ConsPlusCell"/>
              <w:spacing w:line="276" w:lineRule="auto"/>
              <w:jc w:val="center"/>
              <w:rPr>
                <w:rFonts w:ascii="Times New Roman" w:hAnsi="Times New Roman" w:cs="Times New Roman"/>
              </w:rPr>
            </w:pPr>
            <w:r w:rsidRPr="008C6CD3">
              <w:rPr>
                <w:rFonts w:ascii="Times New Roman" w:hAnsi="Times New Roman" w:cs="Times New Roman"/>
              </w:rPr>
              <w:t>39302</w:t>
            </w:r>
          </w:p>
        </w:tc>
        <w:tc>
          <w:tcPr>
            <w:tcW w:w="850" w:type="dxa"/>
            <w:tcBorders>
              <w:top w:val="nil"/>
              <w:left w:val="single" w:sz="4" w:space="0" w:color="auto"/>
              <w:bottom w:val="single" w:sz="4" w:space="0" w:color="auto"/>
              <w:right w:val="single" w:sz="4" w:space="0" w:color="auto"/>
            </w:tcBorders>
            <w:hideMark/>
          </w:tcPr>
          <w:p w:rsidR="000E56C2" w:rsidRPr="008C6CD3" w:rsidRDefault="000E56C2" w:rsidP="000E56C2">
            <w:pPr>
              <w:pStyle w:val="ConsPlusCell"/>
              <w:spacing w:line="276" w:lineRule="auto"/>
              <w:jc w:val="center"/>
              <w:rPr>
                <w:rFonts w:ascii="Times New Roman" w:hAnsi="Times New Roman" w:cs="Times New Roman"/>
              </w:rPr>
            </w:pPr>
            <w:r w:rsidRPr="008C6CD3">
              <w:rPr>
                <w:rFonts w:ascii="Times New Roman" w:hAnsi="Times New Roman" w:cs="Times New Roman"/>
              </w:rPr>
              <w:t>43137</w:t>
            </w:r>
          </w:p>
        </w:tc>
        <w:tc>
          <w:tcPr>
            <w:tcW w:w="709" w:type="dxa"/>
            <w:tcBorders>
              <w:top w:val="nil"/>
              <w:left w:val="single" w:sz="4" w:space="0" w:color="auto"/>
              <w:bottom w:val="single" w:sz="4" w:space="0" w:color="auto"/>
              <w:right w:val="single" w:sz="4" w:space="0" w:color="auto"/>
            </w:tcBorders>
            <w:hideMark/>
          </w:tcPr>
          <w:p w:rsidR="000E56C2" w:rsidRPr="008C6CD3" w:rsidRDefault="000E56C2" w:rsidP="000E56C2">
            <w:pPr>
              <w:pStyle w:val="ConsPlusCell"/>
              <w:spacing w:line="276" w:lineRule="auto"/>
              <w:jc w:val="center"/>
              <w:rPr>
                <w:rFonts w:ascii="Times New Roman" w:hAnsi="Times New Roman" w:cs="Times New Roman"/>
              </w:rPr>
            </w:pPr>
            <w:r w:rsidRPr="008C6CD3">
              <w:rPr>
                <w:rFonts w:ascii="Times New Roman" w:hAnsi="Times New Roman" w:cs="Times New Roman"/>
              </w:rPr>
              <w:t>42459</w:t>
            </w:r>
          </w:p>
        </w:tc>
        <w:tc>
          <w:tcPr>
            <w:tcW w:w="803" w:type="dxa"/>
            <w:tcBorders>
              <w:top w:val="nil"/>
              <w:left w:val="single" w:sz="4" w:space="0" w:color="auto"/>
              <w:bottom w:val="single" w:sz="4" w:space="0" w:color="auto"/>
              <w:right w:val="single" w:sz="4" w:space="0" w:color="auto"/>
            </w:tcBorders>
            <w:hideMark/>
          </w:tcPr>
          <w:p w:rsidR="000E56C2" w:rsidRPr="008C6CD3" w:rsidRDefault="000E56C2" w:rsidP="000E56C2">
            <w:pPr>
              <w:pStyle w:val="ConsPlusCell"/>
              <w:spacing w:line="276" w:lineRule="auto"/>
              <w:jc w:val="center"/>
              <w:rPr>
                <w:rFonts w:ascii="Times New Roman" w:hAnsi="Times New Roman" w:cs="Times New Roman"/>
              </w:rPr>
            </w:pPr>
            <w:r w:rsidRPr="008C6CD3">
              <w:rPr>
                <w:rFonts w:ascii="Times New Roman" w:hAnsi="Times New Roman" w:cs="Times New Roman"/>
              </w:rPr>
              <w:t>45277</w:t>
            </w:r>
          </w:p>
        </w:tc>
        <w:tc>
          <w:tcPr>
            <w:tcW w:w="756" w:type="dxa"/>
            <w:tcBorders>
              <w:top w:val="nil"/>
              <w:left w:val="single" w:sz="4" w:space="0" w:color="auto"/>
              <w:bottom w:val="single" w:sz="4" w:space="0" w:color="auto"/>
              <w:right w:val="single" w:sz="4" w:space="0" w:color="auto"/>
            </w:tcBorders>
            <w:hideMark/>
          </w:tcPr>
          <w:p w:rsidR="000E56C2" w:rsidRPr="008C6CD3" w:rsidRDefault="000E56C2" w:rsidP="000E56C2">
            <w:pPr>
              <w:pStyle w:val="ConsPlusCell"/>
              <w:spacing w:line="276" w:lineRule="auto"/>
              <w:jc w:val="center"/>
              <w:rPr>
                <w:rFonts w:ascii="Times New Roman" w:hAnsi="Times New Roman" w:cs="Times New Roman"/>
              </w:rPr>
            </w:pPr>
            <w:r w:rsidRPr="008C6CD3">
              <w:rPr>
                <w:rFonts w:ascii="Times New Roman" w:hAnsi="Times New Roman" w:cs="Times New Roman"/>
              </w:rPr>
              <w:t>57605</w:t>
            </w:r>
          </w:p>
        </w:tc>
        <w:tc>
          <w:tcPr>
            <w:tcW w:w="709" w:type="dxa"/>
            <w:tcBorders>
              <w:top w:val="nil"/>
              <w:left w:val="single" w:sz="4" w:space="0" w:color="auto"/>
              <w:bottom w:val="single" w:sz="4" w:space="0" w:color="auto"/>
              <w:right w:val="single" w:sz="4" w:space="0" w:color="auto"/>
            </w:tcBorders>
            <w:hideMark/>
          </w:tcPr>
          <w:p w:rsidR="000E56C2" w:rsidRPr="008C6CD3" w:rsidRDefault="000E56C2" w:rsidP="000E56C2">
            <w:pPr>
              <w:pStyle w:val="ConsPlusCell"/>
              <w:spacing w:line="276" w:lineRule="auto"/>
              <w:jc w:val="center"/>
              <w:rPr>
                <w:rFonts w:ascii="Times New Roman" w:hAnsi="Times New Roman" w:cs="Times New Roman"/>
              </w:rPr>
            </w:pPr>
            <w:r w:rsidRPr="008C6CD3">
              <w:rPr>
                <w:rFonts w:ascii="Times New Roman" w:hAnsi="Times New Roman" w:cs="Times New Roman"/>
              </w:rPr>
              <w:t>57605</w:t>
            </w:r>
          </w:p>
        </w:tc>
        <w:tc>
          <w:tcPr>
            <w:tcW w:w="851" w:type="dxa"/>
            <w:tcBorders>
              <w:top w:val="nil"/>
              <w:left w:val="single" w:sz="4" w:space="0" w:color="auto"/>
              <w:bottom w:val="single" w:sz="4" w:space="0" w:color="auto"/>
              <w:right w:val="single" w:sz="4" w:space="0" w:color="auto"/>
            </w:tcBorders>
            <w:hideMark/>
          </w:tcPr>
          <w:p w:rsidR="000E56C2" w:rsidRPr="008C6CD3" w:rsidRDefault="000E56C2" w:rsidP="000E56C2">
            <w:pPr>
              <w:pStyle w:val="ConsPlusCell"/>
              <w:spacing w:line="276" w:lineRule="auto"/>
              <w:jc w:val="center"/>
              <w:rPr>
                <w:rFonts w:ascii="Times New Roman" w:hAnsi="Times New Roman" w:cs="Times New Roman"/>
              </w:rPr>
            </w:pPr>
            <w:r w:rsidRPr="008C6CD3">
              <w:rPr>
                <w:rFonts w:ascii="Times New Roman" w:hAnsi="Times New Roman" w:cs="Times New Roman"/>
              </w:rPr>
              <w:t>57605</w:t>
            </w:r>
          </w:p>
        </w:tc>
        <w:tc>
          <w:tcPr>
            <w:tcW w:w="708" w:type="dxa"/>
            <w:tcBorders>
              <w:top w:val="nil"/>
              <w:left w:val="single" w:sz="4" w:space="0" w:color="auto"/>
              <w:bottom w:val="single" w:sz="4" w:space="0" w:color="auto"/>
              <w:right w:val="single" w:sz="4" w:space="0" w:color="auto"/>
            </w:tcBorders>
            <w:hideMark/>
          </w:tcPr>
          <w:p w:rsidR="000E56C2" w:rsidRPr="008C6CD3" w:rsidRDefault="000E56C2" w:rsidP="000E56C2">
            <w:pPr>
              <w:pStyle w:val="ConsPlusCell"/>
              <w:spacing w:line="276" w:lineRule="auto"/>
              <w:jc w:val="center"/>
              <w:rPr>
                <w:rFonts w:ascii="Times New Roman" w:hAnsi="Times New Roman" w:cs="Times New Roman"/>
                <w:highlight w:val="cyan"/>
              </w:rPr>
            </w:pPr>
            <w:r w:rsidRPr="008C6CD3">
              <w:rPr>
                <w:rFonts w:ascii="Times New Roman" w:hAnsi="Times New Roman" w:cs="Times New Roman"/>
              </w:rPr>
              <w:t>57605</w:t>
            </w:r>
          </w:p>
        </w:tc>
      </w:tr>
    </w:tbl>
    <w:p w:rsidR="000E56C2" w:rsidRDefault="000E56C2" w:rsidP="006917E0">
      <w:pPr>
        <w:pStyle w:val="a7"/>
        <w:widowControl w:val="0"/>
        <w:numPr>
          <w:ilvl w:val="0"/>
          <w:numId w:val="21"/>
        </w:numPr>
        <w:tabs>
          <w:tab w:val="left" w:pos="-284"/>
          <w:tab w:val="left" w:pos="284"/>
        </w:tabs>
        <w:ind w:left="0" w:firstLine="0"/>
        <w:jc w:val="both"/>
        <w:rPr>
          <w:sz w:val="28"/>
          <w:szCs w:val="28"/>
        </w:rPr>
      </w:pPr>
      <w:r>
        <w:rPr>
          <w:sz w:val="28"/>
          <w:szCs w:val="28"/>
        </w:rPr>
        <w:t xml:space="preserve"> позиции  10,11,12,13,14,15,16,17,18,19 Таблицы 1 Приложения к Программе считать соответственно позициями 11,12,13,14,15,16,17,18,19,20;</w:t>
      </w:r>
    </w:p>
    <w:p w:rsidR="000E56C2" w:rsidRPr="006F12E3" w:rsidRDefault="000E56C2" w:rsidP="006917E0">
      <w:pPr>
        <w:pStyle w:val="a7"/>
        <w:numPr>
          <w:ilvl w:val="0"/>
          <w:numId w:val="21"/>
        </w:numPr>
        <w:tabs>
          <w:tab w:val="left" w:pos="284"/>
        </w:tabs>
        <w:autoSpaceDE w:val="0"/>
        <w:autoSpaceDN w:val="0"/>
        <w:adjustRightInd w:val="0"/>
        <w:ind w:left="0" w:firstLine="0"/>
        <w:jc w:val="both"/>
        <w:rPr>
          <w:sz w:val="28"/>
          <w:szCs w:val="28"/>
        </w:rPr>
      </w:pPr>
      <w:r>
        <w:rPr>
          <w:sz w:val="28"/>
          <w:szCs w:val="28"/>
        </w:rPr>
        <w:t xml:space="preserve"> Т</w:t>
      </w:r>
      <w:r w:rsidRPr="00585B72">
        <w:rPr>
          <w:sz w:val="28"/>
          <w:szCs w:val="28"/>
        </w:rPr>
        <w:t xml:space="preserve">аблицу 2 </w:t>
      </w:r>
      <w:r>
        <w:rPr>
          <w:sz w:val="28"/>
          <w:szCs w:val="28"/>
        </w:rPr>
        <w:t xml:space="preserve">приложения к Программе </w:t>
      </w:r>
      <w:r w:rsidRPr="00585B72">
        <w:rPr>
          <w:sz w:val="28"/>
          <w:szCs w:val="28"/>
        </w:rPr>
        <w:t xml:space="preserve">дополнить </w:t>
      </w:r>
      <w:r>
        <w:rPr>
          <w:sz w:val="28"/>
          <w:szCs w:val="28"/>
        </w:rPr>
        <w:t>основным мероприятием 2.5</w:t>
      </w:r>
      <w:r w:rsidRPr="00585B72">
        <w:rPr>
          <w:sz w:val="28"/>
          <w:szCs w:val="28"/>
        </w:rPr>
        <w:t xml:space="preserve"> следующего содержания:</w:t>
      </w:r>
    </w:p>
    <w:p w:rsidR="000E56C2" w:rsidRDefault="000E56C2" w:rsidP="000E56C2">
      <w:pPr>
        <w:widowControl w:val="0"/>
        <w:tabs>
          <w:tab w:val="left" w:pos="0"/>
          <w:tab w:val="left" w:pos="993"/>
        </w:tabs>
        <w:jc w:val="both"/>
        <w:rPr>
          <w:sz w:val="28"/>
          <w:szCs w:val="28"/>
        </w:rPr>
      </w:pPr>
      <w:r>
        <w:rPr>
          <w:sz w:val="28"/>
          <w:szCs w:val="28"/>
        </w:rPr>
        <w:t xml:space="preserve">                                                                                                                                                »;</w:t>
      </w:r>
    </w:p>
    <w:tbl>
      <w:tblPr>
        <w:tblStyle w:val="a9"/>
        <w:tblW w:w="0" w:type="auto"/>
        <w:tblLook w:val="04A0"/>
      </w:tblPr>
      <w:tblGrid>
        <w:gridCol w:w="526"/>
        <w:gridCol w:w="1840"/>
        <w:gridCol w:w="1541"/>
        <w:gridCol w:w="1188"/>
        <w:gridCol w:w="1188"/>
        <w:gridCol w:w="1196"/>
        <w:gridCol w:w="1134"/>
        <w:gridCol w:w="957"/>
      </w:tblGrid>
      <w:tr w:rsidR="000E56C2" w:rsidTr="000E56C2">
        <w:tc>
          <w:tcPr>
            <w:tcW w:w="9570" w:type="dxa"/>
            <w:gridSpan w:val="8"/>
          </w:tcPr>
          <w:p w:rsidR="000E56C2" w:rsidRDefault="000E56C2" w:rsidP="000E56C2">
            <w:pPr>
              <w:autoSpaceDE w:val="0"/>
              <w:autoSpaceDN w:val="0"/>
              <w:adjustRightInd w:val="0"/>
              <w:jc w:val="center"/>
              <w:rPr>
                <w:sz w:val="28"/>
                <w:szCs w:val="28"/>
              </w:rPr>
            </w:pPr>
            <w:r>
              <w:rPr>
                <w:rFonts w:ascii="Times New Roman" w:hAnsi="Times New Roman"/>
                <w:color w:val="000000"/>
                <w:sz w:val="20"/>
                <w:szCs w:val="20"/>
              </w:rPr>
              <w:t>Задача 2</w:t>
            </w:r>
            <w:r w:rsidRPr="00F5317C">
              <w:rPr>
                <w:rFonts w:ascii="Times New Roman" w:hAnsi="Times New Roman"/>
                <w:color w:val="000000"/>
                <w:sz w:val="20"/>
                <w:szCs w:val="20"/>
              </w:rPr>
              <w:t>. Развитие кадрового потенциала и обеспечение квалифицированного кадрового потенциала учреждений физической культуры и массового спорта</w:t>
            </w:r>
          </w:p>
        </w:tc>
      </w:tr>
      <w:tr w:rsidR="000E56C2" w:rsidTr="000E56C2">
        <w:tc>
          <w:tcPr>
            <w:tcW w:w="526" w:type="dxa"/>
          </w:tcPr>
          <w:p w:rsidR="000E56C2" w:rsidRPr="00585B72" w:rsidRDefault="000E56C2" w:rsidP="000E56C2">
            <w:pPr>
              <w:autoSpaceDE w:val="0"/>
              <w:autoSpaceDN w:val="0"/>
              <w:adjustRightInd w:val="0"/>
              <w:jc w:val="both"/>
              <w:rPr>
                <w:rFonts w:ascii="Times New Roman" w:hAnsi="Times New Roman"/>
                <w:sz w:val="20"/>
                <w:szCs w:val="20"/>
              </w:rPr>
            </w:pPr>
            <w:r>
              <w:rPr>
                <w:rFonts w:ascii="Times New Roman" w:hAnsi="Times New Roman"/>
                <w:sz w:val="20"/>
                <w:szCs w:val="20"/>
              </w:rPr>
              <w:t>2</w:t>
            </w:r>
            <w:r w:rsidRPr="00585B72">
              <w:rPr>
                <w:rFonts w:ascii="Times New Roman" w:hAnsi="Times New Roman"/>
                <w:sz w:val="20"/>
                <w:szCs w:val="20"/>
              </w:rPr>
              <w:t>.</w:t>
            </w:r>
            <w:r>
              <w:rPr>
                <w:rFonts w:ascii="Times New Roman" w:hAnsi="Times New Roman"/>
                <w:sz w:val="20"/>
                <w:szCs w:val="20"/>
              </w:rPr>
              <w:t>5</w:t>
            </w:r>
          </w:p>
        </w:tc>
        <w:tc>
          <w:tcPr>
            <w:tcW w:w="1840" w:type="dxa"/>
          </w:tcPr>
          <w:p w:rsidR="000E56C2" w:rsidRPr="00585B72" w:rsidRDefault="000E56C2" w:rsidP="000E56C2">
            <w:pPr>
              <w:autoSpaceDE w:val="0"/>
              <w:autoSpaceDN w:val="0"/>
              <w:adjustRightInd w:val="0"/>
              <w:jc w:val="both"/>
              <w:rPr>
                <w:rFonts w:ascii="Times New Roman" w:hAnsi="Times New Roman"/>
                <w:sz w:val="20"/>
                <w:szCs w:val="20"/>
              </w:rPr>
            </w:pPr>
            <w:r>
              <w:rPr>
                <w:rFonts w:ascii="Times New Roman" w:hAnsi="Times New Roman"/>
                <w:sz w:val="20"/>
                <w:szCs w:val="20"/>
              </w:rPr>
              <w:t>Обеспечение роста уровня оплаты туда работников муниципальных учреждений дополнительного образования</w:t>
            </w:r>
          </w:p>
        </w:tc>
        <w:tc>
          <w:tcPr>
            <w:tcW w:w="1541" w:type="dxa"/>
          </w:tcPr>
          <w:p w:rsidR="000E56C2" w:rsidRPr="00585B72" w:rsidRDefault="000E56C2" w:rsidP="000E56C2">
            <w:pPr>
              <w:autoSpaceDE w:val="0"/>
              <w:autoSpaceDN w:val="0"/>
              <w:adjustRightInd w:val="0"/>
              <w:jc w:val="both"/>
              <w:rPr>
                <w:rFonts w:ascii="Times New Roman" w:hAnsi="Times New Roman"/>
                <w:sz w:val="20"/>
                <w:szCs w:val="20"/>
              </w:rPr>
            </w:pPr>
            <w:r>
              <w:rPr>
                <w:rFonts w:ascii="Times New Roman" w:hAnsi="Times New Roman"/>
                <w:sz w:val="20"/>
                <w:szCs w:val="20"/>
              </w:rPr>
              <w:t>Управление образования администрации МР «Ижемский»</w:t>
            </w:r>
          </w:p>
        </w:tc>
        <w:tc>
          <w:tcPr>
            <w:tcW w:w="1188" w:type="dxa"/>
          </w:tcPr>
          <w:p w:rsidR="000E56C2" w:rsidRPr="00585B72" w:rsidRDefault="000E56C2" w:rsidP="000E56C2">
            <w:pPr>
              <w:autoSpaceDE w:val="0"/>
              <w:autoSpaceDN w:val="0"/>
              <w:adjustRightInd w:val="0"/>
              <w:jc w:val="both"/>
              <w:rPr>
                <w:rFonts w:ascii="Times New Roman" w:hAnsi="Times New Roman"/>
                <w:sz w:val="20"/>
                <w:szCs w:val="20"/>
              </w:rPr>
            </w:pPr>
            <w:r>
              <w:rPr>
                <w:rFonts w:ascii="Times New Roman" w:hAnsi="Times New Roman"/>
                <w:sz w:val="20"/>
                <w:szCs w:val="20"/>
              </w:rPr>
              <w:t>01.01.2</w:t>
            </w:r>
            <w:r w:rsidRPr="00F5317C">
              <w:rPr>
                <w:rFonts w:ascii="Times New Roman" w:hAnsi="Times New Roman"/>
                <w:sz w:val="20"/>
                <w:szCs w:val="20"/>
              </w:rPr>
              <w:t>01</w:t>
            </w:r>
            <w:r>
              <w:rPr>
                <w:rFonts w:ascii="Times New Roman" w:hAnsi="Times New Roman"/>
                <w:sz w:val="20"/>
                <w:szCs w:val="20"/>
              </w:rPr>
              <w:t>7</w:t>
            </w:r>
          </w:p>
        </w:tc>
        <w:tc>
          <w:tcPr>
            <w:tcW w:w="1188" w:type="dxa"/>
          </w:tcPr>
          <w:p w:rsidR="000E56C2" w:rsidRPr="00585B72" w:rsidRDefault="000E56C2" w:rsidP="000E56C2">
            <w:pPr>
              <w:autoSpaceDE w:val="0"/>
              <w:autoSpaceDN w:val="0"/>
              <w:adjustRightInd w:val="0"/>
              <w:jc w:val="both"/>
              <w:rPr>
                <w:rFonts w:ascii="Times New Roman" w:hAnsi="Times New Roman"/>
                <w:sz w:val="20"/>
                <w:szCs w:val="20"/>
              </w:rPr>
            </w:pPr>
            <w:r>
              <w:rPr>
                <w:rFonts w:ascii="Times New Roman" w:hAnsi="Times New Roman"/>
                <w:sz w:val="20"/>
                <w:szCs w:val="20"/>
              </w:rPr>
              <w:t>31.12.</w:t>
            </w:r>
            <w:r w:rsidRPr="00F5317C">
              <w:rPr>
                <w:rFonts w:ascii="Times New Roman" w:hAnsi="Times New Roman"/>
                <w:sz w:val="20"/>
                <w:szCs w:val="20"/>
              </w:rPr>
              <w:t>2020</w:t>
            </w:r>
          </w:p>
        </w:tc>
        <w:tc>
          <w:tcPr>
            <w:tcW w:w="1196" w:type="dxa"/>
          </w:tcPr>
          <w:p w:rsidR="000E56C2" w:rsidRPr="00585B72" w:rsidRDefault="000E56C2" w:rsidP="000E56C2">
            <w:pPr>
              <w:autoSpaceDE w:val="0"/>
              <w:autoSpaceDN w:val="0"/>
              <w:adjustRightInd w:val="0"/>
              <w:jc w:val="both"/>
              <w:rPr>
                <w:rFonts w:ascii="Times New Roman" w:hAnsi="Times New Roman"/>
                <w:sz w:val="20"/>
                <w:szCs w:val="20"/>
              </w:rPr>
            </w:pPr>
          </w:p>
        </w:tc>
        <w:tc>
          <w:tcPr>
            <w:tcW w:w="1134" w:type="dxa"/>
          </w:tcPr>
          <w:p w:rsidR="000E56C2" w:rsidRPr="00585B72" w:rsidRDefault="000E56C2" w:rsidP="000E56C2">
            <w:pPr>
              <w:autoSpaceDE w:val="0"/>
              <w:autoSpaceDN w:val="0"/>
              <w:adjustRightInd w:val="0"/>
              <w:jc w:val="both"/>
              <w:rPr>
                <w:rFonts w:ascii="Times New Roman" w:hAnsi="Times New Roman"/>
                <w:sz w:val="20"/>
                <w:szCs w:val="20"/>
              </w:rPr>
            </w:pPr>
          </w:p>
        </w:tc>
        <w:tc>
          <w:tcPr>
            <w:tcW w:w="957" w:type="dxa"/>
          </w:tcPr>
          <w:p w:rsidR="000E56C2" w:rsidRPr="00585B72" w:rsidRDefault="000E56C2" w:rsidP="000E56C2">
            <w:pPr>
              <w:autoSpaceDE w:val="0"/>
              <w:autoSpaceDN w:val="0"/>
              <w:adjustRightInd w:val="0"/>
              <w:jc w:val="both"/>
              <w:rPr>
                <w:rFonts w:ascii="Times New Roman" w:hAnsi="Times New Roman"/>
                <w:sz w:val="20"/>
                <w:szCs w:val="20"/>
              </w:rPr>
            </w:pPr>
          </w:p>
        </w:tc>
      </w:tr>
    </w:tbl>
    <w:p w:rsidR="000E56C2" w:rsidRPr="00765D4E" w:rsidRDefault="000E56C2" w:rsidP="006917E0">
      <w:pPr>
        <w:pStyle w:val="a7"/>
        <w:widowControl w:val="0"/>
        <w:numPr>
          <w:ilvl w:val="0"/>
          <w:numId w:val="21"/>
        </w:numPr>
        <w:tabs>
          <w:tab w:val="left" w:pos="426"/>
        </w:tabs>
        <w:autoSpaceDE w:val="0"/>
        <w:autoSpaceDN w:val="0"/>
        <w:adjustRightInd w:val="0"/>
        <w:ind w:left="0" w:firstLine="0"/>
        <w:rPr>
          <w:sz w:val="28"/>
          <w:szCs w:val="28"/>
        </w:rPr>
      </w:pPr>
      <w:r>
        <w:rPr>
          <w:sz w:val="28"/>
          <w:szCs w:val="28"/>
        </w:rPr>
        <w:t xml:space="preserve"> </w:t>
      </w:r>
      <w:r w:rsidRPr="00765D4E">
        <w:rPr>
          <w:sz w:val="28"/>
          <w:szCs w:val="28"/>
        </w:rPr>
        <w:t>таблицы  4,5 и 6 приложения к Программе изложить в новой редакции согласно приложению к настоящему постановлению.</w:t>
      </w:r>
    </w:p>
    <w:p w:rsidR="000E56C2" w:rsidRPr="00791E03" w:rsidRDefault="000E56C2" w:rsidP="006917E0">
      <w:pPr>
        <w:pStyle w:val="a7"/>
        <w:numPr>
          <w:ilvl w:val="0"/>
          <w:numId w:val="20"/>
        </w:numPr>
        <w:tabs>
          <w:tab w:val="clear" w:pos="644"/>
          <w:tab w:val="left" w:pos="851"/>
          <w:tab w:val="left" w:pos="993"/>
        </w:tabs>
        <w:autoSpaceDE w:val="0"/>
        <w:autoSpaceDN w:val="0"/>
        <w:adjustRightInd w:val="0"/>
        <w:ind w:left="0" w:firstLine="709"/>
        <w:jc w:val="both"/>
        <w:outlineLvl w:val="1"/>
        <w:rPr>
          <w:sz w:val="28"/>
          <w:szCs w:val="28"/>
        </w:rPr>
      </w:pPr>
      <w:r>
        <w:rPr>
          <w:sz w:val="28"/>
          <w:szCs w:val="28"/>
        </w:rPr>
        <w:t>Контроль за исполнением настоящего постановления возложить на заместителя руководителя администрации муниципального района «Ижемский» Селиверстова Р.Е.</w:t>
      </w:r>
    </w:p>
    <w:p w:rsidR="000E56C2" w:rsidRPr="00791E03" w:rsidRDefault="000E56C2" w:rsidP="006917E0">
      <w:pPr>
        <w:pStyle w:val="a7"/>
        <w:numPr>
          <w:ilvl w:val="0"/>
          <w:numId w:val="20"/>
        </w:numPr>
        <w:tabs>
          <w:tab w:val="clear" w:pos="644"/>
          <w:tab w:val="num" w:pos="993"/>
        </w:tabs>
        <w:autoSpaceDE w:val="0"/>
        <w:autoSpaceDN w:val="0"/>
        <w:adjustRightInd w:val="0"/>
        <w:ind w:left="0" w:firstLine="709"/>
        <w:jc w:val="both"/>
        <w:outlineLvl w:val="1"/>
        <w:rPr>
          <w:sz w:val="28"/>
          <w:szCs w:val="28"/>
        </w:rPr>
      </w:pPr>
      <w:r w:rsidRPr="00791E03">
        <w:rPr>
          <w:sz w:val="28"/>
          <w:szCs w:val="28"/>
        </w:rPr>
        <w:t>Настоящее постановление вступает в силу со дня его официального опубликования</w:t>
      </w:r>
      <w:r>
        <w:rPr>
          <w:sz w:val="28"/>
          <w:szCs w:val="28"/>
        </w:rPr>
        <w:t xml:space="preserve"> (обнародования).</w:t>
      </w:r>
    </w:p>
    <w:p w:rsidR="000E56C2" w:rsidRDefault="000E56C2" w:rsidP="000E56C2">
      <w:pPr>
        <w:spacing w:after="0" w:line="240" w:lineRule="auto"/>
        <w:jc w:val="center"/>
        <w:rPr>
          <w:rFonts w:ascii="Times New Roman" w:hAnsi="Times New Roman"/>
          <w:sz w:val="28"/>
          <w:szCs w:val="28"/>
        </w:rPr>
      </w:pPr>
    </w:p>
    <w:p w:rsidR="000E56C2" w:rsidRPr="00CD1517" w:rsidRDefault="000E56C2" w:rsidP="000E56C2">
      <w:pPr>
        <w:spacing w:after="0" w:line="240" w:lineRule="auto"/>
        <w:rPr>
          <w:rFonts w:ascii="Times New Roman" w:hAnsi="Times New Roman"/>
          <w:sz w:val="28"/>
          <w:szCs w:val="28"/>
        </w:rPr>
      </w:pPr>
    </w:p>
    <w:p w:rsidR="000E56C2" w:rsidRPr="00CD1517" w:rsidRDefault="000E56C2" w:rsidP="000E56C2">
      <w:pPr>
        <w:spacing w:after="0" w:line="240" w:lineRule="auto"/>
        <w:rPr>
          <w:rFonts w:ascii="Times New Roman" w:hAnsi="Times New Roman"/>
          <w:sz w:val="28"/>
          <w:szCs w:val="28"/>
        </w:rPr>
      </w:pPr>
      <w:r>
        <w:rPr>
          <w:rFonts w:ascii="Times New Roman" w:hAnsi="Times New Roman"/>
          <w:sz w:val="28"/>
          <w:szCs w:val="28"/>
        </w:rPr>
        <w:t>Р</w:t>
      </w:r>
      <w:r w:rsidRPr="00CD1517">
        <w:rPr>
          <w:rFonts w:ascii="Times New Roman" w:hAnsi="Times New Roman"/>
          <w:sz w:val="28"/>
          <w:szCs w:val="28"/>
        </w:rPr>
        <w:t>уководител</w:t>
      </w:r>
      <w:r>
        <w:rPr>
          <w:rFonts w:ascii="Times New Roman" w:hAnsi="Times New Roman"/>
          <w:sz w:val="28"/>
          <w:szCs w:val="28"/>
        </w:rPr>
        <w:t>ь</w:t>
      </w:r>
      <w:r w:rsidRPr="00CD1517">
        <w:rPr>
          <w:rFonts w:ascii="Times New Roman" w:hAnsi="Times New Roman"/>
          <w:sz w:val="28"/>
          <w:szCs w:val="28"/>
        </w:rPr>
        <w:t xml:space="preserve"> администрации </w:t>
      </w:r>
    </w:p>
    <w:p w:rsidR="000E56C2" w:rsidRDefault="000E56C2" w:rsidP="000E56C2">
      <w:pPr>
        <w:spacing w:after="0" w:line="240" w:lineRule="auto"/>
        <w:rPr>
          <w:rFonts w:ascii="Times New Roman" w:hAnsi="Times New Roman"/>
          <w:sz w:val="28"/>
          <w:szCs w:val="28"/>
        </w:rPr>
      </w:pPr>
      <w:r w:rsidRPr="00CD1517">
        <w:rPr>
          <w:rFonts w:ascii="Times New Roman" w:hAnsi="Times New Roman"/>
          <w:sz w:val="28"/>
          <w:szCs w:val="28"/>
        </w:rPr>
        <w:t xml:space="preserve">муниципального района «Ижемский»                    </w:t>
      </w:r>
      <w:r>
        <w:rPr>
          <w:rFonts w:ascii="Times New Roman" w:hAnsi="Times New Roman"/>
          <w:sz w:val="28"/>
          <w:szCs w:val="28"/>
        </w:rPr>
        <w:t xml:space="preserve">                     Л.И.Терентьева</w:t>
      </w:r>
    </w:p>
    <w:p w:rsidR="000E56C2" w:rsidRDefault="000E56C2" w:rsidP="000E56C2">
      <w:pPr>
        <w:spacing w:after="0" w:line="240" w:lineRule="auto"/>
        <w:rPr>
          <w:rFonts w:ascii="Times New Roman" w:hAnsi="Times New Roman"/>
          <w:sz w:val="28"/>
          <w:szCs w:val="28"/>
        </w:rPr>
      </w:pPr>
    </w:p>
    <w:p w:rsidR="000E56C2" w:rsidRDefault="000E56C2" w:rsidP="000E56C2">
      <w:pPr>
        <w:spacing w:after="0" w:line="240" w:lineRule="auto"/>
        <w:rPr>
          <w:rFonts w:ascii="Times New Roman" w:hAnsi="Times New Roman"/>
          <w:sz w:val="28"/>
          <w:szCs w:val="28"/>
        </w:rPr>
      </w:pPr>
    </w:p>
    <w:p w:rsidR="000E56C2" w:rsidRDefault="000E56C2" w:rsidP="000E56C2">
      <w:pPr>
        <w:spacing w:after="0" w:line="240" w:lineRule="auto"/>
        <w:rPr>
          <w:rFonts w:ascii="Times New Roman" w:hAnsi="Times New Roman"/>
          <w:sz w:val="28"/>
          <w:szCs w:val="28"/>
        </w:rPr>
      </w:pPr>
    </w:p>
    <w:p w:rsidR="000E56C2" w:rsidRDefault="000E56C2" w:rsidP="000E56C2">
      <w:pPr>
        <w:spacing w:after="0" w:line="240" w:lineRule="auto"/>
        <w:rPr>
          <w:rFonts w:ascii="Times New Roman" w:hAnsi="Times New Roman"/>
          <w:sz w:val="28"/>
          <w:szCs w:val="28"/>
        </w:rPr>
      </w:pPr>
    </w:p>
    <w:p w:rsidR="003A59B5" w:rsidRDefault="003A59B5" w:rsidP="000E56C2">
      <w:pPr>
        <w:spacing w:after="0" w:line="240" w:lineRule="auto"/>
        <w:rPr>
          <w:rFonts w:ascii="Times New Roman" w:hAnsi="Times New Roman"/>
          <w:sz w:val="28"/>
          <w:szCs w:val="28"/>
        </w:rPr>
        <w:sectPr w:rsidR="003A59B5" w:rsidSect="003A59B5">
          <w:pgSz w:w="11906" w:h="16838"/>
          <w:pgMar w:top="425" w:right="709" w:bottom="1134" w:left="1843" w:header="709" w:footer="709" w:gutter="0"/>
          <w:cols w:space="708"/>
          <w:docGrid w:linePitch="360"/>
        </w:sectPr>
      </w:pPr>
    </w:p>
    <w:tbl>
      <w:tblPr>
        <w:tblW w:w="5000" w:type="pct"/>
        <w:tblLook w:val="04A0"/>
      </w:tblPr>
      <w:tblGrid>
        <w:gridCol w:w="1959"/>
        <w:gridCol w:w="214"/>
        <w:gridCol w:w="1931"/>
        <w:gridCol w:w="465"/>
        <w:gridCol w:w="784"/>
        <w:gridCol w:w="431"/>
        <w:gridCol w:w="490"/>
        <w:gridCol w:w="409"/>
        <w:gridCol w:w="511"/>
        <w:gridCol w:w="387"/>
        <w:gridCol w:w="536"/>
        <w:gridCol w:w="403"/>
        <w:gridCol w:w="518"/>
        <w:gridCol w:w="483"/>
        <w:gridCol w:w="440"/>
        <w:gridCol w:w="672"/>
        <w:gridCol w:w="412"/>
        <w:gridCol w:w="626"/>
        <w:gridCol w:w="459"/>
        <w:gridCol w:w="694"/>
        <w:gridCol w:w="502"/>
        <w:gridCol w:w="651"/>
        <w:gridCol w:w="437"/>
        <w:gridCol w:w="722"/>
        <w:gridCol w:w="359"/>
      </w:tblGrid>
      <w:tr w:rsidR="000E56C2" w:rsidRPr="00753407" w:rsidTr="003A59B5">
        <w:trPr>
          <w:trHeight w:val="300"/>
        </w:trPr>
        <w:tc>
          <w:tcPr>
            <w:tcW w:w="701" w:type="pct"/>
            <w:gridSpan w:val="2"/>
            <w:tcBorders>
              <w:top w:val="nil"/>
              <w:left w:val="nil"/>
              <w:bottom w:val="nil"/>
              <w:right w:val="nil"/>
            </w:tcBorders>
            <w:shd w:val="clear" w:color="auto" w:fill="auto"/>
            <w:noWrap/>
            <w:vAlign w:val="center"/>
            <w:hideMark/>
          </w:tcPr>
          <w:p w:rsidR="000E56C2" w:rsidRPr="00753407" w:rsidRDefault="000E56C2" w:rsidP="003A59B5">
            <w:pPr>
              <w:spacing w:after="0" w:line="240" w:lineRule="auto"/>
              <w:jc w:val="center"/>
              <w:rPr>
                <w:rFonts w:eastAsia="Times New Roman"/>
                <w:color w:val="000000"/>
              </w:rPr>
            </w:pPr>
          </w:p>
        </w:tc>
        <w:tc>
          <w:tcPr>
            <w:tcW w:w="773" w:type="pct"/>
            <w:gridSpan w:val="2"/>
            <w:tcBorders>
              <w:top w:val="nil"/>
              <w:left w:val="nil"/>
              <w:bottom w:val="nil"/>
              <w:right w:val="nil"/>
            </w:tcBorders>
            <w:shd w:val="clear" w:color="auto" w:fill="auto"/>
            <w:noWrap/>
            <w:vAlign w:val="center"/>
            <w:hideMark/>
          </w:tcPr>
          <w:p w:rsidR="000E56C2" w:rsidRPr="00753407" w:rsidRDefault="000E56C2" w:rsidP="003A59B5">
            <w:pPr>
              <w:spacing w:after="0" w:line="240" w:lineRule="auto"/>
              <w:jc w:val="center"/>
              <w:rPr>
                <w:rFonts w:eastAsia="Times New Roman"/>
                <w:color w:val="000000"/>
              </w:rPr>
            </w:pPr>
          </w:p>
        </w:tc>
        <w:tc>
          <w:tcPr>
            <w:tcW w:w="392" w:type="pct"/>
            <w:gridSpan w:val="2"/>
            <w:tcBorders>
              <w:top w:val="nil"/>
              <w:left w:val="nil"/>
              <w:bottom w:val="nil"/>
              <w:right w:val="nil"/>
            </w:tcBorders>
            <w:shd w:val="clear" w:color="auto" w:fill="auto"/>
            <w:noWrap/>
            <w:vAlign w:val="center"/>
            <w:hideMark/>
          </w:tcPr>
          <w:p w:rsidR="000E56C2" w:rsidRPr="00753407" w:rsidRDefault="000E56C2" w:rsidP="003A59B5">
            <w:pPr>
              <w:spacing w:after="0" w:line="240" w:lineRule="auto"/>
              <w:jc w:val="center"/>
              <w:rPr>
                <w:rFonts w:eastAsia="Times New Roman"/>
                <w:color w:val="000000"/>
              </w:rPr>
            </w:pPr>
          </w:p>
        </w:tc>
        <w:tc>
          <w:tcPr>
            <w:tcW w:w="290" w:type="pct"/>
            <w:gridSpan w:val="2"/>
            <w:tcBorders>
              <w:top w:val="nil"/>
              <w:left w:val="nil"/>
              <w:bottom w:val="nil"/>
              <w:right w:val="nil"/>
            </w:tcBorders>
            <w:shd w:val="clear" w:color="auto" w:fill="auto"/>
            <w:noWrap/>
            <w:vAlign w:val="center"/>
            <w:hideMark/>
          </w:tcPr>
          <w:p w:rsidR="000E56C2" w:rsidRPr="00753407" w:rsidRDefault="000E56C2" w:rsidP="003A59B5">
            <w:pPr>
              <w:spacing w:after="0" w:line="240" w:lineRule="auto"/>
              <w:jc w:val="center"/>
              <w:rPr>
                <w:rFonts w:eastAsia="Times New Roman"/>
                <w:color w:val="000000"/>
              </w:rPr>
            </w:pPr>
          </w:p>
        </w:tc>
        <w:tc>
          <w:tcPr>
            <w:tcW w:w="290" w:type="pct"/>
            <w:gridSpan w:val="2"/>
            <w:tcBorders>
              <w:top w:val="nil"/>
              <w:left w:val="nil"/>
              <w:bottom w:val="nil"/>
              <w:right w:val="nil"/>
            </w:tcBorders>
            <w:shd w:val="clear" w:color="auto" w:fill="auto"/>
            <w:noWrap/>
            <w:vAlign w:val="center"/>
            <w:hideMark/>
          </w:tcPr>
          <w:p w:rsidR="000E56C2" w:rsidRPr="00753407" w:rsidRDefault="000E56C2" w:rsidP="003A59B5">
            <w:pPr>
              <w:spacing w:after="0" w:line="240" w:lineRule="auto"/>
              <w:jc w:val="center"/>
              <w:rPr>
                <w:rFonts w:eastAsia="Times New Roman"/>
                <w:color w:val="000000"/>
              </w:rPr>
            </w:pPr>
          </w:p>
        </w:tc>
        <w:tc>
          <w:tcPr>
            <w:tcW w:w="303" w:type="pct"/>
            <w:gridSpan w:val="2"/>
            <w:tcBorders>
              <w:top w:val="nil"/>
              <w:left w:val="nil"/>
              <w:bottom w:val="nil"/>
              <w:right w:val="nil"/>
            </w:tcBorders>
            <w:shd w:val="clear" w:color="auto" w:fill="auto"/>
            <w:noWrap/>
            <w:vAlign w:val="center"/>
            <w:hideMark/>
          </w:tcPr>
          <w:p w:rsidR="000E56C2" w:rsidRPr="00753407" w:rsidRDefault="000E56C2" w:rsidP="003A59B5">
            <w:pPr>
              <w:spacing w:after="0" w:line="240" w:lineRule="auto"/>
              <w:jc w:val="center"/>
              <w:rPr>
                <w:rFonts w:eastAsia="Times New Roman"/>
                <w:color w:val="000000"/>
              </w:rPr>
            </w:pPr>
          </w:p>
        </w:tc>
        <w:tc>
          <w:tcPr>
            <w:tcW w:w="323" w:type="pct"/>
            <w:gridSpan w:val="2"/>
            <w:tcBorders>
              <w:top w:val="nil"/>
              <w:left w:val="nil"/>
              <w:bottom w:val="nil"/>
              <w:right w:val="nil"/>
            </w:tcBorders>
            <w:shd w:val="clear" w:color="auto" w:fill="auto"/>
            <w:noWrap/>
            <w:vAlign w:val="center"/>
            <w:hideMark/>
          </w:tcPr>
          <w:p w:rsidR="000E56C2" w:rsidRPr="00753407" w:rsidRDefault="000E56C2" w:rsidP="003A59B5">
            <w:pPr>
              <w:spacing w:after="0" w:line="240" w:lineRule="auto"/>
              <w:jc w:val="center"/>
              <w:rPr>
                <w:rFonts w:eastAsia="Times New Roman"/>
                <w:color w:val="000000"/>
              </w:rPr>
            </w:pPr>
          </w:p>
        </w:tc>
        <w:tc>
          <w:tcPr>
            <w:tcW w:w="359" w:type="pct"/>
            <w:gridSpan w:val="2"/>
            <w:tcBorders>
              <w:top w:val="nil"/>
              <w:left w:val="nil"/>
              <w:bottom w:val="nil"/>
              <w:right w:val="nil"/>
            </w:tcBorders>
            <w:shd w:val="clear" w:color="auto" w:fill="auto"/>
            <w:noWrap/>
            <w:vAlign w:val="center"/>
            <w:hideMark/>
          </w:tcPr>
          <w:p w:rsidR="000E56C2" w:rsidRPr="00753407" w:rsidRDefault="000E56C2" w:rsidP="003A59B5">
            <w:pPr>
              <w:spacing w:after="0" w:line="240" w:lineRule="auto"/>
              <w:jc w:val="center"/>
              <w:rPr>
                <w:rFonts w:eastAsia="Times New Roman"/>
                <w:color w:val="000000"/>
              </w:rPr>
            </w:pPr>
          </w:p>
        </w:tc>
        <w:tc>
          <w:tcPr>
            <w:tcW w:w="1569" w:type="pct"/>
            <w:gridSpan w:val="9"/>
            <w:vMerge w:val="restart"/>
            <w:tcBorders>
              <w:top w:val="nil"/>
              <w:left w:val="nil"/>
              <w:bottom w:val="nil"/>
              <w:right w:val="nil"/>
            </w:tcBorders>
            <w:shd w:val="clear" w:color="auto" w:fill="auto"/>
            <w:vAlign w:val="center"/>
            <w:hideMark/>
          </w:tcPr>
          <w:p w:rsidR="000E56C2"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Приложение к Постановлению администрации МР «Ижемский»</w:t>
            </w:r>
          </w:p>
          <w:p w:rsidR="000E56C2"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от 29.12.2017 г.  №1143</w:t>
            </w:r>
          </w:p>
          <w:p w:rsidR="000E56C2" w:rsidRDefault="000E56C2" w:rsidP="003A59B5">
            <w:pPr>
              <w:spacing w:after="0" w:line="240" w:lineRule="auto"/>
              <w:jc w:val="center"/>
              <w:rPr>
                <w:rFonts w:ascii="Times New Roman" w:eastAsia="Times New Roman" w:hAnsi="Times New Roman"/>
                <w:color w:val="000000"/>
              </w:rPr>
            </w:pPr>
          </w:p>
          <w:p w:rsidR="000E56C2" w:rsidRPr="00753407" w:rsidRDefault="000E56C2" w:rsidP="003A59B5">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«Таблица 4</w:t>
            </w:r>
          </w:p>
        </w:tc>
      </w:tr>
      <w:tr w:rsidR="000E56C2" w:rsidRPr="00753407" w:rsidTr="003A59B5">
        <w:trPr>
          <w:trHeight w:val="300"/>
        </w:trPr>
        <w:tc>
          <w:tcPr>
            <w:tcW w:w="701" w:type="pct"/>
            <w:gridSpan w:val="2"/>
            <w:tcBorders>
              <w:top w:val="nil"/>
              <w:left w:val="nil"/>
              <w:bottom w:val="nil"/>
              <w:right w:val="nil"/>
            </w:tcBorders>
            <w:shd w:val="clear" w:color="auto" w:fill="auto"/>
            <w:noWrap/>
            <w:vAlign w:val="center"/>
            <w:hideMark/>
          </w:tcPr>
          <w:p w:rsidR="000E56C2" w:rsidRPr="00753407" w:rsidRDefault="000E56C2" w:rsidP="003A59B5">
            <w:pPr>
              <w:spacing w:after="0" w:line="240" w:lineRule="auto"/>
              <w:jc w:val="center"/>
              <w:rPr>
                <w:rFonts w:eastAsia="Times New Roman"/>
                <w:color w:val="000000"/>
              </w:rPr>
            </w:pPr>
          </w:p>
        </w:tc>
        <w:tc>
          <w:tcPr>
            <w:tcW w:w="773" w:type="pct"/>
            <w:gridSpan w:val="2"/>
            <w:tcBorders>
              <w:top w:val="nil"/>
              <w:left w:val="nil"/>
              <w:bottom w:val="nil"/>
              <w:right w:val="nil"/>
            </w:tcBorders>
            <w:shd w:val="clear" w:color="auto" w:fill="auto"/>
            <w:noWrap/>
            <w:vAlign w:val="center"/>
            <w:hideMark/>
          </w:tcPr>
          <w:p w:rsidR="000E56C2" w:rsidRPr="00753407" w:rsidRDefault="000E56C2" w:rsidP="003A59B5">
            <w:pPr>
              <w:spacing w:after="0" w:line="240" w:lineRule="auto"/>
              <w:jc w:val="center"/>
              <w:rPr>
                <w:rFonts w:eastAsia="Times New Roman"/>
                <w:color w:val="000000"/>
              </w:rPr>
            </w:pPr>
          </w:p>
        </w:tc>
        <w:tc>
          <w:tcPr>
            <w:tcW w:w="392" w:type="pct"/>
            <w:gridSpan w:val="2"/>
            <w:tcBorders>
              <w:top w:val="nil"/>
              <w:left w:val="nil"/>
              <w:bottom w:val="nil"/>
              <w:right w:val="nil"/>
            </w:tcBorders>
            <w:shd w:val="clear" w:color="auto" w:fill="auto"/>
            <w:noWrap/>
            <w:vAlign w:val="center"/>
            <w:hideMark/>
          </w:tcPr>
          <w:p w:rsidR="000E56C2" w:rsidRPr="00753407" w:rsidRDefault="000E56C2" w:rsidP="003A59B5">
            <w:pPr>
              <w:spacing w:after="0" w:line="240" w:lineRule="auto"/>
              <w:jc w:val="center"/>
              <w:rPr>
                <w:rFonts w:eastAsia="Times New Roman"/>
                <w:color w:val="000000"/>
              </w:rPr>
            </w:pPr>
          </w:p>
        </w:tc>
        <w:tc>
          <w:tcPr>
            <w:tcW w:w="290" w:type="pct"/>
            <w:gridSpan w:val="2"/>
            <w:tcBorders>
              <w:top w:val="nil"/>
              <w:left w:val="nil"/>
              <w:bottom w:val="nil"/>
              <w:right w:val="nil"/>
            </w:tcBorders>
            <w:shd w:val="clear" w:color="auto" w:fill="auto"/>
            <w:noWrap/>
            <w:vAlign w:val="center"/>
            <w:hideMark/>
          </w:tcPr>
          <w:p w:rsidR="000E56C2" w:rsidRPr="00753407" w:rsidRDefault="000E56C2" w:rsidP="003A59B5">
            <w:pPr>
              <w:spacing w:after="0" w:line="240" w:lineRule="auto"/>
              <w:jc w:val="center"/>
              <w:rPr>
                <w:rFonts w:eastAsia="Times New Roman"/>
                <w:color w:val="000000"/>
              </w:rPr>
            </w:pPr>
          </w:p>
        </w:tc>
        <w:tc>
          <w:tcPr>
            <w:tcW w:w="290" w:type="pct"/>
            <w:gridSpan w:val="2"/>
            <w:tcBorders>
              <w:top w:val="nil"/>
              <w:left w:val="nil"/>
              <w:bottom w:val="nil"/>
              <w:right w:val="nil"/>
            </w:tcBorders>
            <w:shd w:val="clear" w:color="auto" w:fill="auto"/>
            <w:noWrap/>
            <w:vAlign w:val="center"/>
            <w:hideMark/>
          </w:tcPr>
          <w:p w:rsidR="000E56C2" w:rsidRPr="00753407" w:rsidRDefault="000E56C2" w:rsidP="003A59B5">
            <w:pPr>
              <w:spacing w:after="0" w:line="240" w:lineRule="auto"/>
              <w:jc w:val="center"/>
              <w:rPr>
                <w:rFonts w:eastAsia="Times New Roman"/>
                <w:color w:val="000000"/>
              </w:rPr>
            </w:pPr>
          </w:p>
        </w:tc>
        <w:tc>
          <w:tcPr>
            <w:tcW w:w="303" w:type="pct"/>
            <w:gridSpan w:val="2"/>
            <w:tcBorders>
              <w:top w:val="nil"/>
              <w:left w:val="nil"/>
              <w:bottom w:val="nil"/>
              <w:right w:val="nil"/>
            </w:tcBorders>
            <w:shd w:val="clear" w:color="auto" w:fill="auto"/>
            <w:noWrap/>
            <w:vAlign w:val="center"/>
            <w:hideMark/>
          </w:tcPr>
          <w:p w:rsidR="000E56C2" w:rsidRPr="00753407" w:rsidRDefault="000E56C2" w:rsidP="003A59B5">
            <w:pPr>
              <w:spacing w:after="0" w:line="240" w:lineRule="auto"/>
              <w:jc w:val="center"/>
              <w:rPr>
                <w:rFonts w:eastAsia="Times New Roman"/>
                <w:color w:val="000000"/>
              </w:rPr>
            </w:pPr>
          </w:p>
        </w:tc>
        <w:tc>
          <w:tcPr>
            <w:tcW w:w="323" w:type="pct"/>
            <w:gridSpan w:val="2"/>
            <w:tcBorders>
              <w:top w:val="nil"/>
              <w:left w:val="nil"/>
              <w:bottom w:val="nil"/>
              <w:right w:val="nil"/>
            </w:tcBorders>
            <w:shd w:val="clear" w:color="auto" w:fill="auto"/>
            <w:noWrap/>
            <w:vAlign w:val="center"/>
            <w:hideMark/>
          </w:tcPr>
          <w:p w:rsidR="000E56C2" w:rsidRPr="00753407" w:rsidRDefault="000E56C2" w:rsidP="003A59B5">
            <w:pPr>
              <w:spacing w:after="0" w:line="240" w:lineRule="auto"/>
              <w:jc w:val="center"/>
              <w:rPr>
                <w:rFonts w:eastAsia="Times New Roman"/>
                <w:color w:val="000000"/>
              </w:rPr>
            </w:pPr>
          </w:p>
        </w:tc>
        <w:tc>
          <w:tcPr>
            <w:tcW w:w="359" w:type="pct"/>
            <w:gridSpan w:val="2"/>
            <w:tcBorders>
              <w:top w:val="nil"/>
              <w:left w:val="nil"/>
              <w:bottom w:val="nil"/>
              <w:right w:val="nil"/>
            </w:tcBorders>
            <w:shd w:val="clear" w:color="auto" w:fill="auto"/>
            <w:noWrap/>
            <w:vAlign w:val="center"/>
            <w:hideMark/>
          </w:tcPr>
          <w:p w:rsidR="000E56C2" w:rsidRPr="00753407" w:rsidRDefault="000E56C2" w:rsidP="003A59B5">
            <w:pPr>
              <w:spacing w:after="0" w:line="240" w:lineRule="auto"/>
              <w:jc w:val="center"/>
              <w:rPr>
                <w:rFonts w:eastAsia="Times New Roman"/>
                <w:color w:val="000000"/>
              </w:rPr>
            </w:pPr>
          </w:p>
        </w:tc>
        <w:tc>
          <w:tcPr>
            <w:tcW w:w="1569" w:type="pct"/>
            <w:gridSpan w:val="9"/>
            <w:vMerge/>
            <w:tcBorders>
              <w:top w:val="nil"/>
              <w:left w:val="nil"/>
              <w:bottom w:val="nil"/>
              <w:right w:val="nil"/>
            </w:tcBorders>
            <w:vAlign w:val="center"/>
            <w:hideMark/>
          </w:tcPr>
          <w:p w:rsidR="000E56C2" w:rsidRPr="00753407" w:rsidRDefault="000E56C2" w:rsidP="003A59B5">
            <w:pPr>
              <w:spacing w:after="0" w:line="240" w:lineRule="auto"/>
              <w:jc w:val="center"/>
              <w:rPr>
                <w:rFonts w:ascii="Times New Roman" w:eastAsia="Times New Roman" w:hAnsi="Times New Roman"/>
                <w:color w:val="000000"/>
              </w:rPr>
            </w:pPr>
          </w:p>
        </w:tc>
      </w:tr>
      <w:tr w:rsidR="000E56C2" w:rsidRPr="00753407" w:rsidTr="003A59B5">
        <w:trPr>
          <w:trHeight w:val="345"/>
        </w:trPr>
        <w:tc>
          <w:tcPr>
            <w:tcW w:w="701" w:type="pct"/>
            <w:gridSpan w:val="2"/>
            <w:tcBorders>
              <w:top w:val="nil"/>
              <w:left w:val="nil"/>
              <w:bottom w:val="nil"/>
              <w:right w:val="nil"/>
            </w:tcBorders>
            <w:shd w:val="clear" w:color="auto" w:fill="auto"/>
            <w:noWrap/>
            <w:vAlign w:val="center"/>
            <w:hideMark/>
          </w:tcPr>
          <w:p w:rsidR="000E56C2" w:rsidRPr="00753407" w:rsidRDefault="000E56C2" w:rsidP="003A59B5">
            <w:pPr>
              <w:spacing w:after="0" w:line="240" w:lineRule="auto"/>
              <w:jc w:val="center"/>
              <w:rPr>
                <w:rFonts w:eastAsia="Times New Roman"/>
                <w:color w:val="000000"/>
              </w:rPr>
            </w:pPr>
          </w:p>
        </w:tc>
        <w:tc>
          <w:tcPr>
            <w:tcW w:w="773" w:type="pct"/>
            <w:gridSpan w:val="2"/>
            <w:tcBorders>
              <w:top w:val="nil"/>
              <w:left w:val="nil"/>
              <w:bottom w:val="nil"/>
              <w:right w:val="nil"/>
            </w:tcBorders>
            <w:shd w:val="clear" w:color="auto" w:fill="auto"/>
            <w:noWrap/>
            <w:vAlign w:val="center"/>
            <w:hideMark/>
          </w:tcPr>
          <w:p w:rsidR="000E56C2" w:rsidRPr="00753407" w:rsidRDefault="000E56C2" w:rsidP="003A59B5">
            <w:pPr>
              <w:spacing w:after="0" w:line="240" w:lineRule="auto"/>
              <w:jc w:val="center"/>
              <w:rPr>
                <w:rFonts w:eastAsia="Times New Roman"/>
                <w:color w:val="000000"/>
              </w:rPr>
            </w:pPr>
          </w:p>
        </w:tc>
        <w:tc>
          <w:tcPr>
            <w:tcW w:w="392" w:type="pct"/>
            <w:gridSpan w:val="2"/>
            <w:tcBorders>
              <w:top w:val="nil"/>
              <w:left w:val="nil"/>
              <w:bottom w:val="nil"/>
              <w:right w:val="nil"/>
            </w:tcBorders>
            <w:shd w:val="clear" w:color="auto" w:fill="auto"/>
            <w:noWrap/>
            <w:vAlign w:val="center"/>
            <w:hideMark/>
          </w:tcPr>
          <w:p w:rsidR="000E56C2" w:rsidRPr="00753407" w:rsidRDefault="000E56C2" w:rsidP="003A59B5">
            <w:pPr>
              <w:spacing w:after="0" w:line="240" w:lineRule="auto"/>
              <w:jc w:val="center"/>
              <w:rPr>
                <w:rFonts w:eastAsia="Times New Roman"/>
                <w:color w:val="000000"/>
              </w:rPr>
            </w:pPr>
          </w:p>
        </w:tc>
        <w:tc>
          <w:tcPr>
            <w:tcW w:w="290" w:type="pct"/>
            <w:gridSpan w:val="2"/>
            <w:tcBorders>
              <w:top w:val="nil"/>
              <w:left w:val="nil"/>
              <w:bottom w:val="nil"/>
              <w:right w:val="nil"/>
            </w:tcBorders>
            <w:shd w:val="clear" w:color="auto" w:fill="auto"/>
            <w:noWrap/>
            <w:vAlign w:val="center"/>
            <w:hideMark/>
          </w:tcPr>
          <w:p w:rsidR="000E56C2" w:rsidRPr="00753407" w:rsidRDefault="000E56C2" w:rsidP="003A59B5">
            <w:pPr>
              <w:spacing w:after="0" w:line="240" w:lineRule="auto"/>
              <w:jc w:val="center"/>
              <w:rPr>
                <w:rFonts w:eastAsia="Times New Roman"/>
                <w:color w:val="000000"/>
              </w:rPr>
            </w:pPr>
          </w:p>
        </w:tc>
        <w:tc>
          <w:tcPr>
            <w:tcW w:w="290" w:type="pct"/>
            <w:gridSpan w:val="2"/>
            <w:tcBorders>
              <w:top w:val="nil"/>
              <w:left w:val="nil"/>
              <w:bottom w:val="nil"/>
              <w:right w:val="nil"/>
            </w:tcBorders>
            <w:shd w:val="clear" w:color="auto" w:fill="auto"/>
            <w:noWrap/>
            <w:vAlign w:val="center"/>
            <w:hideMark/>
          </w:tcPr>
          <w:p w:rsidR="000E56C2" w:rsidRPr="00753407" w:rsidRDefault="000E56C2" w:rsidP="003A59B5">
            <w:pPr>
              <w:spacing w:after="0" w:line="240" w:lineRule="auto"/>
              <w:jc w:val="center"/>
              <w:rPr>
                <w:rFonts w:eastAsia="Times New Roman"/>
                <w:color w:val="000000"/>
              </w:rPr>
            </w:pPr>
          </w:p>
        </w:tc>
        <w:tc>
          <w:tcPr>
            <w:tcW w:w="303" w:type="pct"/>
            <w:gridSpan w:val="2"/>
            <w:tcBorders>
              <w:top w:val="nil"/>
              <w:left w:val="nil"/>
              <w:bottom w:val="nil"/>
              <w:right w:val="nil"/>
            </w:tcBorders>
            <w:shd w:val="clear" w:color="auto" w:fill="auto"/>
            <w:noWrap/>
            <w:vAlign w:val="center"/>
            <w:hideMark/>
          </w:tcPr>
          <w:p w:rsidR="000E56C2" w:rsidRPr="00753407" w:rsidRDefault="000E56C2" w:rsidP="003A59B5">
            <w:pPr>
              <w:spacing w:after="0" w:line="240" w:lineRule="auto"/>
              <w:jc w:val="center"/>
              <w:rPr>
                <w:rFonts w:eastAsia="Times New Roman"/>
                <w:color w:val="000000"/>
              </w:rPr>
            </w:pPr>
          </w:p>
        </w:tc>
        <w:tc>
          <w:tcPr>
            <w:tcW w:w="323" w:type="pct"/>
            <w:gridSpan w:val="2"/>
            <w:tcBorders>
              <w:top w:val="nil"/>
              <w:left w:val="nil"/>
              <w:bottom w:val="nil"/>
              <w:right w:val="nil"/>
            </w:tcBorders>
            <w:shd w:val="clear" w:color="auto" w:fill="auto"/>
            <w:noWrap/>
            <w:vAlign w:val="center"/>
            <w:hideMark/>
          </w:tcPr>
          <w:p w:rsidR="000E56C2" w:rsidRPr="00753407" w:rsidRDefault="000E56C2" w:rsidP="003A59B5">
            <w:pPr>
              <w:spacing w:after="0" w:line="240" w:lineRule="auto"/>
              <w:jc w:val="center"/>
              <w:rPr>
                <w:rFonts w:eastAsia="Times New Roman"/>
                <w:color w:val="000000"/>
              </w:rPr>
            </w:pPr>
          </w:p>
        </w:tc>
        <w:tc>
          <w:tcPr>
            <w:tcW w:w="359" w:type="pct"/>
            <w:gridSpan w:val="2"/>
            <w:tcBorders>
              <w:top w:val="nil"/>
              <w:left w:val="nil"/>
              <w:bottom w:val="nil"/>
              <w:right w:val="nil"/>
            </w:tcBorders>
            <w:shd w:val="clear" w:color="auto" w:fill="auto"/>
            <w:noWrap/>
            <w:vAlign w:val="center"/>
            <w:hideMark/>
          </w:tcPr>
          <w:p w:rsidR="000E56C2" w:rsidRPr="00753407" w:rsidRDefault="000E56C2" w:rsidP="003A59B5">
            <w:pPr>
              <w:spacing w:after="0" w:line="240" w:lineRule="auto"/>
              <w:jc w:val="center"/>
              <w:rPr>
                <w:rFonts w:eastAsia="Times New Roman"/>
                <w:color w:val="000000"/>
              </w:rPr>
            </w:pPr>
          </w:p>
        </w:tc>
        <w:tc>
          <w:tcPr>
            <w:tcW w:w="1569" w:type="pct"/>
            <w:gridSpan w:val="9"/>
            <w:vMerge/>
            <w:tcBorders>
              <w:top w:val="nil"/>
              <w:left w:val="nil"/>
              <w:bottom w:val="nil"/>
              <w:right w:val="nil"/>
            </w:tcBorders>
            <w:vAlign w:val="center"/>
            <w:hideMark/>
          </w:tcPr>
          <w:p w:rsidR="000E56C2" w:rsidRPr="00753407" w:rsidRDefault="000E56C2" w:rsidP="003A59B5">
            <w:pPr>
              <w:spacing w:after="0" w:line="240" w:lineRule="auto"/>
              <w:jc w:val="center"/>
              <w:rPr>
                <w:rFonts w:ascii="Times New Roman" w:eastAsia="Times New Roman" w:hAnsi="Times New Roman"/>
                <w:color w:val="000000"/>
              </w:rPr>
            </w:pPr>
          </w:p>
        </w:tc>
      </w:tr>
      <w:tr w:rsidR="000E56C2" w:rsidRPr="00753407" w:rsidTr="003A59B5">
        <w:trPr>
          <w:trHeight w:val="315"/>
        </w:trPr>
        <w:tc>
          <w:tcPr>
            <w:tcW w:w="5000" w:type="pct"/>
            <w:gridSpan w:val="25"/>
            <w:vMerge w:val="restart"/>
            <w:tcBorders>
              <w:top w:val="nil"/>
              <w:left w:val="nil"/>
              <w:bottom w:val="nil"/>
              <w:right w:val="nil"/>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sz w:val="24"/>
                <w:szCs w:val="24"/>
              </w:rPr>
            </w:pPr>
            <w:r w:rsidRPr="00753407">
              <w:rPr>
                <w:rFonts w:ascii="Times New Roman" w:eastAsia="Times New Roman" w:hAnsi="Times New Roman"/>
                <w:color w:val="000000"/>
                <w:sz w:val="24"/>
                <w:szCs w:val="24"/>
              </w:rPr>
              <w:t>Прогноз сводных показателей муниципальных заданий на оказание муниципальных услуг (работ) муниципальными учреждениями муниципального района «Ижемский» по муниципальной программе муниципального образования муниципального района «Ижемский» «Развитие физической культуры и спорта»</w:t>
            </w:r>
          </w:p>
        </w:tc>
      </w:tr>
      <w:tr w:rsidR="000E56C2" w:rsidRPr="00753407" w:rsidTr="003A59B5">
        <w:trPr>
          <w:trHeight w:val="315"/>
        </w:trPr>
        <w:tc>
          <w:tcPr>
            <w:tcW w:w="5000" w:type="pct"/>
            <w:gridSpan w:val="25"/>
            <w:vMerge/>
            <w:tcBorders>
              <w:top w:val="nil"/>
              <w:left w:val="nil"/>
              <w:bottom w:val="nil"/>
              <w:right w:val="nil"/>
            </w:tcBorders>
            <w:vAlign w:val="center"/>
            <w:hideMark/>
          </w:tcPr>
          <w:p w:rsidR="000E56C2" w:rsidRPr="00753407" w:rsidRDefault="000E56C2" w:rsidP="003A59B5">
            <w:pPr>
              <w:spacing w:after="0" w:line="240" w:lineRule="auto"/>
              <w:jc w:val="center"/>
              <w:rPr>
                <w:rFonts w:ascii="Times New Roman" w:eastAsia="Times New Roman" w:hAnsi="Times New Roman"/>
                <w:color w:val="000000"/>
                <w:sz w:val="24"/>
                <w:szCs w:val="24"/>
              </w:rPr>
            </w:pPr>
          </w:p>
        </w:tc>
      </w:tr>
      <w:tr w:rsidR="000E56C2" w:rsidRPr="00753407" w:rsidTr="003A59B5">
        <w:trPr>
          <w:trHeight w:val="315"/>
        </w:trPr>
        <w:tc>
          <w:tcPr>
            <w:tcW w:w="5000" w:type="pct"/>
            <w:gridSpan w:val="25"/>
            <w:vMerge/>
            <w:tcBorders>
              <w:top w:val="nil"/>
              <w:left w:val="nil"/>
              <w:bottom w:val="nil"/>
              <w:right w:val="nil"/>
            </w:tcBorders>
            <w:vAlign w:val="center"/>
            <w:hideMark/>
          </w:tcPr>
          <w:p w:rsidR="000E56C2" w:rsidRPr="00753407" w:rsidRDefault="000E56C2" w:rsidP="003A59B5">
            <w:pPr>
              <w:spacing w:after="0" w:line="240" w:lineRule="auto"/>
              <w:jc w:val="center"/>
              <w:rPr>
                <w:rFonts w:ascii="Times New Roman" w:eastAsia="Times New Roman" w:hAnsi="Times New Roman"/>
                <w:color w:val="000000"/>
                <w:sz w:val="24"/>
                <w:szCs w:val="24"/>
              </w:rPr>
            </w:pPr>
          </w:p>
        </w:tc>
      </w:tr>
      <w:tr w:rsidR="003A59B5" w:rsidRPr="00753407" w:rsidTr="003A59B5">
        <w:trPr>
          <w:trHeight w:val="330"/>
        </w:trPr>
        <w:tc>
          <w:tcPr>
            <w:tcW w:w="632" w:type="pct"/>
            <w:tcBorders>
              <w:top w:val="nil"/>
              <w:left w:val="nil"/>
              <w:bottom w:val="nil"/>
              <w:right w:val="nil"/>
            </w:tcBorders>
            <w:shd w:val="clear" w:color="auto" w:fill="auto"/>
            <w:noWrap/>
            <w:vAlign w:val="center"/>
            <w:hideMark/>
          </w:tcPr>
          <w:p w:rsidR="000E56C2" w:rsidRPr="00753407" w:rsidRDefault="000E56C2" w:rsidP="003A59B5">
            <w:pPr>
              <w:spacing w:after="0" w:line="240" w:lineRule="auto"/>
              <w:jc w:val="center"/>
              <w:rPr>
                <w:rFonts w:ascii="Times New Roman" w:eastAsia="Times New Roman" w:hAnsi="Times New Roman"/>
                <w:color w:val="000000"/>
                <w:sz w:val="24"/>
                <w:szCs w:val="24"/>
              </w:rPr>
            </w:pPr>
          </w:p>
        </w:tc>
        <w:tc>
          <w:tcPr>
            <w:tcW w:w="692" w:type="pct"/>
            <w:gridSpan w:val="2"/>
            <w:tcBorders>
              <w:top w:val="nil"/>
              <w:left w:val="nil"/>
              <w:bottom w:val="nil"/>
              <w:right w:val="nil"/>
            </w:tcBorders>
            <w:shd w:val="clear" w:color="auto" w:fill="auto"/>
            <w:noWrap/>
            <w:vAlign w:val="center"/>
            <w:hideMark/>
          </w:tcPr>
          <w:p w:rsidR="000E56C2" w:rsidRPr="00753407" w:rsidRDefault="000E56C2" w:rsidP="003A59B5">
            <w:pPr>
              <w:spacing w:after="0" w:line="240" w:lineRule="auto"/>
              <w:jc w:val="center"/>
              <w:rPr>
                <w:rFonts w:eastAsia="Times New Roman"/>
                <w:color w:val="000000"/>
              </w:rPr>
            </w:pPr>
          </w:p>
        </w:tc>
        <w:tc>
          <w:tcPr>
            <w:tcW w:w="403" w:type="pct"/>
            <w:gridSpan w:val="2"/>
            <w:tcBorders>
              <w:top w:val="nil"/>
              <w:left w:val="nil"/>
              <w:bottom w:val="nil"/>
              <w:right w:val="nil"/>
            </w:tcBorders>
            <w:shd w:val="clear" w:color="auto" w:fill="auto"/>
            <w:noWrap/>
            <w:vAlign w:val="center"/>
            <w:hideMark/>
          </w:tcPr>
          <w:p w:rsidR="000E56C2" w:rsidRPr="00753407" w:rsidRDefault="000E56C2" w:rsidP="003A59B5">
            <w:pPr>
              <w:spacing w:after="0" w:line="240" w:lineRule="auto"/>
              <w:jc w:val="center"/>
              <w:rPr>
                <w:rFonts w:eastAsia="Times New Roman"/>
                <w:color w:val="000000"/>
              </w:rPr>
            </w:pPr>
          </w:p>
        </w:tc>
        <w:tc>
          <w:tcPr>
            <w:tcW w:w="429" w:type="pct"/>
            <w:gridSpan w:val="3"/>
            <w:tcBorders>
              <w:top w:val="nil"/>
              <w:left w:val="nil"/>
              <w:bottom w:val="nil"/>
              <w:right w:val="nil"/>
            </w:tcBorders>
            <w:shd w:val="clear" w:color="auto" w:fill="auto"/>
            <w:noWrap/>
            <w:vAlign w:val="center"/>
            <w:hideMark/>
          </w:tcPr>
          <w:p w:rsidR="000E56C2" w:rsidRPr="00753407" w:rsidRDefault="000E56C2" w:rsidP="003A59B5">
            <w:pPr>
              <w:spacing w:after="0" w:line="240" w:lineRule="auto"/>
              <w:jc w:val="center"/>
              <w:rPr>
                <w:rFonts w:eastAsia="Times New Roman"/>
                <w:color w:val="000000"/>
              </w:rPr>
            </w:pPr>
          </w:p>
        </w:tc>
        <w:tc>
          <w:tcPr>
            <w:tcW w:w="290" w:type="pct"/>
            <w:gridSpan w:val="2"/>
            <w:tcBorders>
              <w:top w:val="nil"/>
              <w:left w:val="nil"/>
              <w:bottom w:val="nil"/>
              <w:right w:val="nil"/>
            </w:tcBorders>
            <w:shd w:val="clear" w:color="auto" w:fill="auto"/>
            <w:noWrap/>
            <w:vAlign w:val="center"/>
            <w:hideMark/>
          </w:tcPr>
          <w:p w:rsidR="000E56C2" w:rsidRPr="00753407" w:rsidRDefault="000E56C2" w:rsidP="003A59B5">
            <w:pPr>
              <w:spacing w:after="0" w:line="240" w:lineRule="auto"/>
              <w:jc w:val="center"/>
              <w:rPr>
                <w:rFonts w:eastAsia="Times New Roman"/>
                <w:color w:val="000000"/>
              </w:rPr>
            </w:pPr>
          </w:p>
        </w:tc>
        <w:tc>
          <w:tcPr>
            <w:tcW w:w="303" w:type="pct"/>
            <w:gridSpan w:val="2"/>
            <w:tcBorders>
              <w:top w:val="nil"/>
              <w:left w:val="nil"/>
              <w:bottom w:val="nil"/>
              <w:right w:val="nil"/>
            </w:tcBorders>
            <w:shd w:val="clear" w:color="auto" w:fill="auto"/>
            <w:noWrap/>
            <w:vAlign w:val="center"/>
            <w:hideMark/>
          </w:tcPr>
          <w:p w:rsidR="000E56C2" w:rsidRPr="00753407" w:rsidRDefault="000E56C2" w:rsidP="003A59B5">
            <w:pPr>
              <w:spacing w:after="0" w:line="240" w:lineRule="auto"/>
              <w:jc w:val="center"/>
              <w:rPr>
                <w:rFonts w:eastAsia="Times New Roman"/>
                <w:color w:val="000000"/>
              </w:rPr>
            </w:pPr>
          </w:p>
        </w:tc>
        <w:tc>
          <w:tcPr>
            <w:tcW w:w="323" w:type="pct"/>
            <w:gridSpan w:val="2"/>
            <w:tcBorders>
              <w:top w:val="nil"/>
              <w:left w:val="nil"/>
              <w:bottom w:val="nil"/>
              <w:right w:val="nil"/>
            </w:tcBorders>
            <w:shd w:val="clear" w:color="auto" w:fill="auto"/>
            <w:noWrap/>
            <w:vAlign w:val="center"/>
            <w:hideMark/>
          </w:tcPr>
          <w:p w:rsidR="000E56C2" w:rsidRPr="00753407" w:rsidRDefault="000E56C2" w:rsidP="003A59B5">
            <w:pPr>
              <w:spacing w:after="0" w:line="240" w:lineRule="auto"/>
              <w:jc w:val="center"/>
              <w:rPr>
                <w:rFonts w:eastAsia="Times New Roman"/>
                <w:color w:val="000000"/>
              </w:rPr>
            </w:pPr>
          </w:p>
        </w:tc>
        <w:tc>
          <w:tcPr>
            <w:tcW w:w="142" w:type="pct"/>
            <w:tcBorders>
              <w:top w:val="nil"/>
              <w:left w:val="nil"/>
              <w:bottom w:val="nil"/>
              <w:right w:val="nil"/>
            </w:tcBorders>
            <w:shd w:val="clear" w:color="auto" w:fill="auto"/>
            <w:noWrap/>
            <w:vAlign w:val="center"/>
            <w:hideMark/>
          </w:tcPr>
          <w:p w:rsidR="000E56C2" w:rsidRPr="00753407" w:rsidRDefault="000E56C2" w:rsidP="003A59B5">
            <w:pPr>
              <w:spacing w:after="0" w:line="240" w:lineRule="auto"/>
              <w:jc w:val="center"/>
              <w:rPr>
                <w:rFonts w:eastAsia="Times New Roman"/>
                <w:color w:val="000000"/>
              </w:rPr>
            </w:pPr>
          </w:p>
        </w:tc>
        <w:tc>
          <w:tcPr>
            <w:tcW w:w="552" w:type="pct"/>
            <w:gridSpan w:val="3"/>
            <w:tcBorders>
              <w:top w:val="nil"/>
              <w:left w:val="nil"/>
              <w:bottom w:val="nil"/>
              <w:right w:val="nil"/>
            </w:tcBorders>
            <w:shd w:val="clear" w:color="auto" w:fill="auto"/>
            <w:noWrap/>
            <w:vAlign w:val="center"/>
            <w:hideMark/>
          </w:tcPr>
          <w:p w:rsidR="000E56C2" w:rsidRPr="00753407" w:rsidRDefault="000E56C2" w:rsidP="003A59B5">
            <w:pPr>
              <w:spacing w:after="0" w:line="240" w:lineRule="auto"/>
              <w:jc w:val="center"/>
              <w:rPr>
                <w:rFonts w:eastAsia="Times New Roman"/>
                <w:color w:val="000000"/>
              </w:rPr>
            </w:pPr>
          </w:p>
        </w:tc>
        <w:tc>
          <w:tcPr>
            <w:tcW w:w="372" w:type="pct"/>
            <w:gridSpan w:val="2"/>
            <w:tcBorders>
              <w:top w:val="nil"/>
              <w:left w:val="nil"/>
              <w:bottom w:val="nil"/>
              <w:right w:val="nil"/>
            </w:tcBorders>
            <w:shd w:val="clear" w:color="auto" w:fill="auto"/>
            <w:noWrap/>
            <w:vAlign w:val="center"/>
            <w:hideMark/>
          </w:tcPr>
          <w:p w:rsidR="000E56C2" w:rsidRPr="00753407" w:rsidRDefault="000E56C2" w:rsidP="003A59B5">
            <w:pPr>
              <w:spacing w:after="0" w:line="240" w:lineRule="auto"/>
              <w:jc w:val="center"/>
              <w:rPr>
                <w:rFonts w:eastAsia="Times New Roman"/>
                <w:color w:val="000000"/>
              </w:rPr>
            </w:pPr>
          </w:p>
        </w:tc>
        <w:tc>
          <w:tcPr>
            <w:tcW w:w="372" w:type="pct"/>
            <w:gridSpan w:val="2"/>
            <w:tcBorders>
              <w:top w:val="nil"/>
              <w:left w:val="nil"/>
              <w:bottom w:val="nil"/>
              <w:right w:val="nil"/>
            </w:tcBorders>
            <w:shd w:val="clear" w:color="auto" w:fill="auto"/>
            <w:noWrap/>
            <w:vAlign w:val="center"/>
            <w:hideMark/>
          </w:tcPr>
          <w:p w:rsidR="000E56C2" w:rsidRPr="00753407" w:rsidRDefault="000E56C2" w:rsidP="003A59B5">
            <w:pPr>
              <w:spacing w:after="0" w:line="240" w:lineRule="auto"/>
              <w:jc w:val="center"/>
              <w:rPr>
                <w:rFonts w:eastAsia="Times New Roman"/>
                <w:color w:val="000000"/>
              </w:rPr>
            </w:pPr>
          </w:p>
        </w:tc>
        <w:tc>
          <w:tcPr>
            <w:tcW w:w="374" w:type="pct"/>
            <w:gridSpan w:val="2"/>
            <w:tcBorders>
              <w:top w:val="nil"/>
              <w:left w:val="nil"/>
              <w:bottom w:val="nil"/>
              <w:right w:val="nil"/>
            </w:tcBorders>
            <w:shd w:val="clear" w:color="auto" w:fill="auto"/>
            <w:noWrap/>
            <w:vAlign w:val="center"/>
            <w:hideMark/>
          </w:tcPr>
          <w:p w:rsidR="000E56C2" w:rsidRPr="00753407" w:rsidRDefault="000E56C2" w:rsidP="003A59B5">
            <w:pPr>
              <w:spacing w:after="0" w:line="240" w:lineRule="auto"/>
              <w:jc w:val="center"/>
              <w:rPr>
                <w:rFonts w:eastAsia="Times New Roman"/>
                <w:color w:val="000000"/>
              </w:rPr>
            </w:pPr>
          </w:p>
        </w:tc>
        <w:tc>
          <w:tcPr>
            <w:tcW w:w="116" w:type="pct"/>
            <w:tcBorders>
              <w:top w:val="nil"/>
              <w:left w:val="nil"/>
              <w:bottom w:val="nil"/>
              <w:right w:val="nil"/>
            </w:tcBorders>
            <w:shd w:val="clear" w:color="auto" w:fill="auto"/>
            <w:noWrap/>
            <w:vAlign w:val="center"/>
            <w:hideMark/>
          </w:tcPr>
          <w:p w:rsidR="000E56C2" w:rsidRPr="00753407" w:rsidRDefault="000E56C2" w:rsidP="003A59B5">
            <w:pPr>
              <w:spacing w:after="0" w:line="240" w:lineRule="auto"/>
              <w:jc w:val="center"/>
              <w:rPr>
                <w:rFonts w:eastAsia="Times New Roman"/>
                <w:color w:val="000000"/>
              </w:rPr>
            </w:pPr>
          </w:p>
        </w:tc>
      </w:tr>
      <w:tr w:rsidR="000E56C2" w:rsidRPr="00753407" w:rsidTr="003A59B5">
        <w:trPr>
          <w:trHeight w:val="2685"/>
        </w:trPr>
        <w:tc>
          <w:tcPr>
            <w:tcW w:w="632"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Наименование подпрограммы, услуги (работы), показателя объема услуги</w:t>
            </w:r>
          </w:p>
        </w:tc>
        <w:tc>
          <w:tcPr>
            <w:tcW w:w="692" w:type="pct"/>
            <w:gridSpan w:val="2"/>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Показатель объема услуги</w:t>
            </w:r>
          </w:p>
        </w:tc>
        <w:tc>
          <w:tcPr>
            <w:tcW w:w="403" w:type="pct"/>
            <w:gridSpan w:val="2"/>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0E56C2" w:rsidRPr="00753407" w:rsidRDefault="000E56C2" w:rsidP="003A59B5">
            <w:pPr>
              <w:spacing w:after="0" w:line="240" w:lineRule="auto"/>
              <w:ind w:left="-108" w:right="-108"/>
              <w:jc w:val="center"/>
              <w:rPr>
                <w:rFonts w:ascii="Times New Roman" w:eastAsia="Times New Roman" w:hAnsi="Times New Roman"/>
                <w:color w:val="000000"/>
              </w:rPr>
            </w:pPr>
            <w:r w:rsidRPr="00753407">
              <w:rPr>
                <w:rFonts w:ascii="Times New Roman" w:eastAsia="Times New Roman" w:hAnsi="Times New Roman"/>
                <w:color w:val="000000"/>
              </w:rPr>
              <w:t>Ед. измерения</w:t>
            </w:r>
          </w:p>
        </w:tc>
        <w:tc>
          <w:tcPr>
            <w:tcW w:w="1487" w:type="pct"/>
            <w:gridSpan w:val="10"/>
            <w:tcBorders>
              <w:top w:val="single" w:sz="8" w:space="0" w:color="auto"/>
              <w:left w:val="nil"/>
              <w:bottom w:val="single" w:sz="8" w:space="0" w:color="auto"/>
              <w:right w:val="single" w:sz="8" w:space="0" w:color="000000"/>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Значение показателя объема услуги</w:t>
            </w:r>
          </w:p>
        </w:tc>
        <w:tc>
          <w:tcPr>
            <w:tcW w:w="1786" w:type="pct"/>
            <w:gridSpan w:val="10"/>
            <w:tcBorders>
              <w:top w:val="single" w:sz="8" w:space="0" w:color="auto"/>
              <w:left w:val="nil"/>
              <w:bottom w:val="single" w:sz="8" w:space="0" w:color="auto"/>
              <w:right w:val="single" w:sz="8" w:space="0" w:color="000000"/>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Расходы бюджета муниципального района «Ижемский» на оказание муниципальной услуги (работы), тыс. руб.</w:t>
            </w:r>
          </w:p>
        </w:tc>
      </w:tr>
      <w:tr w:rsidR="003A59B5" w:rsidRPr="00753407" w:rsidTr="003A59B5">
        <w:trPr>
          <w:trHeight w:val="315"/>
        </w:trPr>
        <w:tc>
          <w:tcPr>
            <w:tcW w:w="632" w:type="pct"/>
            <w:vMerge/>
            <w:tcBorders>
              <w:top w:val="single" w:sz="8" w:space="0" w:color="auto"/>
              <w:left w:val="single" w:sz="8" w:space="0" w:color="auto"/>
              <w:bottom w:val="single" w:sz="8" w:space="0" w:color="000000"/>
              <w:right w:val="single" w:sz="8" w:space="0" w:color="auto"/>
            </w:tcBorders>
            <w:vAlign w:val="center"/>
            <w:hideMark/>
          </w:tcPr>
          <w:p w:rsidR="000E56C2" w:rsidRPr="00753407" w:rsidRDefault="000E56C2" w:rsidP="003A59B5">
            <w:pPr>
              <w:spacing w:after="0" w:line="240" w:lineRule="auto"/>
              <w:jc w:val="center"/>
              <w:rPr>
                <w:rFonts w:ascii="Times New Roman" w:eastAsia="Times New Roman" w:hAnsi="Times New Roman"/>
                <w:color w:val="000000"/>
              </w:rPr>
            </w:pPr>
          </w:p>
        </w:tc>
        <w:tc>
          <w:tcPr>
            <w:tcW w:w="692" w:type="pct"/>
            <w:gridSpan w:val="2"/>
            <w:vMerge/>
            <w:tcBorders>
              <w:top w:val="single" w:sz="8" w:space="0" w:color="auto"/>
              <w:left w:val="single" w:sz="8" w:space="0" w:color="auto"/>
              <w:bottom w:val="single" w:sz="8" w:space="0" w:color="000000"/>
              <w:right w:val="single" w:sz="8" w:space="0" w:color="auto"/>
            </w:tcBorders>
            <w:vAlign w:val="center"/>
            <w:hideMark/>
          </w:tcPr>
          <w:p w:rsidR="000E56C2" w:rsidRPr="00753407" w:rsidRDefault="000E56C2" w:rsidP="003A59B5">
            <w:pPr>
              <w:spacing w:after="0" w:line="240" w:lineRule="auto"/>
              <w:jc w:val="center"/>
              <w:rPr>
                <w:rFonts w:ascii="Times New Roman" w:eastAsia="Times New Roman" w:hAnsi="Times New Roman"/>
                <w:color w:val="000000"/>
              </w:rPr>
            </w:pPr>
          </w:p>
        </w:tc>
        <w:tc>
          <w:tcPr>
            <w:tcW w:w="403" w:type="pct"/>
            <w:gridSpan w:val="2"/>
            <w:vMerge/>
            <w:tcBorders>
              <w:top w:val="single" w:sz="8" w:space="0" w:color="auto"/>
              <w:left w:val="single" w:sz="8" w:space="0" w:color="auto"/>
              <w:bottom w:val="single" w:sz="8" w:space="0" w:color="000000"/>
              <w:right w:val="single" w:sz="8" w:space="0" w:color="auto"/>
            </w:tcBorders>
            <w:vAlign w:val="center"/>
            <w:hideMark/>
          </w:tcPr>
          <w:p w:rsidR="000E56C2" w:rsidRPr="00753407" w:rsidRDefault="000E56C2" w:rsidP="003A59B5">
            <w:pPr>
              <w:spacing w:after="0" w:line="240" w:lineRule="auto"/>
              <w:jc w:val="center"/>
              <w:rPr>
                <w:rFonts w:ascii="Times New Roman" w:eastAsia="Times New Roman" w:hAnsi="Times New Roman"/>
                <w:color w:val="000000"/>
              </w:rPr>
            </w:pPr>
          </w:p>
        </w:tc>
        <w:tc>
          <w:tcPr>
            <w:tcW w:w="297"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2015</w:t>
            </w:r>
          </w:p>
        </w:tc>
        <w:tc>
          <w:tcPr>
            <w:tcW w:w="297"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2016</w:t>
            </w:r>
          </w:p>
        </w:tc>
        <w:tc>
          <w:tcPr>
            <w:tcW w:w="298"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2017</w:t>
            </w:r>
          </w:p>
        </w:tc>
        <w:tc>
          <w:tcPr>
            <w:tcW w:w="297"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2018</w:t>
            </w:r>
          </w:p>
        </w:tc>
        <w:tc>
          <w:tcPr>
            <w:tcW w:w="298"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2019</w:t>
            </w:r>
          </w:p>
        </w:tc>
        <w:tc>
          <w:tcPr>
            <w:tcW w:w="350"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2015</w:t>
            </w:r>
          </w:p>
        </w:tc>
        <w:tc>
          <w:tcPr>
            <w:tcW w:w="350"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2016</w:t>
            </w:r>
          </w:p>
        </w:tc>
        <w:tc>
          <w:tcPr>
            <w:tcW w:w="386"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2017</w:t>
            </w:r>
          </w:p>
        </w:tc>
        <w:tc>
          <w:tcPr>
            <w:tcW w:w="351"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2018</w:t>
            </w:r>
          </w:p>
        </w:tc>
        <w:tc>
          <w:tcPr>
            <w:tcW w:w="349"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2019</w:t>
            </w:r>
          </w:p>
        </w:tc>
      </w:tr>
      <w:tr w:rsidR="003A59B5" w:rsidRPr="00753407" w:rsidTr="003A59B5">
        <w:trPr>
          <w:trHeight w:val="315"/>
        </w:trPr>
        <w:tc>
          <w:tcPr>
            <w:tcW w:w="632" w:type="pct"/>
            <w:tcBorders>
              <w:top w:val="nil"/>
              <w:left w:val="single" w:sz="8" w:space="0" w:color="auto"/>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1</w:t>
            </w:r>
          </w:p>
        </w:tc>
        <w:tc>
          <w:tcPr>
            <w:tcW w:w="692"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2</w:t>
            </w:r>
          </w:p>
        </w:tc>
        <w:tc>
          <w:tcPr>
            <w:tcW w:w="403"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3</w:t>
            </w:r>
          </w:p>
        </w:tc>
        <w:tc>
          <w:tcPr>
            <w:tcW w:w="297"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4</w:t>
            </w:r>
          </w:p>
        </w:tc>
        <w:tc>
          <w:tcPr>
            <w:tcW w:w="297"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5</w:t>
            </w:r>
          </w:p>
        </w:tc>
        <w:tc>
          <w:tcPr>
            <w:tcW w:w="298"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6</w:t>
            </w:r>
          </w:p>
        </w:tc>
        <w:tc>
          <w:tcPr>
            <w:tcW w:w="297"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7</w:t>
            </w:r>
          </w:p>
        </w:tc>
        <w:tc>
          <w:tcPr>
            <w:tcW w:w="298"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8</w:t>
            </w:r>
          </w:p>
        </w:tc>
        <w:tc>
          <w:tcPr>
            <w:tcW w:w="350"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9</w:t>
            </w:r>
          </w:p>
        </w:tc>
        <w:tc>
          <w:tcPr>
            <w:tcW w:w="350"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10</w:t>
            </w:r>
          </w:p>
        </w:tc>
        <w:tc>
          <w:tcPr>
            <w:tcW w:w="386"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11</w:t>
            </w:r>
          </w:p>
        </w:tc>
        <w:tc>
          <w:tcPr>
            <w:tcW w:w="351"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12</w:t>
            </w:r>
          </w:p>
        </w:tc>
        <w:tc>
          <w:tcPr>
            <w:tcW w:w="349"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13</w:t>
            </w:r>
          </w:p>
        </w:tc>
      </w:tr>
      <w:tr w:rsidR="000E56C2" w:rsidRPr="00753407" w:rsidTr="003A59B5">
        <w:trPr>
          <w:trHeight w:val="570"/>
        </w:trPr>
        <w:tc>
          <w:tcPr>
            <w:tcW w:w="5000" w:type="pct"/>
            <w:gridSpan w:val="25"/>
            <w:tcBorders>
              <w:top w:val="single" w:sz="8" w:space="0" w:color="auto"/>
              <w:left w:val="single" w:sz="8" w:space="0" w:color="auto"/>
              <w:bottom w:val="single" w:sz="8" w:space="0" w:color="auto"/>
              <w:right w:val="single" w:sz="8" w:space="0" w:color="000000"/>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b/>
                <w:bCs/>
                <w:color w:val="000000"/>
              </w:rPr>
            </w:pPr>
            <w:r w:rsidRPr="00753407">
              <w:rPr>
                <w:rFonts w:ascii="Times New Roman" w:eastAsia="Times New Roman" w:hAnsi="Times New Roman"/>
                <w:b/>
                <w:bCs/>
                <w:color w:val="000000"/>
              </w:rPr>
              <w:t>Задача 2. Обеспечение деятельности учреждений, осуществляющих физкультурно-спортивную работу с населением</w:t>
            </w:r>
          </w:p>
        </w:tc>
      </w:tr>
      <w:tr w:rsidR="000E56C2" w:rsidRPr="00753407" w:rsidTr="003A59B5">
        <w:trPr>
          <w:trHeight w:val="570"/>
        </w:trPr>
        <w:tc>
          <w:tcPr>
            <w:tcW w:w="5000" w:type="pct"/>
            <w:gridSpan w:val="25"/>
            <w:tcBorders>
              <w:top w:val="single" w:sz="8" w:space="0" w:color="auto"/>
              <w:left w:val="single" w:sz="8" w:space="0" w:color="auto"/>
              <w:bottom w:val="single" w:sz="8" w:space="0" w:color="auto"/>
              <w:right w:val="single" w:sz="8" w:space="0" w:color="000000"/>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b/>
                <w:bCs/>
                <w:color w:val="000000"/>
              </w:rPr>
            </w:pPr>
            <w:r w:rsidRPr="00753407">
              <w:rPr>
                <w:rFonts w:ascii="Times New Roman" w:eastAsia="Times New Roman" w:hAnsi="Times New Roman"/>
                <w:b/>
                <w:bCs/>
                <w:color w:val="000000"/>
              </w:rPr>
              <w:t>Оказание  муниципальных услуг (выполнение работ) учреждениями физкультурно-спортивной направленности</w:t>
            </w:r>
          </w:p>
        </w:tc>
      </w:tr>
      <w:tr w:rsidR="003A59B5" w:rsidRPr="00753407" w:rsidTr="003A59B5">
        <w:trPr>
          <w:trHeight w:val="1275"/>
        </w:trPr>
        <w:tc>
          <w:tcPr>
            <w:tcW w:w="632" w:type="pct"/>
            <w:tcBorders>
              <w:top w:val="nil"/>
              <w:left w:val="single" w:sz="8" w:space="0" w:color="auto"/>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Организация и проведение официальных спортивных мероприятий</w:t>
            </w:r>
          </w:p>
        </w:tc>
        <w:tc>
          <w:tcPr>
            <w:tcW w:w="692"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х</w:t>
            </w:r>
          </w:p>
        </w:tc>
        <w:tc>
          <w:tcPr>
            <w:tcW w:w="403"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х</w:t>
            </w:r>
          </w:p>
        </w:tc>
        <w:tc>
          <w:tcPr>
            <w:tcW w:w="297"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х</w:t>
            </w:r>
          </w:p>
        </w:tc>
        <w:tc>
          <w:tcPr>
            <w:tcW w:w="297"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х</w:t>
            </w:r>
          </w:p>
        </w:tc>
        <w:tc>
          <w:tcPr>
            <w:tcW w:w="298"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х</w:t>
            </w:r>
          </w:p>
        </w:tc>
        <w:tc>
          <w:tcPr>
            <w:tcW w:w="297"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х</w:t>
            </w:r>
          </w:p>
        </w:tc>
        <w:tc>
          <w:tcPr>
            <w:tcW w:w="298"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х</w:t>
            </w:r>
          </w:p>
        </w:tc>
        <w:tc>
          <w:tcPr>
            <w:tcW w:w="350"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578,2</w:t>
            </w:r>
          </w:p>
        </w:tc>
        <w:tc>
          <w:tcPr>
            <w:tcW w:w="350" w:type="pct"/>
            <w:gridSpan w:val="2"/>
            <w:tcBorders>
              <w:top w:val="nil"/>
              <w:left w:val="nil"/>
              <w:bottom w:val="single" w:sz="8" w:space="0" w:color="auto"/>
              <w:right w:val="single" w:sz="8" w:space="0" w:color="auto"/>
            </w:tcBorders>
            <w:shd w:val="clear" w:color="000000" w:fill="FFFFFF"/>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732,4</w:t>
            </w:r>
          </w:p>
        </w:tc>
        <w:tc>
          <w:tcPr>
            <w:tcW w:w="386"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2227,5</w:t>
            </w:r>
          </w:p>
        </w:tc>
        <w:tc>
          <w:tcPr>
            <w:tcW w:w="351"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1749,2</w:t>
            </w:r>
          </w:p>
        </w:tc>
        <w:tc>
          <w:tcPr>
            <w:tcW w:w="349"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1749,2</w:t>
            </w:r>
          </w:p>
        </w:tc>
      </w:tr>
      <w:tr w:rsidR="003A59B5" w:rsidRPr="00753407" w:rsidTr="003A59B5">
        <w:trPr>
          <w:trHeight w:val="615"/>
        </w:trPr>
        <w:tc>
          <w:tcPr>
            <w:tcW w:w="632" w:type="pct"/>
            <w:tcBorders>
              <w:top w:val="nil"/>
              <w:left w:val="single" w:sz="8" w:space="0" w:color="auto"/>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p>
        </w:tc>
        <w:tc>
          <w:tcPr>
            <w:tcW w:w="692"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 xml:space="preserve">Количество публикаций с упоминанием о </w:t>
            </w:r>
            <w:r w:rsidRPr="00753407">
              <w:rPr>
                <w:rFonts w:ascii="Times New Roman" w:eastAsia="Times New Roman" w:hAnsi="Times New Roman"/>
                <w:color w:val="000000"/>
              </w:rPr>
              <w:lastRenderedPageBreak/>
              <w:t>мероприятии</w:t>
            </w:r>
          </w:p>
        </w:tc>
        <w:tc>
          <w:tcPr>
            <w:tcW w:w="403"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lastRenderedPageBreak/>
              <w:t>Ед.</w:t>
            </w:r>
          </w:p>
        </w:tc>
        <w:tc>
          <w:tcPr>
            <w:tcW w:w="297"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34</w:t>
            </w:r>
          </w:p>
        </w:tc>
        <w:tc>
          <w:tcPr>
            <w:tcW w:w="297"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34</w:t>
            </w:r>
          </w:p>
        </w:tc>
        <w:tc>
          <w:tcPr>
            <w:tcW w:w="298"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34</w:t>
            </w:r>
          </w:p>
        </w:tc>
        <w:tc>
          <w:tcPr>
            <w:tcW w:w="297"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34</w:t>
            </w:r>
          </w:p>
        </w:tc>
        <w:tc>
          <w:tcPr>
            <w:tcW w:w="298"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34</w:t>
            </w:r>
          </w:p>
        </w:tc>
        <w:tc>
          <w:tcPr>
            <w:tcW w:w="350"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х</w:t>
            </w:r>
          </w:p>
        </w:tc>
        <w:tc>
          <w:tcPr>
            <w:tcW w:w="350" w:type="pct"/>
            <w:gridSpan w:val="2"/>
            <w:tcBorders>
              <w:top w:val="nil"/>
              <w:left w:val="nil"/>
              <w:bottom w:val="single" w:sz="8" w:space="0" w:color="auto"/>
              <w:right w:val="single" w:sz="8" w:space="0" w:color="auto"/>
            </w:tcBorders>
            <w:shd w:val="clear" w:color="000000" w:fill="FFFFFF"/>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х</w:t>
            </w:r>
          </w:p>
        </w:tc>
        <w:tc>
          <w:tcPr>
            <w:tcW w:w="386"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х</w:t>
            </w:r>
          </w:p>
        </w:tc>
        <w:tc>
          <w:tcPr>
            <w:tcW w:w="351"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х</w:t>
            </w:r>
          </w:p>
        </w:tc>
        <w:tc>
          <w:tcPr>
            <w:tcW w:w="349"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х</w:t>
            </w:r>
          </w:p>
        </w:tc>
      </w:tr>
      <w:tr w:rsidR="003A59B5" w:rsidRPr="00753407" w:rsidTr="003A59B5">
        <w:trPr>
          <w:trHeight w:val="315"/>
        </w:trPr>
        <w:tc>
          <w:tcPr>
            <w:tcW w:w="632" w:type="pct"/>
            <w:tcBorders>
              <w:top w:val="nil"/>
              <w:left w:val="single" w:sz="8" w:space="0" w:color="auto"/>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p>
        </w:tc>
        <w:tc>
          <w:tcPr>
            <w:tcW w:w="692"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Количество участников</w:t>
            </w:r>
          </w:p>
        </w:tc>
        <w:tc>
          <w:tcPr>
            <w:tcW w:w="403"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Ед.</w:t>
            </w:r>
          </w:p>
        </w:tc>
        <w:tc>
          <w:tcPr>
            <w:tcW w:w="297"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900</w:t>
            </w:r>
          </w:p>
        </w:tc>
        <w:tc>
          <w:tcPr>
            <w:tcW w:w="297"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900</w:t>
            </w:r>
          </w:p>
        </w:tc>
        <w:tc>
          <w:tcPr>
            <w:tcW w:w="298"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900</w:t>
            </w:r>
          </w:p>
        </w:tc>
        <w:tc>
          <w:tcPr>
            <w:tcW w:w="297"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900</w:t>
            </w:r>
          </w:p>
        </w:tc>
        <w:tc>
          <w:tcPr>
            <w:tcW w:w="298"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900</w:t>
            </w:r>
          </w:p>
        </w:tc>
        <w:tc>
          <w:tcPr>
            <w:tcW w:w="350"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х</w:t>
            </w:r>
          </w:p>
        </w:tc>
        <w:tc>
          <w:tcPr>
            <w:tcW w:w="350" w:type="pct"/>
            <w:gridSpan w:val="2"/>
            <w:tcBorders>
              <w:top w:val="nil"/>
              <w:left w:val="nil"/>
              <w:bottom w:val="single" w:sz="8" w:space="0" w:color="auto"/>
              <w:right w:val="single" w:sz="8" w:space="0" w:color="auto"/>
            </w:tcBorders>
            <w:shd w:val="clear" w:color="000000" w:fill="FFFFFF"/>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х</w:t>
            </w:r>
          </w:p>
        </w:tc>
        <w:tc>
          <w:tcPr>
            <w:tcW w:w="386"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х</w:t>
            </w:r>
          </w:p>
        </w:tc>
        <w:tc>
          <w:tcPr>
            <w:tcW w:w="351"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х</w:t>
            </w:r>
          </w:p>
        </w:tc>
        <w:tc>
          <w:tcPr>
            <w:tcW w:w="349"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х</w:t>
            </w:r>
          </w:p>
        </w:tc>
      </w:tr>
      <w:tr w:rsidR="003A59B5" w:rsidRPr="00753407" w:rsidTr="003A59B5">
        <w:trPr>
          <w:trHeight w:val="315"/>
        </w:trPr>
        <w:tc>
          <w:tcPr>
            <w:tcW w:w="632" w:type="pct"/>
            <w:tcBorders>
              <w:top w:val="nil"/>
              <w:left w:val="single" w:sz="8" w:space="0" w:color="auto"/>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p>
        </w:tc>
        <w:tc>
          <w:tcPr>
            <w:tcW w:w="692"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Количество мероприятий</w:t>
            </w:r>
          </w:p>
        </w:tc>
        <w:tc>
          <w:tcPr>
            <w:tcW w:w="403"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шт.</w:t>
            </w:r>
          </w:p>
        </w:tc>
        <w:tc>
          <w:tcPr>
            <w:tcW w:w="297"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34</w:t>
            </w:r>
          </w:p>
        </w:tc>
        <w:tc>
          <w:tcPr>
            <w:tcW w:w="297"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34</w:t>
            </w:r>
          </w:p>
        </w:tc>
        <w:tc>
          <w:tcPr>
            <w:tcW w:w="298"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34</w:t>
            </w:r>
          </w:p>
        </w:tc>
        <w:tc>
          <w:tcPr>
            <w:tcW w:w="297"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34</w:t>
            </w:r>
          </w:p>
        </w:tc>
        <w:tc>
          <w:tcPr>
            <w:tcW w:w="298"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34</w:t>
            </w:r>
          </w:p>
        </w:tc>
        <w:tc>
          <w:tcPr>
            <w:tcW w:w="350"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p>
        </w:tc>
        <w:tc>
          <w:tcPr>
            <w:tcW w:w="350" w:type="pct"/>
            <w:gridSpan w:val="2"/>
            <w:tcBorders>
              <w:top w:val="nil"/>
              <w:left w:val="nil"/>
              <w:bottom w:val="single" w:sz="8" w:space="0" w:color="auto"/>
              <w:right w:val="single" w:sz="8" w:space="0" w:color="auto"/>
            </w:tcBorders>
            <w:shd w:val="clear" w:color="000000" w:fill="FFFFFF"/>
            <w:vAlign w:val="center"/>
            <w:hideMark/>
          </w:tcPr>
          <w:p w:rsidR="000E56C2" w:rsidRPr="00753407" w:rsidRDefault="000E56C2" w:rsidP="003A59B5">
            <w:pPr>
              <w:spacing w:after="0" w:line="240" w:lineRule="auto"/>
              <w:jc w:val="center"/>
              <w:rPr>
                <w:rFonts w:ascii="Times New Roman" w:eastAsia="Times New Roman" w:hAnsi="Times New Roman"/>
                <w:color w:val="000000"/>
              </w:rPr>
            </w:pPr>
          </w:p>
        </w:tc>
        <w:tc>
          <w:tcPr>
            <w:tcW w:w="386"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p>
        </w:tc>
        <w:tc>
          <w:tcPr>
            <w:tcW w:w="351"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p>
        </w:tc>
        <w:tc>
          <w:tcPr>
            <w:tcW w:w="349"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p>
        </w:tc>
      </w:tr>
      <w:tr w:rsidR="003A59B5" w:rsidRPr="00753407" w:rsidTr="003A59B5">
        <w:trPr>
          <w:trHeight w:val="1215"/>
        </w:trPr>
        <w:tc>
          <w:tcPr>
            <w:tcW w:w="632" w:type="pct"/>
            <w:tcBorders>
              <w:top w:val="nil"/>
              <w:left w:val="single" w:sz="8" w:space="0" w:color="auto"/>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Проведение занятий физкультурно-спортивной направленности по месту проживания граждан</w:t>
            </w:r>
          </w:p>
        </w:tc>
        <w:tc>
          <w:tcPr>
            <w:tcW w:w="692"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х</w:t>
            </w:r>
          </w:p>
        </w:tc>
        <w:tc>
          <w:tcPr>
            <w:tcW w:w="403"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х</w:t>
            </w:r>
          </w:p>
        </w:tc>
        <w:tc>
          <w:tcPr>
            <w:tcW w:w="297"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х</w:t>
            </w:r>
          </w:p>
        </w:tc>
        <w:tc>
          <w:tcPr>
            <w:tcW w:w="297"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х</w:t>
            </w:r>
          </w:p>
        </w:tc>
        <w:tc>
          <w:tcPr>
            <w:tcW w:w="298"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х</w:t>
            </w:r>
          </w:p>
        </w:tc>
        <w:tc>
          <w:tcPr>
            <w:tcW w:w="297"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х</w:t>
            </w:r>
          </w:p>
        </w:tc>
        <w:tc>
          <w:tcPr>
            <w:tcW w:w="298"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х</w:t>
            </w:r>
          </w:p>
        </w:tc>
        <w:tc>
          <w:tcPr>
            <w:tcW w:w="350"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2662,6</w:t>
            </w:r>
          </w:p>
        </w:tc>
        <w:tc>
          <w:tcPr>
            <w:tcW w:w="350" w:type="pct"/>
            <w:gridSpan w:val="2"/>
            <w:tcBorders>
              <w:top w:val="nil"/>
              <w:left w:val="nil"/>
              <w:bottom w:val="single" w:sz="8" w:space="0" w:color="auto"/>
              <w:right w:val="single" w:sz="8" w:space="0" w:color="auto"/>
            </w:tcBorders>
            <w:shd w:val="clear" w:color="000000" w:fill="FFFFFF"/>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2239,7</w:t>
            </w:r>
          </w:p>
        </w:tc>
        <w:tc>
          <w:tcPr>
            <w:tcW w:w="386"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742,5</w:t>
            </w:r>
          </w:p>
        </w:tc>
        <w:tc>
          <w:tcPr>
            <w:tcW w:w="351"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583,1</w:t>
            </w:r>
          </w:p>
        </w:tc>
        <w:tc>
          <w:tcPr>
            <w:tcW w:w="349"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583,1</w:t>
            </w:r>
          </w:p>
        </w:tc>
      </w:tr>
      <w:tr w:rsidR="003A59B5" w:rsidRPr="00753407" w:rsidTr="003A59B5">
        <w:trPr>
          <w:trHeight w:val="615"/>
        </w:trPr>
        <w:tc>
          <w:tcPr>
            <w:tcW w:w="632" w:type="pct"/>
            <w:tcBorders>
              <w:top w:val="nil"/>
              <w:left w:val="single" w:sz="8" w:space="0" w:color="auto"/>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p>
        </w:tc>
        <w:tc>
          <w:tcPr>
            <w:tcW w:w="692"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Доля фактического количества посетителей</w:t>
            </w:r>
          </w:p>
        </w:tc>
        <w:tc>
          <w:tcPr>
            <w:tcW w:w="403"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процент</w:t>
            </w:r>
          </w:p>
        </w:tc>
        <w:tc>
          <w:tcPr>
            <w:tcW w:w="297"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85</w:t>
            </w:r>
          </w:p>
        </w:tc>
        <w:tc>
          <w:tcPr>
            <w:tcW w:w="297"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85</w:t>
            </w:r>
          </w:p>
        </w:tc>
        <w:tc>
          <w:tcPr>
            <w:tcW w:w="298"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85</w:t>
            </w:r>
          </w:p>
        </w:tc>
        <w:tc>
          <w:tcPr>
            <w:tcW w:w="297"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85</w:t>
            </w:r>
          </w:p>
        </w:tc>
        <w:tc>
          <w:tcPr>
            <w:tcW w:w="298"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85</w:t>
            </w:r>
          </w:p>
        </w:tc>
        <w:tc>
          <w:tcPr>
            <w:tcW w:w="350"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Х</w:t>
            </w:r>
          </w:p>
        </w:tc>
        <w:tc>
          <w:tcPr>
            <w:tcW w:w="350"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х</w:t>
            </w:r>
          </w:p>
        </w:tc>
        <w:tc>
          <w:tcPr>
            <w:tcW w:w="386"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х</w:t>
            </w:r>
          </w:p>
        </w:tc>
        <w:tc>
          <w:tcPr>
            <w:tcW w:w="351"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х</w:t>
            </w:r>
          </w:p>
        </w:tc>
        <w:tc>
          <w:tcPr>
            <w:tcW w:w="349"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х</w:t>
            </w:r>
          </w:p>
        </w:tc>
      </w:tr>
      <w:tr w:rsidR="003A59B5" w:rsidRPr="00753407" w:rsidTr="003A59B5">
        <w:trPr>
          <w:trHeight w:val="315"/>
        </w:trPr>
        <w:tc>
          <w:tcPr>
            <w:tcW w:w="632" w:type="pct"/>
            <w:tcBorders>
              <w:top w:val="nil"/>
              <w:left w:val="single" w:sz="8" w:space="0" w:color="auto"/>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p>
        </w:tc>
        <w:tc>
          <w:tcPr>
            <w:tcW w:w="692"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Количество занятий</w:t>
            </w:r>
          </w:p>
        </w:tc>
        <w:tc>
          <w:tcPr>
            <w:tcW w:w="403"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Ед.</w:t>
            </w:r>
          </w:p>
        </w:tc>
        <w:tc>
          <w:tcPr>
            <w:tcW w:w="297"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2520</w:t>
            </w:r>
          </w:p>
        </w:tc>
        <w:tc>
          <w:tcPr>
            <w:tcW w:w="297"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2520</w:t>
            </w:r>
          </w:p>
        </w:tc>
        <w:tc>
          <w:tcPr>
            <w:tcW w:w="298"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2520</w:t>
            </w:r>
          </w:p>
        </w:tc>
        <w:tc>
          <w:tcPr>
            <w:tcW w:w="297"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2520</w:t>
            </w:r>
          </w:p>
        </w:tc>
        <w:tc>
          <w:tcPr>
            <w:tcW w:w="298"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2520</w:t>
            </w:r>
          </w:p>
        </w:tc>
        <w:tc>
          <w:tcPr>
            <w:tcW w:w="350"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Х</w:t>
            </w:r>
          </w:p>
        </w:tc>
        <w:tc>
          <w:tcPr>
            <w:tcW w:w="350"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х</w:t>
            </w:r>
          </w:p>
        </w:tc>
        <w:tc>
          <w:tcPr>
            <w:tcW w:w="386"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х</w:t>
            </w:r>
          </w:p>
        </w:tc>
        <w:tc>
          <w:tcPr>
            <w:tcW w:w="351"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х</w:t>
            </w:r>
          </w:p>
        </w:tc>
        <w:tc>
          <w:tcPr>
            <w:tcW w:w="349"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х</w:t>
            </w:r>
          </w:p>
        </w:tc>
      </w:tr>
      <w:tr w:rsidR="000E56C2" w:rsidRPr="00753407" w:rsidTr="003A59B5">
        <w:trPr>
          <w:trHeight w:val="570"/>
        </w:trPr>
        <w:tc>
          <w:tcPr>
            <w:tcW w:w="5000" w:type="pct"/>
            <w:gridSpan w:val="25"/>
            <w:tcBorders>
              <w:top w:val="single" w:sz="8" w:space="0" w:color="auto"/>
              <w:left w:val="single" w:sz="8" w:space="0" w:color="auto"/>
              <w:bottom w:val="single" w:sz="8" w:space="0" w:color="auto"/>
              <w:right w:val="single" w:sz="8" w:space="0" w:color="000000"/>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b/>
                <w:bCs/>
                <w:color w:val="000000"/>
              </w:rPr>
            </w:pPr>
            <w:r w:rsidRPr="00753407">
              <w:rPr>
                <w:rFonts w:ascii="Times New Roman" w:eastAsia="Times New Roman" w:hAnsi="Times New Roman"/>
                <w:b/>
                <w:bCs/>
                <w:color w:val="000000"/>
              </w:rPr>
              <w:t>Оказание муниципальных  услуг (выполнение работ) учреждениями дополнительного образования детей физкультурно-спортивной направленности</w:t>
            </w:r>
          </w:p>
        </w:tc>
      </w:tr>
      <w:tr w:rsidR="003A59B5" w:rsidRPr="00753407" w:rsidTr="003A59B5">
        <w:trPr>
          <w:trHeight w:val="1467"/>
        </w:trPr>
        <w:tc>
          <w:tcPr>
            <w:tcW w:w="632" w:type="pct"/>
            <w:tcBorders>
              <w:top w:val="nil"/>
              <w:left w:val="single" w:sz="8" w:space="0" w:color="auto"/>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Услуга по предоставлению общедоступного и бесплатного дополнительного образования</w:t>
            </w:r>
          </w:p>
        </w:tc>
        <w:tc>
          <w:tcPr>
            <w:tcW w:w="692"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х</w:t>
            </w:r>
          </w:p>
        </w:tc>
        <w:tc>
          <w:tcPr>
            <w:tcW w:w="403"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х</w:t>
            </w:r>
          </w:p>
        </w:tc>
        <w:tc>
          <w:tcPr>
            <w:tcW w:w="297"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х</w:t>
            </w:r>
          </w:p>
        </w:tc>
        <w:tc>
          <w:tcPr>
            <w:tcW w:w="297"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х</w:t>
            </w:r>
          </w:p>
        </w:tc>
        <w:tc>
          <w:tcPr>
            <w:tcW w:w="298"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х</w:t>
            </w:r>
          </w:p>
        </w:tc>
        <w:tc>
          <w:tcPr>
            <w:tcW w:w="297"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х</w:t>
            </w:r>
          </w:p>
        </w:tc>
        <w:tc>
          <w:tcPr>
            <w:tcW w:w="298"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х</w:t>
            </w:r>
          </w:p>
        </w:tc>
        <w:tc>
          <w:tcPr>
            <w:tcW w:w="350"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14135</w:t>
            </w:r>
          </w:p>
        </w:tc>
        <w:tc>
          <w:tcPr>
            <w:tcW w:w="350" w:type="pct"/>
            <w:gridSpan w:val="2"/>
            <w:tcBorders>
              <w:top w:val="nil"/>
              <w:left w:val="nil"/>
              <w:bottom w:val="single" w:sz="8" w:space="0" w:color="auto"/>
              <w:right w:val="single" w:sz="8" w:space="0" w:color="auto"/>
            </w:tcBorders>
            <w:shd w:val="clear" w:color="000000" w:fill="FFFFFF"/>
            <w:noWrap/>
            <w:vAlign w:val="center"/>
            <w:hideMark/>
          </w:tcPr>
          <w:p w:rsidR="000E56C2" w:rsidRPr="00753407" w:rsidRDefault="000E56C2" w:rsidP="003A59B5">
            <w:pPr>
              <w:spacing w:after="0" w:line="240" w:lineRule="auto"/>
              <w:ind w:left="-108" w:right="-108"/>
              <w:jc w:val="center"/>
              <w:rPr>
                <w:rFonts w:ascii="Times New Roman" w:eastAsia="Times New Roman" w:hAnsi="Times New Roman"/>
                <w:color w:val="000000"/>
                <w:sz w:val="24"/>
                <w:szCs w:val="24"/>
              </w:rPr>
            </w:pPr>
            <w:r w:rsidRPr="00753407">
              <w:rPr>
                <w:rFonts w:ascii="Times New Roman" w:eastAsia="Times New Roman" w:hAnsi="Times New Roman"/>
                <w:color w:val="000000"/>
                <w:sz w:val="24"/>
                <w:szCs w:val="24"/>
              </w:rPr>
              <w:t>15114,5</w:t>
            </w:r>
          </w:p>
        </w:tc>
        <w:tc>
          <w:tcPr>
            <w:tcW w:w="386"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15573,5</w:t>
            </w:r>
          </w:p>
        </w:tc>
        <w:tc>
          <w:tcPr>
            <w:tcW w:w="351"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ind w:left="-108" w:right="-108"/>
              <w:jc w:val="center"/>
              <w:rPr>
                <w:rFonts w:ascii="Times New Roman" w:eastAsia="Times New Roman" w:hAnsi="Times New Roman"/>
                <w:color w:val="000000"/>
              </w:rPr>
            </w:pPr>
            <w:r w:rsidRPr="00753407">
              <w:rPr>
                <w:rFonts w:ascii="Times New Roman" w:eastAsia="Times New Roman" w:hAnsi="Times New Roman"/>
                <w:color w:val="000000"/>
              </w:rPr>
              <w:t>10068,2</w:t>
            </w:r>
          </w:p>
        </w:tc>
        <w:tc>
          <w:tcPr>
            <w:tcW w:w="349"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ind w:left="-108" w:right="-103"/>
              <w:jc w:val="center"/>
              <w:rPr>
                <w:rFonts w:ascii="Times New Roman" w:eastAsia="Times New Roman" w:hAnsi="Times New Roman"/>
                <w:color w:val="000000"/>
              </w:rPr>
            </w:pPr>
            <w:r w:rsidRPr="00753407">
              <w:rPr>
                <w:rFonts w:ascii="Times New Roman" w:eastAsia="Times New Roman" w:hAnsi="Times New Roman"/>
                <w:color w:val="000000"/>
              </w:rPr>
              <w:t>10716,6</w:t>
            </w:r>
          </w:p>
        </w:tc>
      </w:tr>
      <w:tr w:rsidR="003A59B5" w:rsidRPr="00753407" w:rsidTr="003A59B5">
        <w:trPr>
          <w:trHeight w:val="1515"/>
        </w:trPr>
        <w:tc>
          <w:tcPr>
            <w:tcW w:w="632" w:type="pct"/>
            <w:tcBorders>
              <w:top w:val="nil"/>
              <w:left w:val="single" w:sz="8" w:space="0" w:color="auto"/>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p>
        </w:tc>
        <w:tc>
          <w:tcPr>
            <w:tcW w:w="692"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Численность обучающихся получающих услугу по бесплатному дополнительному образованию</w:t>
            </w:r>
          </w:p>
        </w:tc>
        <w:tc>
          <w:tcPr>
            <w:tcW w:w="403"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Чел.</w:t>
            </w:r>
          </w:p>
        </w:tc>
        <w:tc>
          <w:tcPr>
            <w:tcW w:w="297"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435</w:t>
            </w:r>
          </w:p>
        </w:tc>
        <w:tc>
          <w:tcPr>
            <w:tcW w:w="297"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435</w:t>
            </w:r>
          </w:p>
        </w:tc>
        <w:tc>
          <w:tcPr>
            <w:tcW w:w="298"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435</w:t>
            </w:r>
          </w:p>
        </w:tc>
        <w:tc>
          <w:tcPr>
            <w:tcW w:w="297"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435</w:t>
            </w:r>
          </w:p>
        </w:tc>
        <w:tc>
          <w:tcPr>
            <w:tcW w:w="298"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435</w:t>
            </w:r>
          </w:p>
        </w:tc>
        <w:tc>
          <w:tcPr>
            <w:tcW w:w="350"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Х</w:t>
            </w:r>
          </w:p>
        </w:tc>
        <w:tc>
          <w:tcPr>
            <w:tcW w:w="350"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х</w:t>
            </w:r>
          </w:p>
        </w:tc>
        <w:tc>
          <w:tcPr>
            <w:tcW w:w="386"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х</w:t>
            </w:r>
          </w:p>
        </w:tc>
        <w:tc>
          <w:tcPr>
            <w:tcW w:w="351"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х</w:t>
            </w:r>
          </w:p>
        </w:tc>
        <w:tc>
          <w:tcPr>
            <w:tcW w:w="349" w:type="pct"/>
            <w:gridSpan w:val="2"/>
            <w:tcBorders>
              <w:top w:val="nil"/>
              <w:left w:val="nil"/>
              <w:bottom w:val="single" w:sz="8" w:space="0" w:color="auto"/>
              <w:right w:val="single" w:sz="8" w:space="0" w:color="auto"/>
            </w:tcBorders>
            <w:shd w:val="clear" w:color="auto" w:fill="auto"/>
            <w:vAlign w:val="center"/>
            <w:hideMark/>
          </w:tcPr>
          <w:p w:rsidR="000E56C2" w:rsidRPr="00753407" w:rsidRDefault="000E56C2" w:rsidP="003A59B5">
            <w:pPr>
              <w:spacing w:after="0" w:line="240" w:lineRule="auto"/>
              <w:jc w:val="center"/>
              <w:rPr>
                <w:rFonts w:ascii="Times New Roman" w:eastAsia="Times New Roman" w:hAnsi="Times New Roman"/>
                <w:color w:val="000000"/>
              </w:rPr>
            </w:pPr>
            <w:r w:rsidRPr="00753407">
              <w:rPr>
                <w:rFonts w:ascii="Times New Roman" w:eastAsia="Times New Roman" w:hAnsi="Times New Roman"/>
                <w:color w:val="000000"/>
              </w:rPr>
              <w:t>х</w:t>
            </w:r>
          </w:p>
        </w:tc>
      </w:tr>
    </w:tbl>
    <w:p w:rsidR="000E56C2" w:rsidRDefault="000E56C2" w:rsidP="000E56C2">
      <w:pPr>
        <w:spacing w:after="0" w:line="240" w:lineRule="auto"/>
      </w:pPr>
    </w:p>
    <w:p w:rsidR="000E56C2" w:rsidRDefault="000E56C2" w:rsidP="000E56C2">
      <w:pPr>
        <w:spacing w:after="0" w:line="240" w:lineRule="auto"/>
      </w:pPr>
    </w:p>
    <w:p w:rsidR="000E56C2" w:rsidRDefault="000E56C2" w:rsidP="000E56C2">
      <w:pPr>
        <w:spacing w:after="0" w:line="240" w:lineRule="auto"/>
      </w:pPr>
    </w:p>
    <w:p w:rsidR="000E56C2" w:rsidRDefault="000E56C2" w:rsidP="000E56C2">
      <w:pPr>
        <w:spacing w:after="0" w:line="240" w:lineRule="auto"/>
      </w:pPr>
    </w:p>
    <w:p w:rsidR="000E56C2" w:rsidRDefault="000E56C2" w:rsidP="000E56C2">
      <w:pPr>
        <w:spacing w:after="0" w:line="240" w:lineRule="auto"/>
      </w:pPr>
    </w:p>
    <w:p w:rsidR="000E56C2" w:rsidRDefault="000E56C2" w:rsidP="000E56C2">
      <w:pPr>
        <w:spacing w:after="0" w:line="240" w:lineRule="auto"/>
      </w:pPr>
    </w:p>
    <w:p w:rsidR="000E56C2" w:rsidRDefault="000E56C2" w:rsidP="000E56C2">
      <w:pPr>
        <w:spacing w:after="0" w:line="240" w:lineRule="auto"/>
      </w:pPr>
    </w:p>
    <w:p w:rsidR="000E56C2" w:rsidRDefault="000E56C2" w:rsidP="000E56C2">
      <w:pPr>
        <w:spacing w:after="0" w:line="240" w:lineRule="auto"/>
      </w:pPr>
    </w:p>
    <w:tbl>
      <w:tblPr>
        <w:tblW w:w="5000" w:type="pct"/>
        <w:tblLook w:val="04A0"/>
      </w:tblPr>
      <w:tblGrid>
        <w:gridCol w:w="2786"/>
        <w:gridCol w:w="3257"/>
        <w:gridCol w:w="3684"/>
        <w:gridCol w:w="1097"/>
        <w:gridCol w:w="1097"/>
        <w:gridCol w:w="1308"/>
        <w:gridCol w:w="1097"/>
        <w:gridCol w:w="1169"/>
      </w:tblGrid>
      <w:tr w:rsidR="000E56C2" w:rsidRPr="00A962D1" w:rsidTr="003A59B5">
        <w:trPr>
          <w:trHeight w:val="300"/>
        </w:trPr>
        <w:tc>
          <w:tcPr>
            <w:tcW w:w="905" w:type="pct"/>
            <w:tcBorders>
              <w:top w:val="nil"/>
              <w:left w:val="nil"/>
              <w:bottom w:val="nil"/>
              <w:right w:val="nil"/>
            </w:tcBorders>
            <w:shd w:val="clear" w:color="auto" w:fill="auto"/>
            <w:noWrap/>
            <w:vAlign w:val="center"/>
            <w:hideMark/>
          </w:tcPr>
          <w:p w:rsidR="000E56C2" w:rsidRPr="00A962D1" w:rsidRDefault="000E56C2" w:rsidP="003A59B5">
            <w:pPr>
              <w:spacing w:after="0" w:line="240" w:lineRule="auto"/>
              <w:jc w:val="center"/>
              <w:rPr>
                <w:rFonts w:eastAsia="Times New Roman"/>
                <w:color w:val="000000"/>
              </w:rPr>
            </w:pPr>
          </w:p>
        </w:tc>
        <w:tc>
          <w:tcPr>
            <w:tcW w:w="1057" w:type="pct"/>
            <w:tcBorders>
              <w:top w:val="nil"/>
              <w:left w:val="nil"/>
              <w:bottom w:val="nil"/>
              <w:right w:val="nil"/>
            </w:tcBorders>
            <w:shd w:val="clear" w:color="auto" w:fill="auto"/>
            <w:noWrap/>
            <w:vAlign w:val="center"/>
            <w:hideMark/>
          </w:tcPr>
          <w:p w:rsidR="000E56C2" w:rsidRPr="00A962D1" w:rsidRDefault="000E56C2" w:rsidP="003A59B5">
            <w:pPr>
              <w:spacing w:after="0" w:line="240" w:lineRule="auto"/>
              <w:jc w:val="center"/>
              <w:rPr>
                <w:rFonts w:eastAsia="Times New Roman"/>
                <w:color w:val="000000"/>
              </w:rPr>
            </w:pPr>
          </w:p>
        </w:tc>
        <w:tc>
          <w:tcPr>
            <w:tcW w:w="1195" w:type="pct"/>
            <w:tcBorders>
              <w:top w:val="nil"/>
              <w:left w:val="nil"/>
              <w:bottom w:val="nil"/>
              <w:right w:val="nil"/>
            </w:tcBorders>
            <w:shd w:val="clear" w:color="auto" w:fill="auto"/>
            <w:noWrap/>
            <w:vAlign w:val="center"/>
            <w:hideMark/>
          </w:tcPr>
          <w:p w:rsidR="000E56C2" w:rsidRPr="00A962D1" w:rsidRDefault="000E56C2" w:rsidP="003A59B5">
            <w:pPr>
              <w:spacing w:after="0" w:line="240" w:lineRule="auto"/>
              <w:jc w:val="center"/>
              <w:rPr>
                <w:rFonts w:eastAsia="Times New Roman"/>
                <w:color w:val="000000"/>
              </w:rPr>
            </w:pPr>
          </w:p>
        </w:tc>
        <w:tc>
          <w:tcPr>
            <w:tcW w:w="344" w:type="pct"/>
            <w:tcBorders>
              <w:top w:val="nil"/>
              <w:left w:val="nil"/>
              <w:bottom w:val="nil"/>
              <w:right w:val="nil"/>
            </w:tcBorders>
            <w:shd w:val="clear" w:color="auto" w:fill="auto"/>
            <w:noWrap/>
            <w:vAlign w:val="center"/>
            <w:hideMark/>
          </w:tcPr>
          <w:p w:rsidR="000E56C2" w:rsidRPr="00A962D1" w:rsidRDefault="000E56C2" w:rsidP="003A59B5">
            <w:pPr>
              <w:spacing w:after="0" w:line="240" w:lineRule="auto"/>
              <w:jc w:val="center"/>
              <w:rPr>
                <w:rFonts w:eastAsia="Times New Roman"/>
                <w:color w:val="000000"/>
              </w:rPr>
            </w:pPr>
          </w:p>
        </w:tc>
        <w:tc>
          <w:tcPr>
            <w:tcW w:w="344" w:type="pct"/>
            <w:tcBorders>
              <w:top w:val="nil"/>
              <w:left w:val="nil"/>
              <w:bottom w:val="nil"/>
              <w:right w:val="nil"/>
            </w:tcBorders>
            <w:shd w:val="clear" w:color="auto" w:fill="auto"/>
            <w:noWrap/>
            <w:vAlign w:val="center"/>
            <w:hideMark/>
          </w:tcPr>
          <w:p w:rsidR="000E56C2" w:rsidRPr="00A962D1" w:rsidRDefault="000E56C2" w:rsidP="003A59B5">
            <w:pPr>
              <w:spacing w:after="0" w:line="240" w:lineRule="auto"/>
              <w:jc w:val="center"/>
              <w:rPr>
                <w:rFonts w:eastAsia="Times New Roman"/>
                <w:color w:val="000000"/>
              </w:rPr>
            </w:pPr>
          </w:p>
        </w:tc>
        <w:tc>
          <w:tcPr>
            <w:tcW w:w="428" w:type="pct"/>
            <w:tcBorders>
              <w:top w:val="nil"/>
              <w:left w:val="nil"/>
              <w:bottom w:val="nil"/>
              <w:right w:val="nil"/>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rPr>
            </w:pPr>
          </w:p>
        </w:tc>
        <w:tc>
          <w:tcPr>
            <w:tcW w:w="344" w:type="pct"/>
            <w:tcBorders>
              <w:top w:val="nil"/>
              <w:left w:val="nil"/>
              <w:bottom w:val="nil"/>
              <w:right w:val="nil"/>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rPr>
            </w:pPr>
          </w:p>
        </w:tc>
        <w:tc>
          <w:tcPr>
            <w:tcW w:w="382" w:type="pct"/>
            <w:tcBorders>
              <w:top w:val="nil"/>
              <w:left w:val="nil"/>
              <w:bottom w:val="nil"/>
              <w:right w:val="nil"/>
            </w:tcBorders>
            <w:shd w:val="clear" w:color="auto" w:fill="auto"/>
            <w:noWrap/>
            <w:vAlign w:val="center"/>
            <w:hideMark/>
          </w:tcPr>
          <w:p w:rsidR="000E56C2" w:rsidRPr="00A962D1" w:rsidRDefault="000E56C2" w:rsidP="003A59B5">
            <w:pPr>
              <w:spacing w:after="0" w:line="240" w:lineRule="auto"/>
              <w:ind w:left="-136"/>
              <w:jc w:val="center"/>
              <w:rPr>
                <w:rFonts w:ascii="Times New Roman" w:eastAsia="Times New Roman" w:hAnsi="Times New Roman"/>
                <w:color w:val="000000"/>
              </w:rPr>
            </w:pPr>
            <w:r w:rsidRPr="00A962D1">
              <w:rPr>
                <w:rFonts w:ascii="Times New Roman" w:eastAsia="Times New Roman" w:hAnsi="Times New Roman"/>
                <w:color w:val="000000"/>
              </w:rPr>
              <w:t>Таблица 5</w:t>
            </w:r>
          </w:p>
        </w:tc>
      </w:tr>
      <w:tr w:rsidR="000E56C2" w:rsidRPr="00A962D1" w:rsidTr="003A59B5">
        <w:trPr>
          <w:trHeight w:val="315"/>
        </w:trPr>
        <w:tc>
          <w:tcPr>
            <w:tcW w:w="5000" w:type="pct"/>
            <w:gridSpan w:val="8"/>
            <w:vMerge w:val="restart"/>
            <w:tcBorders>
              <w:top w:val="nil"/>
              <w:left w:val="nil"/>
              <w:bottom w:val="nil"/>
              <w:right w:val="nil"/>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Ресурсное обеспечение реализации муниципальной программы муниципального образования муниципального района «Ижемский» «Развитие физической культуры и спорта» за счет средств бюджета муниципального района «Ижемский» (с учетом средств республиканского бюджета Республики Коми и федерального бюджета)</w:t>
            </w:r>
          </w:p>
        </w:tc>
      </w:tr>
      <w:tr w:rsidR="000E56C2" w:rsidRPr="00A962D1" w:rsidTr="003A59B5">
        <w:trPr>
          <w:trHeight w:val="315"/>
        </w:trPr>
        <w:tc>
          <w:tcPr>
            <w:tcW w:w="5000" w:type="pct"/>
            <w:gridSpan w:val="8"/>
            <w:vMerge/>
            <w:tcBorders>
              <w:top w:val="nil"/>
              <w:left w:val="nil"/>
              <w:bottom w:val="nil"/>
              <w:right w:val="nil"/>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r>
      <w:tr w:rsidR="000E56C2" w:rsidRPr="00A962D1" w:rsidTr="003A59B5">
        <w:trPr>
          <w:trHeight w:val="315"/>
        </w:trPr>
        <w:tc>
          <w:tcPr>
            <w:tcW w:w="5000" w:type="pct"/>
            <w:gridSpan w:val="8"/>
            <w:vMerge/>
            <w:tcBorders>
              <w:top w:val="nil"/>
              <w:left w:val="nil"/>
              <w:bottom w:val="nil"/>
              <w:right w:val="nil"/>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r>
      <w:tr w:rsidR="000E56C2" w:rsidRPr="00A962D1" w:rsidTr="003A59B5">
        <w:trPr>
          <w:trHeight w:val="330"/>
        </w:trPr>
        <w:tc>
          <w:tcPr>
            <w:tcW w:w="905" w:type="pct"/>
            <w:tcBorders>
              <w:top w:val="nil"/>
              <w:left w:val="nil"/>
              <w:bottom w:val="nil"/>
              <w:right w:val="nil"/>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1057" w:type="pct"/>
            <w:tcBorders>
              <w:top w:val="nil"/>
              <w:left w:val="nil"/>
              <w:bottom w:val="nil"/>
              <w:right w:val="nil"/>
            </w:tcBorders>
            <w:shd w:val="clear" w:color="auto" w:fill="auto"/>
            <w:noWrap/>
            <w:vAlign w:val="center"/>
            <w:hideMark/>
          </w:tcPr>
          <w:p w:rsidR="000E56C2" w:rsidRPr="00A962D1" w:rsidRDefault="000E56C2" w:rsidP="003A59B5">
            <w:pPr>
              <w:spacing w:after="0" w:line="240" w:lineRule="auto"/>
              <w:jc w:val="center"/>
              <w:rPr>
                <w:rFonts w:eastAsia="Times New Roman"/>
                <w:color w:val="000000"/>
              </w:rPr>
            </w:pPr>
          </w:p>
        </w:tc>
        <w:tc>
          <w:tcPr>
            <w:tcW w:w="1195" w:type="pct"/>
            <w:tcBorders>
              <w:top w:val="nil"/>
              <w:left w:val="nil"/>
              <w:bottom w:val="nil"/>
              <w:right w:val="nil"/>
            </w:tcBorders>
            <w:shd w:val="clear" w:color="auto" w:fill="auto"/>
            <w:noWrap/>
            <w:vAlign w:val="center"/>
            <w:hideMark/>
          </w:tcPr>
          <w:p w:rsidR="000E56C2" w:rsidRPr="00A962D1" w:rsidRDefault="000E56C2" w:rsidP="003A59B5">
            <w:pPr>
              <w:spacing w:after="0" w:line="240" w:lineRule="auto"/>
              <w:jc w:val="center"/>
              <w:rPr>
                <w:rFonts w:eastAsia="Times New Roman"/>
                <w:color w:val="000000"/>
              </w:rPr>
            </w:pPr>
          </w:p>
        </w:tc>
        <w:tc>
          <w:tcPr>
            <w:tcW w:w="344" w:type="pct"/>
            <w:tcBorders>
              <w:top w:val="nil"/>
              <w:left w:val="nil"/>
              <w:bottom w:val="nil"/>
              <w:right w:val="nil"/>
            </w:tcBorders>
            <w:shd w:val="clear" w:color="auto" w:fill="auto"/>
            <w:noWrap/>
            <w:vAlign w:val="center"/>
            <w:hideMark/>
          </w:tcPr>
          <w:p w:rsidR="000E56C2" w:rsidRPr="00A962D1" w:rsidRDefault="000E56C2" w:rsidP="003A59B5">
            <w:pPr>
              <w:spacing w:after="0" w:line="240" w:lineRule="auto"/>
              <w:jc w:val="center"/>
              <w:rPr>
                <w:rFonts w:eastAsia="Times New Roman"/>
                <w:color w:val="000000"/>
              </w:rPr>
            </w:pPr>
          </w:p>
        </w:tc>
        <w:tc>
          <w:tcPr>
            <w:tcW w:w="344" w:type="pct"/>
            <w:tcBorders>
              <w:top w:val="nil"/>
              <w:left w:val="nil"/>
              <w:bottom w:val="nil"/>
              <w:right w:val="nil"/>
            </w:tcBorders>
            <w:shd w:val="clear" w:color="auto" w:fill="auto"/>
            <w:noWrap/>
            <w:vAlign w:val="center"/>
            <w:hideMark/>
          </w:tcPr>
          <w:p w:rsidR="000E56C2" w:rsidRPr="00A962D1" w:rsidRDefault="000E56C2" w:rsidP="003A59B5">
            <w:pPr>
              <w:spacing w:after="0" w:line="240" w:lineRule="auto"/>
              <w:jc w:val="center"/>
              <w:rPr>
                <w:rFonts w:eastAsia="Times New Roman"/>
                <w:color w:val="000000"/>
              </w:rPr>
            </w:pPr>
          </w:p>
        </w:tc>
        <w:tc>
          <w:tcPr>
            <w:tcW w:w="428" w:type="pct"/>
            <w:tcBorders>
              <w:top w:val="nil"/>
              <w:left w:val="nil"/>
              <w:bottom w:val="nil"/>
              <w:right w:val="nil"/>
            </w:tcBorders>
            <w:shd w:val="clear" w:color="auto" w:fill="auto"/>
            <w:noWrap/>
            <w:vAlign w:val="center"/>
            <w:hideMark/>
          </w:tcPr>
          <w:p w:rsidR="000E56C2" w:rsidRPr="00A962D1" w:rsidRDefault="000E56C2" w:rsidP="003A59B5">
            <w:pPr>
              <w:spacing w:after="0" w:line="240" w:lineRule="auto"/>
              <w:jc w:val="center"/>
              <w:rPr>
                <w:rFonts w:eastAsia="Times New Roman"/>
                <w:color w:val="000000"/>
              </w:rPr>
            </w:pPr>
          </w:p>
        </w:tc>
        <w:tc>
          <w:tcPr>
            <w:tcW w:w="344" w:type="pct"/>
            <w:tcBorders>
              <w:top w:val="nil"/>
              <w:left w:val="nil"/>
              <w:bottom w:val="nil"/>
              <w:right w:val="nil"/>
            </w:tcBorders>
            <w:shd w:val="clear" w:color="auto" w:fill="auto"/>
            <w:noWrap/>
            <w:vAlign w:val="center"/>
            <w:hideMark/>
          </w:tcPr>
          <w:p w:rsidR="000E56C2" w:rsidRPr="00A962D1" w:rsidRDefault="000E56C2" w:rsidP="003A59B5">
            <w:pPr>
              <w:spacing w:after="0" w:line="240" w:lineRule="auto"/>
              <w:jc w:val="center"/>
              <w:rPr>
                <w:rFonts w:eastAsia="Times New Roman"/>
                <w:color w:val="000000"/>
              </w:rPr>
            </w:pPr>
          </w:p>
        </w:tc>
        <w:tc>
          <w:tcPr>
            <w:tcW w:w="382" w:type="pct"/>
            <w:tcBorders>
              <w:top w:val="nil"/>
              <w:left w:val="nil"/>
              <w:bottom w:val="nil"/>
              <w:right w:val="nil"/>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r>
      <w:tr w:rsidR="000E56C2" w:rsidRPr="00A962D1" w:rsidTr="003A59B5">
        <w:trPr>
          <w:trHeight w:val="975"/>
        </w:trPr>
        <w:tc>
          <w:tcPr>
            <w:tcW w:w="905" w:type="pct"/>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Статус</w:t>
            </w:r>
          </w:p>
        </w:tc>
        <w:tc>
          <w:tcPr>
            <w:tcW w:w="1057"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Наименование муниципальной Программы, подпрограммы, ведомственной целевой программы, основного мероприятия</w:t>
            </w:r>
          </w:p>
        </w:tc>
        <w:tc>
          <w:tcPr>
            <w:tcW w:w="1195"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Ответственный исполнитель, соисполнитель</w:t>
            </w:r>
          </w:p>
        </w:tc>
        <w:tc>
          <w:tcPr>
            <w:tcW w:w="1843" w:type="pct"/>
            <w:gridSpan w:val="5"/>
            <w:tcBorders>
              <w:top w:val="single" w:sz="8" w:space="0" w:color="auto"/>
              <w:left w:val="nil"/>
              <w:bottom w:val="single" w:sz="8" w:space="0" w:color="auto"/>
              <w:right w:val="single" w:sz="8" w:space="0" w:color="000000"/>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Расходы (тыс. руб.)</w:t>
            </w:r>
          </w:p>
        </w:tc>
      </w:tr>
      <w:tr w:rsidR="000E56C2" w:rsidRPr="00A962D1" w:rsidTr="003A59B5">
        <w:trPr>
          <w:trHeight w:val="1095"/>
        </w:trPr>
        <w:tc>
          <w:tcPr>
            <w:tcW w:w="905" w:type="pct"/>
            <w:vMerge/>
            <w:tcBorders>
              <w:top w:val="single" w:sz="8" w:space="0" w:color="auto"/>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1057" w:type="pct"/>
            <w:vMerge/>
            <w:tcBorders>
              <w:top w:val="single" w:sz="8" w:space="0" w:color="auto"/>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1195" w:type="pct"/>
            <w:vMerge/>
            <w:tcBorders>
              <w:top w:val="single" w:sz="8" w:space="0" w:color="auto"/>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344"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2015 год</w:t>
            </w:r>
          </w:p>
        </w:tc>
        <w:tc>
          <w:tcPr>
            <w:tcW w:w="344"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2016 год</w:t>
            </w:r>
          </w:p>
        </w:tc>
        <w:tc>
          <w:tcPr>
            <w:tcW w:w="428"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2017 год</w:t>
            </w:r>
          </w:p>
        </w:tc>
        <w:tc>
          <w:tcPr>
            <w:tcW w:w="344"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2018 год</w:t>
            </w:r>
          </w:p>
        </w:tc>
        <w:tc>
          <w:tcPr>
            <w:tcW w:w="382"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2019 год</w:t>
            </w:r>
          </w:p>
        </w:tc>
      </w:tr>
      <w:tr w:rsidR="000E56C2" w:rsidRPr="00A962D1" w:rsidTr="003A59B5">
        <w:trPr>
          <w:trHeight w:val="330"/>
        </w:trPr>
        <w:tc>
          <w:tcPr>
            <w:tcW w:w="905" w:type="pct"/>
            <w:tcBorders>
              <w:top w:val="nil"/>
              <w:left w:val="single" w:sz="8" w:space="0" w:color="auto"/>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1</w:t>
            </w:r>
          </w:p>
        </w:tc>
        <w:tc>
          <w:tcPr>
            <w:tcW w:w="1057"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2</w:t>
            </w:r>
          </w:p>
        </w:tc>
        <w:tc>
          <w:tcPr>
            <w:tcW w:w="1195"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3</w:t>
            </w:r>
          </w:p>
        </w:tc>
        <w:tc>
          <w:tcPr>
            <w:tcW w:w="344"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4</w:t>
            </w:r>
          </w:p>
        </w:tc>
        <w:tc>
          <w:tcPr>
            <w:tcW w:w="344"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5</w:t>
            </w:r>
          </w:p>
        </w:tc>
        <w:tc>
          <w:tcPr>
            <w:tcW w:w="428"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6</w:t>
            </w:r>
          </w:p>
        </w:tc>
        <w:tc>
          <w:tcPr>
            <w:tcW w:w="344" w:type="pct"/>
            <w:tcBorders>
              <w:top w:val="nil"/>
              <w:left w:val="nil"/>
              <w:bottom w:val="single" w:sz="8" w:space="0" w:color="auto"/>
              <w:right w:val="nil"/>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7</w:t>
            </w:r>
          </w:p>
        </w:tc>
        <w:tc>
          <w:tcPr>
            <w:tcW w:w="382" w:type="pct"/>
            <w:tcBorders>
              <w:top w:val="nil"/>
              <w:left w:val="single" w:sz="8" w:space="0" w:color="auto"/>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8</w:t>
            </w:r>
          </w:p>
        </w:tc>
      </w:tr>
      <w:tr w:rsidR="000E56C2" w:rsidRPr="00A962D1" w:rsidTr="003A59B5">
        <w:trPr>
          <w:trHeight w:val="330"/>
        </w:trPr>
        <w:tc>
          <w:tcPr>
            <w:tcW w:w="905" w:type="pct"/>
            <w:vMerge w:val="restart"/>
            <w:tcBorders>
              <w:top w:val="nil"/>
              <w:left w:val="single" w:sz="8" w:space="0" w:color="auto"/>
              <w:bottom w:val="single" w:sz="8" w:space="0" w:color="000000"/>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Муниципальная Программа</w:t>
            </w:r>
          </w:p>
        </w:tc>
        <w:tc>
          <w:tcPr>
            <w:tcW w:w="1057" w:type="pct"/>
            <w:vMerge w:val="restart"/>
            <w:tcBorders>
              <w:top w:val="nil"/>
              <w:left w:val="single" w:sz="8" w:space="0" w:color="auto"/>
              <w:bottom w:val="single" w:sz="8" w:space="0" w:color="000000"/>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Развитие физической культуры и спорта</w:t>
            </w:r>
          </w:p>
        </w:tc>
        <w:tc>
          <w:tcPr>
            <w:tcW w:w="11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Всего</w:t>
            </w:r>
          </w:p>
        </w:tc>
        <w:tc>
          <w:tcPr>
            <w:tcW w:w="344"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23329,3</w:t>
            </w:r>
          </w:p>
        </w:tc>
        <w:tc>
          <w:tcPr>
            <w:tcW w:w="344"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24113,4</w:t>
            </w:r>
          </w:p>
        </w:tc>
        <w:tc>
          <w:tcPr>
            <w:tcW w:w="428"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28102,4</w:t>
            </w:r>
          </w:p>
        </w:tc>
        <w:tc>
          <w:tcPr>
            <w:tcW w:w="344"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14998,2</w:t>
            </w:r>
          </w:p>
        </w:tc>
        <w:tc>
          <w:tcPr>
            <w:tcW w:w="382"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15786,6</w:t>
            </w:r>
          </w:p>
        </w:tc>
      </w:tr>
      <w:tr w:rsidR="000E56C2" w:rsidRPr="00A962D1" w:rsidTr="003A59B5">
        <w:trPr>
          <w:trHeight w:val="645"/>
        </w:trPr>
        <w:tc>
          <w:tcPr>
            <w:tcW w:w="905"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1057"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11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Отдел ФКиС администрации МР «Ижемский»</w:t>
            </w:r>
          </w:p>
        </w:tc>
        <w:tc>
          <w:tcPr>
            <w:tcW w:w="344"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7994,3</w:t>
            </w:r>
          </w:p>
        </w:tc>
        <w:tc>
          <w:tcPr>
            <w:tcW w:w="344"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7348,9</w:t>
            </w:r>
          </w:p>
        </w:tc>
        <w:tc>
          <w:tcPr>
            <w:tcW w:w="428"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7842,8</w:t>
            </w:r>
          </w:p>
        </w:tc>
        <w:tc>
          <w:tcPr>
            <w:tcW w:w="344"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4930,0</w:t>
            </w:r>
          </w:p>
        </w:tc>
        <w:tc>
          <w:tcPr>
            <w:tcW w:w="382"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5070,0</w:t>
            </w:r>
          </w:p>
        </w:tc>
      </w:tr>
      <w:tr w:rsidR="000E56C2" w:rsidRPr="00A962D1" w:rsidTr="003A59B5">
        <w:trPr>
          <w:trHeight w:val="960"/>
        </w:trPr>
        <w:tc>
          <w:tcPr>
            <w:tcW w:w="905"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1057"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11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Управление образования администрации МР «Ижемский»</w:t>
            </w:r>
          </w:p>
        </w:tc>
        <w:tc>
          <w:tcPr>
            <w:tcW w:w="344"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15335,0</w:t>
            </w:r>
          </w:p>
        </w:tc>
        <w:tc>
          <w:tcPr>
            <w:tcW w:w="344"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16764,5</w:t>
            </w:r>
          </w:p>
        </w:tc>
        <w:tc>
          <w:tcPr>
            <w:tcW w:w="428"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20259,6</w:t>
            </w:r>
          </w:p>
        </w:tc>
        <w:tc>
          <w:tcPr>
            <w:tcW w:w="344"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10068,2</w:t>
            </w:r>
          </w:p>
        </w:tc>
        <w:tc>
          <w:tcPr>
            <w:tcW w:w="382"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10716,6</w:t>
            </w:r>
          </w:p>
        </w:tc>
      </w:tr>
      <w:tr w:rsidR="000E56C2" w:rsidRPr="00A962D1" w:rsidTr="003A59B5">
        <w:trPr>
          <w:trHeight w:val="330"/>
        </w:trPr>
        <w:tc>
          <w:tcPr>
            <w:tcW w:w="905" w:type="pct"/>
            <w:vMerge w:val="restart"/>
            <w:tcBorders>
              <w:top w:val="nil"/>
              <w:left w:val="single" w:sz="8" w:space="0" w:color="auto"/>
              <w:bottom w:val="single" w:sz="8" w:space="0" w:color="000000"/>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Основное мероприятие 1.4.</w:t>
            </w:r>
          </w:p>
        </w:tc>
        <w:tc>
          <w:tcPr>
            <w:tcW w:w="1057" w:type="pct"/>
            <w:vMerge w:val="restart"/>
            <w:tcBorders>
              <w:top w:val="nil"/>
              <w:left w:val="single" w:sz="8" w:space="0" w:color="auto"/>
              <w:bottom w:val="single" w:sz="8" w:space="0" w:color="000000"/>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Реализация народных проектов в сфере физической культуры и спорта</w:t>
            </w:r>
          </w:p>
        </w:tc>
        <w:tc>
          <w:tcPr>
            <w:tcW w:w="11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Всего</w:t>
            </w:r>
          </w:p>
        </w:tc>
        <w:tc>
          <w:tcPr>
            <w:tcW w:w="344"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760,0</w:t>
            </w:r>
          </w:p>
        </w:tc>
        <w:tc>
          <w:tcPr>
            <w:tcW w:w="344"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360,0</w:t>
            </w:r>
          </w:p>
        </w:tc>
        <w:tc>
          <w:tcPr>
            <w:tcW w:w="428"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360,0</w:t>
            </w:r>
          </w:p>
        </w:tc>
        <w:tc>
          <w:tcPr>
            <w:tcW w:w="344"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0,0</w:t>
            </w:r>
          </w:p>
        </w:tc>
        <w:tc>
          <w:tcPr>
            <w:tcW w:w="382"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0,0</w:t>
            </w:r>
          </w:p>
        </w:tc>
      </w:tr>
      <w:tr w:rsidR="000E56C2" w:rsidRPr="00A962D1" w:rsidTr="003A59B5">
        <w:trPr>
          <w:trHeight w:val="645"/>
        </w:trPr>
        <w:tc>
          <w:tcPr>
            <w:tcW w:w="905"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p>
        </w:tc>
        <w:tc>
          <w:tcPr>
            <w:tcW w:w="1057"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p>
        </w:tc>
        <w:tc>
          <w:tcPr>
            <w:tcW w:w="11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Отдел ФКиС администрации МР «Ижемский»</w:t>
            </w:r>
          </w:p>
        </w:tc>
        <w:tc>
          <w:tcPr>
            <w:tcW w:w="344"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760,0</w:t>
            </w:r>
          </w:p>
        </w:tc>
        <w:tc>
          <w:tcPr>
            <w:tcW w:w="344"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360,0</w:t>
            </w:r>
          </w:p>
        </w:tc>
        <w:tc>
          <w:tcPr>
            <w:tcW w:w="428" w:type="pct"/>
            <w:tcBorders>
              <w:top w:val="nil"/>
              <w:left w:val="nil"/>
              <w:bottom w:val="single" w:sz="8" w:space="0" w:color="auto"/>
              <w:right w:val="nil"/>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360,0</w:t>
            </w:r>
          </w:p>
        </w:tc>
        <w:tc>
          <w:tcPr>
            <w:tcW w:w="344" w:type="pct"/>
            <w:tcBorders>
              <w:top w:val="nil"/>
              <w:left w:val="single" w:sz="8" w:space="0" w:color="auto"/>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0,0</w:t>
            </w:r>
          </w:p>
        </w:tc>
        <w:tc>
          <w:tcPr>
            <w:tcW w:w="382"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0,0</w:t>
            </w:r>
          </w:p>
        </w:tc>
      </w:tr>
      <w:tr w:rsidR="000E56C2" w:rsidRPr="00A962D1" w:rsidTr="003A59B5">
        <w:trPr>
          <w:trHeight w:val="330"/>
        </w:trPr>
        <w:tc>
          <w:tcPr>
            <w:tcW w:w="905" w:type="pct"/>
            <w:vMerge w:val="restart"/>
            <w:tcBorders>
              <w:top w:val="nil"/>
              <w:left w:val="single" w:sz="8" w:space="0" w:color="auto"/>
              <w:bottom w:val="single" w:sz="8" w:space="0" w:color="000000"/>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 xml:space="preserve">Основное мероприятие </w:t>
            </w:r>
            <w:r w:rsidRPr="00A962D1">
              <w:rPr>
                <w:rFonts w:ascii="Times New Roman" w:eastAsia="Times New Roman" w:hAnsi="Times New Roman"/>
                <w:sz w:val="24"/>
                <w:szCs w:val="24"/>
              </w:rPr>
              <w:lastRenderedPageBreak/>
              <w:t>2.1.</w:t>
            </w:r>
          </w:p>
        </w:tc>
        <w:tc>
          <w:tcPr>
            <w:tcW w:w="1057" w:type="pct"/>
            <w:vMerge w:val="restart"/>
            <w:tcBorders>
              <w:top w:val="nil"/>
              <w:left w:val="single" w:sz="8" w:space="0" w:color="auto"/>
              <w:bottom w:val="single" w:sz="8" w:space="0" w:color="000000"/>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lastRenderedPageBreak/>
              <w:t xml:space="preserve">Оказание муниципальных </w:t>
            </w:r>
            <w:r w:rsidRPr="00A962D1">
              <w:rPr>
                <w:rFonts w:ascii="Times New Roman" w:eastAsia="Times New Roman" w:hAnsi="Times New Roman"/>
                <w:sz w:val="24"/>
                <w:szCs w:val="24"/>
              </w:rPr>
              <w:lastRenderedPageBreak/>
              <w:t>услуг (выполнение работ) учреждениями физкультурно-спортивной направленности</w:t>
            </w:r>
          </w:p>
        </w:tc>
        <w:tc>
          <w:tcPr>
            <w:tcW w:w="11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lastRenderedPageBreak/>
              <w:t>Всего</w:t>
            </w:r>
          </w:p>
        </w:tc>
        <w:tc>
          <w:tcPr>
            <w:tcW w:w="344"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3240,8</w:t>
            </w:r>
          </w:p>
        </w:tc>
        <w:tc>
          <w:tcPr>
            <w:tcW w:w="344"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2972,1</w:t>
            </w:r>
          </w:p>
        </w:tc>
        <w:tc>
          <w:tcPr>
            <w:tcW w:w="428"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2970,0</w:t>
            </w:r>
          </w:p>
        </w:tc>
        <w:tc>
          <w:tcPr>
            <w:tcW w:w="344"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2332,2</w:t>
            </w:r>
          </w:p>
        </w:tc>
        <w:tc>
          <w:tcPr>
            <w:tcW w:w="382"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2332,2</w:t>
            </w:r>
          </w:p>
        </w:tc>
      </w:tr>
      <w:tr w:rsidR="000E56C2" w:rsidRPr="00A962D1" w:rsidTr="003A59B5">
        <w:trPr>
          <w:trHeight w:val="1020"/>
        </w:trPr>
        <w:tc>
          <w:tcPr>
            <w:tcW w:w="905"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p>
        </w:tc>
        <w:tc>
          <w:tcPr>
            <w:tcW w:w="1057"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p>
        </w:tc>
        <w:tc>
          <w:tcPr>
            <w:tcW w:w="11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Отдел ФКиС администрации МР «Ижемский»</w:t>
            </w:r>
          </w:p>
        </w:tc>
        <w:tc>
          <w:tcPr>
            <w:tcW w:w="344"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3240,8</w:t>
            </w:r>
          </w:p>
        </w:tc>
        <w:tc>
          <w:tcPr>
            <w:tcW w:w="344"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2972,1</w:t>
            </w:r>
          </w:p>
        </w:tc>
        <w:tc>
          <w:tcPr>
            <w:tcW w:w="428" w:type="pct"/>
            <w:tcBorders>
              <w:top w:val="nil"/>
              <w:left w:val="nil"/>
              <w:bottom w:val="single" w:sz="8" w:space="0" w:color="auto"/>
              <w:right w:val="nil"/>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2970,0</w:t>
            </w:r>
          </w:p>
        </w:tc>
        <w:tc>
          <w:tcPr>
            <w:tcW w:w="344" w:type="pct"/>
            <w:tcBorders>
              <w:top w:val="nil"/>
              <w:left w:val="single" w:sz="8" w:space="0" w:color="auto"/>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2332,2</w:t>
            </w:r>
          </w:p>
        </w:tc>
        <w:tc>
          <w:tcPr>
            <w:tcW w:w="382"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2332,2</w:t>
            </w:r>
          </w:p>
        </w:tc>
      </w:tr>
      <w:tr w:rsidR="000E56C2" w:rsidRPr="00A962D1" w:rsidTr="003A59B5">
        <w:trPr>
          <w:trHeight w:val="330"/>
        </w:trPr>
        <w:tc>
          <w:tcPr>
            <w:tcW w:w="905" w:type="pct"/>
            <w:vMerge w:val="restart"/>
            <w:tcBorders>
              <w:top w:val="nil"/>
              <w:left w:val="single" w:sz="8" w:space="0" w:color="auto"/>
              <w:bottom w:val="single" w:sz="8" w:space="0" w:color="000000"/>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lastRenderedPageBreak/>
              <w:t>Основное мероприятие 2.2.</w:t>
            </w:r>
          </w:p>
        </w:tc>
        <w:tc>
          <w:tcPr>
            <w:tcW w:w="1057" w:type="pct"/>
            <w:vMerge w:val="restart"/>
            <w:tcBorders>
              <w:top w:val="nil"/>
              <w:left w:val="single" w:sz="8" w:space="0" w:color="auto"/>
              <w:bottom w:val="single" w:sz="8" w:space="0" w:color="000000"/>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Укрепление материально-технической базы учреждений физкультурно-спортивной направленности</w:t>
            </w:r>
          </w:p>
        </w:tc>
        <w:tc>
          <w:tcPr>
            <w:tcW w:w="11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Всего</w:t>
            </w:r>
          </w:p>
        </w:tc>
        <w:tc>
          <w:tcPr>
            <w:tcW w:w="344"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141,9</w:t>
            </w:r>
          </w:p>
        </w:tc>
        <w:tc>
          <w:tcPr>
            <w:tcW w:w="344"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151,7</w:t>
            </w:r>
          </w:p>
        </w:tc>
        <w:tc>
          <w:tcPr>
            <w:tcW w:w="428"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2100,0</w:t>
            </w:r>
          </w:p>
        </w:tc>
        <w:tc>
          <w:tcPr>
            <w:tcW w:w="344"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0,0</w:t>
            </w:r>
          </w:p>
        </w:tc>
        <w:tc>
          <w:tcPr>
            <w:tcW w:w="382"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0,0</w:t>
            </w:r>
          </w:p>
        </w:tc>
      </w:tr>
      <w:tr w:rsidR="000E56C2" w:rsidRPr="00A962D1" w:rsidTr="003A59B5">
        <w:trPr>
          <w:trHeight w:val="780"/>
        </w:trPr>
        <w:tc>
          <w:tcPr>
            <w:tcW w:w="905"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p>
        </w:tc>
        <w:tc>
          <w:tcPr>
            <w:tcW w:w="1057"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p>
        </w:tc>
        <w:tc>
          <w:tcPr>
            <w:tcW w:w="11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Отдел ФКиС администрации МР «Ижемский»</w:t>
            </w:r>
          </w:p>
        </w:tc>
        <w:tc>
          <w:tcPr>
            <w:tcW w:w="344"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141,9</w:t>
            </w:r>
          </w:p>
        </w:tc>
        <w:tc>
          <w:tcPr>
            <w:tcW w:w="344"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151,7</w:t>
            </w:r>
          </w:p>
        </w:tc>
        <w:tc>
          <w:tcPr>
            <w:tcW w:w="428" w:type="pct"/>
            <w:tcBorders>
              <w:top w:val="nil"/>
              <w:left w:val="nil"/>
              <w:bottom w:val="single" w:sz="8" w:space="0" w:color="auto"/>
              <w:right w:val="nil"/>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100,0</w:t>
            </w:r>
          </w:p>
        </w:tc>
        <w:tc>
          <w:tcPr>
            <w:tcW w:w="344" w:type="pct"/>
            <w:tcBorders>
              <w:top w:val="nil"/>
              <w:left w:val="single" w:sz="8" w:space="0" w:color="auto"/>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0,0</w:t>
            </w:r>
          </w:p>
        </w:tc>
        <w:tc>
          <w:tcPr>
            <w:tcW w:w="382"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0,0</w:t>
            </w:r>
          </w:p>
        </w:tc>
      </w:tr>
      <w:tr w:rsidR="000E56C2" w:rsidRPr="00A962D1" w:rsidTr="003A59B5">
        <w:trPr>
          <w:trHeight w:val="825"/>
        </w:trPr>
        <w:tc>
          <w:tcPr>
            <w:tcW w:w="905"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p>
        </w:tc>
        <w:tc>
          <w:tcPr>
            <w:tcW w:w="1057"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p>
        </w:tc>
        <w:tc>
          <w:tcPr>
            <w:tcW w:w="11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Управление образования администрации МР «Ижемский»</w:t>
            </w:r>
          </w:p>
        </w:tc>
        <w:tc>
          <w:tcPr>
            <w:tcW w:w="344"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0,0</w:t>
            </w:r>
          </w:p>
        </w:tc>
        <w:tc>
          <w:tcPr>
            <w:tcW w:w="344"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0,0</w:t>
            </w:r>
          </w:p>
        </w:tc>
        <w:tc>
          <w:tcPr>
            <w:tcW w:w="428"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2000,0</w:t>
            </w:r>
          </w:p>
        </w:tc>
        <w:tc>
          <w:tcPr>
            <w:tcW w:w="344"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0,0</w:t>
            </w:r>
          </w:p>
        </w:tc>
        <w:tc>
          <w:tcPr>
            <w:tcW w:w="382"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0,0</w:t>
            </w:r>
          </w:p>
        </w:tc>
      </w:tr>
      <w:tr w:rsidR="000E56C2" w:rsidRPr="00A962D1" w:rsidTr="003A59B5">
        <w:trPr>
          <w:trHeight w:val="765"/>
        </w:trPr>
        <w:tc>
          <w:tcPr>
            <w:tcW w:w="905" w:type="pct"/>
            <w:vMerge w:val="restart"/>
            <w:tcBorders>
              <w:top w:val="nil"/>
              <w:left w:val="single" w:sz="8" w:space="0" w:color="auto"/>
              <w:bottom w:val="single" w:sz="8" w:space="0" w:color="000000"/>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Основное мероприятие 2.3.</w:t>
            </w:r>
          </w:p>
        </w:tc>
        <w:tc>
          <w:tcPr>
            <w:tcW w:w="1057" w:type="pct"/>
            <w:vMerge w:val="restart"/>
            <w:tcBorders>
              <w:top w:val="nil"/>
              <w:left w:val="single" w:sz="8" w:space="0" w:color="auto"/>
              <w:bottom w:val="single" w:sz="8" w:space="0" w:color="000000"/>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Оказание муниципальных  услуг (выполнение работ) учреждениями дополнительного образования детей физкультурно-спортивной направленности</w:t>
            </w:r>
          </w:p>
        </w:tc>
        <w:tc>
          <w:tcPr>
            <w:tcW w:w="11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Всего</w:t>
            </w:r>
          </w:p>
        </w:tc>
        <w:tc>
          <w:tcPr>
            <w:tcW w:w="344"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14135,0</w:t>
            </w:r>
          </w:p>
        </w:tc>
        <w:tc>
          <w:tcPr>
            <w:tcW w:w="344"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15114,5</w:t>
            </w:r>
          </w:p>
        </w:tc>
        <w:tc>
          <w:tcPr>
            <w:tcW w:w="428"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15573,5</w:t>
            </w:r>
          </w:p>
        </w:tc>
        <w:tc>
          <w:tcPr>
            <w:tcW w:w="344"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10068,2</w:t>
            </w:r>
          </w:p>
        </w:tc>
        <w:tc>
          <w:tcPr>
            <w:tcW w:w="382"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10716,6</w:t>
            </w:r>
          </w:p>
        </w:tc>
      </w:tr>
      <w:tr w:rsidR="000E56C2" w:rsidRPr="00A962D1" w:rsidTr="003A59B5">
        <w:trPr>
          <w:trHeight w:val="1590"/>
        </w:trPr>
        <w:tc>
          <w:tcPr>
            <w:tcW w:w="905"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p>
        </w:tc>
        <w:tc>
          <w:tcPr>
            <w:tcW w:w="1057"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p>
        </w:tc>
        <w:tc>
          <w:tcPr>
            <w:tcW w:w="11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Управление образования администрации МР «Ижемский»</w:t>
            </w:r>
          </w:p>
        </w:tc>
        <w:tc>
          <w:tcPr>
            <w:tcW w:w="344"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14135,0</w:t>
            </w:r>
          </w:p>
        </w:tc>
        <w:tc>
          <w:tcPr>
            <w:tcW w:w="344" w:type="pct"/>
            <w:tcBorders>
              <w:top w:val="nil"/>
              <w:left w:val="nil"/>
              <w:bottom w:val="single" w:sz="8" w:space="0" w:color="auto"/>
              <w:right w:val="single" w:sz="8" w:space="0" w:color="auto"/>
            </w:tcBorders>
            <w:shd w:val="clear" w:color="000000" w:fill="FFFFFF"/>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15114,5</w:t>
            </w:r>
          </w:p>
        </w:tc>
        <w:tc>
          <w:tcPr>
            <w:tcW w:w="428" w:type="pct"/>
            <w:tcBorders>
              <w:top w:val="nil"/>
              <w:left w:val="nil"/>
              <w:bottom w:val="single" w:sz="8" w:space="0" w:color="auto"/>
              <w:right w:val="nil"/>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15573,5</w:t>
            </w:r>
          </w:p>
        </w:tc>
        <w:tc>
          <w:tcPr>
            <w:tcW w:w="344" w:type="pct"/>
            <w:tcBorders>
              <w:top w:val="nil"/>
              <w:left w:val="single" w:sz="8" w:space="0" w:color="auto"/>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10068,2</w:t>
            </w:r>
          </w:p>
        </w:tc>
        <w:tc>
          <w:tcPr>
            <w:tcW w:w="382"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10716,6</w:t>
            </w:r>
          </w:p>
        </w:tc>
      </w:tr>
      <w:tr w:rsidR="000E56C2" w:rsidRPr="00A962D1" w:rsidTr="003A59B5">
        <w:trPr>
          <w:trHeight w:val="330"/>
        </w:trPr>
        <w:tc>
          <w:tcPr>
            <w:tcW w:w="905" w:type="pct"/>
            <w:vMerge w:val="restart"/>
            <w:tcBorders>
              <w:top w:val="nil"/>
              <w:left w:val="single" w:sz="8" w:space="0" w:color="auto"/>
              <w:bottom w:val="single" w:sz="8" w:space="0" w:color="000000"/>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Основное мероприятие 2.4.</w:t>
            </w:r>
          </w:p>
        </w:tc>
        <w:tc>
          <w:tcPr>
            <w:tcW w:w="1057" w:type="pct"/>
            <w:vMerge w:val="restart"/>
            <w:tcBorders>
              <w:top w:val="nil"/>
              <w:left w:val="single" w:sz="8" w:space="0" w:color="auto"/>
              <w:bottom w:val="single" w:sz="8" w:space="0" w:color="000000"/>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Ведомственная целевая программа «Развитие лыжных гонок и национальных видов спорта «Северное многоборье»</w:t>
            </w:r>
          </w:p>
        </w:tc>
        <w:tc>
          <w:tcPr>
            <w:tcW w:w="11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Всего</w:t>
            </w:r>
          </w:p>
        </w:tc>
        <w:tc>
          <w:tcPr>
            <w:tcW w:w="344"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1200,0</w:t>
            </w:r>
          </w:p>
        </w:tc>
        <w:tc>
          <w:tcPr>
            <w:tcW w:w="344"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1650,0</w:t>
            </w:r>
          </w:p>
        </w:tc>
        <w:tc>
          <w:tcPr>
            <w:tcW w:w="428"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1650,0</w:t>
            </w:r>
          </w:p>
        </w:tc>
        <w:tc>
          <w:tcPr>
            <w:tcW w:w="344"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0,0</w:t>
            </w:r>
          </w:p>
        </w:tc>
        <w:tc>
          <w:tcPr>
            <w:tcW w:w="382"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0,0</w:t>
            </w:r>
          </w:p>
        </w:tc>
      </w:tr>
      <w:tr w:rsidR="000E56C2" w:rsidRPr="00A962D1" w:rsidTr="003A59B5">
        <w:trPr>
          <w:trHeight w:val="1470"/>
        </w:trPr>
        <w:tc>
          <w:tcPr>
            <w:tcW w:w="905"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p>
        </w:tc>
        <w:tc>
          <w:tcPr>
            <w:tcW w:w="1057"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p>
        </w:tc>
        <w:tc>
          <w:tcPr>
            <w:tcW w:w="11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Управление образования администрации МР «Ижемский»</w:t>
            </w:r>
          </w:p>
        </w:tc>
        <w:tc>
          <w:tcPr>
            <w:tcW w:w="344"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1200,0</w:t>
            </w:r>
          </w:p>
        </w:tc>
        <w:tc>
          <w:tcPr>
            <w:tcW w:w="344" w:type="pct"/>
            <w:tcBorders>
              <w:top w:val="nil"/>
              <w:left w:val="nil"/>
              <w:bottom w:val="single" w:sz="8" w:space="0" w:color="auto"/>
              <w:right w:val="single" w:sz="8" w:space="0" w:color="auto"/>
            </w:tcBorders>
            <w:shd w:val="clear" w:color="000000" w:fill="FFFFFF"/>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1650,0</w:t>
            </w:r>
          </w:p>
        </w:tc>
        <w:tc>
          <w:tcPr>
            <w:tcW w:w="428" w:type="pct"/>
            <w:tcBorders>
              <w:top w:val="nil"/>
              <w:left w:val="nil"/>
              <w:bottom w:val="single" w:sz="8" w:space="0" w:color="auto"/>
              <w:right w:val="nil"/>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1650,0</w:t>
            </w:r>
          </w:p>
        </w:tc>
        <w:tc>
          <w:tcPr>
            <w:tcW w:w="344" w:type="pct"/>
            <w:tcBorders>
              <w:top w:val="nil"/>
              <w:left w:val="single" w:sz="8" w:space="0" w:color="auto"/>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0,0</w:t>
            </w:r>
          </w:p>
        </w:tc>
        <w:tc>
          <w:tcPr>
            <w:tcW w:w="382"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0,0</w:t>
            </w:r>
          </w:p>
        </w:tc>
      </w:tr>
      <w:tr w:rsidR="000E56C2" w:rsidRPr="00A962D1" w:rsidTr="003A59B5">
        <w:trPr>
          <w:trHeight w:val="375"/>
        </w:trPr>
        <w:tc>
          <w:tcPr>
            <w:tcW w:w="905" w:type="pct"/>
            <w:vMerge w:val="restart"/>
            <w:tcBorders>
              <w:top w:val="nil"/>
              <w:left w:val="single" w:sz="8" w:space="0" w:color="auto"/>
              <w:bottom w:val="single" w:sz="8" w:space="0" w:color="000000"/>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Основное мероприятие 2.5.</w:t>
            </w:r>
          </w:p>
        </w:tc>
        <w:tc>
          <w:tcPr>
            <w:tcW w:w="1057" w:type="pct"/>
            <w:vMerge w:val="restart"/>
            <w:tcBorders>
              <w:top w:val="nil"/>
              <w:left w:val="single" w:sz="8" w:space="0" w:color="auto"/>
              <w:bottom w:val="single" w:sz="8" w:space="0" w:color="000000"/>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Обеспечение роста уровня оплаты труда работников муниципальных учреждений дополнительного образования</w:t>
            </w:r>
          </w:p>
        </w:tc>
        <w:tc>
          <w:tcPr>
            <w:tcW w:w="1195" w:type="pct"/>
            <w:tcBorders>
              <w:top w:val="nil"/>
              <w:left w:val="nil"/>
              <w:bottom w:val="single" w:sz="4"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Всего</w:t>
            </w:r>
          </w:p>
        </w:tc>
        <w:tc>
          <w:tcPr>
            <w:tcW w:w="344"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p>
        </w:tc>
        <w:tc>
          <w:tcPr>
            <w:tcW w:w="344"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p>
        </w:tc>
        <w:tc>
          <w:tcPr>
            <w:tcW w:w="428" w:type="pct"/>
            <w:tcBorders>
              <w:top w:val="nil"/>
              <w:left w:val="nil"/>
              <w:bottom w:val="single" w:sz="8" w:space="0" w:color="auto"/>
              <w:right w:val="nil"/>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1036,1</w:t>
            </w:r>
          </w:p>
        </w:tc>
        <w:tc>
          <w:tcPr>
            <w:tcW w:w="344" w:type="pct"/>
            <w:tcBorders>
              <w:top w:val="nil"/>
              <w:left w:val="single" w:sz="8" w:space="0" w:color="auto"/>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p>
        </w:tc>
        <w:tc>
          <w:tcPr>
            <w:tcW w:w="382"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p>
        </w:tc>
      </w:tr>
      <w:tr w:rsidR="000E56C2" w:rsidRPr="00A962D1" w:rsidTr="003A59B5">
        <w:trPr>
          <w:trHeight w:val="1470"/>
        </w:trPr>
        <w:tc>
          <w:tcPr>
            <w:tcW w:w="905"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p>
        </w:tc>
        <w:tc>
          <w:tcPr>
            <w:tcW w:w="1057"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p>
        </w:tc>
        <w:tc>
          <w:tcPr>
            <w:tcW w:w="11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Управление образования администрации МР «Ижемский»</w:t>
            </w:r>
          </w:p>
        </w:tc>
        <w:tc>
          <w:tcPr>
            <w:tcW w:w="344"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0,0</w:t>
            </w:r>
          </w:p>
        </w:tc>
        <w:tc>
          <w:tcPr>
            <w:tcW w:w="344" w:type="pct"/>
            <w:tcBorders>
              <w:top w:val="nil"/>
              <w:left w:val="nil"/>
              <w:bottom w:val="single" w:sz="8" w:space="0" w:color="auto"/>
              <w:right w:val="single" w:sz="8" w:space="0" w:color="auto"/>
            </w:tcBorders>
            <w:shd w:val="clear" w:color="000000" w:fill="FFFFFF"/>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0,0</w:t>
            </w:r>
          </w:p>
        </w:tc>
        <w:tc>
          <w:tcPr>
            <w:tcW w:w="428" w:type="pct"/>
            <w:tcBorders>
              <w:top w:val="nil"/>
              <w:left w:val="nil"/>
              <w:bottom w:val="single" w:sz="8" w:space="0" w:color="auto"/>
              <w:right w:val="nil"/>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1036,1</w:t>
            </w:r>
          </w:p>
        </w:tc>
        <w:tc>
          <w:tcPr>
            <w:tcW w:w="344" w:type="pct"/>
            <w:tcBorders>
              <w:top w:val="nil"/>
              <w:left w:val="single" w:sz="8" w:space="0" w:color="auto"/>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0,0</w:t>
            </w:r>
          </w:p>
        </w:tc>
        <w:tc>
          <w:tcPr>
            <w:tcW w:w="382"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0,0</w:t>
            </w:r>
          </w:p>
        </w:tc>
      </w:tr>
      <w:tr w:rsidR="000E56C2" w:rsidRPr="00A962D1" w:rsidTr="003A59B5">
        <w:trPr>
          <w:trHeight w:val="15"/>
        </w:trPr>
        <w:tc>
          <w:tcPr>
            <w:tcW w:w="905" w:type="pct"/>
            <w:tcBorders>
              <w:top w:val="nil"/>
              <w:left w:val="single" w:sz="8" w:space="0" w:color="auto"/>
              <w:bottom w:val="nil"/>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lastRenderedPageBreak/>
              <w:t>Основное мероприятие 3.1.</w:t>
            </w:r>
          </w:p>
        </w:tc>
        <w:tc>
          <w:tcPr>
            <w:tcW w:w="1057" w:type="pct"/>
            <w:tcBorders>
              <w:top w:val="nil"/>
              <w:left w:val="nil"/>
              <w:bottom w:val="nil"/>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Организация подготовки и переподготовки специалистов в сфере физической культуры и спорта</w:t>
            </w:r>
          </w:p>
        </w:tc>
        <w:tc>
          <w:tcPr>
            <w:tcW w:w="11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Всего</w:t>
            </w:r>
          </w:p>
        </w:tc>
        <w:tc>
          <w:tcPr>
            <w:tcW w:w="344"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0,0</w:t>
            </w:r>
          </w:p>
        </w:tc>
        <w:tc>
          <w:tcPr>
            <w:tcW w:w="344"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0,0</w:t>
            </w:r>
          </w:p>
        </w:tc>
        <w:tc>
          <w:tcPr>
            <w:tcW w:w="428"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0,0</w:t>
            </w:r>
          </w:p>
        </w:tc>
        <w:tc>
          <w:tcPr>
            <w:tcW w:w="344"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0,0</w:t>
            </w:r>
          </w:p>
        </w:tc>
        <w:tc>
          <w:tcPr>
            <w:tcW w:w="382"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0,0</w:t>
            </w:r>
          </w:p>
        </w:tc>
      </w:tr>
      <w:tr w:rsidR="000E56C2" w:rsidRPr="00A962D1" w:rsidTr="003A59B5">
        <w:trPr>
          <w:trHeight w:val="1185"/>
        </w:trPr>
        <w:tc>
          <w:tcPr>
            <w:tcW w:w="905" w:type="pct"/>
            <w:vMerge w:val="restart"/>
            <w:tcBorders>
              <w:top w:val="nil"/>
              <w:left w:val="single" w:sz="8" w:space="0" w:color="auto"/>
              <w:bottom w:val="single" w:sz="8" w:space="0" w:color="000000"/>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Основное мероприятие 4.1.</w:t>
            </w:r>
          </w:p>
        </w:tc>
        <w:tc>
          <w:tcPr>
            <w:tcW w:w="1057" w:type="pct"/>
            <w:vMerge w:val="restart"/>
            <w:tcBorders>
              <w:top w:val="nil"/>
              <w:left w:val="single" w:sz="8" w:space="0" w:color="auto"/>
              <w:bottom w:val="single" w:sz="8" w:space="0" w:color="000000"/>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Пропаганда и популяризация физической культуры и спорта среди населения Ижемского района</w:t>
            </w:r>
          </w:p>
        </w:tc>
        <w:tc>
          <w:tcPr>
            <w:tcW w:w="11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Всего</w:t>
            </w:r>
          </w:p>
        </w:tc>
        <w:tc>
          <w:tcPr>
            <w:tcW w:w="344"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30,3</w:t>
            </w:r>
          </w:p>
        </w:tc>
        <w:tc>
          <w:tcPr>
            <w:tcW w:w="344"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0,0</w:t>
            </w:r>
          </w:p>
        </w:tc>
        <w:tc>
          <w:tcPr>
            <w:tcW w:w="428"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2,9</w:t>
            </w:r>
          </w:p>
        </w:tc>
        <w:tc>
          <w:tcPr>
            <w:tcW w:w="344"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0,0</w:t>
            </w:r>
          </w:p>
        </w:tc>
        <w:tc>
          <w:tcPr>
            <w:tcW w:w="382"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0,0</w:t>
            </w:r>
          </w:p>
        </w:tc>
      </w:tr>
      <w:tr w:rsidR="000E56C2" w:rsidRPr="00A962D1" w:rsidTr="003A59B5">
        <w:trPr>
          <w:trHeight w:val="645"/>
        </w:trPr>
        <w:tc>
          <w:tcPr>
            <w:tcW w:w="905"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p>
        </w:tc>
        <w:tc>
          <w:tcPr>
            <w:tcW w:w="1057"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p>
        </w:tc>
        <w:tc>
          <w:tcPr>
            <w:tcW w:w="11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Отдел ФКиС администрации МР «Ижемский»</w:t>
            </w:r>
          </w:p>
        </w:tc>
        <w:tc>
          <w:tcPr>
            <w:tcW w:w="344"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30,3</w:t>
            </w:r>
          </w:p>
        </w:tc>
        <w:tc>
          <w:tcPr>
            <w:tcW w:w="344"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0,0</w:t>
            </w:r>
          </w:p>
        </w:tc>
        <w:tc>
          <w:tcPr>
            <w:tcW w:w="428" w:type="pct"/>
            <w:tcBorders>
              <w:top w:val="nil"/>
              <w:left w:val="nil"/>
              <w:bottom w:val="single" w:sz="8" w:space="0" w:color="auto"/>
              <w:right w:val="nil"/>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2,9</w:t>
            </w:r>
          </w:p>
        </w:tc>
        <w:tc>
          <w:tcPr>
            <w:tcW w:w="344" w:type="pct"/>
            <w:tcBorders>
              <w:top w:val="nil"/>
              <w:left w:val="single" w:sz="8" w:space="0" w:color="auto"/>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0,0</w:t>
            </w:r>
          </w:p>
        </w:tc>
        <w:tc>
          <w:tcPr>
            <w:tcW w:w="382"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0,0</w:t>
            </w:r>
          </w:p>
        </w:tc>
      </w:tr>
      <w:tr w:rsidR="000E56C2" w:rsidRPr="00A962D1" w:rsidTr="003A59B5">
        <w:trPr>
          <w:trHeight w:val="1785"/>
        </w:trPr>
        <w:tc>
          <w:tcPr>
            <w:tcW w:w="905" w:type="pct"/>
            <w:vMerge w:val="restart"/>
            <w:tcBorders>
              <w:top w:val="nil"/>
              <w:left w:val="single" w:sz="8" w:space="0" w:color="auto"/>
              <w:bottom w:val="single" w:sz="8" w:space="0" w:color="000000"/>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Основное мероприятие 5.1.</w:t>
            </w:r>
          </w:p>
        </w:tc>
        <w:tc>
          <w:tcPr>
            <w:tcW w:w="1057" w:type="pct"/>
            <w:vMerge w:val="restart"/>
            <w:tcBorders>
              <w:top w:val="nil"/>
              <w:left w:val="single" w:sz="8" w:space="0" w:color="auto"/>
              <w:bottom w:val="single" w:sz="8" w:space="0" w:color="000000"/>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Организация, проведение официальных физкультурно-оздоровительных  и спортивных мероприятий для населения, в том числе для  лиц с ограниченными возможностями здоровья</w:t>
            </w:r>
          </w:p>
        </w:tc>
        <w:tc>
          <w:tcPr>
            <w:tcW w:w="11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Всего</w:t>
            </w:r>
          </w:p>
        </w:tc>
        <w:tc>
          <w:tcPr>
            <w:tcW w:w="344"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500,0</w:t>
            </w:r>
          </w:p>
        </w:tc>
        <w:tc>
          <w:tcPr>
            <w:tcW w:w="344"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230,2</w:t>
            </w:r>
          </w:p>
        </w:tc>
        <w:tc>
          <w:tcPr>
            <w:tcW w:w="428"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538,6</w:t>
            </w:r>
          </w:p>
        </w:tc>
        <w:tc>
          <w:tcPr>
            <w:tcW w:w="344"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30,0</w:t>
            </w:r>
          </w:p>
        </w:tc>
        <w:tc>
          <w:tcPr>
            <w:tcW w:w="382"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30,0</w:t>
            </w:r>
          </w:p>
        </w:tc>
      </w:tr>
      <w:tr w:rsidR="000E56C2" w:rsidRPr="00A962D1" w:rsidTr="003A59B5">
        <w:trPr>
          <w:trHeight w:val="645"/>
        </w:trPr>
        <w:tc>
          <w:tcPr>
            <w:tcW w:w="905"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p>
        </w:tc>
        <w:tc>
          <w:tcPr>
            <w:tcW w:w="1057"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p>
        </w:tc>
        <w:tc>
          <w:tcPr>
            <w:tcW w:w="11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Отдел ФКиС администрации МР «Ижемский»</w:t>
            </w:r>
          </w:p>
        </w:tc>
        <w:tc>
          <w:tcPr>
            <w:tcW w:w="344"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500,0</w:t>
            </w:r>
          </w:p>
        </w:tc>
        <w:tc>
          <w:tcPr>
            <w:tcW w:w="344"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230,2</w:t>
            </w:r>
          </w:p>
        </w:tc>
        <w:tc>
          <w:tcPr>
            <w:tcW w:w="428" w:type="pct"/>
            <w:tcBorders>
              <w:top w:val="nil"/>
              <w:left w:val="nil"/>
              <w:bottom w:val="single" w:sz="8" w:space="0" w:color="auto"/>
              <w:right w:val="nil"/>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538,6</w:t>
            </w:r>
          </w:p>
        </w:tc>
        <w:tc>
          <w:tcPr>
            <w:tcW w:w="344" w:type="pct"/>
            <w:tcBorders>
              <w:top w:val="nil"/>
              <w:left w:val="single" w:sz="8" w:space="0" w:color="auto"/>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30,0</w:t>
            </w:r>
          </w:p>
        </w:tc>
        <w:tc>
          <w:tcPr>
            <w:tcW w:w="382"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30,0</w:t>
            </w:r>
          </w:p>
        </w:tc>
      </w:tr>
      <w:tr w:rsidR="000E56C2" w:rsidRPr="00A962D1" w:rsidTr="003A59B5">
        <w:trPr>
          <w:trHeight w:val="3450"/>
        </w:trPr>
        <w:tc>
          <w:tcPr>
            <w:tcW w:w="905" w:type="pct"/>
            <w:vMerge w:val="restart"/>
            <w:tcBorders>
              <w:top w:val="nil"/>
              <w:left w:val="single" w:sz="8" w:space="0" w:color="auto"/>
              <w:bottom w:val="single" w:sz="8" w:space="0" w:color="000000"/>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Основное мероприятие 5.2.</w:t>
            </w:r>
          </w:p>
        </w:tc>
        <w:tc>
          <w:tcPr>
            <w:tcW w:w="1057" w:type="pct"/>
            <w:vMerge w:val="restart"/>
            <w:tcBorders>
              <w:top w:val="nil"/>
              <w:left w:val="single" w:sz="8" w:space="0" w:color="auto"/>
              <w:bottom w:val="single" w:sz="8" w:space="0" w:color="000000"/>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 xml:space="preserve">Организация, проведение официальных муниципальных соревнований  для выявления перспективных и талантливых спортсменов, а также обеспечения участия спортсменов муниципального района «Ижемский» в официальных межмуниципальных, республиканских, </w:t>
            </w:r>
            <w:r w:rsidRPr="00A962D1">
              <w:rPr>
                <w:rFonts w:ascii="Times New Roman" w:eastAsia="Times New Roman" w:hAnsi="Times New Roman"/>
                <w:sz w:val="24"/>
                <w:szCs w:val="24"/>
              </w:rPr>
              <w:lastRenderedPageBreak/>
              <w:t>межрегиональных, всероссийских соревнованиях</w:t>
            </w:r>
          </w:p>
        </w:tc>
        <w:tc>
          <w:tcPr>
            <w:tcW w:w="11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lastRenderedPageBreak/>
              <w:t>Всего</w:t>
            </w:r>
          </w:p>
        </w:tc>
        <w:tc>
          <w:tcPr>
            <w:tcW w:w="344"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839,6</w:t>
            </w:r>
          </w:p>
        </w:tc>
        <w:tc>
          <w:tcPr>
            <w:tcW w:w="344"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1232,6</w:t>
            </w:r>
          </w:p>
        </w:tc>
        <w:tc>
          <w:tcPr>
            <w:tcW w:w="428"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937,2</w:t>
            </w:r>
          </w:p>
        </w:tc>
        <w:tc>
          <w:tcPr>
            <w:tcW w:w="344"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331,4</w:t>
            </w:r>
          </w:p>
        </w:tc>
        <w:tc>
          <w:tcPr>
            <w:tcW w:w="382"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471,4</w:t>
            </w:r>
          </w:p>
        </w:tc>
      </w:tr>
      <w:tr w:rsidR="000E56C2" w:rsidRPr="00A962D1" w:rsidTr="003A59B5">
        <w:trPr>
          <w:trHeight w:val="645"/>
        </w:trPr>
        <w:tc>
          <w:tcPr>
            <w:tcW w:w="905"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p>
        </w:tc>
        <w:tc>
          <w:tcPr>
            <w:tcW w:w="1057"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p>
        </w:tc>
        <w:tc>
          <w:tcPr>
            <w:tcW w:w="11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Отдел ФКиС администрации МР «Ижемский»</w:t>
            </w:r>
          </w:p>
        </w:tc>
        <w:tc>
          <w:tcPr>
            <w:tcW w:w="344"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839,6</w:t>
            </w:r>
          </w:p>
        </w:tc>
        <w:tc>
          <w:tcPr>
            <w:tcW w:w="344"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1232,6</w:t>
            </w:r>
          </w:p>
        </w:tc>
        <w:tc>
          <w:tcPr>
            <w:tcW w:w="428" w:type="pct"/>
            <w:tcBorders>
              <w:top w:val="nil"/>
              <w:left w:val="nil"/>
              <w:bottom w:val="single" w:sz="8" w:space="0" w:color="auto"/>
              <w:right w:val="nil"/>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937,2</w:t>
            </w:r>
          </w:p>
        </w:tc>
        <w:tc>
          <w:tcPr>
            <w:tcW w:w="344" w:type="pct"/>
            <w:tcBorders>
              <w:top w:val="nil"/>
              <w:left w:val="single" w:sz="8" w:space="0" w:color="auto"/>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331,4</w:t>
            </w:r>
          </w:p>
        </w:tc>
        <w:tc>
          <w:tcPr>
            <w:tcW w:w="382"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471,4</w:t>
            </w:r>
          </w:p>
        </w:tc>
      </w:tr>
      <w:tr w:rsidR="000E56C2" w:rsidRPr="00A962D1" w:rsidTr="003A59B5">
        <w:trPr>
          <w:trHeight w:val="765"/>
        </w:trPr>
        <w:tc>
          <w:tcPr>
            <w:tcW w:w="905" w:type="pct"/>
            <w:vMerge w:val="restart"/>
            <w:tcBorders>
              <w:top w:val="nil"/>
              <w:left w:val="single" w:sz="8" w:space="0" w:color="auto"/>
              <w:bottom w:val="single" w:sz="8" w:space="0" w:color="000000"/>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lastRenderedPageBreak/>
              <w:t>Основное мероприятие 6.1.</w:t>
            </w:r>
          </w:p>
        </w:tc>
        <w:tc>
          <w:tcPr>
            <w:tcW w:w="1057" w:type="pct"/>
            <w:vMerge w:val="restart"/>
            <w:tcBorders>
              <w:top w:val="nil"/>
              <w:left w:val="single" w:sz="8" w:space="0" w:color="auto"/>
              <w:bottom w:val="single" w:sz="8" w:space="0" w:color="000000"/>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Руководство и управление в сфере установленных функций органов местного самоуправления</w:t>
            </w:r>
          </w:p>
        </w:tc>
        <w:tc>
          <w:tcPr>
            <w:tcW w:w="11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Всего</w:t>
            </w:r>
          </w:p>
        </w:tc>
        <w:tc>
          <w:tcPr>
            <w:tcW w:w="344"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2452,0</w:t>
            </w:r>
          </w:p>
        </w:tc>
        <w:tc>
          <w:tcPr>
            <w:tcW w:w="344"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2342,3</w:t>
            </w:r>
          </w:p>
        </w:tc>
        <w:tc>
          <w:tcPr>
            <w:tcW w:w="428"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2314,1</w:t>
            </w:r>
          </w:p>
        </w:tc>
        <w:tc>
          <w:tcPr>
            <w:tcW w:w="344"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2116,4</w:t>
            </w:r>
          </w:p>
        </w:tc>
        <w:tc>
          <w:tcPr>
            <w:tcW w:w="382"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2116,4</w:t>
            </w:r>
          </w:p>
        </w:tc>
      </w:tr>
      <w:tr w:rsidR="000E56C2" w:rsidRPr="00A962D1" w:rsidTr="003A59B5">
        <w:trPr>
          <w:trHeight w:val="645"/>
        </w:trPr>
        <w:tc>
          <w:tcPr>
            <w:tcW w:w="905"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p>
        </w:tc>
        <w:tc>
          <w:tcPr>
            <w:tcW w:w="1057"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p>
        </w:tc>
        <w:tc>
          <w:tcPr>
            <w:tcW w:w="11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Отдел ФКиС администрации МР «Ижемский»</w:t>
            </w:r>
          </w:p>
        </w:tc>
        <w:tc>
          <w:tcPr>
            <w:tcW w:w="344"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2452,0</w:t>
            </w:r>
          </w:p>
        </w:tc>
        <w:tc>
          <w:tcPr>
            <w:tcW w:w="344"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2342,3</w:t>
            </w:r>
          </w:p>
        </w:tc>
        <w:tc>
          <w:tcPr>
            <w:tcW w:w="428" w:type="pct"/>
            <w:tcBorders>
              <w:top w:val="nil"/>
              <w:left w:val="nil"/>
              <w:bottom w:val="single" w:sz="8" w:space="0" w:color="auto"/>
              <w:right w:val="nil"/>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2314,1</w:t>
            </w:r>
          </w:p>
        </w:tc>
        <w:tc>
          <w:tcPr>
            <w:tcW w:w="344" w:type="pct"/>
            <w:tcBorders>
              <w:top w:val="nil"/>
              <w:left w:val="single" w:sz="8" w:space="0" w:color="auto"/>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2116,4</w:t>
            </w:r>
          </w:p>
        </w:tc>
        <w:tc>
          <w:tcPr>
            <w:tcW w:w="382"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2116,4</w:t>
            </w:r>
          </w:p>
        </w:tc>
      </w:tr>
      <w:tr w:rsidR="000E56C2" w:rsidRPr="00A962D1" w:rsidTr="003A59B5">
        <w:trPr>
          <w:trHeight w:val="3180"/>
        </w:trPr>
        <w:tc>
          <w:tcPr>
            <w:tcW w:w="905" w:type="pct"/>
            <w:vMerge w:val="restart"/>
            <w:tcBorders>
              <w:top w:val="nil"/>
              <w:left w:val="single" w:sz="8" w:space="0" w:color="auto"/>
              <w:bottom w:val="nil"/>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Основное мероприятие 6.2.</w:t>
            </w:r>
          </w:p>
        </w:tc>
        <w:tc>
          <w:tcPr>
            <w:tcW w:w="1057" w:type="pct"/>
            <w:vMerge w:val="restart"/>
            <w:tcBorders>
              <w:top w:val="nil"/>
              <w:left w:val="single" w:sz="8" w:space="0" w:color="auto"/>
              <w:bottom w:val="nil"/>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Реализация постановления администрации МР «Ижемский» от 09.08.2011 г. № 536 «Об учреждении стипендии руководителя администрации муниципального района «Ижемский» спортсменам высокого класса, участвующим во Всероссийских спортивных мероприятиях»</w:t>
            </w:r>
          </w:p>
        </w:tc>
        <w:tc>
          <w:tcPr>
            <w:tcW w:w="11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Всего</w:t>
            </w:r>
          </w:p>
        </w:tc>
        <w:tc>
          <w:tcPr>
            <w:tcW w:w="344"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60,0</w:t>
            </w:r>
          </w:p>
        </w:tc>
        <w:tc>
          <w:tcPr>
            <w:tcW w:w="344"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60,0</w:t>
            </w:r>
          </w:p>
        </w:tc>
        <w:tc>
          <w:tcPr>
            <w:tcW w:w="428"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120,0</w:t>
            </w:r>
          </w:p>
        </w:tc>
        <w:tc>
          <w:tcPr>
            <w:tcW w:w="344"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120,0</w:t>
            </w:r>
          </w:p>
        </w:tc>
        <w:tc>
          <w:tcPr>
            <w:tcW w:w="382"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120,0</w:t>
            </w:r>
          </w:p>
        </w:tc>
      </w:tr>
      <w:tr w:rsidR="000E56C2" w:rsidRPr="00A962D1" w:rsidTr="003A59B5">
        <w:trPr>
          <w:trHeight w:val="645"/>
        </w:trPr>
        <w:tc>
          <w:tcPr>
            <w:tcW w:w="905" w:type="pct"/>
            <w:vMerge/>
            <w:tcBorders>
              <w:top w:val="nil"/>
              <w:left w:val="single" w:sz="8" w:space="0" w:color="auto"/>
              <w:bottom w:val="nil"/>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p>
        </w:tc>
        <w:tc>
          <w:tcPr>
            <w:tcW w:w="1057" w:type="pct"/>
            <w:vMerge/>
            <w:tcBorders>
              <w:top w:val="nil"/>
              <w:left w:val="single" w:sz="8" w:space="0" w:color="auto"/>
              <w:bottom w:val="nil"/>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p>
        </w:tc>
        <w:tc>
          <w:tcPr>
            <w:tcW w:w="1195" w:type="pct"/>
            <w:tcBorders>
              <w:top w:val="nil"/>
              <w:left w:val="nil"/>
              <w:bottom w:val="nil"/>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Отдел ФКиС администрации МР «Ижемский»</w:t>
            </w:r>
          </w:p>
        </w:tc>
        <w:tc>
          <w:tcPr>
            <w:tcW w:w="344" w:type="pct"/>
            <w:tcBorders>
              <w:top w:val="nil"/>
              <w:left w:val="nil"/>
              <w:bottom w:val="nil"/>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60,0</w:t>
            </w:r>
          </w:p>
        </w:tc>
        <w:tc>
          <w:tcPr>
            <w:tcW w:w="344" w:type="pct"/>
            <w:tcBorders>
              <w:top w:val="nil"/>
              <w:left w:val="nil"/>
              <w:bottom w:val="nil"/>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60,0</w:t>
            </w:r>
          </w:p>
        </w:tc>
        <w:tc>
          <w:tcPr>
            <w:tcW w:w="428" w:type="pct"/>
            <w:tcBorders>
              <w:top w:val="nil"/>
              <w:left w:val="nil"/>
              <w:bottom w:val="nil"/>
              <w:right w:val="nil"/>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120,0</w:t>
            </w:r>
          </w:p>
        </w:tc>
        <w:tc>
          <w:tcPr>
            <w:tcW w:w="344" w:type="pct"/>
            <w:tcBorders>
              <w:top w:val="nil"/>
              <w:left w:val="single" w:sz="8" w:space="0" w:color="auto"/>
              <w:bottom w:val="nil"/>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120,0</w:t>
            </w:r>
          </w:p>
        </w:tc>
        <w:tc>
          <w:tcPr>
            <w:tcW w:w="382" w:type="pct"/>
            <w:tcBorders>
              <w:top w:val="nil"/>
              <w:left w:val="nil"/>
              <w:bottom w:val="nil"/>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120,0</w:t>
            </w:r>
          </w:p>
        </w:tc>
      </w:tr>
      <w:tr w:rsidR="000E56C2" w:rsidRPr="00A962D1" w:rsidTr="003A59B5">
        <w:trPr>
          <w:trHeight w:val="1665"/>
        </w:trPr>
        <w:tc>
          <w:tcPr>
            <w:tcW w:w="905" w:type="pct"/>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Основное мероприятие 7.1.</w:t>
            </w:r>
          </w:p>
        </w:tc>
        <w:tc>
          <w:tcPr>
            <w:tcW w:w="1057" w:type="pct"/>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Организация тестирования населения по выполнению видов испытаний Всероссийского физкультурно-спортивного комплекса «Готов к труду и обороне» (ГТО)</w:t>
            </w:r>
          </w:p>
        </w:tc>
        <w:tc>
          <w:tcPr>
            <w:tcW w:w="1195" w:type="pct"/>
            <w:tcBorders>
              <w:top w:val="single" w:sz="8" w:space="0" w:color="auto"/>
              <w:left w:val="nil"/>
              <w:bottom w:val="single" w:sz="4" w:space="0" w:color="auto"/>
              <w:right w:val="single" w:sz="4"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Всего</w:t>
            </w:r>
          </w:p>
        </w:tc>
        <w:tc>
          <w:tcPr>
            <w:tcW w:w="344" w:type="pct"/>
            <w:tcBorders>
              <w:top w:val="single" w:sz="8" w:space="0" w:color="auto"/>
              <w:left w:val="nil"/>
              <w:bottom w:val="single" w:sz="4" w:space="0" w:color="auto"/>
              <w:right w:val="single" w:sz="4"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0,0</w:t>
            </w:r>
          </w:p>
        </w:tc>
        <w:tc>
          <w:tcPr>
            <w:tcW w:w="344" w:type="pct"/>
            <w:tcBorders>
              <w:top w:val="single" w:sz="8" w:space="0" w:color="auto"/>
              <w:left w:val="nil"/>
              <w:bottom w:val="single" w:sz="4" w:space="0" w:color="auto"/>
              <w:right w:val="single" w:sz="4"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0,0</w:t>
            </w:r>
          </w:p>
        </w:tc>
        <w:tc>
          <w:tcPr>
            <w:tcW w:w="428" w:type="pct"/>
            <w:tcBorders>
              <w:top w:val="single" w:sz="8" w:space="0" w:color="auto"/>
              <w:left w:val="nil"/>
              <w:bottom w:val="single" w:sz="4" w:space="0" w:color="auto"/>
              <w:right w:val="single" w:sz="4"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500,0</w:t>
            </w:r>
          </w:p>
        </w:tc>
        <w:tc>
          <w:tcPr>
            <w:tcW w:w="344" w:type="pct"/>
            <w:tcBorders>
              <w:top w:val="single" w:sz="8" w:space="0" w:color="auto"/>
              <w:left w:val="nil"/>
              <w:bottom w:val="single" w:sz="4" w:space="0" w:color="auto"/>
              <w:right w:val="single" w:sz="4"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0,0</w:t>
            </w:r>
          </w:p>
        </w:tc>
        <w:tc>
          <w:tcPr>
            <w:tcW w:w="382" w:type="pct"/>
            <w:tcBorders>
              <w:top w:val="single" w:sz="8" w:space="0" w:color="auto"/>
              <w:left w:val="nil"/>
              <w:bottom w:val="single" w:sz="4"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0,0</w:t>
            </w:r>
          </w:p>
        </w:tc>
      </w:tr>
      <w:tr w:rsidR="000E56C2" w:rsidRPr="00A962D1" w:rsidTr="003A59B5">
        <w:trPr>
          <w:trHeight w:val="645"/>
        </w:trPr>
        <w:tc>
          <w:tcPr>
            <w:tcW w:w="905" w:type="pct"/>
            <w:vMerge/>
            <w:tcBorders>
              <w:top w:val="single" w:sz="8" w:space="0" w:color="auto"/>
              <w:left w:val="single" w:sz="8" w:space="0" w:color="auto"/>
              <w:bottom w:val="single" w:sz="8" w:space="0" w:color="000000"/>
              <w:right w:val="single" w:sz="4"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p>
        </w:tc>
        <w:tc>
          <w:tcPr>
            <w:tcW w:w="1057" w:type="pct"/>
            <w:vMerge/>
            <w:tcBorders>
              <w:top w:val="single" w:sz="8" w:space="0" w:color="auto"/>
              <w:left w:val="single" w:sz="4" w:space="0" w:color="auto"/>
              <w:bottom w:val="single" w:sz="8" w:space="0" w:color="000000"/>
              <w:right w:val="single" w:sz="4"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p>
        </w:tc>
        <w:tc>
          <w:tcPr>
            <w:tcW w:w="1195" w:type="pct"/>
            <w:tcBorders>
              <w:top w:val="nil"/>
              <w:left w:val="nil"/>
              <w:bottom w:val="single" w:sz="8" w:space="0" w:color="auto"/>
              <w:right w:val="single" w:sz="4"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Отдел ФКиС администрации МР «Ижемский»</w:t>
            </w:r>
          </w:p>
        </w:tc>
        <w:tc>
          <w:tcPr>
            <w:tcW w:w="344" w:type="pct"/>
            <w:tcBorders>
              <w:top w:val="nil"/>
              <w:left w:val="nil"/>
              <w:bottom w:val="single" w:sz="8" w:space="0" w:color="auto"/>
              <w:right w:val="single" w:sz="4"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0,0</w:t>
            </w:r>
          </w:p>
        </w:tc>
        <w:tc>
          <w:tcPr>
            <w:tcW w:w="344" w:type="pct"/>
            <w:tcBorders>
              <w:top w:val="nil"/>
              <w:left w:val="nil"/>
              <w:bottom w:val="single" w:sz="8" w:space="0" w:color="auto"/>
              <w:right w:val="single" w:sz="4"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0,0</w:t>
            </w:r>
          </w:p>
        </w:tc>
        <w:tc>
          <w:tcPr>
            <w:tcW w:w="428" w:type="pct"/>
            <w:tcBorders>
              <w:top w:val="nil"/>
              <w:left w:val="nil"/>
              <w:bottom w:val="single" w:sz="8" w:space="0" w:color="auto"/>
              <w:right w:val="single" w:sz="4"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500,0</w:t>
            </w:r>
          </w:p>
        </w:tc>
        <w:tc>
          <w:tcPr>
            <w:tcW w:w="344" w:type="pct"/>
            <w:tcBorders>
              <w:top w:val="nil"/>
              <w:left w:val="nil"/>
              <w:bottom w:val="single" w:sz="8" w:space="0" w:color="auto"/>
              <w:right w:val="single" w:sz="4"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0,0</w:t>
            </w:r>
          </w:p>
        </w:tc>
        <w:tc>
          <w:tcPr>
            <w:tcW w:w="382"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sz w:val="24"/>
                <w:szCs w:val="24"/>
              </w:rPr>
            </w:pPr>
            <w:r w:rsidRPr="00A962D1">
              <w:rPr>
                <w:rFonts w:ascii="Times New Roman" w:eastAsia="Times New Roman" w:hAnsi="Times New Roman"/>
                <w:sz w:val="24"/>
                <w:szCs w:val="24"/>
              </w:rPr>
              <w:t>0,0</w:t>
            </w:r>
          </w:p>
        </w:tc>
      </w:tr>
    </w:tbl>
    <w:p w:rsidR="000E56C2" w:rsidRDefault="000E56C2" w:rsidP="000E56C2">
      <w:pPr>
        <w:spacing w:after="0" w:line="240" w:lineRule="auto"/>
      </w:pPr>
    </w:p>
    <w:p w:rsidR="000E56C2" w:rsidRDefault="000E56C2" w:rsidP="000E56C2">
      <w:pPr>
        <w:spacing w:after="0" w:line="240" w:lineRule="auto"/>
      </w:pPr>
    </w:p>
    <w:p w:rsidR="000E56C2" w:rsidRDefault="000E56C2" w:rsidP="000E56C2">
      <w:pPr>
        <w:spacing w:after="0" w:line="240" w:lineRule="auto"/>
      </w:pPr>
    </w:p>
    <w:p w:rsidR="000E56C2" w:rsidRDefault="000E56C2" w:rsidP="000E56C2">
      <w:pPr>
        <w:spacing w:after="0" w:line="240" w:lineRule="auto"/>
      </w:pPr>
    </w:p>
    <w:p w:rsidR="000E56C2" w:rsidRDefault="000E56C2" w:rsidP="000E56C2">
      <w:pPr>
        <w:spacing w:after="0" w:line="240" w:lineRule="auto"/>
      </w:pPr>
    </w:p>
    <w:p w:rsidR="000E56C2" w:rsidRDefault="000E56C2" w:rsidP="000E56C2">
      <w:pPr>
        <w:spacing w:after="0" w:line="240" w:lineRule="auto"/>
      </w:pPr>
    </w:p>
    <w:tbl>
      <w:tblPr>
        <w:tblW w:w="5000" w:type="pct"/>
        <w:tblLook w:val="04A0"/>
      </w:tblPr>
      <w:tblGrid>
        <w:gridCol w:w="2125"/>
        <w:gridCol w:w="4717"/>
        <w:gridCol w:w="2774"/>
        <w:gridCol w:w="1357"/>
        <w:gridCol w:w="1023"/>
        <w:gridCol w:w="1023"/>
        <w:gridCol w:w="1023"/>
        <w:gridCol w:w="1453"/>
      </w:tblGrid>
      <w:tr w:rsidR="000E56C2" w:rsidRPr="00A962D1" w:rsidTr="003A59B5">
        <w:trPr>
          <w:trHeight w:val="315"/>
        </w:trPr>
        <w:tc>
          <w:tcPr>
            <w:tcW w:w="686" w:type="pct"/>
            <w:tcBorders>
              <w:top w:val="nil"/>
              <w:left w:val="nil"/>
              <w:bottom w:val="nil"/>
              <w:right w:val="nil"/>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1522" w:type="pct"/>
            <w:tcBorders>
              <w:top w:val="nil"/>
              <w:left w:val="nil"/>
              <w:bottom w:val="nil"/>
              <w:right w:val="nil"/>
            </w:tcBorders>
            <w:shd w:val="clear" w:color="auto" w:fill="auto"/>
            <w:noWrap/>
            <w:vAlign w:val="center"/>
            <w:hideMark/>
          </w:tcPr>
          <w:p w:rsidR="000E56C2" w:rsidRPr="00A962D1" w:rsidRDefault="000E56C2" w:rsidP="003A59B5">
            <w:pPr>
              <w:spacing w:after="0" w:line="240" w:lineRule="auto"/>
              <w:jc w:val="center"/>
              <w:rPr>
                <w:rFonts w:eastAsia="Times New Roman"/>
                <w:color w:val="000000"/>
              </w:rPr>
            </w:pPr>
          </w:p>
        </w:tc>
        <w:tc>
          <w:tcPr>
            <w:tcW w:w="895" w:type="pct"/>
            <w:tcBorders>
              <w:top w:val="nil"/>
              <w:left w:val="nil"/>
              <w:bottom w:val="nil"/>
              <w:right w:val="nil"/>
            </w:tcBorders>
            <w:shd w:val="clear" w:color="auto" w:fill="auto"/>
            <w:noWrap/>
            <w:vAlign w:val="center"/>
            <w:hideMark/>
          </w:tcPr>
          <w:p w:rsidR="000E56C2" w:rsidRPr="00A962D1" w:rsidRDefault="000E56C2" w:rsidP="003A59B5">
            <w:pPr>
              <w:spacing w:after="0" w:line="240" w:lineRule="auto"/>
              <w:jc w:val="center"/>
              <w:rPr>
                <w:rFonts w:eastAsia="Times New Roman"/>
                <w:color w:val="000000"/>
              </w:rPr>
            </w:pPr>
          </w:p>
        </w:tc>
        <w:tc>
          <w:tcPr>
            <w:tcW w:w="438" w:type="pct"/>
            <w:tcBorders>
              <w:top w:val="nil"/>
              <w:left w:val="nil"/>
              <w:bottom w:val="nil"/>
              <w:right w:val="nil"/>
            </w:tcBorders>
            <w:shd w:val="clear" w:color="auto" w:fill="auto"/>
            <w:noWrap/>
            <w:vAlign w:val="center"/>
            <w:hideMark/>
          </w:tcPr>
          <w:p w:rsidR="000E56C2" w:rsidRPr="00A962D1" w:rsidRDefault="000E56C2" w:rsidP="003A59B5">
            <w:pPr>
              <w:spacing w:after="0" w:line="240" w:lineRule="auto"/>
              <w:jc w:val="center"/>
              <w:rPr>
                <w:rFonts w:eastAsia="Times New Roman"/>
                <w:color w:val="000000"/>
              </w:rPr>
            </w:pPr>
          </w:p>
        </w:tc>
        <w:tc>
          <w:tcPr>
            <w:tcW w:w="330" w:type="pct"/>
            <w:tcBorders>
              <w:top w:val="nil"/>
              <w:left w:val="nil"/>
              <w:bottom w:val="nil"/>
              <w:right w:val="nil"/>
            </w:tcBorders>
            <w:shd w:val="clear" w:color="auto" w:fill="auto"/>
            <w:noWrap/>
            <w:vAlign w:val="center"/>
            <w:hideMark/>
          </w:tcPr>
          <w:p w:rsidR="000E56C2" w:rsidRPr="00A962D1" w:rsidRDefault="000E56C2" w:rsidP="003A59B5">
            <w:pPr>
              <w:spacing w:after="0" w:line="240" w:lineRule="auto"/>
              <w:jc w:val="center"/>
              <w:rPr>
                <w:rFonts w:eastAsia="Times New Roman"/>
                <w:color w:val="000000"/>
              </w:rPr>
            </w:pPr>
          </w:p>
        </w:tc>
        <w:tc>
          <w:tcPr>
            <w:tcW w:w="330" w:type="pct"/>
            <w:tcBorders>
              <w:top w:val="nil"/>
              <w:left w:val="nil"/>
              <w:bottom w:val="nil"/>
              <w:right w:val="nil"/>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330" w:type="pct"/>
            <w:tcBorders>
              <w:top w:val="nil"/>
              <w:left w:val="nil"/>
              <w:bottom w:val="nil"/>
              <w:right w:val="nil"/>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467" w:type="pct"/>
            <w:tcBorders>
              <w:top w:val="nil"/>
              <w:left w:val="nil"/>
              <w:bottom w:val="nil"/>
              <w:right w:val="nil"/>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Таблица 6</w:t>
            </w:r>
          </w:p>
        </w:tc>
      </w:tr>
      <w:tr w:rsidR="000E56C2" w:rsidRPr="00A962D1" w:rsidTr="003A59B5">
        <w:trPr>
          <w:trHeight w:val="315"/>
        </w:trPr>
        <w:tc>
          <w:tcPr>
            <w:tcW w:w="5000" w:type="pct"/>
            <w:gridSpan w:val="8"/>
            <w:vMerge w:val="restart"/>
            <w:tcBorders>
              <w:top w:val="nil"/>
              <w:left w:val="nil"/>
              <w:bottom w:val="single" w:sz="8" w:space="0" w:color="000000"/>
              <w:right w:val="nil"/>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Ресурсное обеспечениеи прогнозная (справочная) оценка расходов федеральногобюджета, республиканского бюджета Республики Коми, бюджета муниципального района «Ижемский», бюджетов сельских поселений, бюджетов государственных внебюджетных фондов Республики Коми и юридических лиц на реализацию целей муниципальной программы муниципального образования муниципального района «Ижемский» «Развитие физической культуры и спорта»</w:t>
            </w:r>
          </w:p>
        </w:tc>
      </w:tr>
      <w:tr w:rsidR="000E56C2" w:rsidRPr="00A962D1" w:rsidTr="003A59B5">
        <w:trPr>
          <w:trHeight w:val="1125"/>
        </w:trPr>
        <w:tc>
          <w:tcPr>
            <w:tcW w:w="5000" w:type="pct"/>
            <w:gridSpan w:val="8"/>
            <w:vMerge/>
            <w:tcBorders>
              <w:top w:val="nil"/>
              <w:left w:val="nil"/>
              <w:bottom w:val="single" w:sz="8" w:space="0" w:color="000000"/>
              <w:right w:val="nil"/>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r>
      <w:tr w:rsidR="000E56C2" w:rsidRPr="00A962D1" w:rsidTr="003A59B5">
        <w:trPr>
          <w:trHeight w:val="570"/>
        </w:trPr>
        <w:tc>
          <w:tcPr>
            <w:tcW w:w="686" w:type="pct"/>
            <w:vMerge w:val="restart"/>
            <w:tcBorders>
              <w:top w:val="nil"/>
              <w:left w:val="single" w:sz="8" w:space="0" w:color="auto"/>
              <w:bottom w:val="single" w:sz="8" w:space="0" w:color="000000"/>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Статус</w:t>
            </w:r>
          </w:p>
        </w:tc>
        <w:tc>
          <w:tcPr>
            <w:tcW w:w="1522" w:type="pct"/>
            <w:vMerge w:val="restart"/>
            <w:tcBorders>
              <w:top w:val="nil"/>
              <w:left w:val="single" w:sz="8" w:space="0" w:color="auto"/>
              <w:bottom w:val="single" w:sz="8" w:space="0" w:color="000000"/>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Наименование муници</w:t>
            </w:r>
            <w:r w:rsidRPr="00A962D1">
              <w:rPr>
                <w:rFonts w:ascii="Times New Roman" w:eastAsia="Times New Roman" w:hAnsi="Times New Roman"/>
                <w:color w:val="000000"/>
                <w:sz w:val="24"/>
                <w:szCs w:val="24"/>
              </w:rPr>
              <w:softHyphen/>
              <w:t>пальной программы, под</w:t>
            </w:r>
            <w:r w:rsidRPr="00A962D1">
              <w:rPr>
                <w:rFonts w:ascii="Times New Roman" w:eastAsia="Times New Roman" w:hAnsi="Times New Roman"/>
                <w:color w:val="000000"/>
                <w:sz w:val="24"/>
                <w:szCs w:val="24"/>
              </w:rPr>
              <w:softHyphen/>
              <w:t>программы, ведомствен</w:t>
            </w:r>
            <w:r w:rsidRPr="00A962D1">
              <w:rPr>
                <w:rFonts w:ascii="Times New Roman" w:eastAsia="Times New Roman" w:hAnsi="Times New Roman"/>
                <w:color w:val="000000"/>
                <w:sz w:val="24"/>
                <w:szCs w:val="24"/>
              </w:rPr>
              <w:softHyphen/>
              <w:t>ной целевой программы, основного мероприятия</w:t>
            </w:r>
          </w:p>
        </w:tc>
        <w:tc>
          <w:tcPr>
            <w:tcW w:w="895" w:type="pct"/>
            <w:vMerge w:val="restart"/>
            <w:tcBorders>
              <w:top w:val="nil"/>
              <w:left w:val="single" w:sz="8" w:space="0" w:color="auto"/>
              <w:bottom w:val="single" w:sz="8" w:space="0" w:color="000000"/>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Источник финансирования</w:t>
            </w:r>
          </w:p>
        </w:tc>
        <w:tc>
          <w:tcPr>
            <w:tcW w:w="1897" w:type="pct"/>
            <w:gridSpan w:val="5"/>
            <w:tcBorders>
              <w:top w:val="single" w:sz="8" w:space="0" w:color="auto"/>
              <w:left w:val="nil"/>
              <w:bottom w:val="single" w:sz="8" w:space="0" w:color="auto"/>
              <w:right w:val="single" w:sz="8" w:space="0" w:color="000000"/>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Оценка расходов (тыс.руб.)</w:t>
            </w:r>
          </w:p>
        </w:tc>
      </w:tr>
      <w:tr w:rsidR="000E56C2" w:rsidRPr="00A962D1" w:rsidTr="003A59B5">
        <w:trPr>
          <w:trHeight w:val="645"/>
        </w:trPr>
        <w:tc>
          <w:tcPr>
            <w:tcW w:w="686"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1522"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895"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438"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2015 год</w:t>
            </w:r>
          </w:p>
        </w:tc>
        <w:tc>
          <w:tcPr>
            <w:tcW w:w="330"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2016 год</w:t>
            </w:r>
          </w:p>
        </w:tc>
        <w:tc>
          <w:tcPr>
            <w:tcW w:w="330"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2017 год</w:t>
            </w:r>
          </w:p>
        </w:tc>
        <w:tc>
          <w:tcPr>
            <w:tcW w:w="330"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2018 год</w:t>
            </w:r>
          </w:p>
        </w:tc>
        <w:tc>
          <w:tcPr>
            <w:tcW w:w="467"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2019 год</w:t>
            </w:r>
          </w:p>
        </w:tc>
      </w:tr>
      <w:tr w:rsidR="000E56C2" w:rsidRPr="00A962D1" w:rsidTr="003A59B5">
        <w:trPr>
          <w:trHeight w:val="330"/>
        </w:trPr>
        <w:tc>
          <w:tcPr>
            <w:tcW w:w="686" w:type="pct"/>
            <w:tcBorders>
              <w:top w:val="nil"/>
              <w:left w:val="single" w:sz="8" w:space="0" w:color="auto"/>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1</w:t>
            </w:r>
          </w:p>
        </w:tc>
        <w:tc>
          <w:tcPr>
            <w:tcW w:w="1522"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2</w:t>
            </w: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3</w:t>
            </w:r>
          </w:p>
        </w:tc>
        <w:tc>
          <w:tcPr>
            <w:tcW w:w="438"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4</w:t>
            </w:r>
          </w:p>
        </w:tc>
        <w:tc>
          <w:tcPr>
            <w:tcW w:w="330"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5</w:t>
            </w:r>
          </w:p>
        </w:tc>
        <w:tc>
          <w:tcPr>
            <w:tcW w:w="330"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6</w:t>
            </w:r>
          </w:p>
        </w:tc>
        <w:tc>
          <w:tcPr>
            <w:tcW w:w="330"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7</w:t>
            </w:r>
          </w:p>
        </w:tc>
        <w:tc>
          <w:tcPr>
            <w:tcW w:w="467"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eastAsia="Times New Roman"/>
                <w:color w:val="000000"/>
              </w:rPr>
            </w:pPr>
            <w:r w:rsidRPr="00A962D1">
              <w:rPr>
                <w:rFonts w:eastAsia="Times New Roman"/>
                <w:color w:val="000000"/>
              </w:rPr>
              <w:t>8</w:t>
            </w:r>
          </w:p>
        </w:tc>
      </w:tr>
      <w:tr w:rsidR="000E56C2" w:rsidRPr="00A962D1" w:rsidTr="003A59B5">
        <w:trPr>
          <w:trHeight w:val="330"/>
        </w:trPr>
        <w:tc>
          <w:tcPr>
            <w:tcW w:w="686" w:type="pct"/>
            <w:vMerge w:val="restart"/>
            <w:tcBorders>
              <w:top w:val="nil"/>
              <w:left w:val="single" w:sz="8" w:space="0" w:color="auto"/>
              <w:bottom w:val="nil"/>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Муниципальная программа</w:t>
            </w:r>
          </w:p>
        </w:tc>
        <w:tc>
          <w:tcPr>
            <w:tcW w:w="1522" w:type="pct"/>
            <w:vMerge w:val="restart"/>
            <w:tcBorders>
              <w:top w:val="nil"/>
              <w:left w:val="single" w:sz="8" w:space="0" w:color="auto"/>
              <w:bottom w:val="nil"/>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Развитие физической культуры и спорта</w:t>
            </w: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Всего, в том числе:</w:t>
            </w:r>
          </w:p>
        </w:tc>
        <w:tc>
          <w:tcPr>
            <w:tcW w:w="438" w:type="pct"/>
            <w:tcBorders>
              <w:top w:val="nil"/>
              <w:left w:val="nil"/>
              <w:bottom w:val="single" w:sz="8" w:space="0" w:color="auto"/>
              <w:right w:val="single" w:sz="8" w:space="0" w:color="auto"/>
            </w:tcBorders>
            <w:shd w:val="clear" w:color="000000" w:fill="FCD5B4"/>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23359,6</w:t>
            </w:r>
          </w:p>
        </w:tc>
        <w:tc>
          <w:tcPr>
            <w:tcW w:w="330" w:type="pct"/>
            <w:tcBorders>
              <w:top w:val="nil"/>
              <w:left w:val="nil"/>
              <w:bottom w:val="single" w:sz="8" w:space="0" w:color="auto"/>
              <w:right w:val="single" w:sz="8" w:space="0" w:color="auto"/>
            </w:tcBorders>
            <w:shd w:val="clear" w:color="000000" w:fill="FCD5B4"/>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24113,4</w:t>
            </w:r>
          </w:p>
        </w:tc>
        <w:tc>
          <w:tcPr>
            <w:tcW w:w="330" w:type="pct"/>
            <w:tcBorders>
              <w:top w:val="nil"/>
              <w:left w:val="nil"/>
              <w:bottom w:val="single" w:sz="8" w:space="0" w:color="auto"/>
              <w:right w:val="single" w:sz="8" w:space="0" w:color="auto"/>
            </w:tcBorders>
            <w:shd w:val="clear" w:color="000000" w:fill="FCD5B4"/>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28102,4</w:t>
            </w:r>
          </w:p>
        </w:tc>
        <w:tc>
          <w:tcPr>
            <w:tcW w:w="330" w:type="pct"/>
            <w:tcBorders>
              <w:top w:val="nil"/>
              <w:left w:val="nil"/>
              <w:bottom w:val="single" w:sz="8" w:space="0" w:color="auto"/>
              <w:right w:val="single" w:sz="8" w:space="0" w:color="auto"/>
            </w:tcBorders>
            <w:shd w:val="clear" w:color="000000" w:fill="FCD5B4"/>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14998,2</w:t>
            </w:r>
          </w:p>
        </w:tc>
        <w:tc>
          <w:tcPr>
            <w:tcW w:w="467" w:type="pct"/>
            <w:tcBorders>
              <w:top w:val="nil"/>
              <w:left w:val="nil"/>
              <w:bottom w:val="single" w:sz="8" w:space="0" w:color="auto"/>
              <w:right w:val="single" w:sz="8" w:space="0" w:color="auto"/>
            </w:tcBorders>
            <w:shd w:val="clear" w:color="000000" w:fill="FCD5B4"/>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15786,6</w:t>
            </w:r>
          </w:p>
        </w:tc>
      </w:tr>
      <w:tr w:rsidR="000E56C2" w:rsidRPr="00A962D1" w:rsidTr="003A59B5">
        <w:trPr>
          <w:trHeight w:val="345"/>
        </w:trPr>
        <w:tc>
          <w:tcPr>
            <w:tcW w:w="686" w:type="pct"/>
            <w:vMerge/>
            <w:tcBorders>
              <w:top w:val="nil"/>
              <w:left w:val="single" w:sz="8" w:space="0" w:color="auto"/>
              <w:bottom w:val="nil"/>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1522" w:type="pct"/>
            <w:vMerge/>
            <w:tcBorders>
              <w:top w:val="nil"/>
              <w:left w:val="single" w:sz="8" w:space="0" w:color="auto"/>
              <w:bottom w:val="nil"/>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федеральный бюджет</w:t>
            </w:r>
          </w:p>
        </w:tc>
        <w:tc>
          <w:tcPr>
            <w:tcW w:w="438" w:type="pct"/>
            <w:tcBorders>
              <w:top w:val="nil"/>
              <w:left w:val="nil"/>
              <w:bottom w:val="single" w:sz="8" w:space="0" w:color="auto"/>
              <w:right w:val="single" w:sz="8" w:space="0" w:color="auto"/>
            </w:tcBorders>
            <w:shd w:val="clear" w:color="000000" w:fill="FCD5B4"/>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000000" w:fill="FCD5B4"/>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000000" w:fill="FCD5B4"/>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000000" w:fill="FCD5B4"/>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467" w:type="pct"/>
            <w:tcBorders>
              <w:top w:val="nil"/>
              <w:left w:val="nil"/>
              <w:bottom w:val="single" w:sz="8" w:space="0" w:color="auto"/>
              <w:right w:val="single" w:sz="8" w:space="0" w:color="auto"/>
            </w:tcBorders>
            <w:shd w:val="clear" w:color="000000" w:fill="FCD5B4"/>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r>
      <w:tr w:rsidR="000E56C2" w:rsidRPr="00A962D1" w:rsidTr="003A59B5">
        <w:trPr>
          <w:trHeight w:val="615"/>
        </w:trPr>
        <w:tc>
          <w:tcPr>
            <w:tcW w:w="686" w:type="pct"/>
            <w:vMerge/>
            <w:tcBorders>
              <w:top w:val="nil"/>
              <w:left w:val="single" w:sz="8" w:space="0" w:color="auto"/>
              <w:bottom w:val="nil"/>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1522" w:type="pct"/>
            <w:vMerge/>
            <w:tcBorders>
              <w:top w:val="nil"/>
              <w:left w:val="single" w:sz="8" w:space="0" w:color="auto"/>
              <w:bottom w:val="nil"/>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республиканский бюджет Республики Коми</w:t>
            </w:r>
          </w:p>
        </w:tc>
        <w:tc>
          <w:tcPr>
            <w:tcW w:w="438" w:type="pct"/>
            <w:tcBorders>
              <w:top w:val="nil"/>
              <w:left w:val="nil"/>
              <w:bottom w:val="single" w:sz="8" w:space="0" w:color="auto"/>
              <w:right w:val="single" w:sz="8" w:space="0" w:color="auto"/>
            </w:tcBorders>
            <w:shd w:val="clear" w:color="000000" w:fill="FCD5B4"/>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640,0</w:t>
            </w:r>
          </w:p>
        </w:tc>
        <w:tc>
          <w:tcPr>
            <w:tcW w:w="330" w:type="pct"/>
            <w:tcBorders>
              <w:top w:val="nil"/>
              <w:left w:val="nil"/>
              <w:bottom w:val="single" w:sz="8" w:space="0" w:color="auto"/>
              <w:right w:val="single" w:sz="8" w:space="0" w:color="auto"/>
            </w:tcBorders>
            <w:shd w:val="clear" w:color="000000" w:fill="FCD5B4"/>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300,0</w:t>
            </w:r>
          </w:p>
        </w:tc>
        <w:tc>
          <w:tcPr>
            <w:tcW w:w="330" w:type="pct"/>
            <w:tcBorders>
              <w:top w:val="nil"/>
              <w:left w:val="nil"/>
              <w:bottom w:val="single" w:sz="8" w:space="0" w:color="auto"/>
              <w:right w:val="single" w:sz="8" w:space="0" w:color="auto"/>
            </w:tcBorders>
            <w:shd w:val="clear" w:color="000000" w:fill="FCD5B4"/>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1577,1</w:t>
            </w:r>
          </w:p>
        </w:tc>
        <w:tc>
          <w:tcPr>
            <w:tcW w:w="330" w:type="pct"/>
            <w:tcBorders>
              <w:top w:val="nil"/>
              <w:left w:val="nil"/>
              <w:bottom w:val="single" w:sz="8" w:space="0" w:color="auto"/>
              <w:right w:val="single" w:sz="8" w:space="0" w:color="auto"/>
            </w:tcBorders>
            <w:shd w:val="clear" w:color="000000" w:fill="FCD5B4"/>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467" w:type="pct"/>
            <w:tcBorders>
              <w:top w:val="nil"/>
              <w:left w:val="nil"/>
              <w:bottom w:val="single" w:sz="8" w:space="0" w:color="auto"/>
              <w:right w:val="single" w:sz="8" w:space="0" w:color="auto"/>
            </w:tcBorders>
            <w:shd w:val="clear" w:color="000000" w:fill="FCD5B4"/>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r>
      <w:tr w:rsidR="000E56C2" w:rsidRPr="00A962D1" w:rsidTr="003A59B5">
        <w:trPr>
          <w:trHeight w:val="915"/>
        </w:trPr>
        <w:tc>
          <w:tcPr>
            <w:tcW w:w="686" w:type="pct"/>
            <w:vMerge/>
            <w:tcBorders>
              <w:top w:val="nil"/>
              <w:left w:val="single" w:sz="8" w:space="0" w:color="auto"/>
              <w:bottom w:val="nil"/>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1522" w:type="pct"/>
            <w:vMerge/>
            <w:tcBorders>
              <w:top w:val="nil"/>
              <w:left w:val="single" w:sz="8" w:space="0" w:color="auto"/>
              <w:bottom w:val="nil"/>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бюджета муниципального района «Ижемский»</w:t>
            </w:r>
          </w:p>
        </w:tc>
        <w:tc>
          <w:tcPr>
            <w:tcW w:w="438" w:type="pct"/>
            <w:tcBorders>
              <w:top w:val="nil"/>
              <w:left w:val="nil"/>
              <w:bottom w:val="single" w:sz="8" w:space="0" w:color="auto"/>
              <w:right w:val="single" w:sz="8" w:space="0" w:color="auto"/>
            </w:tcBorders>
            <w:shd w:val="clear" w:color="000000" w:fill="FCD5B4"/>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22719,6</w:t>
            </w:r>
          </w:p>
        </w:tc>
        <w:tc>
          <w:tcPr>
            <w:tcW w:w="330" w:type="pct"/>
            <w:tcBorders>
              <w:top w:val="nil"/>
              <w:left w:val="nil"/>
              <w:bottom w:val="single" w:sz="8" w:space="0" w:color="auto"/>
              <w:right w:val="single" w:sz="8" w:space="0" w:color="auto"/>
            </w:tcBorders>
            <w:shd w:val="clear" w:color="000000" w:fill="FCD5B4"/>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23813,4</w:t>
            </w:r>
          </w:p>
        </w:tc>
        <w:tc>
          <w:tcPr>
            <w:tcW w:w="330" w:type="pct"/>
            <w:tcBorders>
              <w:top w:val="nil"/>
              <w:left w:val="nil"/>
              <w:bottom w:val="single" w:sz="8" w:space="0" w:color="auto"/>
              <w:right w:val="single" w:sz="8" w:space="0" w:color="auto"/>
            </w:tcBorders>
            <w:shd w:val="clear" w:color="000000" w:fill="FCD5B4"/>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26525,3</w:t>
            </w:r>
          </w:p>
        </w:tc>
        <w:tc>
          <w:tcPr>
            <w:tcW w:w="330" w:type="pct"/>
            <w:tcBorders>
              <w:top w:val="nil"/>
              <w:left w:val="nil"/>
              <w:bottom w:val="single" w:sz="8" w:space="0" w:color="auto"/>
              <w:right w:val="single" w:sz="8" w:space="0" w:color="auto"/>
            </w:tcBorders>
            <w:shd w:val="clear" w:color="000000" w:fill="FCD5B4"/>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14998,2</w:t>
            </w:r>
          </w:p>
        </w:tc>
        <w:tc>
          <w:tcPr>
            <w:tcW w:w="467" w:type="pct"/>
            <w:tcBorders>
              <w:top w:val="nil"/>
              <w:left w:val="nil"/>
              <w:bottom w:val="single" w:sz="8" w:space="0" w:color="auto"/>
              <w:right w:val="single" w:sz="8" w:space="0" w:color="auto"/>
            </w:tcBorders>
            <w:shd w:val="clear" w:color="000000" w:fill="FCD5B4"/>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15786,6</w:t>
            </w:r>
          </w:p>
        </w:tc>
      </w:tr>
      <w:tr w:rsidR="000E56C2" w:rsidRPr="00A962D1" w:rsidTr="003A59B5">
        <w:trPr>
          <w:trHeight w:val="645"/>
        </w:trPr>
        <w:tc>
          <w:tcPr>
            <w:tcW w:w="686" w:type="pct"/>
            <w:vMerge/>
            <w:tcBorders>
              <w:top w:val="nil"/>
              <w:left w:val="single" w:sz="8" w:space="0" w:color="auto"/>
              <w:bottom w:val="nil"/>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1522" w:type="pct"/>
            <w:vMerge/>
            <w:tcBorders>
              <w:top w:val="nil"/>
              <w:left w:val="single" w:sz="8" w:space="0" w:color="auto"/>
              <w:bottom w:val="nil"/>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бюджет сельских поселений</w:t>
            </w:r>
          </w:p>
        </w:tc>
        <w:tc>
          <w:tcPr>
            <w:tcW w:w="438" w:type="pct"/>
            <w:tcBorders>
              <w:top w:val="nil"/>
              <w:left w:val="nil"/>
              <w:bottom w:val="single" w:sz="8" w:space="0" w:color="auto"/>
              <w:right w:val="single" w:sz="8" w:space="0" w:color="auto"/>
            </w:tcBorders>
            <w:shd w:val="clear" w:color="000000" w:fill="FCD5B4"/>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000000" w:fill="FCD5B4"/>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000000" w:fill="FCD5B4"/>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000000" w:fill="FCD5B4"/>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467" w:type="pct"/>
            <w:tcBorders>
              <w:top w:val="nil"/>
              <w:left w:val="nil"/>
              <w:bottom w:val="single" w:sz="8" w:space="0" w:color="auto"/>
              <w:right w:val="single" w:sz="8" w:space="0" w:color="auto"/>
            </w:tcBorders>
            <w:shd w:val="clear" w:color="000000" w:fill="FCD5B4"/>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r>
      <w:tr w:rsidR="000E56C2" w:rsidRPr="00A962D1" w:rsidTr="003A59B5">
        <w:trPr>
          <w:trHeight w:val="600"/>
        </w:trPr>
        <w:tc>
          <w:tcPr>
            <w:tcW w:w="686" w:type="pct"/>
            <w:vMerge/>
            <w:tcBorders>
              <w:top w:val="nil"/>
              <w:left w:val="single" w:sz="8" w:space="0" w:color="auto"/>
              <w:bottom w:val="nil"/>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1522" w:type="pct"/>
            <w:vMerge/>
            <w:tcBorders>
              <w:top w:val="nil"/>
              <w:left w:val="single" w:sz="8" w:space="0" w:color="auto"/>
              <w:bottom w:val="nil"/>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государственные внебюджетные фонды</w:t>
            </w:r>
          </w:p>
        </w:tc>
        <w:tc>
          <w:tcPr>
            <w:tcW w:w="438" w:type="pct"/>
            <w:tcBorders>
              <w:top w:val="nil"/>
              <w:left w:val="nil"/>
              <w:bottom w:val="single" w:sz="8" w:space="0" w:color="auto"/>
              <w:right w:val="single" w:sz="8" w:space="0" w:color="auto"/>
            </w:tcBorders>
            <w:shd w:val="clear" w:color="000000" w:fill="FCD5B4"/>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000000" w:fill="FCD5B4"/>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000000" w:fill="FCD5B4"/>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000000" w:fill="FCD5B4"/>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467" w:type="pct"/>
            <w:tcBorders>
              <w:top w:val="nil"/>
              <w:left w:val="nil"/>
              <w:bottom w:val="single" w:sz="8" w:space="0" w:color="auto"/>
              <w:right w:val="single" w:sz="8" w:space="0" w:color="auto"/>
            </w:tcBorders>
            <w:shd w:val="clear" w:color="000000" w:fill="FCD5B4"/>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r>
      <w:tr w:rsidR="000E56C2" w:rsidRPr="00A962D1" w:rsidTr="003A59B5">
        <w:trPr>
          <w:trHeight w:val="330"/>
        </w:trPr>
        <w:tc>
          <w:tcPr>
            <w:tcW w:w="686" w:type="pct"/>
            <w:vMerge/>
            <w:tcBorders>
              <w:top w:val="nil"/>
              <w:left w:val="single" w:sz="8" w:space="0" w:color="auto"/>
              <w:bottom w:val="nil"/>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1522" w:type="pct"/>
            <w:vMerge/>
            <w:tcBorders>
              <w:top w:val="nil"/>
              <w:left w:val="single" w:sz="8" w:space="0" w:color="auto"/>
              <w:bottom w:val="nil"/>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юридические лица</w:t>
            </w:r>
          </w:p>
        </w:tc>
        <w:tc>
          <w:tcPr>
            <w:tcW w:w="438" w:type="pct"/>
            <w:tcBorders>
              <w:top w:val="nil"/>
              <w:left w:val="nil"/>
              <w:bottom w:val="single" w:sz="8" w:space="0" w:color="auto"/>
              <w:right w:val="single" w:sz="8" w:space="0" w:color="auto"/>
            </w:tcBorders>
            <w:shd w:val="clear" w:color="000000" w:fill="FCD5B4"/>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000000" w:fill="FCD5B4"/>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000000" w:fill="FCD5B4"/>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000000" w:fill="FCD5B4"/>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467" w:type="pct"/>
            <w:tcBorders>
              <w:top w:val="nil"/>
              <w:left w:val="nil"/>
              <w:bottom w:val="single" w:sz="8" w:space="0" w:color="auto"/>
              <w:right w:val="single" w:sz="8" w:space="0" w:color="auto"/>
            </w:tcBorders>
            <w:shd w:val="clear" w:color="000000" w:fill="FCD5B4"/>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r>
      <w:tr w:rsidR="000E56C2" w:rsidRPr="00A962D1" w:rsidTr="003A59B5">
        <w:trPr>
          <w:trHeight w:val="585"/>
        </w:trPr>
        <w:tc>
          <w:tcPr>
            <w:tcW w:w="686" w:type="pct"/>
            <w:vMerge/>
            <w:tcBorders>
              <w:top w:val="nil"/>
              <w:left w:val="single" w:sz="8" w:space="0" w:color="auto"/>
              <w:bottom w:val="nil"/>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1522" w:type="pct"/>
            <w:vMerge/>
            <w:tcBorders>
              <w:top w:val="nil"/>
              <w:left w:val="single" w:sz="8" w:space="0" w:color="auto"/>
              <w:bottom w:val="nil"/>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средства от приносящей доход деятельности</w:t>
            </w:r>
          </w:p>
        </w:tc>
        <w:tc>
          <w:tcPr>
            <w:tcW w:w="438" w:type="pct"/>
            <w:tcBorders>
              <w:top w:val="nil"/>
              <w:left w:val="nil"/>
              <w:bottom w:val="single" w:sz="8" w:space="0" w:color="auto"/>
              <w:right w:val="single" w:sz="8" w:space="0" w:color="auto"/>
            </w:tcBorders>
            <w:shd w:val="clear" w:color="000000" w:fill="FCD5B4"/>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000000" w:fill="FCD5B4"/>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000000" w:fill="FCD5B4"/>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000000" w:fill="FCD5B4"/>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467" w:type="pct"/>
            <w:tcBorders>
              <w:top w:val="nil"/>
              <w:left w:val="nil"/>
              <w:bottom w:val="single" w:sz="8" w:space="0" w:color="auto"/>
              <w:right w:val="single" w:sz="8" w:space="0" w:color="auto"/>
            </w:tcBorders>
            <w:shd w:val="clear" w:color="000000" w:fill="FCD5B4"/>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r>
      <w:tr w:rsidR="000E56C2" w:rsidRPr="00A962D1" w:rsidTr="003A59B5">
        <w:trPr>
          <w:trHeight w:val="330"/>
        </w:trPr>
        <w:tc>
          <w:tcPr>
            <w:tcW w:w="686" w:type="pct"/>
            <w:vMerge w:val="restart"/>
            <w:tcBorders>
              <w:top w:val="nil"/>
              <w:left w:val="single" w:sz="8" w:space="0" w:color="auto"/>
              <w:bottom w:val="single" w:sz="8" w:space="0" w:color="000000"/>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 xml:space="preserve">Основное </w:t>
            </w:r>
            <w:r w:rsidRPr="00A962D1">
              <w:rPr>
                <w:rFonts w:ascii="Times New Roman" w:eastAsia="Times New Roman" w:hAnsi="Times New Roman"/>
                <w:color w:val="000000"/>
                <w:sz w:val="24"/>
                <w:szCs w:val="24"/>
              </w:rPr>
              <w:lastRenderedPageBreak/>
              <w:t>мероприятие 1.4.</w:t>
            </w:r>
          </w:p>
        </w:tc>
        <w:tc>
          <w:tcPr>
            <w:tcW w:w="1522" w:type="pct"/>
            <w:vMerge w:val="restart"/>
            <w:tcBorders>
              <w:top w:val="nil"/>
              <w:left w:val="single" w:sz="8" w:space="0" w:color="auto"/>
              <w:bottom w:val="single" w:sz="8" w:space="0" w:color="000000"/>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lastRenderedPageBreak/>
              <w:t xml:space="preserve">Реализация народных проектов в сфере </w:t>
            </w:r>
            <w:r w:rsidRPr="00A962D1">
              <w:rPr>
                <w:rFonts w:ascii="Times New Roman" w:eastAsia="Times New Roman" w:hAnsi="Times New Roman"/>
                <w:color w:val="000000"/>
                <w:sz w:val="24"/>
                <w:szCs w:val="24"/>
              </w:rPr>
              <w:lastRenderedPageBreak/>
              <w:t>физической культуры и спорта</w:t>
            </w: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lastRenderedPageBreak/>
              <w:t>Всего, в том числе:</w:t>
            </w:r>
          </w:p>
        </w:tc>
        <w:tc>
          <w:tcPr>
            <w:tcW w:w="438"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760,0</w:t>
            </w:r>
          </w:p>
        </w:tc>
        <w:tc>
          <w:tcPr>
            <w:tcW w:w="330"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360,0</w:t>
            </w:r>
          </w:p>
        </w:tc>
        <w:tc>
          <w:tcPr>
            <w:tcW w:w="330"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360</w:t>
            </w:r>
          </w:p>
        </w:tc>
        <w:tc>
          <w:tcPr>
            <w:tcW w:w="330"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467"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r>
      <w:tr w:rsidR="000E56C2" w:rsidRPr="00A962D1" w:rsidTr="003A59B5">
        <w:trPr>
          <w:trHeight w:val="330"/>
        </w:trPr>
        <w:tc>
          <w:tcPr>
            <w:tcW w:w="686"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1522"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федеральный бюджет</w:t>
            </w:r>
          </w:p>
        </w:tc>
        <w:tc>
          <w:tcPr>
            <w:tcW w:w="438"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467"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r>
      <w:tr w:rsidR="000E56C2" w:rsidRPr="00A962D1" w:rsidTr="003A59B5">
        <w:trPr>
          <w:trHeight w:val="630"/>
        </w:trPr>
        <w:tc>
          <w:tcPr>
            <w:tcW w:w="686"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1522"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республиканский бюджет Республики Коми</w:t>
            </w:r>
          </w:p>
        </w:tc>
        <w:tc>
          <w:tcPr>
            <w:tcW w:w="438"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640,0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300,0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300,0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467"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r>
      <w:tr w:rsidR="000E56C2" w:rsidRPr="00A962D1" w:rsidTr="003A59B5">
        <w:trPr>
          <w:trHeight w:val="960"/>
        </w:trPr>
        <w:tc>
          <w:tcPr>
            <w:tcW w:w="686"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1522"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бюджета муниципального района «Ижемский»</w:t>
            </w:r>
          </w:p>
        </w:tc>
        <w:tc>
          <w:tcPr>
            <w:tcW w:w="438"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120,0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60,0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60,0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467"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r>
      <w:tr w:rsidR="000E56C2" w:rsidRPr="00A962D1" w:rsidTr="003A59B5">
        <w:trPr>
          <w:trHeight w:val="645"/>
        </w:trPr>
        <w:tc>
          <w:tcPr>
            <w:tcW w:w="686"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1522"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бюджет сельских поселений</w:t>
            </w:r>
          </w:p>
        </w:tc>
        <w:tc>
          <w:tcPr>
            <w:tcW w:w="438"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467"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r>
      <w:tr w:rsidR="000E56C2" w:rsidRPr="00A962D1" w:rsidTr="003A59B5">
        <w:trPr>
          <w:trHeight w:val="645"/>
        </w:trPr>
        <w:tc>
          <w:tcPr>
            <w:tcW w:w="686"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1522"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государственные внебюджетные фонды</w:t>
            </w:r>
          </w:p>
        </w:tc>
        <w:tc>
          <w:tcPr>
            <w:tcW w:w="438"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467"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r>
      <w:tr w:rsidR="000E56C2" w:rsidRPr="00A962D1" w:rsidTr="003A59B5">
        <w:trPr>
          <w:trHeight w:val="330"/>
        </w:trPr>
        <w:tc>
          <w:tcPr>
            <w:tcW w:w="686"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1522"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юридические лица</w:t>
            </w:r>
          </w:p>
        </w:tc>
        <w:tc>
          <w:tcPr>
            <w:tcW w:w="438"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467"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r>
      <w:tr w:rsidR="000E56C2" w:rsidRPr="00A962D1" w:rsidTr="003A59B5">
        <w:trPr>
          <w:trHeight w:val="645"/>
        </w:trPr>
        <w:tc>
          <w:tcPr>
            <w:tcW w:w="686"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1522"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средства от приносящей доход деятельности</w:t>
            </w:r>
          </w:p>
        </w:tc>
        <w:tc>
          <w:tcPr>
            <w:tcW w:w="438"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467"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r>
      <w:tr w:rsidR="000E56C2" w:rsidRPr="00A962D1" w:rsidTr="003A59B5">
        <w:trPr>
          <w:trHeight w:val="330"/>
        </w:trPr>
        <w:tc>
          <w:tcPr>
            <w:tcW w:w="686" w:type="pct"/>
            <w:vMerge w:val="restart"/>
            <w:tcBorders>
              <w:top w:val="nil"/>
              <w:left w:val="single" w:sz="8" w:space="0" w:color="auto"/>
              <w:bottom w:val="single" w:sz="8" w:space="0" w:color="000000"/>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Основное мероприятие 2.1.</w:t>
            </w:r>
          </w:p>
        </w:tc>
        <w:tc>
          <w:tcPr>
            <w:tcW w:w="1522" w:type="pct"/>
            <w:vMerge w:val="restart"/>
            <w:tcBorders>
              <w:top w:val="nil"/>
              <w:left w:val="single" w:sz="8" w:space="0" w:color="auto"/>
              <w:bottom w:val="single" w:sz="8" w:space="0" w:color="000000"/>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Оказание муниципальных услуг (выполнение работ) учреждениями физкультурно-спортивной направленности</w:t>
            </w: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Всего, в том числе:</w:t>
            </w:r>
          </w:p>
        </w:tc>
        <w:tc>
          <w:tcPr>
            <w:tcW w:w="438"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3240,8</w:t>
            </w:r>
          </w:p>
        </w:tc>
        <w:tc>
          <w:tcPr>
            <w:tcW w:w="330"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2972,1</w:t>
            </w:r>
          </w:p>
        </w:tc>
        <w:tc>
          <w:tcPr>
            <w:tcW w:w="330"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2970,0</w:t>
            </w:r>
          </w:p>
        </w:tc>
        <w:tc>
          <w:tcPr>
            <w:tcW w:w="330"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2332,2</w:t>
            </w:r>
          </w:p>
        </w:tc>
        <w:tc>
          <w:tcPr>
            <w:tcW w:w="467"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2332,2</w:t>
            </w:r>
          </w:p>
        </w:tc>
      </w:tr>
      <w:tr w:rsidR="000E56C2" w:rsidRPr="00A962D1" w:rsidTr="003A59B5">
        <w:trPr>
          <w:trHeight w:val="330"/>
        </w:trPr>
        <w:tc>
          <w:tcPr>
            <w:tcW w:w="686"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1522"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федеральный бюджет</w:t>
            </w:r>
          </w:p>
        </w:tc>
        <w:tc>
          <w:tcPr>
            <w:tcW w:w="438"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467"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r>
      <w:tr w:rsidR="000E56C2" w:rsidRPr="00A962D1" w:rsidTr="003A59B5">
        <w:trPr>
          <w:trHeight w:val="960"/>
        </w:trPr>
        <w:tc>
          <w:tcPr>
            <w:tcW w:w="686"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1522"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республиканский бюджет Республики Коми</w:t>
            </w:r>
          </w:p>
        </w:tc>
        <w:tc>
          <w:tcPr>
            <w:tcW w:w="438"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467"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r>
      <w:tr w:rsidR="000E56C2" w:rsidRPr="00A962D1" w:rsidTr="003A59B5">
        <w:trPr>
          <w:trHeight w:val="960"/>
        </w:trPr>
        <w:tc>
          <w:tcPr>
            <w:tcW w:w="686"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1522"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бюджета муниципального района «Ижемский»</w:t>
            </w:r>
          </w:p>
        </w:tc>
        <w:tc>
          <w:tcPr>
            <w:tcW w:w="438"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3240,8</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2972,1</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2970,0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2332,2</w:t>
            </w:r>
          </w:p>
        </w:tc>
        <w:tc>
          <w:tcPr>
            <w:tcW w:w="467"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2332,2</w:t>
            </w:r>
          </w:p>
        </w:tc>
      </w:tr>
      <w:tr w:rsidR="000E56C2" w:rsidRPr="00A962D1" w:rsidTr="003A59B5">
        <w:trPr>
          <w:trHeight w:val="645"/>
        </w:trPr>
        <w:tc>
          <w:tcPr>
            <w:tcW w:w="686"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1522"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бюджет сельских поселений</w:t>
            </w:r>
          </w:p>
        </w:tc>
        <w:tc>
          <w:tcPr>
            <w:tcW w:w="438"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467"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r>
      <w:tr w:rsidR="000E56C2" w:rsidRPr="00A962D1" w:rsidTr="003A59B5">
        <w:trPr>
          <w:trHeight w:val="645"/>
        </w:trPr>
        <w:tc>
          <w:tcPr>
            <w:tcW w:w="686"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1522"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государственные внебюджетные фонды</w:t>
            </w:r>
          </w:p>
        </w:tc>
        <w:tc>
          <w:tcPr>
            <w:tcW w:w="438"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467"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r>
      <w:tr w:rsidR="000E56C2" w:rsidRPr="00A962D1" w:rsidTr="003A59B5">
        <w:trPr>
          <w:trHeight w:val="330"/>
        </w:trPr>
        <w:tc>
          <w:tcPr>
            <w:tcW w:w="686"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1522"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юридические лица</w:t>
            </w:r>
          </w:p>
        </w:tc>
        <w:tc>
          <w:tcPr>
            <w:tcW w:w="438"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467"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r>
      <w:tr w:rsidR="000E56C2" w:rsidRPr="00A962D1" w:rsidTr="003A59B5">
        <w:trPr>
          <w:trHeight w:val="645"/>
        </w:trPr>
        <w:tc>
          <w:tcPr>
            <w:tcW w:w="686"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1522"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средства от приносящей доход деятельности</w:t>
            </w:r>
          </w:p>
        </w:tc>
        <w:tc>
          <w:tcPr>
            <w:tcW w:w="438"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467"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r>
      <w:tr w:rsidR="000E56C2" w:rsidRPr="00A962D1" w:rsidTr="003A59B5">
        <w:trPr>
          <w:trHeight w:val="330"/>
        </w:trPr>
        <w:tc>
          <w:tcPr>
            <w:tcW w:w="686" w:type="pct"/>
            <w:vMerge w:val="restart"/>
            <w:tcBorders>
              <w:top w:val="nil"/>
              <w:left w:val="single" w:sz="8" w:space="0" w:color="auto"/>
              <w:bottom w:val="single" w:sz="8" w:space="0" w:color="000000"/>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Основное мероприятие 2.2.</w:t>
            </w:r>
          </w:p>
        </w:tc>
        <w:tc>
          <w:tcPr>
            <w:tcW w:w="1522" w:type="pct"/>
            <w:vMerge w:val="restart"/>
            <w:tcBorders>
              <w:top w:val="nil"/>
              <w:left w:val="single" w:sz="8" w:space="0" w:color="auto"/>
              <w:bottom w:val="single" w:sz="8" w:space="0" w:color="000000"/>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Укрепление материально-технической базы учреждений физкультурно-спортивной направленности</w:t>
            </w: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Всего, в том числе:</w:t>
            </w:r>
          </w:p>
        </w:tc>
        <w:tc>
          <w:tcPr>
            <w:tcW w:w="438"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141,9</w:t>
            </w:r>
          </w:p>
        </w:tc>
        <w:tc>
          <w:tcPr>
            <w:tcW w:w="330"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151,7</w:t>
            </w:r>
          </w:p>
        </w:tc>
        <w:tc>
          <w:tcPr>
            <w:tcW w:w="330"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2100,0</w:t>
            </w:r>
          </w:p>
        </w:tc>
        <w:tc>
          <w:tcPr>
            <w:tcW w:w="330"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467"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r>
      <w:tr w:rsidR="000E56C2" w:rsidRPr="00A962D1" w:rsidTr="003A59B5">
        <w:trPr>
          <w:trHeight w:val="330"/>
        </w:trPr>
        <w:tc>
          <w:tcPr>
            <w:tcW w:w="686"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1522"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федеральный бюджет</w:t>
            </w:r>
          </w:p>
        </w:tc>
        <w:tc>
          <w:tcPr>
            <w:tcW w:w="438"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467"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r>
      <w:tr w:rsidR="000E56C2" w:rsidRPr="00A962D1" w:rsidTr="003A59B5">
        <w:trPr>
          <w:trHeight w:val="675"/>
        </w:trPr>
        <w:tc>
          <w:tcPr>
            <w:tcW w:w="686"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1522"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республиканский бюджет Республики Коми</w:t>
            </w:r>
          </w:p>
        </w:tc>
        <w:tc>
          <w:tcPr>
            <w:tcW w:w="438"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467"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r>
      <w:tr w:rsidR="000E56C2" w:rsidRPr="00A962D1" w:rsidTr="003A59B5">
        <w:trPr>
          <w:trHeight w:val="960"/>
        </w:trPr>
        <w:tc>
          <w:tcPr>
            <w:tcW w:w="686"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1522"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бюджета муниципального района «Ижемский»</w:t>
            </w:r>
          </w:p>
        </w:tc>
        <w:tc>
          <w:tcPr>
            <w:tcW w:w="438"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141,9</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151,7</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2100,0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467"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r>
      <w:tr w:rsidR="000E56C2" w:rsidRPr="00A962D1" w:rsidTr="003A59B5">
        <w:trPr>
          <w:trHeight w:val="645"/>
        </w:trPr>
        <w:tc>
          <w:tcPr>
            <w:tcW w:w="686"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1522"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бюджет сельских поселений</w:t>
            </w:r>
          </w:p>
        </w:tc>
        <w:tc>
          <w:tcPr>
            <w:tcW w:w="438"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467"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r>
      <w:tr w:rsidR="000E56C2" w:rsidRPr="00A962D1" w:rsidTr="003A59B5">
        <w:trPr>
          <w:trHeight w:val="645"/>
        </w:trPr>
        <w:tc>
          <w:tcPr>
            <w:tcW w:w="686"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1522"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государственные внебюджетные фонды</w:t>
            </w:r>
          </w:p>
        </w:tc>
        <w:tc>
          <w:tcPr>
            <w:tcW w:w="438"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467"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r>
      <w:tr w:rsidR="000E56C2" w:rsidRPr="00A962D1" w:rsidTr="003A59B5">
        <w:trPr>
          <w:trHeight w:val="330"/>
        </w:trPr>
        <w:tc>
          <w:tcPr>
            <w:tcW w:w="686"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1522"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юридические лица</w:t>
            </w:r>
          </w:p>
        </w:tc>
        <w:tc>
          <w:tcPr>
            <w:tcW w:w="438"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467"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r>
      <w:tr w:rsidR="000E56C2" w:rsidRPr="00A962D1" w:rsidTr="003A59B5">
        <w:trPr>
          <w:trHeight w:val="645"/>
        </w:trPr>
        <w:tc>
          <w:tcPr>
            <w:tcW w:w="686"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1522"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средства от приносящей доход деятельности</w:t>
            </w:r>
          </w:p>
        </w:tc>
        <w:tc>
          <w:tcPr>
            <w:tcW w:w="438"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467"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r>
      <w:tr w:rsidR="000E56C2" w:rsidRPr="00A962D1" w:rsidTr="003A59B5">
        <w:trPr>
          <w:trHeight w:val="645"/>
        </w:trPr>
        <w:tc>
          <w:tcPr>
            <w:tcW w:w="686" w:type="pct"/>
            <w:vMerge w:val="restart"/>
            <w:tcBorders>
              <w:top w:val="nil"/>
              <w:left w:val="single" w:sz="8" w:space="0" w:color="auto"/>
              <w:bottom w:val="single" w:sz="8" w:space="0" w:color="000000"/>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Основное мероприятие 2.3.</w:t>
            </w:r>
          </w:p>
        </w:tc>
        <w:tc>
          <w:tcPr>
            <w:tcW w:w="1522" w:type="pct"/>
            <w:vMerge w:val="restart"/>
            <w:tcBorders>
              <w:top w:val="nil"/>
              <w:left w:val="single" w:sz="8" w:space="0" w:color="auto"/>
              <w:bottom w:val="single" w:sz="8" w:space="0" w:color="000000"/>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Оказание муниципальных  услуг (выполнение работ) учреждениями дополнительного образования детей физкультурно-спортивной направленности</w:t>
            </w: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Всего, в том числе:</w:t>
            </w:r>
          </w:p>
        </w:tc>
        <w:tc>
          <w:tcPr>
            <w:tcW w:w="438"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14135,0</w:t>
            </w:r>
          </w:p>
        </w:tc>
        <w:tc>
          <w:tcPr>
            <w:tcW w:w="330"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15114,5</w:t>
            </w:r>
          </w:p>
        </w:tc>
        <w:tc>
          <w:tcPr>
            <w:tcW w:w="330"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15573,5</w:t>
            </w:r>
          </w:p>
        </w:tc>
        <w:tc>
          <w:tcPr>
            <w:tcW w:w="330"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10068,2</w:t>
            </w:r>
          </w:p>
        </w:tc>
        <w:tc>
          <w:tcPr>
            <w:tcW w:w="467"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10716,6</w:t>
            </w:r>
          </w:p>
        </w:tc>
      </w:tr>
      <w:tr w:rsidR="000E56C2" w:rsidRPr="00A962D1" w:rsidTr="003A59B5">
        <w:trPr>
          <w:trHeight w:val="330"/>
        </w:trPr>
        <w:tc>
          <w:tcPr>
            <w:tcW w:w="686"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1522"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федеральный бюджет</w:t>
            </w:r>
          </w:p>
        </w:tc>
        <w:tc>
          <w:tcPr>
            <w:tcW w:w="438"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467"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r>
      <w:tr w:rsidR="000E56C2" w:rsidRPr="00A962D1" w:rsidTr="003A59B5">
        <w:trPr>
          <w:trHeight w:val="675"/>
        </w:trPr>
        <w:tc>
          <w:tcPr>
            <w:tcW w:w="686"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1522"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республиканский бюджет Республики Коми</w:t>
            </w:r>
          </w:p>
        </w:tc>
        <w:tc>
          <w:tcPr>
            <w:tcW w:w="438"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467"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r>
      <w:tr w:rsidR="000E56C2" w:rsidRPr="00A962D1" w:rsidTr="003A59B5">
        <w:trPr>
          <w:trHeight w:val="960"/>
        </w:trPr>
        <w:tc>
          <w:tcPr>
            <w:tcW w:w="686"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1522"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бюджета муниципального района «Ижемский»</w:t>
            </w:r>
          </w:p>
        </w:tc>
        <w:tc>
          <w:tcPr>
            <w:tcW w:w="438"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14135,0</w:t>
            </w:r>
          </w:p>
        </w:tc>
        <w:tc>
          <w:tcPr>
            <w:tcW w:w="330" w:type="pct"/>
            <w:tcBorders>
              <w:top w:val="nil"/>
              <w:left w:val="nil"/>
              <w:bottom w:val="single" w:sz="8" w:space="0" w:color="auto"/>
              <w:right w:val="single" w:sz="8" w:space="0" w:color="auto"/>
            </w:tcBorders>
            <w:shd w:val="clear" w:color="000000" w:fill="FFFFFF"/>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15114,5</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15573,5</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10068,2</w:t>
            </w:r>
          </w:p>
        </w:tc>
        <w:tc>
          <w:tcPr>
            <w:tcW w:w="467"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10716,6</w:t>
            </w:r>
          </w:p>
        </w:tc>
      </w:tr>
      <w:tr w:rsidR="000E56C2" w:rsidRPr="00A962D1" w:rsidTr="003A59B5">
        <w:trPr>
          <w:trHeight w:val="645"/>
        </w:trPr>
        <w:tc>
          <w:tcPr>
            <w:tcW w:w="686"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1522"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бюджет сельских поселений</w:t>
            </w:r>
          </w:p>
        </w:tc>
        <w:tc>
          <w:tcPr>
            <w:tcW w:w="438"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467"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r>
      <w:tr w:rsidR="000E56C2" w:rsidRPr="00A962D1" w:rsidTr="003A59B5">
        <w:trPr>
          <w:trHeight w:val="645"/>
        </w:trPr>
        <w:tc>
          <w:tcPr>
            <w:tcW w:w="686"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1522"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государственные внебюджетные фонды</w:t>
            </w:r>
          </w:p>
        </w:tc>
        <w:tc>
          <w:tcPr>
            <w:tcW w:w="438"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467"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r>
      <w:tr w:rsidR="000E56C2" w:rsidRPr="00A962D1" w:rsidTr="003A59B5">
        <w:trPr>
          <w:trHeight w:val="330"/>
        </w:trPr>
        <w:tc>
          <w:tcPr>
            <w:tcW w:w="686"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1522"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юридические лица</w:t>
            </w:r>
          </w:p>
        </w:tc>
        <w:tc>
          <w:tcPr>
            <w:tcW w:w="438"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467"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r>
      <w:tr w:rsidR="000E56C2" w:rsidRPr="00A962D1" w:rsidTr="003A59B5">
        <w:trPr>
          <w:trHeight w:val="645"/>
        </w:trPr>
        <w:tc>
          <w:tcPr>
            <w:tcW w:w="686"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1522"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средства от приносящей доход деятельности</w:t>
            </w:r>
          </w:p>
        </w:tc>
        <w:tc>
          <w:tcPr>
            <w:tcW w:w="438"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467"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r>
      <w:tr w:rsidR="000E56C2" w:rsidRPr="00A962D1" w:rsidTr="003A59B5">
        <w:trPr>
          <w:trHeight w:val="330"/>
        </w:trPr>
        <w:tc>
          <w:tcPr>
            <w:tcW w:w="686" w:type="pct"/>
            <w:vMerge w:val="restart"/>
            <w:tcBorders>
              <w:top w:val="nil"/>
              <w:left w:val="single" w:sz="8" w:space="0" w:color="auto"/>
              <w:bottom w:val="single" w:sz="8" w:space="0" w:color="000000"/>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Основное мероприятие 2.4.</w:t>
            </w:r>
          </w:p>
        </w:tc>
        <w:tc>
          <w:tcPr>
            <w:tcW w:w="1522" w:type="pct"/>
            <w:vMerge w:val="restart"/>
            <w:tcBorders>
              <w:top w:val="nil"/>
              <w:left w:val="single" w:sz="8" w:space="0" w:color="auto"/>
              <w:bottom w:val="single" w:sz="8" w:space="0" w:color="000000"/>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Ведомственная целевая программа «Развитие лыжных гонок и национальных видов спорта «Северное многоборье»</w:t>
            </w: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Всего, в том числе:</w:t>
            </w:r>
          </w:p>
        </w:tc>
        <w:tc>
          <w:tcPr>
            <w:tcW w:w="438"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1200,0</w:t>
            </w:r>
          </w:p>
        </w:tc>
        <w:tc>
          <w:tcPr>
            <w:tcW w:w="330"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1650,0</w:t>
            </w:r>
          </w:p>
        </w:tc>
        <w:tc>
          <w:tcPr>
            <w:tcW w:w="330"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1650,0</w:t>
            </w:r>
          </w:p>
        </w:tc>
        <w:tc>
          <w:tcPr>
            <w:tcW w:w="330"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467"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r>
      <w:tr w:rsidR="000E56C2" w:rsidRPr="00A962D1" w:rsidTr="003A59B5">
        <w:trPr>
          <w:trHeight w:val="330"/>
        </w:trPr>
        <w:tc>
          <w:tcPr>
            <w:tcW w:w="686"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1522"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федеральный бюджет</w:t>
            </w:r>
          </w:p>
        </w:tc>
        <w:tc>
          <w:tcPr>
            <w:tcW w:w="438"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467"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r>
      <w:tr w:rsidR="000E56C2" w:rsidRPr="00A962D1" w:rsidTr="003A59B5">
        <w:trPr>
          <w:trHeight w:val="600"/>
        </w:trPr>
        <w:tc>
          <w:tcPr>
            <w:tcW w:w="686"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1522"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республиканский бюджет Республики Коми</w:t>
            </w:r>
          </w:p>
        </w:tc>
        <w:tc>
          <w:tcPr>
            <w:tcW w:w="438"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467"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r>
      <w:tr w:rsidR="000E56C2" w:rsidRPr="00A962D1" w:rsidTr="003A59B5">
        <w:trPr>
          <w:trHeight w:val="960"/>
        </w:trPr>
        <w:tc>
          <w:tcPr>
            <w:tcW w:w="686"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1522"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бюджета муниципального района «Ижемский»</w:t>
            </w:r>
          </w:p>
        </w:tc>
        <w:tc>
          <w:tcPr>
            <w:tcW w:w="438"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1200,0</w:t>
            </w:r>
          </w:p>
        </w:tc>
        <w:tc>
          <w:tcPr>
            <w:tcW w:w="330" w:type="pct"/>
            <w:tcBorders>
              <w:top w:val="nil"/>
              <w:left w:val="nil"/>
              <w:bottom w:val="single" w:sz="8" w:space="0" w:color="auto"/>
              <w:right w:val="single" w:sz="8" w:space="0" w:color="auto"/>
            </w:tcBorders>
            <w:shd w:val="clear" w:color="000000" w:fill="FFFFFF"/>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1650,0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1650,0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467"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r>
      <w:tr w:rsidR="000E56C2" w:rsidRPr="00A962D1" w:rsidTr="003A59B5">
        <w:trPr>
          <w:trHeight w:val="645"/>
        </w:trPr>
        <w:tc>
          <w:tcPr>
            <w:tcW w:w="686"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1522"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бюджет сельских поселений</w:t>
            </w:r>
          </w:p>
        </w:tc>
        <w:tc>
          <w:tcPr>
            <w:tcW w:w="438"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467"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r>
      <w:tr w:rsidR="000E56C2" w:rsidRPr="00A962D1" w:rsidTr="003A59B5">
        <w:trPr>
          <w:trHeight w:val="645"/>
        </w:trPr>
        <w:tc>
          <w:tcPr>
            <w:tcW w:w="686"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1522"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государственные внебюджетные фонды</w:t>
            </w:r>
          </w:p>
        </w:tc>
        <w:tc>
          <w:tcPr>
            <w:tcW w:w="438"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467"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r>
      <w:tr w:rsidR="000E56C2" w:rsidRPr="00A962D1" w:rsidTr="003A59B5">
        <w:trPr>
          <w:trHeight w:val="330"/>
        </w:trPr>
        <w:tc>
          <w:tcPr>
            <w:tcW w:w="686"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1522"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юридические лица</w:t>
            </w:r>
          </w:p>
        </w:tc>
        <w:tc>
          <w:tcPr>
            <w:tcW w:w="438"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467"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r>
      <w:tr w:rsidR="000E56C2" w:rsidRPr="00A962D1" w:rsidTr="003A59B5">
        <w:trPr>
          <w:trHeight w:val="645"/>
        </w:trPr>
        <w:tc>
          <w:tcPr>
            <w:tcW w:w="686"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1522"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средства от приносящей доход деятельности</w:t>
            </w:r>
          </w:p>
        </w:tc>
        <w:tc>
          <w:tcPr>
            <w:tcW w:w="438"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467"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r>
      <w:tr w:rsidR="000E56C2" w:rsidRPr="00A962D1" w:rsidTr="003A59B5">
        <w:trPr>
          <w:trHeight w:val="330"/>
        </w:trPr>
        <w:tc>
          <w:tcPr>
            <w:tcW w:w="686" w:type="pct"/>
            <w:vMerge w:val="restart"/>
            <w:tcBorders>
              <w:top w:val="nil"/>
              <w:left w:val="single" w:sz="8" w:space="0" w:color="auto"/>
              <w:bottom w:val="single" w:sz="8" w:space="0" w:color="000000"/>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Основное мероприятие 2.5.</w:t>
            </w:r>
          </w:p>
        </w:tc>
        <w:tc>
          <w:tcPr>
            <w:tcW w:w="1522" w:type="pct"/>
            <w:vMerge w:val="restart"/>
            <w:tcBorders>
              <w:top w:val="nil"/>
              <w:left w:val="single" w:sz="8" w:space="0" w:color="auto"/>
              <w:bottom w:val="single" w:sz="8" w:space="0" w:color="000000"/>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Обеспечение роста уровня оплаты туда работников муниципальных учреждений дополнительного образования</w:t>
            </w: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Всего, в том числе:</w:t>
            </w:r>
          </w:p>
        </w:tc>
        <w:tc>
          <w:tcPr>
            <w:tcW w:w="438"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1036,1</w:t>
            </w:r>
          </w:p>
        </w:tc>
        <w:tc>
          <w:tcPr>
            <w:tcW w:w="330"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467"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r>
      <w:tr w:rsidR="000E56C2" w:rsidRPr="00A962D1" w:rsidTr="003A59B5">
        <w:trPr>
          <w:trHeight w:val="330"/>
        </w:trPr>
        <w:tc>
          <w:tcPr>
            <w:tcW w:w="686"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1522"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федеральный бюджет</w:t>
            </w:r>
          </w:p>
        </w:tc>
        <w:tc>
          <w:tcPr>
            <w:tcW w:w="438"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467"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r>
      <w:tr w:rsidR="000E56C2" w:rsidRPr="00A962D1" w:rsidTr="003A59B5">
        <w:trPr>
          <w:trHeight w:val="600"/>
        </w:trPr>
        <w:tc>
          <w:tcPr>
            <w:tcW w:w="686"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1522"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республиканский бюджет Республики Коми</w:t>
            </w:r>
          </w:p>
        </w:tc>
        <w:tc>
          <w:tcPr>
            <w:tcW w:w="438"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1027,1</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467"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r>
      <w:tr w:rsidR="000E56C2" w:rsidRPr="00A962D1" w:rsidTr="003A59B5">
        <w:trPr>
          <w:trHeight w:val="960"/>
        </w:trPr>
        <w:tc>
          <w:tcPr>
            <w:tcW w:w="686"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1522"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бюджета муниципального района «Ижемский»</w:t>
            </w:r>
          </w:p>
        </w:tc>
        <w:tc>
          <w:tcPr>
            <w:tcW w:w="438"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000000" w:fill="FFFFFF"/>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9,0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467"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r>
      <w:tr w:rsidR="000E56C2" w:rsidRPr="00A962D1" w:rsidTr="003A59B5">
        <w:trPr>
          <w:trHeight w:val="645"/>
        </w:trPr>
        <w:tc>
          <w:tcPr>
            <w:tcW w:w="686"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1522"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бюджет сельских поселений</w:t>
            </w:r>
          </w:p>
        </w:tc>
        <w:tc>
          <w:tcPr>
            <w:tcW w:w="438"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467"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r>
      <w:tr w:rsidR="000E56C2" w:rsidRPr="00A962D1" w:rsidTr="003A59B5">
        <w:trPr>
          <w:trHeight w:val="645"/>
        </w:trPr>
        <w:tc>
          <w:tcPr>
            <w:tcW w:w="686"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1522"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государственные внебюджетные фонды</w:t>
            </w:r>
          </w:p>
        </w:tc>
        <w:tc>
          <w:tcPr>
            <w:tcW w:w="438"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467"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r>
      <w:tr w:rsidR="000E56C2" w:rsidRPr="00A962D1" w:rsidTr="003A59B5">
        <w:trPr>
          <w:trHeight w:val="330"/>
        </w:trPr>
        <w:tc>
          <w:tcPr>
            <w:tcW w:w="686"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1522"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юридические лица</w:t>
            </w:r>
          </w:p>
        </w:tc>
        <w:tc>
          <w:tcPr>
            <w:tcW w:w="438"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467"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r>
      <w:tr w:rsidR="000E56C2" w:rsidRPr="00A962D1" w:rsidTr="003A59B5">
        <w:trPr>
          <w:trHeight w:val="645"/>
        </w:trPr>
        <w:tc>
          <w:tcPr>
            <w:tcW w:w="686"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1522"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средства от приносящей доход деятельности</w:t>
            </w:r>
          </w:p>
        </w:tc>
        <w:tc>
          <w:tcPr>
            <w:tcW w:w="438"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467"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r>
      <w:tr w:rsidR="000E56C2" w:rsidRPr="00A962D1" w:rsidTr="003A59B5">
        <w:trPr>
          <w:trHeight w:val="15"/>
        </w:trPr>
        <w:tc>
          <w:tcPr>
            <w:tcW w:w="686" w:type="pct"/>
            <w:tcBorders>
              <w:top w:val="nil"/>
              <w:left w:val="single" w:sz="8" w:space="0" w:color="auto"/>
              <w:bottom w:val="nil"/>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Основное мероприятие 3.1.</w:t>
            </w:r>
          </w:p>
        </w:tc>
        <w:tc>
          <w:tcPr>
            <w:tcW w:w="1522" w:type="pct"/>
            <w:tcBorders>
              <w:top w:val="nil"/>
              <w:left w:val="nil"/>
              <w:bottom w:val="nil"/>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Организация подготовки и переподготовки специалистов в сфере физической культуры и спорта</w:t>
            </w: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Всего, в том числе:</w:t>
            </w:r>
          </w:p>
        </w:tc>
        <w:tc>
          <w:tcPr>
            <w:tcW w:w="438"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467"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r>
      <w:tr w:rsidR="000E56C2" w:rsidRPr="00A962D1" w:rsidTr="003A59B5">
        <w:trPr>
          <w:trHeight w:val="15"/>
        </w:trPr>
        <w:tc>
          <w:tcPr>
            <w:tcW w:w="686" w:type="pct"/>
            <w:tcBorders>
              <w:top w:val="nil"/>
              <w:left w:val="single" w:sz="8" w:space="0" w:color="auto"/>
              <w:bottom w:val="nil"/>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Основное мероприятие 3.2.</w:t>
            </w:r>
          </w:p>
        </w:tc>
        <w:tc>
          <w:tcPr>
            <w:tcW w:w="1522" w:type="pct"/>
            <w:tcBorders>
              <w:top w:val="nil"/>
              <w:left w:val="nil"/>
              <w:bottom w:val="nil"/>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Подготовка высококвалифицированных тренерских кадров для системы подготовки спортивного резерва</w:t>
            </w: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Всего, в том числе:</w:t>
            </w:r>
          </w:p>
        </w:tc>
        <w:tc>
          <w:tcPr>
            <w:tcW w:w="438"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467"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r>
      <w:tr w:rsidR="000E56C2" w:rsidRPr="00A962D1" w:rsidTr="003A59B5">
        <w:trPr>
          <w:trHeight w:val="330"/>
        </w:trPr>
        <w:tc>
          <w:tcPr>
            <w:tcW w:w="686" w:type="pct"/>
            <w:vMerge w:val="restart"/>
            <w:tcBorders>
              <w:top w:val="nil"/>
              <w:left w:val="single" w:sz="8" w:space="0" w:color="auto"/>
              <w:bottom w:val="single" w:sz="8" w:space="0" w:color="000000"/>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Основное мероприятие 4.1.</w:t>
            </w:r>
          </w:p>
        </w:tc>
        <w:tc>
          <w:tcPr>
            <w:tcW w:w="1522" w:type="pct"/>
            <w:vMerge w:val="restart"/>
            <w:tcBorders>
              <w:top w:val="nil"/>
              <w:left w:val="single" w:sz="8" w:space="0" w:color="auto"/>
              <w:bottom w:val="single" w:sz="8" w:space="0" w:color="000000"/>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Пропаганда и популяризация физической культуры и спорта среди населения Ижемского района</w:t>
            </w: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Всего, в том числе:</w:t>
            </w:r>
          </w:p>
        </w:tc>
        <w:tc>
          <w:tcPr>
            <w:tcW w:w="438"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30,3</w:t>
            </w:r>
          </w:p>
        </w:tc>
        <w:tc>
          <w:tcPr>
            <w:tcW w:w="330"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2,9</w:t>
            </w:r>
          </w:p>
        </w:tc>
        <w:tc>
          <w:tcPr>
            <w:tcW w:w="330"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467"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r>
      <w:tr w:rsidR="000E56C2" w:rsidRPr="00A962D1" w:rsidTr="003A59B5">
        <w:trPr>
          <w:trHeight w:val="330"/>
        </w:trPr>
        <w:tc>
          <w:tcPr>
            <w:tcW w:w="686"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1522"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федеральный бюджет</w:t>
            </w:r>
          </w:p>
        </w:tc>
        <w:tc>
          <w:tcPr>
            <w:tcW w:w="438"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467"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r>
      <w:tr w:rsidR="000E56C2" w:rsidRPr="00A962D1" w:rsidTr="003A59B5">
        <w:trPr>
          <w:trHeight w:val="645"/>
        </w:trPr>
        <w:tc>
          <w:tcPr>
            <w:tcW w:w="686"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1522"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республиканский бюджет Республики Коми</w:t>
            </w:r>
          </w:p>
        </w:tc>
        <w:tc>
          <w:tcPr>
            <w:tcW w:w="438"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467"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r>
      <w:tr w:rsidR="000E56C2" w:rsidRPr="00A962D1" w:rsidTr="003A59B5">
        <w:trPr>
          <w:trHeight w:val="960"/>
        </w:trPr>
        <w:tc>
          <w:tcPr>
            <w:tcW w:w="686"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1522"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бюджета муниципального района «Ижемский»</w:t>
            </w:r>
          </w:p>
        </w:tc>
        <w:tc>
          <w:tcPr>
            <w:tcW w:w="438"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30,3</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2,9</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467"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r>
      <w:tr w:rsidR="000E56C2" w:rsidRPr="00A962D1" w:rsidTr="003A59B5">
        <w:trPr>
          <w:trHeight w:val="645"/>
        </w:trPr>
        <w:tc>
          <w:tcPr>
            <w:tcW w:w="686"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1522"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бюджет сельских поселений</w:t>
            </w:r>
          </w:p>
        </w:tc>
        <w:tc>
          <w:tcPr>
            <w:tcW w:w="438"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467"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r>
      <w:tr w:rsidR="000E56C2" w:rsidRPr="00A962D1" w:rsidTr="003A59B5">
        <w:trPr>
          <w:trHeight w:val="645"/>
        </w:trPr>
        <w:tc>
          <w:tcPr>
            <w:tcW w:w="686"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1522"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государственные внебюджетные фонды</w:t>
            </w:r>
          </w:p>
        </w:tc>
        <w:tc>
          <w:tcPr>
            <w:tcW w:w="438"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467"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r>
      <w:tr w:rsidR="000E56C2" w:rsidRPr="00A962D1" w:rsidTr="003A59B5">
        <w:trPr>
          <w:trHeight w:val="330"/>
        </w:trPr>
        <w:tc>
          <w:tcPr>
            <w:tcW w:w="686"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1522"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юридические лица</w:t>
            </w:r>
          </w:p>
        </w:tc>
        <w:tc>
          <w:tcPr>
            <w:tcW w:w="438"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467"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r>
      <w:tr w:rsidR="000E56C2" w:rsidRPr="00A962D1" w:rsidTr="003A59B5">
        <w:trPr>
          <w:trHeight w:val="645"/>
        </w:trPr>
        <w:tc>
          <w:tcPr>
            <w:tcW w:w="686"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1522"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средства от приносящей доход деятельности</w:t>
            </w:r>
          </w:p>
        </w:tc>
        <w:tc>
          <w:tcPr>
            <w:tcW w:w="438"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467"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r>
      <w:tr w:rsidR="000E56C2" w:rsidRPr="00A962D1" w:rsidTr="003A59B5">
        <w:trPr>
          <w:trHeight w:val="330"/>
        </w:trPr>
        <w:tc>
          <w:tcPr>
            <w:tcW w:w="686" w:type="pct"/>
            <w:vMerge w:val="restart"/>
            <w:tcBorders>
              <w:top w:val="nil"/>
              <w:left w:val="single" w:sz="8" w:space="0" w:color="auto"/>
              <w:bottom w:val="single" w:sz="8" w:space="0" w:color="000000"/>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 xml:space="preserve">Основное </w:t>
            </w:r>
            <w:r w:rsidRPr="00A962D1">
              <w:rPr>
                <w:rFonts w:ascii="Times New Roman" w:eastAsia="Times New Roman" w:hAnsi="Times New Roman"/>
                <w:color w:val="000000"/>
                <w:sz w:val="24"/>
                <w:szCs w:val="24"/>
              </w:rPr>
              <w:lastRenderedPageBreak/>
              <w:t>мероприятие 5.1.</w:t>
            </w:r>
          </w:p>
        </w:tc>
        <w:tc>
          <w:tcPr>
            <w:tcW w:w="1522" w:type="pct"/>
            <w:vMerge w:val="restart"/>
            <w:tcBorders>
              <w:top w:val="nil"/>
              <w:left w:val="single" w:sz="8" w:space="0" w:color="auto"/>
              <w:bottom w:val="single" w:sz="8" w:space="0" w:color="000000"/>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lastRenderedPageBreak/>
              <w:t xml:space="preserve">Организация, проведение официальных </w:t>
            </w:r>
            <w:r w:rsidRPr="00A962D1">
              <w:rPr>
                <w:rFonts w:ascii="Times New Roman" w:eastAsia="Times New Roman" w:hAnsi="Times New Roman"/>
                <w:color w:val="000000"/>
                <w:sz w:val="24"/>
                <w:szCs w:val="24"/>
              </w:rPr>
              <w:lastRenderedPageBreak/>
              <w:t>физкультурно-оздоровительных  и спортивных мероприятий для населения, в том числе для  лиц с ограниченными возможностями здоровья</w:t>
            </w: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lastRenderedPageBreak/>
              <w:t>Всего, в том числе:</w:t>
            </w:r>
          </w:p>
        </w:tc>
        <w:tc>
          <w:tcPr>
            <w:tcW w:w="438"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500,0</w:t>
            </w:r>
          </w:p>
        </w:tc>
        <w:tc>
          <w:tcPr>
            <w:tcW w:w="330"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230,2</w:t>
            </w:r>
          </w:p>
        </w:tc>
        <w:tc>
          <w:tcPr>
            <w:tcW w:w="330"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538,6</w:t>
            </w:r>
          </w:p>
        </w:tc>
        <w:tc>
          <w:tcPr>
            <w:tcW w:w="330"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30,0</w:t>
            </w:r>
          </w:p>
        </w:tc>
        <w:tc>
          <w:tcPr>
            <w:tcW w:w="467"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30,0</w:t>
            </w:r>
          </w:p>
        </w:tc>
      </w:tr>
      <w:tr w:rsidR="000E56C2" w:rsidRPr="00A962D1" w:rsidTr="003A59B5">
        <w:trPr>
          <w:trHeight w:val="330"/>
        </w:trPr>
        <w:tc>
          <w:tcPr>
            <w:tcW w:w="686"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1522"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федеральный бюджет</w:t>
            </w:r>
          </w:p>
        </w:tc>
        <w:tc>
          <w:tcPr>
            <w:tcW w:w="438"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467"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r>
      <w:tr w:rsidR="000E56C2" w:rsidRPr="00A962D1" w:rsidTr="003A59B5">
        <w:trPr>
          <w:trHeight w:val="585"/>
        </w:trPr>
        <w:tc>
          <w:tcPr>
            <w:tcW w:w="686"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1522"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республиканский бюджет Республики Коми</w:t>
            </w:r>
          </w:p>
        </w:tc>
        <w:tc>
          <w:tcPr>
            <w:tcW w:w="438"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467"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r>
      <w:tr w:rsidR="000E56C2" w:rsidRPr="00A962D1" w:rsidTr="003A59B5">
        <w:trPr>
          <w:trHeight w:val="960"/>
        </w:trPr>
        <w:tc>
          <w:tcPr>
            <w:tcW w:w="686"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1522"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бюджета муниципального района «Ижемский»</w:t>
            </w:r>
          </w:p>
        </w:tc>
        <w:tc>
          <w:tcPr>
            <w:tcW w:w="438"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500,0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230,2</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538,6</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30,0</w:t>
            </w:r>
          </w:p>
        </w:tc>
        <w:tc>
          <w:tcPr>
            <w:tcW w:w="467"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30,0</w:t>
            </w:r>
          </w:p>
        </w:tc>
      </w:tr>
      <w:tr w:rsidR="000E56C2" w:rsidRPr="00A962D1" w:rsidTr="003A59B5">
        <w:trPr>
          <w:trHeight w:val="645"/>
        </w:trPr>
        <w:tc>
          <w:tcPr>
            <w:tcW w:w="686"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1522"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бюджет сельских поселений</w:t>
            </w:r>
          </w:p>
        </w:tc>
        <w:tc>
          <w:tcPr>
            <w:tcW w:w="438"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467"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r>
      <w:tr w:rsidR="000E56C2" w:rsidRPr="00A962D1" w:rsidTr="003A59B5">
        <w:trPr>
          <w:trHeight w:val="645"/>
        </w:trPr>
        <w:tc>
          <w:tcPr>
            <w:tcW w:w="686"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1522"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государственные внебюджетные фонды</w:t>
            </w:r>
          </w:p>
        </w:tc>
        <w:tc>
          <w:tcPr>
            <w:tcW w:w="438"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467"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r>
      <w:tr w:rsidR="000E56C2" w:rsidRPr="00A962D1" w:rsidTr="003A59B5">
        <w:trPr>
          <w:trHeight w:val="330"/>
        </w:trPr>
        <w:tc>
          <w:tcPr>
            <w:tcW w:w="686"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1522"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юридические лица</w:t>
            </w:r>
          </w:p>
        </w:tc>
        <w:tc>
          <w:tcPr>
            <w:tcW w:w="438"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467"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r>
      <w:tr w:rsidR="000E56C2" w:rsidRPr="00A962D1" w:rsidTr="003A59B5">
        <w:trPr>
          <w:trHeight w:val="645"/>
        </w:trPr>
        <w:tc>
          <w:tcPr>
            <w:tcW w:w="686"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1522"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средства от приносящей доход деятельности</w:t>
            </w:r>
          </w:p>
        </w:tc>
        <w:tc>
          <w:tcPr>
            <w:tcW w:w="438"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467"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r>
      <w:tr w:rsidR="000E56C2" w:rsidRPr="00A962D1" w:rsidTr="003A59B5">
        <w:trPr>
          <w:trHeight w:val="600"/>
        </w:trPr>
        <w:tc>
          <w:tcPr>
            <w:tcW w:w="686" w:type="pct"/>
            <w:vMerge w:val="restart"/>
            <w:tcBorders>
              <w:top w:val="nil"/>
              <w:left w:val="single" w:sz="8" w:space="0" w:color="auto"/>
              <w:bottom w:val="single" w:sz="8" w:space="0" w:color="000000"/>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Основное мероприятие 5.2.</w:t>
            </w:r>
          </w:p>
        </w:tc>
        <w:tc>
          <w:tcPr>
            <w:tcW w:w="1522" w:type="pct"/>
            <w:vMerge w:val="restart"/>
            <w:tcBorders>
              <w:top w:val="nil"/>
              <w:left w:val="single" w:sz="8" w:space="0" w:color="auto"/>
              <w:bottom w:val="single" w:sz="8" w:space="0" w:color="000000"/>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Организация, проведение официальных муниципальных соревнований  для выявления перспективных и талантливых спортсменов, а также обеспечения участия спортсменов муниципального района «Ижемский» в официальных межмуниципальных, республиканских, межрегиональных, всероссийских соревнованиях</w:t>
            </w: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Всего, в том числе:</w:t>
            </w:r>
          </w:p>
        </w:tc>
        <w:tc>
          <w:tcPr>
            <w:tcW w:w="438"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839,6</w:t>
            </w:r>
          </w:p>
        </w:tc>
        <w:tc>
          <w:tcPr>
            <w:tcW w:w="330"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1232,6</w:t>
            </w:r>
          </w:p>
        </w:tc>
        <w:tc>
          <w:tcPr>
            <w:tcW w:w="330"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937,2</w:t>
            </w:r>
          </w:p>
        </w:tc>
        <w:tc>
          <w:tcPr>
            <w:tcW w:w="330"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331,4</w:t>
            </w:r>
          </w:p>
        </w:tc>
        <w:tc>
          <w:tcPr>
            <w:tcW w:w="467"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471,4</w:t>
            </w:r>
          </w:p>
        </w:tc>
      </w:tr>
      <w:tr w:rsidR="000E56C2" w:rsidRPr="00A962D1" w:rsidTr="003A59B5">
        <w:trPr>
          <w:trHeight w:val="330"/>
        </w:trPr>
        <w:tc>
          <w:tcPr>
            <w:tcW w:w="686"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1522"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федеральный бюджет</w:t>
            </w:r>
          </w:p>
        </w:tc>
        <w:tc>
          <w:tcPr>
            <w:tcW w:w="438"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467"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r>
      <w:tr w:rsidR="000E56C2" w:rsidRPr="00A962D1" w:rsidTr="003A59B5">
        <w:trPr>
          <w:trHeight w:val="675"/>
        </w:trPr>
        <w:tc>
          <w:tcPr>
            <w:tcW w:w="686"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1522"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республиканский бюджет Республики Коми</w:t>
            </w:r>
          </w:p>
        </w:tc>
        <w:tc>
          <w:tcPr>
            <w:tcW w:w="438"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467"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r>
      <w:tr w:rsidR="000E56C2" w:rsidRPr="00A962D1" w:rsidTr="003A59B5">
        <w:trPr>
          <w:trHeight w:val="960"/>
        </w:trPr>
        <w:tc>
          <w:tcPr>
            <w:tcW w:w="686"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1522"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бюджета муниципального района «Ижемский»</w:t>
            </w:r>
          </w:p>
        </w:tc>
        <w:tc>
          <w:tcPr>
            <w:tcW w:w="438"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839,6</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1232,6</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937,2</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331,4</w:t>
            </w:r>
          </w:p>
        </w:tc>
        <w:tc>
          <w:tcPr>
            <w:tcW w:w="467"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471,4</w:t>
            </w:r>
          </w:p>
        </w:tc>
      </w:tr>
      <w:tr w:rsidR="000E56C2" w:rsidRPr="00A962D1" w:rsidTr="003A59B5">
        <w:trPr>
          <w:trHeight w:val="645"/>
        </w:trPr>
        <w:tc>
          <w:tcPr>
            <w:tcW w:w="686"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1522"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бюджет сельских поселений</w:t>
            </w:r>
          </w:p>
        </w:tc>
        <w:tc>
          <w:tcPr>
            <w:tcW w:w="438"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467"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r>
      <w:tr w:rsidR="000E56C2" w:rsidRPr="00A962D1" w:rsidTr="003A59B5">
        <w:trPr>
          <w:trHeight w:val="645"/>
        </w:trPr>
        <w:tc>
          <w:tcPr>
            <w:tcW w:w="686"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1522"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государственные внебюджетные фонды</w:t>
            </w:r>
          </w:p>
        </w:tc>
        <w:tc>
          <w:tcPr>
            <w:tcW w:w="438"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467"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r>
      <w:tr w:rsidR="000E56C2" w:rsidRPr="00A962D1" w:rsidTr="003A59B5">
        <w:trPr>
          <w:trHeight w:val="330"/>
        </w:trPr>
        <w:tc>
          <w:tcPr>
            <w:tcW w:w="686"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1522"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юридические лица</w:t>
            </w:r>
          </w:p>
        </w:tc>
        <w:tc>
          <w:tcPr>
            <w:tcW w:w="438"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467"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r>
      <w:tr w:rsidR="000E56C2" w:rsidRPr="00A962D1" w:rsidTr="003A59B5">
        <w:trPr>
          <w:trHeight w:val="645"/>
        </w:trPr>
        <w:tc>
          <w:tcPr>
            <w:tcW w:w="686"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1522"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средства от приносящей доход деятельности</w:t>
            </w:r>
          </w:p>
        </w:tc>
        <w:tc>
          <w:tcPr>
            <w:tcW w:w="438"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467"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r>
      <w:tr w:rsidR="000E56C2" w:rsidRPr="00A962D1" w:rsidTr="003A59B5">
        <w:trPr>
          <w:trHeight w:val="330"/>
        </w:trPr>
        <w:tc>
          <w:tcPr>
            <w:tcW w:w="686" w:type="pct"/>
            <w:vMerge w:val="restart"/>
            <w:tcBorders>
              <w:top w:val="nil"/>
              <w:left w:val="single" w:sz="8" w:space="0" w:color="auto"/>
              <w:bottom w:val="single" w:sz="8" w:space="0" w:color="000000"/>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Основное мероприятие 6.1.</w:t>
            </w:r>
          </w:p>
        </w:tc>
        <w:tc>
          <w:tcPr>
            <w:tcW w:w="1522" w:type="pct"/>
            <w:vMerge w:val="restart"/>
            <w:tcBorders>
              <w:top w:val="nil"/>
              <w:left w:val="single" w:sz="8" w:space="0" w:color="auto"/>
              <w:bottom w:val="single" w:sz="8" w:space="0" w:color="000000"/>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Руководство и управление в сфере установленных функций органов местного самоуправления</w:t>
            </w: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Всего, в том числе:</w:t>
            </w:r>
          </w:p>
        </w:tc>
        <w:tc>
          <w:tcPr>
            <w:tcW w:w="438"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2452,0</w:t>
            </w:r>
          </w:p>
        </w:tc>
        <w:tc>
          <w:tcPr>
            <w:tcW w:w="330"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2342,3</w:t>
            </w:r>
          </w:p>
        </w:tc>
        <w:tc>
          <w:tcPr>
            <w:tcW w:w="330"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2314,1</w:t>
            </w:r>
          </w:p>
        </w:tc>
        <w:tc>
          <w:tcPr>
            <w:tcW w:w="330"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2116,4</w:t>
            </w:r>
          </w:p>
        </w:tc>
        <w:tc>
          <w:tcPr>
            <w:tcW w:w="467"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2116,4</w:t>
            </w:r>
          </w:p>
        </w:tc>
      </w:tr>
      <w:tr w:rsidR="000E56C2" w:rsidRPr="00A962D1" w:rsidTr="003A59B5">
        <w:trPr>
          <w:trHeight w:val="330"/>
        </w:trPr>
        <w:tc>
          <w:tcPr>
            <w:tcW w:w="686"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1522"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федеральный бюджет</w:t>
            </w:r>
          </w:p>
        </w:tc>
        <w:tc>
          <w:tcPr>
            <w:tcW w:w="438"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467"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r>
      <w:tr w:rsidR="000E56C2" w:rsidRPr="00A962D1" w:rsidTr="003A59B5">
        <w:trPr>
          <w:trHeight w:val="615"/>
        </w:trPr>
        <w:tc>
          <w:tcPr>
            <w:tcW w:w="686"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1522"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республиканский бюджет Республики Коми</w:t>
            </w:r>
          </w:p>
        </w:tc>
        <w:tc>
          <w:tcPr>
            <w:tcW w:w="438"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467"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r>
      <w:tr w:rsidR="000E56C2" w:rsidRPr="00A962D1" w:rsidTr="003A59B5">
        <w:trPr>
          <w:trHeight w:val="960"/>
        </w:trPr>
        <w:tc>
          <w:tcPr>
            <w:tcW w:w="686"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1522"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бюджета муниципального района «Ижемский»</w:t>
            </w:r>
          </w:p>
        </w:tc>
        <w:tc>
          <w:tcPr>
            <w:tcW w:w="438"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2452,0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2342,3</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2314,1</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2116,4</w:t>
            </w:r>
          </w:p>
        </w:tc>
        <w:tc>
          <w:tcPr>
            <w:tcW w:w="467"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2116,4</w:t>
            </w:r>
          </w:p>
        </w:tc>
      </w:tr>
      <w:tr w:rsidR="000E56C2" w:rsidRPr="00A962D1" w:rsidTr="003A59B5">
        <w:trPr>
          <w:trHeight w:val="645"/>
        </w:trPr>
        <w:tc>
          <w:tcPr>
            <w:tcW w:w="686"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1522"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бюджет сельских поселений</w:t>
            </w:r>
          </w:p>
        </w:tc>
        <w:tc>
          <w:tcPr>
            <w:tcW w:w="438"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467"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r>
      <w:tr w:rsidR="000E56C2" w:rsidRPr="00A962D1" w:rsidTr="003A59B5">
        <w:trPr>
          <w:trHeight w:val="645"/>
        </w:trPr>
        <w:tc>
          <w:tcPr>
            <w:tcW w:w="686"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1522"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государственные внебюджетные фонды</w:t>
            </w:r>
          </w:p>
        </w:tc>
        <w:tc>
          <w:tcPr>
            <w:tcW w:w="438"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467"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r>
      <w:tr w:rsidR="000E56C2" w:rsidRPr="00A962D1" w:rsidTr="003A59B5">
        <w:trPr>
          <w:trHeight w:val="330"/>
        </w:trPr>
        <w:tc>
          <w:tcPr>
            <w:tcW w:w="686"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1522"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юридические лица</w:t>
            </w:r>
          </w:p>
        </w:tc>
        <w:tc>
          <w:tcPr>
            <w:tcW w:w="438"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467"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r>
      <w:tr w:rsidR="000E56C2" w:rsidRPr="00A962D1" w:rsidTr="003A59B5">
        <w:trPr>
          <w:trHeight w:val="645"/>
        </w:trPr>
        <w:tc>
          <w:tcPr>
            <w:tcW w:w="686"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1522"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средства от приносящей доход деятельности</w:t>
            </w:r>
          </w:p>
        </w:tc>
        <w:tc>
          <w:tcPr>
            <w:tcW w:w="438"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467"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r>
      <w:tr w:rsidR="000E56C2" w:rsidRPr="00A962D1" w:rsidTr="003A59B5">
        <w:trPr>
          <w:trHeight w:val="330"/>
        </w:trPr>
        <w:tc>
          <w:tcPr>
            <w:tcW w:w="686" w:type="pct"/>
            <w:vMerge w:val="restart"/>
            <w:tcBorders>
              <w:top w:val="nil"/>
              <w:left w:val="single" w:sz="8" w:space="0" w:color="auto"/>
              <w:bottom w:val="single" w:sz="8" w:space="0" w:color="000000"/>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Основное мероприятие 6.2.</w:t>
            </w:r>
          </w:p>
        </w:tc>
        <w:tc>
          <w:tcPr>
            <w:tcW w:w="1522" w:type="pct"/>
            <w:vMerge w:val="restart"/>
            <w:tcBorders>
              <w:top w:val="nil"/>
              <w:left w:val="single" w:sz="8" w:space="0" w:color="auto"/>
              <w:bottom w:val="single" w:sz="8" w:space="0" w:color="000000"/>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Реализация постановления администрации МР «Ижемский» от 09.08.2011 г. № 536 «Об учреждении стипендии руководителя администрации муниципального района «Ижемский» спортсменам высокого класса, участвующим во Всероссийских спортивных мероприятиях»</w:t>
            </w: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Всего, в том числе:</w:t>
            </w:r>
          </w:p>
        </w:tc>
        <w:tc>
          <w:tcPr>
            <w:tcW w:w="438"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60,0</w:t>
            </w:r>
          </w:p>
        </w:tc>
        <w:tc>
          <w:tcPr>
            <w:tcW w:w="330"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60,0</w:t>
            </w:r>
          </w:p>
        </w:tc>
        <w:tc>
          <w:tcPr>
            <w:tcW w:w="330"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120,0</w:t>
            </w:r>
          </w:p>
        </w:tc>
        <w:tc>
          <w:tcPr>
            <w:tcW w:w="330"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120,0</w:t>
            </w:r>
          </w:p>
        </w:tc>
        <w:tc>
          <w:tcPr>
            <w:tcW w:w="467"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120,0</w:t>
            </w:r>
          </w:p>
        </w:tc>
      </w:tr>
      <w:tr w:rsidR="000E56C2" w:rsidRPr="00A962D1" w:rsidTr="003A59B5">
        <w:trPr>
          <w:trHeight w:val="330"/>
        </w:trPr>
        <w:tc>
          <w:tcPr>
            <w:tcW w:w="686"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1522"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федеральный бюджет</w:t>
            </w:r>
          </w:p>
        </w:tc>
        <w:tc>
          <w:tcPr>
            <w:tcW w:w="438"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467"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r>
      <w:tr w:rsidR="000E56C2" w:rsidRPr="00A962D1" w:rsidTr="003A59B5">
        <w:trPr>
          <w:trHeight w:val="645"/>
        </w:trPr>
        <w:tc>
          <w:tcPr>
            <w:tcW w:w="686"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1522"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республиканский бюджет Республики Коми</w:t>
            </w:r>
          </w:p>
        </w:tc>
        <w:tc>
          <w:tcPr>
            <w:tcW w:w="438"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467"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r>
      <w:tr w:rsidR="000E56C2" w:rsidRPr="00A962D1" w:rsidTr="003A59B5">
        <w:trPr>
          <w:trHeight w:val="960"/>
        </w:trPr>
        <w:tc>
          <w:tcPr>
            <w:tcW w:w="686"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1522"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бюджета муниципального района «Ижемский»</w:t>
            </w:r>
          </w:p>
        </w:tc>
        <w:tc>
          <w:tcPr>
            <w:tcW w:w="438"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60,0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60,0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120,0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120,0</w:t>
            </w:r>
          </w:p>
        </w:tc>
        <w:tc>
          <w:tcPr>
            <w:tcW w:w="467"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120,0</w:t>
            </w:r>
          </w:p>
        </w:tc>
      </w:tr>
      <w:tr w:rsidR="000E56C2" w:rsidRPr="00A962D1" w:rsidTr="003A59B5">
        <w:trPr>
          <w:trHeight w:val="645"/>
        </w:trPr>
        <w:tc>
          <w:tcPr>
            <w:tcW w:w="686"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1522"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бюджет сельских поселений</w:t>
            </w:r>
          </w:p>
        </w:tc>
        <w:tc>
          <w:tcPr>
            <w:tcW w:w="438"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467"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r>
      <w:tr w:rsidR="000E56C2" w:rsidRPr="00A962D1" w:rsidTr="003A59B5">
        <w:trPr>
          <w:trHeight w:val="645"/>
        </w:trPr>
        <w:tc>
          <w:tcPr>
            <w:tcW w:w="686"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1522"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государственные внебюджетные фонды</w:t>
            </w:r>
          </w:p>
        </w:tc>
        <w:tc>
          <w:tcPr>
            <w:tcW w:w="438"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467"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r>
      <w:tr w:rsidR="000E56C2" w:rsidRPr="00A962D1" w:rsidTr="003A59B5">
        <w:trPr>
          <w:trHeight w:val="330"/>
        </w:trPr>
        <w:tc>
          <w:tcPr>
            <w:tcW w:w="686"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1522"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юридические лица</w:t>
            </w:r>
          </w:p>
        </w:tc>
        <w:tc>
          <w:tcPr>
            <w:tcW w:w="438"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467"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r>
      <w:tr w:rsidR="000E56C2" w:rsidRPr="00A962D1" w:rsidTr="003A59B5">
        <w:trPr>
          <w:trHeight w:val="645"/>
        </w:trPr>
        <w:tc>
          <w:tcPr>
            <w:tcW w:w="686"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1522"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средства от приносящей доход деятельности</w:t>
            </w:r>
          </w:p>
        </w:tc>
        <w:tc>
          <w:tcPr>
            <w:tcW w:w="438"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467"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r>
      <w:tr w:rsidR="000E56C2" w:rsidRPr="00A962D1" w:rsidTr="003A59B5">
        <w:trPr>
          <w:trHeight w:val="330"/>
        </w:trPr>
        <w:tc>
          <w:tcPr>
            <w:tcW w:w="686" w:type="pct"/>
            <w:vMerge w:val="restart"/>
            <w:tcBorders>
              <w:top w:val="nil"/>
              <w:left w:val="single" w:sz="8" w:space="0" w:color="auto"/>
              <w:bottom w:val="single" w:sz="8" w:space="0" w:color="000000"/>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Основное мероприятие 7.1.</w:t>
            </w:r>
          </w:p>
        </w:tc>
        <w:tc>
          <w:tcPr>
            <w:tcW w:w="1522" w:type="pct"/>
            <w:vMerge w:val="restart"/>
            <w:tcBorders>
              <w:top w:val="nil"/>
              <w:left w:val="single" w:sz="8" w:space="0" w:color="auto"/>
              <w:bottom w:val="single" w:sz="8" w:space="0" w:color="000000"/>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Организация тестирования населения по выполнению видов испытаний Всероссийского физкультурно-спортивного комплекса «Готов к труду и обороне» (ГТО)</w:t>
            </w: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Всего, в том числе:</w:t>
            </w:r>
          </w:p>
        </w:tc>
        <w:tc>
          <w:tcPr>
            <w:tcW w:w="438"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500,0</w:t>
            </w:r>
          </w:p>
        </w:tc>
        <w:tc>
          <w:tcPr>
            <w:tcW w:w="330"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467" w:type="pct"/>
            <w:tcBorders>
              <w:top w:val="nil"/>
              <w:left w:val="nil"/>
              <w:bottom w:val="single" w:sz="8" w:space="0" w:color="auto"/>
              <w:right w:val="single" w:sz="8" w:space="0" w:color="auto"/>
            </w:tcBorders>
            <w:shd w:val="clear" w:color="000000" w:fill="FCD5B4"/>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r>
      <w:tr w:rsidR="000E56C2" w:rsidRPr="00A962D1" w:rsidTr="003A59B5">
        <w:trPr>
          <w:trHeight w:val="330"/>
        </w:trPr>
        <w:tc>
          <w:tcPr>
            <w:tcW w:w="686"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1522"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федеральный бюджет</w:t>
            </w:r>
          </w:p>
        </w:tc>
        <w:tc>
          <w:tcPr>
            <w:tcW w:w="438"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467"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r>
      <w:tr w:rsidR="000E56C2" w:rsidRPr="00A962D1" w:rsidTr="003A59B5">
        <w:trPr>
          <w:trHeight w:val="645"/>
        </w:trPr>
        <w:tc>
          <w:tcPr>
            <w:tcW w:w="686"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1522"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республиканский бюджет Республики Коми</w:t>
            </w:r>
          </w:p>
        </w:tc>
        <w:tc>
          <w:tcPr>
            <w:tcW w:w="438"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250,0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467"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r>
      <w:tr w:rsidR="000E56C2" w:rsidRPr="00A962D1" w:rsidTr="003A59B5">
        <w:trPr>
          <w:trHeight w:val="960"/>
        </w:trPr>
        <w:tc>
          <w:tcPr>
            <w:tcW w:w="686"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1522"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бюджета муниципального района «Ижемский»</w:t>
            </w:r>
          </w:p>
        </w:tc>
        <w:tc>
          <w:tcPr>
            <w:tcW w:w="438"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250,0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467"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r>
      <w:tr w:rsidR="000E56C2" w:rsidRPr="00A962D1" w:rsidTr="003A59B5">
        <w:trPr>
          <w:trHeight w:val="645"/>
        </w:trPr>
        <w:tc>
          <w:tcPr>
            <w:tcW w:w="686"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1522"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бюджет сельских поселений</w:t>
            </w:r>
          </w:p>
        </w:tc>
        <w:tc>
          <w:tcPr>
            <w:tcW w:w="438"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467"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r>
      <w:tr w:rsidR="000E56C2" w:rsidRPr="00A962D1" w:rsidTr="003A59B5">
        <w:trPr>
          <w:trHeight w:val="645"/>
        </w:trPr>
        <w:tc>
          <w:tcPr>
            <w:tcW w:w="686"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1522"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государственные внебюджетные фонды</w:t>
            </w:r>
          </w:p>
        </w:tc>
        <w:tc>
          <w:tcPr>
            <w:tcW w:w="438"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467"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r>
      <w:tr w:rsidR="000E56C2" w:rsidRPr="00A962D1" w:rsidTr="003A59B5">
        <w:trPr>
          <w:trHeight w:val="330"/>
        </w:trPr>
        <w:tc>
          <w:tcPr>
            <w:tcW w:w="686"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1522"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юридические лица</w:t>
            </w:r>
          </w:p>
        </w:tc>
        <w:tc>
          <w:tcPr>
            <w:tcW w:w="438"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467"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r>
      <w:tr w:rsidR="000E56C2" w:rsidRPr="00A962D1" w:rsidTr="003A59B5">
        <w:trPr>
          <w:trHeight w:val="645"/>
        </w:trPr>
        <w:tc>
          <w:tcPr>
            <w:tcW w:w="686"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1522" w:type="pct"/>
            <w:vMerge/>
            <w:tcBorders>
              <w:top w:val="nil"/>
              <w:left w:val="single" w:sz="8" w:space="0" w:color="auto"/>
              <w:bottom w:val="single" w:sz="8" w:space="0" w:color="000000"/>
              <w:right w:val="single" w:sz="8" w:space="0" w:color="auto"/>
            </w:tcBorders>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p>
        </w:tc>
        <w:tc>
          <w:tcPr>
            <w:tcW w:w="895" w:type="pct"/>
            <w:tcBorders>
              <w:top w:val="nil"/>
              <w:left w:val="nil"/>
              <w:bottom w:val="single" w:sz="8" w:space="0" w:color="auto"/>
              <w:right w:val="single" w:sz="8" w:space="0" w:color="auto"/>
            </w:tcBorders>
            <w:shd w:val="clear" w:color="auto" w:fill="auto"/>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средства от приносящей доход деятельности</w:t>
            </w:r>
          </w:p>
        </w:tc>
        <w:tc>
          <w:tcPr>
            <w:tcW w:w="438"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330"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c>
          <w:tcPr>
            <w:tcW w:w="467" w:type="pct"/>
            <w:tcBorders>
              <w:top w:val="nil"/>
              <w:left w:val="nil"/>
              <w:bottom w:val="single" w:sz="8" w:space="0" w:color="auto"/>
              <w:right w:val="single" w:sz="8" w:space="0" w:color="auto"/>
            </w:tcBorders>
            <w:shd w:val="clear" w:color="auto" w:fill="auto"/>
            <w:noWrap/>
            <w:vAlign w:val="center"/>
            <w:hideMark/>
          </w:tcPr>
          <w:p w:rsidR="000E56C2" w:rsidRPr="00A962D1" w:rsidRDefault="000E56C2" w:rsidP="003A59B5">
            <w:pPr>
              <w:spacing w:after="0" w:line="240" w:lineRule="auto"/>
              <w:jc w:val="center"/>
              <w:rPr>
                <w:rFonts w:ascii="Times New Roman" w:eastAsia="Times New Roman" w:hAnsi="Times New Roman"/>
                <w:color w:val="000000"/>
                <w:sz w:val="24"/>
                <w:szCs w:val="24"/>
              </w:rPr>
            </w:pPr>
            <w:r w:rsidRPr="00A962D1">
              <w:rPr>
                <w:rFonts w:ascii="Times New Roman" w:eastAsia="Times New Roman" w:hAnsi="Times New Roman"/>
                <w:color w:val="000000"/>
                <w:sz w:val="24"/>
                <w:szCs w:val="24"/>
              </w:rPr>
              <w:t>0</w:t>
            </w:r>
          </w:p>
        </w:tc>
      </w:tr>
      <w:tr w:rsidR="000E56C2" w:rsidRPr="00A962D1" w:rsidTr="003A59B5">
        <w:trPr>
          <w:trHeight w:val="300"/>
        </w:trPr>
        <w:tc>
          <w:tcPr>
            <w:tcW w:w="686" w:type="pct"/>
            <w:tcBorders>
              <w:top w:val="nil"/>
              <w:left w:val="nil"/>
              <w:bottom w:val="nil"/>
              <w:right w:val="nil"/>
            </w:tcBorders>
            <w:shd w:val="clear" w:color="auto" w:fill="auto"/>
            <w:noWrap/>
            <w:vAlign w:val="center"/>
            <w:hideMark/>
          </w:tcPr>
          <w:p w:rsidR="000E56C2" w:rsidRPr="00A962D1" w:rsidRDefault="000E56C2" w:rsidP="003A59B5">
            <w:pPr>
              <w:spacing w:after="0" w:line="240" w:lineRule="auto"/>
              <w:jc w:val="center"/>
              <w:rPr>
                <w:rFonts w:eastAsia="Times New Roman"/>
                <w:color w:val="000000"/>
              </w:rPr>
            </w:pPr>
          </w:p>
        </w:tc>
        <w:tc>
          <w:tcPr>
            <w:tcW w:w="1522" w:type="pct"/>
            <w:tcBorders>
              <w:top w:val="nil"/>
              <w:left w:val="nil"/>
              <w:bottom w:val="nil"/>
              <w:right w:val="nil"/>
            </w:tcBorders>
            <w:shd w:val="clear" w:color="auto" w:fill="auto"/>
            <w:noWrap/>
            <w:vAlign w:val="center"/>
            <w:hideMark/>
          </w:tcPr>
          <w:p w:rsidR="000E56C2" w:rsidRPr="00A962D1" w:rsidRDefault="000E56C2" w:rsidP="003A59B5">
            <w:pPr>
              <w:spacing w:after="0" w:line="240" w:lineRule="auto"/>
              <w:jc w:val="center"/>
              <w:rPr>
                <w:rFonts w:eastAsia="Times New Roman"/>
                <w:color w:val="000000"/>
              </w:rPr>
            </w:pPr>
          </w:p>
        </w:tc>
        <w:tc>
          <w:tcPr>
            <w:tcW w:w="895" w:type="pct"/>
            <w:tcBorders>
              <w:top w:val="nil"/>
              <w:left w:val="nil"/>
              <w:bottom w:val="nil"/>
              <w:right w:val="nil"/>
            </w:tcBorders>
            <w:shd w:val="clear" w:color="auto" w:fill="auto"/>
            <w:noWrap/>
            <w:vAlign w:val="center"/>
            <w:hideMark/>
          </w:tcPr>
          <w:p w:rsidR="000E56C2" w:rsidRPr="00A962D1" w:rsidRDefault="000E56C2" w:rsidP="003A59B5">
            <w:pPr>
              <w:spacing w:after="0" w:line="240" w:lineRule="auto"/>
              <w:jc w:val="center"/>
              <w:rPr>
                <w:rFonts w:eastAsia="Times New Roman"/>
                <w:color w:val="000000"/>
              </w:rPr>
            </w:pPr>
          </w:p>
        </w:tc>
        <w:tc>
          <w:tcPr>
            <w:tcW w:w="438" w:type="pct"/>
            <w:tcBorders>
              <w:top w:val="nil"/>
              <w:left w:val="nil"/>
              <w:bottom w:val="nil"/>
              <w:right w:val="nil"/>
            </w:tcBorders>
            <w:shd w:val="clear" w:color="auto" w:fill="auto"/>
            <w:noWrap/>
            <w:vAlign w:val="center"/>
            <w:hideMark/>
          </w:tcPr>
          <w:p w:rsidR="000E56C2" w:rsidRPr="00A962D1" w:rsidRDefault="000E56C2" w:rsidP="003A59B5">
            <w:pPr>
              <w:spacing w:after="0" w:line="240" w:lineRule="auto"/>
              <w:jc w:val="center"/>
              <w:rPr>
                <w:rFonts w:eastAsia="Times New Roman"/>
                <w:color w:val="000000"/>
              </w:rPr>
            </w:pPr>
          </w:p>
        </w:tc>
        <w:tc>
          <w:tcPr>
            <w:tcW w:w="330" w:type="pct"/>
            <w:tcBorders>
              <w:top w:val="nil"/>
              <w:left w:val="nil"/>
              <w:bottom w:val="nil"/>
              <w:right w:val="nil"/>
            </w:tcBorders>
            <w:shd w:val="clear" w:color="auto" w:fill="auto"/>
            <w:noWrap/>
            <w:vAlign w:val="center"/>
            <w:hideMark/>
          </w:tcPr>
          <w:p w:rsidR="000E56C2" w:rsidRPr="00A962D1" w:rsidRDefault="000E56C2" w:rsidP="003A59B5">
            <w:pPr>
              <w:spacing w:after="0" w:line="240" w:lineRule="auto"/>
              <w:jc w:val="center"/>
              <w:rPr>
                <w:rFonts w:eastAsia="Times New Roman"/>
                <w:color w:val="000000"/>
              </w:rPr>
            </w:pPr>
          </w:p>
        </w:tc>
        <w:tc>
          <w:tcPr>
            <w:tcW w:w="330" w:type="pct"/>
            <w:tcBorders>
              <w:top w:val="nil"/>
              <w:left w:val="nil"/>
              <w:bottom w:val="nil"/>
              <w:right w:val="nil"/>
            </w:tcBorders>
            <w:shd w:val="clear" w:color="auto" w:fill="auto"/>
            <w:noWrap/>
            <w:vAlign w:val="center"/>
            <w:hideMark/>
          </w:tcPr>
          <w:p w:rsidR="000E56C2" w:rsidRPr="00A962D1" w:rsidRDefault="000E56C2" w:rsidP="003A59B5">
            <w:pPr>
              <w:spacing w:after="0" w:line="240" w:lineRule="auto"/>
              <w:jc w:val="center"/>
              <w:rPr>
                <w:rFonts w:eastAsia="Times New Roman"/>
                <w:color w:val="000000"/>
              </w:rPr>
            </w:pPr>
          </w:p>
        </w:tc>
        <w:tc>
          <w:tcPr>
            <w:tcW w:w="330" w:type="pct"/>
            <w:tcBorders>
              <w:top w:val="nil"/>
              <w:left w:val="nil"/>
              <w:bottom w:val="nil"/>
              <w:right w:val="nil"/>
            </w:tcBorders>
            <w:shd w:val="clear" w:color="auto" w:fill="auto"/>
            <w:noWrap/>
            <w:vAlign w:val="center"/>
            <w:hideMark/>
          </w:tcPr>
          <w:p w:rsidR="000E56C2" w:rsidRPr="00A962D1" w:rsidRDefault="000E56C2" w:rsidP="003A59B5">
            <w:pPr>
              <w:spacing w:after="0" w:line="240" w:lineRule="auto"/>
              <w:jc w:val="center"/>
              <w:rPr>
                <w:rFonts w:eastAsia="Times New Roman"/>
                <w:color w:val="000000"/>
              </w:rPr>
            </w:pPr>
          </w:p>
        </w:tc>
        <w:tc>
          <w:tcPr>
            <w:tcW w:w="467" w:type="pct"/>
            <w:tcBorders>
              <w:top w:val="nil"/>
              <w:left w:val="nil"/>
              <w:bottom w:val="nil"/>
              <w:right w:val="nil"/>
            </w:tcBorders>
            <w:shd w:val="clear" w:color="auto" w:fill="auto"/>
            <w:noWrap/>
            <w:vAlign w:val="center"/>
            <w:hideMark/>
          </w:tcPr>
          <w:p w:rsidR="000E56C2" w:rsidRPr="00A962D1" w:rsidRDefault="000E56C2" w:rsidP="003A59B5">
            <w:pPr>
              <w:spacing w:after="0" w:line="240" w:lineRule="auto"/>
              <w:jc w:val="center"/>
              <w:rPr>
                <w:rFonts w:eastAsia="Times New Roman"/>
                <w:color w:val="000000"/>
              </w:rPr>
            </w:pPr>
            <w:r w:rsidRPr="00A962D1">
              <w:rPr>
                <w:rFonts w:eastAsia="Times New Roman"/>
                <w:color w:val="000000"/>
              </w:rPr>
              <w:t>».</w:t>
            </w:r>
          </w:p>
        </w:tc>
      </w:tr>
    </w:tbl>
    <w:p w:rsidR="003A59B5" w:rsidRDefault="003A59B5" w:rsidP="000E56C2">
      <w:pPr>
        <w:spacing w:after="0" w:line="240" w:lineRule="auto"/>
        <w:sectPr w:rsidR="003A59B5" w:rsidSect="003A59B5">
          <w:pgSz w:w="16838" w:h="11906" w:orient="landscape"/>
          <w:pgMar w:top="709" w:right="1134" w:bottom="1843" w:left="425" w:header="170" w:footer="170" w:gutter="0"/>
          <w:cols w:space="708"/>
          <w:docGrid w:linePitch="360"/>
        </w:sectPr>
      </w:pPr>
    </w:p>
    <w:tbl>
      <w:tblPr>
        <w:tblW w:w="9552" w:type="dxa"/>
        <w:jc w:val="center"/>
        <w:tblInd w:w="240" w:type="dxa"/>
        <w:tblLayout w:type="fixed"/>
        <w:tblLook w:val="01E0"/>
      </w:tblPr>
      <w:tblGrid>
        <w:gridCol w:w="3734"/>
        <w:gridCol w:w="2393"/>
        <w:gridCol w:w="3425"/>
      </w:tblGrid>
      <w:tr w:rsidR="000E56C2" w:rsidRPr="000E56C2" w:rsidTr="000E56C2">
        <w:trPr>
          <w:trHeight w:val="1181"/>
          <w:jc w:val="center"/>
        </w:trPr>
        <w:tc>
          <w:tcPr>
            <w:tcW w:w="3734" w:type="dxa"/>
          </w:tcPr>
          <w:p w:rsidR="000E56C2" w:rsidRPr="000E56C2" w:rsidRDefault="000E56C2" w:rsidP="000E56C2">
            <w:pPr>
              <w:spacing w:after="0" w:line="240" w:lineRule="auto"/>
              <w:jc w:val="center"/>
              <w:rPr>
                <w:rFonts w:ascii="Times New Roman" w:eastAsia="Times New Roman" w:hAnsi="Times New Roman"/>
                <w:b/>
                <w:bCs/>
                <w:sz w:val="20"/>
                <w:szCs w:val="20"/>
                <w:lang w:eastAsia="ru-RU"/>
              </w:rPr>
            </w:pPr>
          </w:p>
          <w:p w:rsidR="000E56C2" w:rsidRPr="000E56C2" w:rsidRDefault="000E56C2" w:rsidP="000E56C2">
            <w:pPr>
              <w:spacing w:after="0" w:line="240" w:lineRule="auto"/>
              <w:jc w:val="center"/>
              <w:rPr>
                <w:rFonts w:ascii="Times New Roman" w:eastAsia="Times New Roman" w:hAnsi="Times New Roman"/>
                <w:b/>
                <w:bCs/>
                <w:sz w:val="24"/>
                <w:szCs w:val="24"/>
                <w:lang w:eastAsia="ru-RU"/>
              </w:rPr>
            </w:pPr>
            <w:r w:rsidRPr="000E56C2">
              <w:rPr>
                <w:rFonts w:ascii="Times New Roman" w:eastAsia="Times New Roman" w:hAnsi="Times New Roman"/>
                <w:b/>
                <w:bCs/>
                <w:sz w:val="24"/>
                <w:szCs w:val="24"/>
                <w:lang w:eastAsia="ru-RU"/>
              </w:rPr>
              <w:t xml:space="preserve">«Изьва» </w:t>
            </w:r>
          </w:p>
          <w:p w:rsidR="000E56C2" w:rsidRPr="000E56C2" w:rsidRDefault="000E56C2" w:rsidP="000E56C2">
            <w:pPr>
              <w:spacing w:after="0" w:line="240" w:lineRule="auto"/>
              <w:jc w:val="center"/>
              <w:rPr>
                <w:rFonts w:ascii="Times New Roman" w:eastAsia="Times New Roman" w:hAnsi="Times New Roman"/>
                <w:b/>
                <w:bCs/>
                <w:sz w:val="28"/>
                <w:szCs w:val="28"/>
                <w:lang w:eastAsia="ru-RU"/>
              </w:rPr>
            </w:pPr>
            <w:r w:rsidRPr="000E56C2">
              <w:rPr>
                <w:rFonts w:ascii="Times New Roman" w:eastAsia="Times New Roman" w:hAnsi="Times New Roman"/>
                <w:b/>
                <w:bCs/>
                <w:sz w:val="24"/>
                <w:szCs w:val="24"/>
                <w:lang w:eastAsia="ru-RU"/>
              </w:rPr>
              <w:t>муниципальнöй районса администрация</w:t>
            </w:r>
          </w:p>
        </w:tc>
        <w:tc>
          <w:tcPr>
            <w:tcW w:w="2393" w:type="dxa"/>
          </w:tcPr>
          <w:p w:rsidR="000E56C2" w:rsidRPr="000E56C2" w:rsidRDefault="000E56C2" w:rsidP="000E56C2">
            <w:pPr>
              <w:spacing w:after="0" w:line="240" w:lineRule="auto"/>
              <w:jc w:val="center"/>
              <w:rPr>
                <w:rFonts w:ascii="Times New Roman" w:eastAsia="Times New Roman" w:hAnsi="Times New Roman"/>
                <w:b/>
                <w:bCs/>
                <w:sz w:val="28"/>
                <w:szCs w:val="28"/>
                <w:lang w:eastAsia="ru-RU"/>
              </w:rPr>
            </w:pPr>
            <w:r w:rsidRPr="000E56C2">
              <w:rPr>
                <w:rFonts w:ascii="Times New Roman" w:eastAsia="Times New Roman" w:hAnsi="Times New Roman"/>
                <w:b/>
                <w:bCs/>
                <w:noProof/>
                <w:sz w:val="28"/>
                <w:szCs w:val="28"/>
                <w:lang w:eastAsia="ru-RU"/>
              </w:rPr>
              <w:drawing>
                <wp:inline distT="0" distB="0" distL="0" distR="0">
                  <wp:extent cx="523875" cy="642622"/>
                  <wp:effectExtent l="19050" t="0" r="9525" b="0"/>
                  <wp:docPr id="227"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9" cstate="print"/>
                          <a:srcRect/>
                          <a:stretch>
                            <a:fillRect/>
                          </a:stretch>
                        </pic:blipFill>
                        <pic:spPr bwMode="auto">
                          <a:xfrm>
                            <a:off x="0" y="0"/>
                            <a:ext cx="529047" cy="648966"/>
                          </a:xfrm>
                          <a:prstGeom prst="rect">
                            <a:avLst/>
                          </a:prstGeom>
                          <a:noFill/>
                          <a:ln w="9525">
                            <a:noFill/>
                            <a:miter lim="800000"/>
                            <a:headEnd/>
                            <a:tailEnd/>
                          </a:ln>
                        </pic:spPr>
                      </pic:pic>
                    </a:graphicData>
                  </a:graphic>
                </wp:inline>
              </w:drawing>
            </w:r>
          </w:p>
          <w:p w:rsidR="000E56C2" w:rsidRPr="000E56C2" w:rsidRDefault="000E56C2" w:rsidP="000E56C2">
            <w:pPr>
              <w:spacing w:after="0" w:line="240" w:lineRule="auto"/>
              <w:jc w:val="center"/>
              <w:rPr>
                <w:rFonts w:ascii="Times New Roman" w:eastAsia="Times New Roman" w:hAnsi="Times New Roman"/>
                <w:b/>
                <w:bCs/>
                <w:sz w:val="28"/>
                <w:szCs w:val="28"/>
                <w:lang w:eastAsia="ru-RU"/>
              </w:rPr>
            </w:pPr>
          </w:p>
        </w:tc>
        <w:tc>
          <w:tcPr>
            <w:tcW w:w="3425" w:type="dxa"/>
          </w:tcPr>
          <w:p w:rsidR="000E56C2" w:rsidRPr="000E56C2" w:rsidRDefault="000E56C2" w:rsidP="000E56C2">
            <w:pPr>
              <w:spacing w:after="0" w:line="240" w:lineRule="auto"/>
              <w:jc w:val="center"/>
              <w:rPr>
                <w:rFonts w:ascii="Times New Roman" w:eastAsia="Times New Roman" w:hAnsi="Times New Roman"/>
                <w:b/>
                <w:bCs/>
                <w:sz w:val="20"/>
                <w:szCs w:val="20"/>
                <w:lang w:eastAsia="ru-RU"/>
              </w:rPr>
            </w:pPr>
          </w:p>
          <w:p w:rsidR="000E56C2" w:rsidRPr="000E56C2" w:rsidRDefault="000E56C2" w:rsidP="000E56C2">
            <w:pPr>
              <w:spacing w:after="0" w:line="240" w:lineRule="auto"/>
              <w:jc w:val="center"/>
              <w:rPr>
                <w:rFonts w:ascii="Times New Roman" w:eastAsia="Times New Roman" w:hAnsi="Times New Roman"/>
                <w:b/>
                <w:bCs/>
                <w:sz w:val="24"/>
                <w:szCs w:val="24"/>
                <w:lang w:eastAsia="ru-RU"/>
              </w:rPr>
            </w:pPr>
            <w:r w:rsidRPr="000E56C2">
              <w:rPr>
                <w:rFonts w:ascii="Times New Roman" w:eastAsia="Times New Roman" w:hAnsi="Times New Roman"/>
                <w:b/>
                <w:bCs/>
                <w:sz w:val="24"/>
                <w:szCs w:val="24"/>
                <w:lang w:eastAsia="ru-RU"/>
              </w:rPr>
              <w:t xml:space="preserve">Администрация муниципального района </w:t>
            </w:r>
          </w:p>
          <w:p w:rsidR="000E56C2" w:rsidRPr="000E56C2" w:rsidRDefault="000E56C2" w:rsidP="000E56C2">
            <w:pPr>
              <w:spacing w:after="0" w:line="240" w:lineRule="auto"/>
              <w:jc w:val="center"/>
              <w:rPr>
                <w:rFonts w:ascii="Times New Roman" w:eastAsia="Times New Roman" w:hAnsi="Times New Roman"/>
                <w:b/>
                <w:bCs/>
                <w:sz w:val="28"/>
                <w:szCs w:val="28"/>
                <w:lang w:eastAsia="ru-RU"/>
              </w:rPr>
            </w:pPr>
            <w:r w:rsidRPr="000E56C2">
              <w:rPr>
                <w:rFonts w:ascii="Times New Roman" w:eastAsia="Times New Roman" w:hAnsi="Times New Roman"/>
                <w:b/>
                <w:bCs/>
                <w:sz w:val="24"/>
                <w:szCs w:val="24"/>
                <w:lang w:eastAsia="ru-RU"/>
              </w:rPr>
              <w:t>«Ижемский»</w:t>
            </w:r>
          </w:p>
        </w:tc>
      </w:tr>
    </w:tbl>
    <w:p w:rsidR="000E56C2" w:rsidRPr="000E56C2" w:rsidRDefault="000E56C2" w:rsidP="000E56C2">
      <w:pPr>
        <w:keepNext/>
        <w:spacing w:after="0" w:line="240" w:lineRule="auto"/>
        <w:jc w:val="center"/>
        <w:outlineLvl w:val="0"/>
        <w:rPr>
          <w:rFonts w:eastAsia="Times New Roman"/>
          <w:b/>
          <w:spacing w:val="120"/>
          <w:sz w:val="28"/>
          <w:szCs w:val="28"/>
          <w:lang w:eastAsia="ru-RU"/>
        </w:rPr>
      </w:pPr>
      <w:r w:rsidRPr="000E56C2">
        <w:rPr>
          <w:rFonts w:eastAsia="Times New Roman"/>
          <w:b/>
          <w:spacing w:val="120"/>
          <w:sz w:val="28"/>
          <w:szCs w:val="28"/>
          <w:lang w:eastAsia="ru-RU"/>
        </w:rPr>
        <w:t xml:space="preserve">  </w:t>
      </w:r>
      <w:r w:rsidRPr="000E56C2">
        <w:rPr>
          <w:rFonts w:ascii="SchoolBook" w:eastAsia="Times New Roman" w:hAnsi="SchoolBook"/>
          <w:b/>
          <w:spacing w:val="120"/>
          <w:sz w:val="28"/>
          <w:szCs w:val="28"/>
          <w:lang w:eastAsia="ru-RU"/>
        </w:rPr>
        <w:t>ШУÖМ</w:t>
      </w:r>
    </w:p>
    <w:p w:rsidR="000E56C2" w:rsidRPr="000E56C2" w:rsidRDefault="000E56C2" w:rsidP="000E56C2">
      <w:pPr>
        <w:keepNext/>
        <w:spacing w:after="0" w:line="240" w:lineRule="auto"/>
        <w:jc w:val="center"/>
        <w:outlineLvl w:val="0"/>
        <w:rPr>
          <w:rFonts w:eastAsia="Times New Roman"/>
          <w:b/>
          <w:spacing w:val="120"/>
          <w:sz w:val="28"/>
          <w:szCs w:val="28"/>
          <w:lang w:eastAsia="ru-RU"/>
        </w:rPr>
      </w:pPr>
    </w:p>
    <w:p w:rsidR="000E56C2" w:rsidRPr="000E56C2" w:rsidRDefault="000E56C2" w:rsidP="000E56C2">
      <w:pPr>
        <w:keepNext/>
        <w:spacing w:after="0" w:line="240" w:lineRule="auto"/>
        <w:jc w:val="center"/>
        <w:outlineLvl w:val="0"/>
        <w:rPr>
          <w:rFonts w:ascii="SchoolBook" w:eastAsia="Times New Roman" w:hAnsi="SchoolBook"/>
          <w:b/>
          <w:sz w:val="28"/>
          <w:szCs w:val="28"/>
          <w:lang w:eastAsia="ru-RU"/>
        </w:rPr>
      </w:pPr>
      <w:r w:rsidRPr="000E56C2">
        <w:rPr>
          <w:rFonts w:eastAsia="Times New Roman"/>
          <w:b/>
          <w:sz w:val="28"/>
          <w:szCs w:val="28"/>
          <w:lang w:eastAsia="ru-RU"/>
        </w:rPr>
        <w:t xml:space="preserve">    </w:t>
      </w:r>
      <w:r w:rsidRPr="000E56C2">
        <w:rPr>
          <w:rFonts w:ascii="SchoolBook" w:eastAsia="Times New Roman" w:hAnsi="SchoolBook"/>
          <w:b/>
          <w:sz w:val="28"/>
          <w:szCs w:val="28"/>
          <w:lang w:eastAsia="ru-RU"/>
        </w:rPr>
        <w:t>П О С Т А Н О В Л Е Н И Е</w:t>
      </w:r>
    </w:p>
    <w:p w:rsidR="000E56C2" w:rsidRPr="000E56C2" w:rsidRDefault="000E56C2" w:rsidP="000E56C2">
      <w:pPr>
        <w:keepNext/>
        <w:spacing w:after="0" w:line="240" w:lineRule="auto"/>
        <w:jc w:val="center"/>
        <w:outlineLvl w:val="0"/>
        <w:rPr>
          <w:rFonts w:ascii="SchoolBook" w:eastAsia="Times New Roman" w:hAnsi="SchoolBook"/>
          <w:sz w:val="26"/>
          <w:szCs w:val="26"/>
          <w:lang w:eastAsia="ru-RU"/>
        </w:rPr>
      </w:pPr>
    </w:p>
    <w:p w:rsidR="000E56C2" w:rsidRPr="000E56C2" w:rsidRDefault="000E56C2" w:rsidP="000E56C2">
      <w:pPr>
        <w:spacing w:after="0" w:line="240" w:lineRule="auto"/>
        <w:rPr>
          <w:rFonts w:ascii="Times New Roman" w:eastAsia="Times New Roman" w:hAnsi="Times New Roman"/>
          <w:sz w:val="28"/>
          <w:szCs w:val="28"/>
          <w:lang w:eastAsia="ru-RU"/>
        </w:rPr>
      </w:pPr>
      <w:r w:rsidRPr="000E56C2">
        <w:rPr>
          <w:rFonts w:ascii="Times New Roman" w:eastAsia="Times New Roman" w:hAnsi="Times New Roman"/>
          <w:sz w:val="28"/>
          <w:szCs w:val="28"/>
          <w:lang w:eastAsia="ru-RU"/>
        </w:rPr>
        <w:t xml:space="preserve">от 29 декабря 2017 года                                                                                № 1145   </w:t>
      </w:r>
    </w:p>
    <w:p w:rsidR="000E56C2" w:rsidRPr="000E56C2" w:rsidRDefault="000E56C2" w:rsidP="000E56C2">
      <w:pPr>
        <w:spacing w:after="0" w:line="240" w:lineRule="auto"/>
        <w:rPr>
          <w:rFonts w:ascii="Times New Roman" w:eastAsia="Times New Roman" w:hAnsi="Times New Roman"/>
          <w:sz w:val="20"/>
          <w:szCs w:val="20"/>
          <w:lang w:eastAsia="ru-RU"/>
        </w:rPr>
      </w:pPr>
      <w:r w:rsidRPr="000E56C2">
        <w:rPr>
          <w:rFonts w:ascii="Times New Roman" w:eastAsia="Times New Roman" w:hAnsi="Times New Roman"/>
          <w:sz w:val="20"/>
          <w:szCs w:val="20"/>
          <w:lang w:eastAsia="ru-RU"/>
        </w:rPr>
        <w:t>Республика Коми, Ижемский район, с. Ижма</w:t>
      </w:r>
    </w:p>
    <w:p w:rsidR="000E56C2" w:rsidRPr="000E56C2" w:rsidRDefault="000E56C2" w:rsidP="000E56C2">
      <w:pPr>
        <w:widowControl w:val="0"/>
        <w:autoSpaceDE w:val="0"/>
        <w:autoSpaceDN w:val="0"/>
        <w:spacing w:after="0" w:line="240" w:lineRule="auto"/>
        <w:rPr>
          <w:rFonts w:ascii="Tahoma" w:eastAsia="Times New Roman" w:hAnsi="Tahoma" w:cs="Tahoma"/>
          <w:sz w:val="20"/>
          <w:szCs w:val="20"/>
          <w:lang w:eastAsia="ru-RU"/>
        </w:rPr>
      </w:pPr>
    </w:p>
    <w:p w:rsidR="000E56C2" w:rsidRPr="000E56C2" w:rsidRDefault="000E56C2" w:rsidP="000E56C2">
      <w:pPr>
        <w:autoSpaceDE w:val="0"/>
        <w:autoSpaceDN w:val="0"/>
        <w:adjustRightInd w:val="0"/>
        <w:spacing w:after="0" w:line="240" w:lineRule="auto"/>
        <w:ind w:left="540"/>
        <w:jc w:val="center"/>
        <w:rPr>
          <w:rFonts w:ascii="Times New Roman" w:eastAsiaTheme="minorHAnsi" w:hAnsi="Times New Roman"/>
          <w:sz w:val="28"/>
          <w:szCs w:val="28"/>
        </w:rPr>
      </w:pPr>
      <w:r w:rsidRPr="000E56C2">
        <w:rPr>
          <w:rFonts w:ascii="Times New Roman" w:eastAsia="Times New Roman" w:hAnsi="Times New Roman"/>
          <w:sz w:val="28"/>
          <w:szCs w:val="28"/>
          <w:lang w:eastAsia="ru-RU"/>
        </w:rPr>
        <w:t>Об отмене  постановления администрации муниципального района «Ижемский» от 26 июля 2016 года № 507 «</w:t>
      </w:r>
      <w:r w:rsidRPr="000E56C2">
        <w:rPr>
          <w:rFonts w:ascii="Times New Roman" w:eastAsiaTheme="minorHAnsi" w:hAnsi="Times New Roman"/>
          <w:sz w:val="28"/>
          <w:szCs w:val="28"/>
        </w:rPr>
        <w:t>Об утверждении положения о порядке формирования перечня муниципального имущества муниципального образования муниципального района «Ижемский», свободного от прав третьих лиц (за исключением имущественных прав субъектов малого и среднего предпринимательства), предназначенного для передачи во владение и (или) в пользование субъектам малого и среднего предпринимательства и организациям, образующим инфраструктуру поддержки малого и среднего предпринимательства»</w:t>
      </w:r>
    </w:p>
    <w:p w:rsidR="000E56C2" w:rsidRPr="000E56C2" w:rsidRDefault="000E56C2" w:rsidP="000E56C2">
      <w:pPr>
        <w:widowControl w:val="0"/>
        <w:autoSpaceDE w:val="0"/>
        <w:autoSpaceDN w:val="0"/>
        <w:spacing w:after="0" w:line="240" w:lineRule="auto"/>
        <w:jc w:val="center"/>
        <w:rPr>
          <w:rFonts w:ascii="Times New Roman" w:eastAsia="Times New Roman" w:hAnsi="Times New Roman"/>
          <w:sz w:val="28"/>
          <w:szCs w:val="28"/>
          <w:lang w:eastAsia="ru-RU"/>
        </w:rPr>
      </w:pPr>
    </w:p>
    <w:p w:rsidR="000E56C2" w:rsidRPr="000E56C2" w:rsidRDefault="000E56C2" w:rsidP="000E56C2">
      <w:pPr>
        <w:widowControl w:val="0"/>
        <w:autoSpaceDE w:val="0"/>
        <w:autoSpaceDN w:val="0"/>
        <w:spacing w:after="0" w:line="240" w:lineRule="auto"/>
        <w:jc w:val="both"/>
        <w:rPr>
          <w:rFonts w:ascii="Times New Roman" w:eastAsia="Times New Roman" w:hAnsi="Times New Roman"/>
          <w:sz w:val="28"/>
          <w:szCs w:val="28"/>
          <w:lang w:eastAsia="ru-RU"/>
        </w:rPr>
      </w:pPr>
      <w:r w:rsidRPr="000E56C2">
        <w:rPr>
          <w:rFonts w:ascii="Times New Roman" w:eastAsia="Times New Roman" w:hAnsi="Times New Roman"/>
          <w:sz w:val="28"/>
          <w:szCs w:val="28"/>
          <w:lang w:eastAsia="ru-RU"/>
        </w:rPr>
        <w:tab/>
        <w:t>Руководствуясь Уставом  муниципального образования муниципального района «Ижемский»,</w:t>
      </w:r>
    </w:p>
    <w:p w:rsidR="000E56C2" w:rsidRPr="000E56C2" w:rsidRDefault="000E56C2" w:rsidP="000E56C2">
      <w:pPr>
        <w:widowControl w:val="0"/>
        <w:autoSpaceDE w:val="0"/>
        <w:autoSpaceDN w:val="0"/>
        <w:spacing w:after="0" w:line="240" w:lineRule="auto"/>
        <w:rPr>
          <w:rFonts w:ascii="Times New Roman" w:eastAsia="Times New Roman" w:hAnsi="Times New Roman"/>
          <w:sz w:val="28"/>
          <w:szCs w:val="28"/>
          <w:lang w:eastAsia="ru-RU"/>
        </w:rPr>
      </w:pPr>
    </w:p>
    <w:p w:rsidR="000E56C2" w:rsidRPr="000E56C2" w:rsidRDefault="000E56C2" w:rsidP="000E56C2">
      <w:pPr>
        <w:widowControl w:val="0"/>
        <w:autoSpaceDE w:val="0"/>
        <w:autoSpaceDN w:val="0"/>
        <w:spacing w:after="0" w:line="240" w:lineRule="auto"/>
        <w:ind w:firstLine="540"/>
        <w:jc w:val="center"/>
        <w:rPr>
          <w:rFonts w:ascii="Times New Roman" w:eastAsia="Times New Roman" w:hAnsi="Times New Roman"/>
          <w:sz w:val="28"/>
          <w:szCs w:val="28"/>
          <w:lang w:eastAsia="ru-RU"/>
        </w:rPr>
      </w:pPr>
      <w:r w:rsidRPr="000E56C2">
        <w:rPr>
          <w:rFonts w:ascii="Times New Roman" w:eastAsia="Times New Roman" w:hAnsi="Times New Roman"/>
          <w:sz w:val="28"/>
          <w:szCs w:val="28"/>
          <w:lang w:eastAsia="ru-RU"/>
        </w:rPr>
        <w:t>администрация муниципального района «Ижемский»</w:t>
      </w:r>
    </w:p>
    <w:p w:rsidR="000E56C2" w:rsidRPr="000E56C2" w:rsidRDefault="000E56C2" w:rsidP="000E56C2">
      <w:pPr>
        <w:widowControl w:val="0"/>
        <w:autoSpaceDE w:val="0"/>
        <w:autoSpaceDN w:val="0"/>
        <w:spacing w:after="0" w:line="240" w:lineRule="auto"/>
        <w:ind w:firstLine="540"/>
        <w:jc w:val="center"/>
        <w:rPr>
          <w:rFonts w:ascii="Times New Roman" w:eastAsia="Times New Roman" w:hAnsi="Times New Roman"/>
          <w:sz w:val="28"/>
          <w:szCs w:val="28"/>
          <w:lang w:eastAsia="ru-RU"/>
        </w:rPr>
      </w:pPr>
    </w:p>
    <w:p w:rsidR="000E56C2" w:rsidRPr="000E56C2" w:rsidRDefault="000E56C2" w:rsidP="000E56C2">
      <w:pPr>
        <w:widowControl w:val="0"/>
        <w:autoSpaceDE w:val="0"/>
        <w:autoSpaceDN w:val="0"/>
        <w:spacing w:after="0" w:line="240" w:lineRule="auto"/>
        <w:ind w:firstLine="540"/>
        <w:jc w:val="center"/>
        <w:rPr>
          <w:rFonts w:ascii="Times New Roman" w:eastAsia="Times New Roman" w:hAnsi="Times New Roman"/>
          <w:sz w:val="28"/>
          <w:szCs w:val="28"/>
          <w:lang w:eastAsia="ru-RU"/>
        </w:rPr>
      </w:pPr>
      <w:r w:rsidRPr="000E56C2">
        <w:rPr>
          <w:rFonts w:ascii="Times New Roman" w:eastAsia="Times New Roman" w:hAnsi="Times New Roman"/>
          <w:sz w:val="28"/>
          <w:szCs w:val="28"/>
          <w:lang w:eastAsia="ru-RU"/>
        </w:rPr>
        <w:t>П О С Т А Н О В Л Я Е Т:</w:t>
      </w:r>
    </w:p>
    <w:p w:rsidR="000E56C2" w:rsidRPr="000E56C2" w:rsidRDefault="000E56C2" w:rsidP="000E56C2">
      <w:pPr>
        <w:widowControl w:val="0"/>
        <w:autoSpaceDE w:val="0"/>
        <w:autoSpaceDN w:val="0"/>
        <w:spacing w:after="0" w:line="240" w:lineRule="auto"/>
        <w:ind w:firstLine="540"/>
        <w:jc w:val="center"/>
        <w:rPr>
          <w:rFonts w:ascii="Times New Roman" w:eastAsia="Times New Roman" w:hAnsi="Times New Roman"/>
          <w:sz w:val="28"/>
          <w:szCs w:val="28"/>
          <w:lang w:eastAsia="ru-RU"/>
        </w:rPr>
      </w:pPr>
    </w:p>
    <w:p w:rsidR="000E56C2" w:rsidRPr="000E56C2" w:rsidRDefault="000E56C2" w:rsidP="000E56C2">
      <w:pPr>
        <w:autoSpaceDE w:val="0"/>
        <w:autoSpaceDN w:val="0"/>
        <w:adjustRightInd w:val="0"/>
        <w:spacing w:after="0" w:line="240" w:lineRule="auto"/>
        <w:ind w:firstLine="709"/>
        <w:jc w:val="both"/>
        <w:rPr>
          <w:rFonts w:ascii="Times New Roman" w:eastAsiaTheme="minorHAnsi" w:hAnsi="Times New Roman"/>
          <w:sz w:val="28"/>
          <w:szCs w:val="28"/>
        </w:rPr>
      </w:pPr>
      <w:r w:rsidRPr="000E56C2">
        <w:rPr>
          <w:rFonts w:ascii="Times New Roman" w:eastAsia="Times New Roman" w:hAnsi="Times New Roman"/>
          <w:sz w:val="28"/>
          <w:szCs w:val="28"/>
          <w:lang w:eastAsia="ru-RU"/>
        </w:rPr>
        <w:t>1. Отменить постановление администрации муниципального района «Ижемский» от 26 июля 2016 года № 507 «</w:t>
      </w:r>
      <w:r w:rsidRPr="000E56C2">
        <w:rPr>
          <w:rFonts w:ascii="Times New Roman" w:eastAsiaTheme="minorHAnsi" w:hAnsi="Times New Roman"/>
          <w:sz w:val="28"/>
          <w:szCs w:val="28"/>
        </w:rPr>
        <w:t>Об утверждении положения о порядке формирования перечня муниципального имущества муниципального образования муниципального района «Ижемский», свободного от прав третьих лиц (за исключением имущественных прав субъектов малого и среднего предпринимательства), предназначенного для передачи во владение и (или) в пользование субъектам малого и среднего предпринимательства и организациям, образующим инфраструктуру поддержки малого и среднего предпринимательства».</w:t>
      </w:r>
    </w:p>
    <w:p w:rsidR="000E56C2" w:rsidRPr="000E56C2" w:rsidRDefault="000E56C2" w:rsidP="000E56C2">
      <w:pPr>
        <w:widowControl w:val="0"/>
        <w:autoSpaceDE w:val="0"/>
        <w:autoSpaceDN w:val="0"/>
        <w:spacing w:after="0" w:line="240" w:lineRule="auto"/>
        <w:ind w:firstLine="540"/>
        <w:jc w:val="both"/>
        <w:rPr>
          <w:rFonts w:ascii="Times New Roman" w:eastAsia="Times New Roman" w:hAnsi="Times New Roman"/>
          <w:sz w:val="28"/>
          <w:szCs w:val="28"/>
          <w:lang w:eastAsia="ru-RU"/>
        </w:rPr>
      </w:pPr>
      <w:r w:rsidRPr="000E56C2">
        <w:rPr>
          <w:rFonts w:ascii="Times New Roman" w:eastAsia="Times New Roman" w:hAnsi="Times New Roman"/>
          <w:sz w:val="28"/>
          <w:szCs w:val="28"/>
          <w:lang w:eastAsia="ru-RU"/>
        </w:rPr>
        <w:t>2. Настоящее постановление  вступает в силу со дня официального опубликования.</w:t>
      </w:r>
    </w:p>
    <w:p w:rsidR="000E56C2" w:rsidRPr="000E56C2" w:rsidRDefault="000E56C2" w:rsidP="000E56C2">
      <w:pPr>
        <w:widowControl w:val="0"/>
        <w:autoSpaceDE w:val="0"/>
        <w:autoSpaceDN w:val="0"/>
        <w:spacing w:after="0" w:line="360" w:lineRule="auto"/>
        <w:ind w:firstLine="540"/>
        <w:jc w:val="both"/>
        <w:rPr>
          <w:rFonts w:ascii="Times New Roman" w:eastAsia="Times New Roman" w:hAnsi="Times New Roman"/>
          <w:sz w:val="4"/>
          <w:szCs w:val="4"/>
          <w:lang w:eastAsia="ru-RU"/>
        </w:rPr>
      </w:pPr>
    </w:p>
    <w:p w:rsidR="000E56C2" w:rsidRPr="000E56C2" w:rsidRDefault="000E56C2" w:rsidP="000E56C2">
      <w:pPr>
        <w:widowControl w:val="0"/>
        <w:autoSpaceDE w:val="0"/>
        <w:autoSpaceDN w:val="0"/>
        <w:spacing w:after="0" w:line="240" w:lineRule="auto"/>
        <w:jc w:val="both"/>
        <w:rPr>
          <w:rFonts w:ascii="Times New Roman" w:eastAsia="Times New Roman" w:hAnsi="Times New Roman"/>
          <w:sz w:val="28"/>
          <w:szCs w:val="28"/>
          <w:lang w:eastAsia="ru-RU"/>
        </w:rPr>
      </w:pPr>
      <w:r w:rsidRPr="000E56C2">
        <w:rPr>
          <w:rFonts w:ascii="Times New Roman" w:eastAsia="Times New Roman" w:hAnsi="Times New Roman"/>
          <w:sz w:val="28"/>
          <w:szCs w:val="28"/>
          <w:lang w:eastAsia="ru-RU"/>
        </w:rPr>
        <w:t>Руководитель администрации</w:t>
      </w:r>
    </w:p>
    <w:p w:rsidR="000E56C2" w:rsidRPr="000E56C2" w:rsidRDefault="000E56C2" w:rsidP="000E56C2">
      <w:pPr>
        <w:widowControl w:val="0"/>
        <w:autoSpaceDE w:val="0"/>
        <w:autoSpaceDN w:val="0"/>
        <w:spacing w:after="0" w:line="240" w:lineRule="auto"/>
        <w:jc w:val="both"/>
        <w:rPr>
          <w:rFonts w:eastAsia="Times New Roman" w:cs="Calibri"/>
          <w:szCs w:val="20"/>
          <w:lang w:eastAsia="ru-RU"/>
        </w:rPr>
      </w:pPr>
      <w:r w:rsidRPr="000E56C2">
        <w:rPr>
          <w:rFonts w:ascii="Times New Roman" w:eastAsia="Times New Roman" w:hAnsi="Times New Roman"/>
          <w:sz w:val="28"/>
          <w:szCs w:val="28"/>
          <w:lang w:eastAsia="ru-RU"/>
        </w:rPr>
        <w:t>муниципального района «Ижемский»                                         Л.И. Терентьева</w:t>
      </w:r>
    </w:p>
    <w:p w:rsidR="000E56C2" w:rsidRDefault="000E56C2" w:rsidP="000E56C2">
      <w:pPr>
        <w:spacing w:after="0" w:line="240" w:lineRule="auto"/>
      </w:pPr>
    </w:p>
    <w:p w:rsidR="00DA2333" w:rsidRDefault="00DA2333" w:rsidP="00F726A1">
      <w:pPr>
        <w:spacing w:after="0"/>
        <w:jc w:val="center"/>
        <w:rPr>
          <w:rFonts w:ascii="Times New Roman" w:hAnsi="Times New Roman"/>
          <w:i/>
          <w:sz w:val="28"/>
          <w:szCs w:val="28"/>
        </w:rPr>
      </w:pPr>
    </w:p>
    <w:p w:rsidR="00DA2333" w:rsidRDefault="00DA2333" w:rsidP="00F726A1">
      <w:pPr>
        <w:spacing w:after="0"/>
        <w:jc w:val="center"/>
        <w:rPr>
          <w:rFonts w:ascii="Times New Roman" w:hAnsi="Times New Roman"/>
          <w:i/>
          <w:sz w:val="28"/>
          <w:szCs w:val="28"/>
        </w:rPr>
      </w:pPr>
    </w:p>
    <w:p w:rsidR="00DA2333" w:rsidRDefault="00DA2333" w:rsidP="00F726A1">
      <w:pPr>
        <w:spacing w:after="0"/>
        <w:jc w:val="center"/>
        <w:rPr>
          <w:rFonts w:ascii="Times New Roman" w:hAnsi="Times New Roman"/>
          <w:i/>
          <w:sz w:val="28"/>
          <w:szCs w:val="28"/>
        </w:rPr>
      </w:pPr>
    </w:p>
    <w:tbl>
      <w:tblPr>
        <w:tblW w:w="9858" w:type="dxa"/>
        <w:tblInd w:w="-34" w:type="dxa"/>
        <w:tblLayout w:type="fixed"/>
        <w:tblLook w:val="04A0"/>
      </w:tblPr>
      <w:tblGrid>
        <w:gridCol w:w="3828"/>
        <w:gridCol w:w="2250"/>
        <w:gridCol w:w="3780"/>
      </w:tblGrid>
      <w:tr w:rsidR="000E56C2" w:rsidRPr="000E56C2" w:rsidTr="000E56C2">
        <w:trPr>
          <w:cantSplit/>
        </w:trPr>
        <w:tc>
          <w:tcPr>
            <w:tcW w:w="3828" w:type="dxa"/>
          </w:tcPr>
          <w:p w:rsidR="000E56C2" w:rsidRPr="000E56C2" w:rsidRDefault="000E56C2" w:rsidP="000E56C2">
            <w:pPr>
              <w:spacing w:after="0"/>
              <w:jc w:val="center"/>
              <w:rPr>
                <w:rFonts w:ascii="Times New Roman" w:eastAsiaTheme="minorHAnsi" w:hAnsi="Times New Roman"/>
                <w:b/>
                <w:bCs/>
                <w:sz w:val="24"/>
                <w:szCs w:val="24"/>
              </w:rPr>
            </w:pPr>
          </w:p>
          <w:p w:rsidR="000E56C2" w:rsidRPr="000E56C2" w:rsidRDefault="000E56C2" w:rsidP="000E56C2">
            <w:pPr>
              <w:spacing w:after="0"/>
              <w:jc w:val="center"/>
              <w:rPr>
                <w:rFonts w:ascii="Times New Roman" w:eastAsiaTheme="minorHAnsi" w:hAnsi="Times New Roman"/>
                <w:b/>
                <w:bCs/>
                <w:sz w:val="24"/>
                <w:szCs w:val="24"/>
              </w:rPr>
            </w:pPr>
            <w:r w:rsidRPr="000E56C2">
              <w:rPr>
                <w:rFonts w:ascii="Times New Roman" w:eastAsiaTheme="minorHAnsi" w:hAnsi="Times New Roman"/>
                <w:b/>
                <w:bCs/>
                <w:sz w:val="24"/>
                <w:szCs w:val="24"/>
              </w:rPr>
              <w:t>«Изьва»</w:t>
            </w:r>
          </w:p>
          <w:p w:rsidR="000E56C2" w:rsidRPr="000E56C2" w:rsidRDefault="000E56C2" w:rsidP="000E56C2">
            <w:pPr>
              <w:spacing w:after="0"/>
              <w:jc w:val="center"/>
              <w:rPr>
                <w:rFonts w:ascii="Times New Roman" w:eastAsiaTheme="minorHAnsi" w:hAnsi="Times New Roman"/>
                <w:b/>
                <w:bCs/>
                <w:sz w:val="24"/>
                <w:szCs w:val="24"/>
              </w:rPr>
            </w:pPr>
            <w:r w:rsidRPr="000E56C2">
              <w:rPr>
                <w:rFonts w:ascii="Times New Roman" w:eastAsiaTheme="minorHAnsi" w:hAnsi="Times New Roman"/>
                <w:b/>
                <w:bCs/>
                <w:sz w:val="24"/>
                <w:szCs w:val="24"/>
              </w:rPr>
              <w:t>муниципальнöй районса</w:t>
            </w:r>
          </w:p>
          <w:p w:rsidR="000E56C2" w:rsidRPr="000E56C2" w:rsidRDefault="000E56C2" w:rsidP="000E56C2">
            <w:pPr>
              <w:spacing w:after="0"/>
              <w:jc w:val="center"/>
              <w:rPr>
                <w:rFonts w:ascii="Times New Roman" w:eastAsiaTheme="minorHAnsi" w:hAnsi="Times New Roman"/>
                <w:b/>
                <w:bCs/>
                <w:sz w:val="24"/>
                <w:szCs w:val="24"/>
              </w:rPr>
            </w:pPr>
            <w:r w:rsidRPr="000E56C2">
              <w:rPr>
                <w:rFonts w:ascii="Times New Roman" w:eastAsiaTheme="minorHAnsi" w:hAnsi="Times New Roman"/>
                <w:b/>
                <w:bCs/>
                <w:sz w:val="24"/>
                <w:szCs w:val="24"/>
              </w:rPr>
              <w:t>администрация</w:t>
            </w:r>
          </w:p>
          <w:p w:rsidR="000E56C2" w:rsidRPr="000E56C2" w:rsidRDefault="000E56C2" w:rsidP="000E56C2">
            <w:pPr>
              <w:spacing w:after="0"/>
              <w:jc w:val="center"/>
              <w:rPr>
                <w:rFonts w:ascii="Times New Roman" w:eastAsiaTheme="minorHAnsi" w:hAnsi="Times New Roman"/>
                <w:sz w:val="24"/>
                <w:szCs w:val="24"/>
              </w:rPr>
            </w:pPr>
          </w:p>
        </w:tc>
        <w:tc>
          <w:tcPr>
            <w:tcW w:w="2250" w:type="dxa"/>
          </w:tcPr>
          <w:p w:rsidR="000E56C2" w:rsidRPr="000E56C2" w:rsidRDefault="000E56C2" w:rsidP="000E56C2">
            <w:pPr>
              <w:spacing w:after="0"/>
              <w:jc w:val="center"/>
              <w:rPr>
                <w:rFonts w:ascii="Times New Roman" w:eastAsiaTheme="minorHAnsi" w:hAnsi="Times New Roman"/>
                <w:b/>
                <w:bCs/>
                <w:sz w:val="24"/>
                <w:szCs w:val="24"/>
              </w:rPr>
            </w:pPr>
            <w:r w:rsidRPr="000E56C2">
              <w:rPr>
                <w:rFonts w:ascii="Times New Roman" w:eastAsiaTheme="minorHAnsi" w:hAnsi="Times New Roman"/>
                <w:b/>
                <w:bCs/>
                <w:noProof/>
                <w:sz w:val="24"/>
                <w:szCs w:val="24"/>
                <w:lang w:eastAsia="ru-RU"/>
              </w:rPr>
              <w:drawing>
                <wp:inline distT="0" distB="0" distL="0" distR="0">
                  <wp:extent cx="714375" cy="876300"/>
                  <wp:effectExtent l="19050" t="0" r="9525" b="0"/>
                  <wp:docPr id="229"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21" cstate="print"/>
                          <a:srcRect/>
                          <a:stretch>
                            <a:fillRect/>
                          </a:stretch>
                        </pic:blipFill>
                        <pic:spPr bwMode="auto">
                          <a:xfrm>
                            <a:off x="0" y="0"/>
                            <a:ext cx="714375" cy="876300"/>
                          </a:xfrm>
                          <a:prstGeom prst="rect">
                            <a:avLst/>
                          </a:prstGeom>
                          <a:noFill/>
                          <a:ln w="9525">
                            <a:noFill/>
                            <a:miter lim="800000"/>
                            <a:headEnd/>
                            <a:tailEnd/>
                          </a:ln>
                        </pic:spPr>
                      </pic:pic>
                    </a:graphicData>
                  </a:graphic>
                </wp:inline>
              </w:drawing>
            </w:r>
          </w:p>
        </w:tc>
        <w:tc>
          <w:tcPr>
            <w:tcW w:w="3780" w:type="dxa"/>
          </w:tcPr>
          <w:p w:rsidR="000E56C2" w:rsidRPr="000E56C2" w:rsidRDefault="000E56C2" w:rsidP="000E56C2">
            <w:pPr>
              <w:spacing w:after="0"/>
              <w:jc w:val="center"/>
              <w:rPr>
                <w:rFonts w:ascii="Times New Roman" w:eastAsiaTheme="minorHAnsi" w:hAnsi="Times New Roman"/>
                <w:b/>
                <w:bCs/>
                <w:sz w:val="24"/>
                <w:szCs w:val="24"/>
              </w:rPr>
            </w:pPr>
          </w:p>
          <w:p w:rsidR="000E56C2" w:rsidRPr="000E56C2" w:rsidRDefault="000E56C2" w:rsidP="000E56C2">
            <w:pPr>
              <w:spacing w:after="0"/>
              <w:jc w:val="center"/>
              <w:rPr>
                <w:rFonts w:ascii="Times New Roman" w:eastAsiaTheme="minorHAnsi" w:hAnsi="Times New Roman"/>
                <w:b/>
                <w:bCs/>
                <w:sz w:val="24"/>
                <w:szCs w:val="24"/>
              </w:rPr>
            </w:pPr>
            <w:r w:rsidRPr="000E56C2">
              <w:rPr>
                <w:rFonts w:ascii="Times New Roman" w:eastAsiaTheme="minorHAnsi" w:hAnsi="Times New Roman"/>
                <w:b/>
                <w:bCs/>
                <w:sz w:val="24"/>
                <w:szCs w:val="24"/>
              </w:rPr>
              <w:t>Администрация</w:t>
            </w:r>
          </w:p>
          <w:p w:rsidR="000E56C2" w:rsidRPr="000E56C2" w:rsidRDefault="000E56C2" w:rsidP="000E56C2">
            <w:pPr>
              <w:spacing w:after="0"/>
              <w:jc w:val="center"/>
              <w:rPr>
                <w:rFonts w:ascii="Times New Roman" w:eastAsiaTheme="minorHAnsi" w:hAnsi="Times New Roman"/>
                <w:b/>
                <w:bCs/>
                <w:sz w:val="24"/>
                <w:szCs w:val="24"/>
              </w:rPr>
            </w:pPr>
            <w:r w:rsidRPr="000E56C2">
              <w:rPr>
                <w:rFonts w:ascii="Times New Roman" w:eastAsiaTheme="minorHAnsi" w:hAnsi="Times New Roman"/>
                <w:b/>
                <w:bCs/>
                <w:sz w:val="24"/>
                <w:szCs w:val="24"/>
              </w:rPr>
              <w:t>муниципального района</w:t>
            </w:r>
          </w:p>
          <w:p w:rsidR="000E56C2" w:rsidRPr="000E56C2" w:rsidRDefault="000E56C2" w:rsidP="000E56C2">
            <w:pPr>
              <w:spacing w:after="0"/>
              <w:jc w:val="center"/>
              <w:rPr>
                <w:rFonts w:ascii="Times New Roman" w:eastAsiaTheme="minorHAnsi" w:hAnsi="Times New Roman"/>
                <w:b/>
                <w:bCs/>
                <w:sz w:val="24"/>
                <w:szCs w:val="24"/>
              </w:rPr>
            </w:pPr>
            <w:r w:rsidRPr="000E56C2">
              <w:rPr>
                <w:rFonts w:ascii="Times New Roman" w:eastAsiaTheme="minorHAnsi" w:hAnsi="Times New Roman"/>
                <w:b/>
                <w:bCs/>
                <w:sz w:val="24"/>
                <w:szCs w:val="24"/>
              </w:rPr>
              <w:t>«Ижемский»</w:t>
            </w:r>
          </w:p>
        </w:tc>
      </w:tr>
    </w:tbl>
    <w:p w:rsidR="000E56C2" w:rsidRPr="000E56C2" w:rsidRDefault="000E56C2" w:rsidP="000E56C2">
      <w:pPr>
        <w:keepNext/>
        <w:spacing w:after="0"/>
        <w:jc w:val="center"/>
        <w:outlineLvl w:val="0"/>
        <w:rPr>
          <w:rFonts w:ascii="Times New Roman" w:eastAsiaTheme="minorHAnsi" w:hAnsi="Times New Roman"/>
          <w:sz w:val="28"/>
          <w:szCs w:val="28"/>
        </w:rPr>
      </w:pPr>
    </w:p>
    <w:p w:rsidR="000E56C2" w:rsidRPr="000E56C2" w:rsidRDefault="000E56C2" w:rsidP="000E56C2">
      <w:pPr>
        <w:keepNext/>
        <w:spacing w:after="0"/>
        <w:jc w:val="center"/>
        <w:outlineLvl w:val="0"/>
        <w:rPr>
          <w:rFonts w:ascii="Times New Roman" w:eastAsiaTheme="minorHAnsi" w:hAnsi="Times New Roman"/>
          <w:sz w:val="28"/>
          <w:szCs w:val="28"/>
        </w:rPr>
      </w:pPr>
    </w:p>
    <w:p w:rsidR="000E56C2" w:rsidRPr="000E56C2" w:rsidRDefault="000E56C2" w:rsidP="000E56C2">
      <w:pPr>
        <w:keepNext/>
        <w:spacing w:after="0"/>
        <w:jc w:val="center"/>
        <w:outlineLvl w:val="0"/>
        <w:rPr>
          <w:rFonts w:ascii="Times New Roman" w:eastAsiaTheme="minorHAnsi" w:hAnsi="Times New Roman"/>
          <w:b/>
          <w:bCs/>
          <w:sz w:val="28"/>
          <w:szCs w:val="28"/>
        </w:rPr>
      </w:pPr>
      <w:r w:rsidRPr="000E56C2">
        <w:rPr>
          <w:rFonts w:ascii="Times New Roman" w:eastAsiaTheme="minorHAnsi" w:hAnsi="Times New Roman"/>
          <w:sz w:val="28"/>
          <w:szCs w:val="28"/>
        </w:rPr>
        <w:t xml:space="preserve"> </w:t>
      </w:r>
      <w:r w:rsidRPr="000E56C2">
        <w:rPr>
          <w:rFonts w:ascii="Times New Roman" w:eastAsiaTheme="minorHAnsi" w:hAnsi="Times New Roman"/>
          <w:b/>
          <w:bCs/>
          <w:sz w:val="28"/>
          <w:szCs w:val="28"/>
        </w:rPr>
        <w:t>Ш У Ö М</w:t>
      </w:r>
    </w:p>
    <w:p w:rsidR="000E56C2" w:rsidRPr="000E56C2" w:rsidRDefault="000E56C2" w:rsidP="000E56C2">
      <w:pPr>
        <w:spacing w:after="0"/>
        <w:jc w:val="center"/>
        <w:rPr>
          <w:rFonts w:ascii="Times New Roman" w:eastAsiaTheme="minorHAnsi" w:hAnsi="Times New Roman"/>
          <w:b/>
          <w:bCs/>
          <w:i/>
          <w:sz w:val="28"/>
          <w:szCs w:val="28"/>
          <w:u w:val="single"/>
        </w:rPr>
      </w:pPr>
    </w:p>
    <w:p w:rsidR="000E56C2" w:rsidRPr="000E56C2" w:rsidRDefault="000E56C2" w:rsidP="000E56C2">
      <w:pPr>
        <w:spacing w:after="0"/>
        <w:jc w:val="center"/>
        <w:rPr>
          <w:rFonts w:ascii="Times New Roman" w:eastAsiaTheme="minorHAnsi" w:hAnsi="Times New Roman"/>
          <w:b/>
          <w:bCs/>
          <w:sz w:val="28"/>
          <w:szCs w:val="28"/>
        </w:rPr>
      </w:pPr>
      <w:r w:rsidRPr="000E56C2">
        <w:rPr>
          <w:rFonts w:ascii="Times New Roman" w:eastAsiaTheme="minorHAnsi" w:hAnsi="Times New Roman"/>
          <w:b/>
          <w:bCs/>
          <w:sz w:val="28"/>
          <w:szCs w:val="28"/>
        </w:rPr>
        <w:t xml:space="preserve">П О С Т А Н О В Л Е Н И Е </w:t>
      </w:r>
    </w:p>
    <w:p w:rsidR="000E56C2" w:rsidRPr="000E56C2" w:rsidRDefault="000E56C2" w:rsidP="000E56C2">
      <w:pPr>
        <w:spacing w:after="0"/>
        <w:jc w:val="center"/>
        <w:rPr>
          <w:rFonts w:ascii="Times New Roman" w:eastAsiaTheme="minorHAnsi" w:hAnsi="Times New Roman"/>
          <w:b/>
          <w:bCs/>
          <w:sz w:val="28"/>
          <w:szCs w:val="28"/>
        </w:rPr>
      </w:pPr>
    </w:p>
    <w:p w:rsidR="000E56C2" w:rsidRPr="000E56C2" w:rsidRDefault="000E56C2" w:rsidP="000E56C2">
      <w:pPr>
        <w:spacing w:after="0"/>
        <w:rPr>
          <w:rFonts w:ascii="Times New Roman" w:eastAsiaTheme="minorHAnsi" w:hAnsi="Times New Roman"/>
          <w:sz w:val="28"/>
          <w:szCs w:val="28"/>
        </w:rPr>
      </w:pPr>
      <w:r w:rsidRPr="000E56C2">
        <w:rPr>
          <w:rFonts w:ascii="Times New Roman" w:eastAsiaTheme="minorHAnsi" w:hAnsi="Times New Roman"/>
          <w:sz w:val="28"/>
          <w:szCs w:val="28"/>
        </w:rPr>
        <w:t xml:space="preserve">от 29 декабря 2017 года                                                                          </w:t>
      </w:r>
      <w:r>
        <w:rPr>
          <w:rFonts w:ascii="Times New Roman" w:eastAsiaTheme="minorHAnsi" w:hAnsi="Times New Roman"/>
          <w:sz w:val="28"/>
          <w:szCs w:val="28"/>
        </w:rPr>
        <w:t xml:space="preserve">     </w:t>
      </w:r>
      <w:r w:rsidRPr="000E56C2">
        <w:rPr>
          <w:rFonts w:ascii="Times New Roman" w:eastAsiaTheme="minorHAnsi" w:hAnsi="Times New Roman"/>
          <w:sz w:val="28"/>
          <w:szCs w:val="28"/>
        </w:rPr>
        <w:t xml:space="preserve"> № 1146</w:t>
      </w:r>
    </w:p>
    <w:p w:rsidR="000E56C2" w:rsidRPr="000E56C2" w:rsidRDefault="000E56C2" w:rsidP="000E56C2">
      <w:pPr>
        <w:spacing w:after="0"/>
        <w:rPr>
          <w:rFonts w:ascii="Times New Roman" w:eastAsiaTheme="minorHAnsi" w:hAnsi="Times New Roman"/>
          <w:sz w:val="20"/>
          <w:szCs w:val="20"/>
        </w:rPr>
      </w:pPr>
      <w:r w:rsidRPr="000E56C2">
        <w:rPr>
          <w:rFonts w:ascii="Times New Roman" w:eastAsiaTheme="minorHAnsi" w:hAnsi="Times New Roman"/>
          <w:sz w:val="20"/>
          <w:szCs w:val="20"/>
        </w:rPr>
        <w:t>Республика Коми, Ижемский район, с. Ижма</w:t>
      </w:r>
      <w:r w:rsidRPr="000E56C2">
        <w:rPr>
          <w:rFonts w:ascii="Times New Roman" w:eastAsiaTheme="minorHAnsi" w:hAnsi="Times New Roman"/>
          <w:sz w:val="20"/>
          <w:szCs w:val="20"/>
        </w:rPr>
        <w:tab/>
      </w:r>
    </w:p>
    <w:p w:rsidR="000E56C2" w:rsidRPr="000E56C2" w:rsidRDefault="000E56C2" w:rsidP="000E56C2">
      <w:pPr>
        <w:autoSpaceDN w:val="0"/>
        <w:spacing w:after="0" w:line="240" w:lineRule="auto"/>
        <w:jc w:val="both"/>
        <w:rPr>
          <w:rFonts w:ascii="Times New Roman" w:eastAsia="Times New Roman" w:hAnsi="Times New Roman"/>
          <w:sz w:val="24"/>
          <w:szCs w:val="24"/>
          <w:lang w:eastAsia="ru-RU"/>
        </w:rPr>
      </w:pPr>
    </w:p>
    <w:p w:rsidR="000E56C2" w:rsidRPr="000E56C2" w:rsidRDefault="000E56C2" w:rsidP="000E56C2">
      <w:pPr>
        <w:autoSpaceDN w:val="0"/>
        <w:spacing w:after="0" w:line="240" w:lineRule="auto"/>
        <w:jc w:val="center"/>
        <w:rPr>
          <w:rFonts w:ascii="Times New Roman" w:eastAsia="Times New Roman" w:hAnsi="Times New Roman"/>
          <w:sz w:val="28"/>
          <w:szCs w:val="28"/>
          <w:lang w:eastAsia="ru-RU"/>
        </w:rPr>
      </w:pPr>
      <w:r w:rsidRPr="000E56C2">
        <w:rPr>
          <w:rFonts w:ascii="Times New Roman" w:eastAsia="Times New Roman" w:hAnsi="Times New Roman"/>
          <w:sz w:val="28"/>
          <w:szCs w:val="28"/>
          <w:lang w:eastAsia="ru-RU"/>
        </w:rPr>
        <w:t>О признании утратившим силу постановления администрации муниципального района «Ижемский» от 29.07.2016 № 517 «Об утверждении административного регламента предоставления муниципальной услуги «Выдача разрешения на установку и эксплуатацию рекламной конструкции»</w:t>
      </w:r>
    </w:p>
    <w:p w:rsidR="000E56C2" w:rsidRPr="000E56C2" w:rsidRDefault="000E56C2" w:rsidP="000E56C2">
      <w:pPr>
        <w:autoSpaceDN w:val="0"/>
        <w:spacing w:after="0" w:line="240" w:lineRule="auto"/>
        <w:rPr>
          <w:rFonts w:ascii="Times New Roman" w:eastAsia="Times New Roman" w:hAnsi="Times New Roman"/>
          <w:sz w:val="24"/>
          <w:szCs w:val="24"/>
          <w:lang w:eastAsia="ru-RU"/>
        </w:rPr>
      </w:pPr>
    </w:p>
    <w:p w:rsidR="000E56C2" w:rsidRPr="000E56C2" w:rsidRDefault="000E56C2" w:rsidP="000E56C2">
      <w:pPr>
        <w:autoSpaceDN w:val="0"/>
        <w:spacing w:after="0" w:line="240" w:lineRule="auto"/>
        <w:rPr>
          <w:rFonts w:ascii="Times New Roman" w:eastAsia="Times New Roman" w:hAnsi="Times New Roman"/>
          <w:sz w:val="24"/>
          <w:szCs w:val="24"/>
          <w:lang w:eastAsia="ru-RU"/>
        </w:rPr>
      </w:pPr>
      <w:r w:rsidRPr="000E56C2">
        <w:rPr>
          <w:rFonts w:ascii="Times New Roman" w:eastAsia="Times New Roman" w:hAnsi="Times New Roman"/>
          <w:sz w:val="24"/>
          <w:szCs w:val="24"/>
          <w:lang w:eastAsia="ru-RU"/>
        </w:rPr>
        <w:t xml:space="preserve">               </w:t>
      </w:r>
    </w:p>
    <w:p w:rsidR="000E56C2" w:rsidRPr="000E56C2" w:rsidRDefault="000E56C2" w:rsidP="000E56C2">
      <w:pPr>
        <w:spacing w:after="0"/>
        <w:ind w:firstLine="709"/>
        <w:jc w:val="both"/>
        <w:rPr>
          <w:rFonts w:ascii="Times New Roman" w:eastAsiaTheme="minorHAnsi" w:hAnsi="Times New Roman"/>
          <w:sz w:val="28"/>
          <w:szCs w:val="28"/>
        </w:rPr>
      </w:pPr>
      <w:r w:rsidRPr="000E56C2">
        <w:rPr>
          <w:rFonts w:ascii="Times New Roman" w:eastAsiaTheme="minorHAnsi" w:hAnsi="Times New Roman"/>
          <w:sz w:val="28"/>
          <w:szCs w:val="28"/>
        </w:rPr>
        <w:t>Руководствуясь Законом Республики Коми от 05.12.2016 № 123-РЗ      «О перераспределении отдельных полномочий в сфере рекламы между органами местного самоуправления муниципальных образований в Республике Коми и органами государственной власти Республики Коми»,</w:t>
      </w:r>
    </w:p>
    <w:p w:rsidR="000E56C2" w:rsidRPr="000E56C2" w:rsidRDefault="000E56C2" w:rsidP="000E56C2">
      <w:pPr>
        <w:spacing w:after="0"/>
        <w:ind w:firstLine="709"/>
        <w:jc w:val="center"/>
        <w:rPr>
          <w:rFonts w:ascii="Times New Roman" w:eastAsiaTheme="minorHAnsi" w:hAnsi="Times New Roman"/>
          <w:sz w:val="28"/>
          <w:szCs w:val="28"/>
        </w:rPr>
      </w:pPr>
    </w:p>
    <w:p w:rsidR="000E56C2" w:rsidRPr="000E56C2" w:rsidRDefault="000E56C2" w:rsidP="000E56C2">
      <w:pPr>
        <w:spacing w:after="0"/>
        <w:ind w:firstLine="709"/>
        <w:jc w:val="center"/>
        <w:rPr>
          <w:rFonts w:ascii="Times New Roman" w:eastAsiaTheme="minorHAnsi" w:hAnsi="Times New Roman"/>
          <w:sz w:val="28"/>
          <w:szCs w:val="28"/>
        </w:rPr>
      </w:pPr>
      <w:r w:rsidRPr="000E56C2">
        <w:rPr>
          <w:rFonts w:ascii="Times New Roman" w:eastAsiaTheme="minorHAnsi" w:hAnsi="Times New Roman"/>
          <w:sz w:val="28"/>
          <w:szCs w:val="28"/>
        </w:rPr>
        <w:t>администрация муниципального района «Ижемский»</w:t>
      </w:r>
    </w:p>
    <w:p w:rsidR="000E56C2" w:rsidRPr="000E56C2" w:rsidRDefault="000E56C2" w:rsidP="000E56C2">
      <w:pPr>
        <w:spacing w:after="0"/>
        <w:jc w:val="center"/>
        <w:rPr>
          <w:rFonts w:ascii="Times New Roman" w:eastAsiaTheme="minorHAnsi" w:hAnsi="Times New Roman"/>
          <w:sz w:val="28"/>
          <w:szCs w:val="28"/>
        </w:rPr>
      </w:pPr>
    </w:p>
    <w:p w:rsidR="000E56C2" w:rsidRPr="000E56C2" w:rsidRDefault="000E56C2" w:rsidP="000E56C2">
      <w:pPr>
        <w:spacing w:after="0"/>
        <w:jc w:val="center"/>
        <w:rPr>
          <w:rFonts w:ascii="Times New Roman" w:eastAsiaTheme="minorHAnsi" w:hAnsi="Times New Roman"/>
          <w:sz w:val="28"/>
          <w:szCs w:val="28"/>
        </w:rPr>
      </w:pPr>
      <w:r w:rsidRPr="000E56C2">
        <w:rPr>
          <w:rFonts w:ascii="Times New Roman" w:eastAsiaTheme="minorHAnsi" w:hAnsi="Times New Roman"/>
          <w:sz w:val="28"/>
          <w:szCs w:val="28"/>
        </w:rPr>
        <w:t>П О С Т А Н О В Л Я Е Т:</w:t>
      </w:r>
    </w:p>
    <w:p w:rsidR="000E56C2" w:rsidRPr="000E56C2" w:rsidRDefault="000E56C2" w:rsidP="000E56C2">
      <w:pPr>
        <w:spacing w:after="0"/>
        <w:jc w:val="center"/>
        <w:rPr>
          <w:rFonts w:ascii="Times New Roman" w:eastAsiaTheme="minorHAnsi" w:hAnsi="Times New Roman"/>
          <w:sz w:val="28"/>
          <w:szCs w:val="28"/>
        </w:rPr>
      </w:pPr>
    </w:p>
    <w:p w:rsidR="000E56C2" w:rsidRPr="000E56C2" w:rsidRDefault="000E56C2" w:rsidP="000E56C2">
      <w:pPr>
        <w:spacing w:after="0"/>
        <w:ind w:firstLine="709"/>
        <w:jc w:val="both"/>
        <w:rPr>
          <w:rFonts w:ascii="Times New Roman" w:eastAsiaTheme="minorHAnsi" w:hAnsi="Times New Roman"/>
          <w:bCs/>
          <w:sz w:val="28"/>
          <w:szCs w:val="28"/>
        </w:rPr>
      </w:pPr>
      <w:r w:rsidRPr="000E56C2">
        <w:rPr>
          <w:rFonts w:ascii="Times New Roman" w:eastAsiaTheme="minorHAnsi" w:hAnsi="Times New Roman"/>
          <w:bCs/>
          <w:sz w:val="28"/>
          <w:szCs w:val="28"/>
        </w:rPr>
        <w:t>1. Признать утратившим силу постановление администрации муниципального района «Ижемский» от 29.07.2016 № 517 «Об утверждении административного регламента предоставления муниципальной услуги «</w:t>
      </w:r>
      <w:r w:rsidRPr="000E56C2">
        <w:rPr>
          <w:rFonts w:ascii="Times New Roman" w:eastAsiaTheme="minorHAnsi" w:hAnsi="Times New Roman"/>
          <w:sz w:val="28"/>
          <w:szCs w:val="28"/>
        </w:rPr>
        <w:t>Выдача разрешения на установку и эксплуатацию рекламной конструкции</w:t>
      </w:r>
      <w:r w:rsidRPr="000E56C2">
        <w:rPr>
          <w:rFonts w:ascii="Times New Roman" w:eastAsiaTheme="minorHAnsi" w:hAnsi="Times New Roman"/>
          <w:bCs/>
          <w:sz w:val="28"/>
          <w:szCs w:val="28"/>
        </w:rPr>
        <w:t>».</w:t>
      </w:r>
    </w:p>
    <w:p w:rsidR="000E56C2" w:rsidRPr="000E56C2" w:rsidRDefault="000E56C2" w:rsidP="000E56C2">
      <w:pPr>
        <w:spacing w:after="0"/>
        <w:ind w:firstLine="709"/>
        <w:jc w:val="both"/>
        <w:rPr>
          <w:rFonts w:ascii="Times New Roman" w:eastAsiaTheme="minorHAnsi" w:hAnsi="Times New Roman"/>
          <w:bCs/>
          <w:sz w:val="28"/>
          <w:szCs w:val="28"/>
        </w:rPr>
      </w:pPr>
      <w:r w:rsidRPr="000E56C2">
        <w:rPr>
          <w:rFonts w:ascii="Times New Roman" w:eastAsiaTheme="minorHAnsi" w:hAnsi="Times New Roman"/>
          <w:bCs/>
          <w:sz w:val="28"/>
          <w:szCs w:val="28"/>
        </w:rPr>
        <w:t>2. Настоящее постановление вступает в силу со дня официального опубликования (обнародования) и распространяется на правоотношения, возникшие с 01 января 2017 года.</w:t>
      </w:r>
    </w:p>
    <w:p w:rsidR="000E56C2" w:rsidRPr="000E56C2" w:rsidRDefault="000E56C2" w:rsidP="000E56C2">
      <w:pPr>
        <w:spacing w:after="0"/>
        <w:ind w:firstLine="709"/>
        <w:jc w:val="both"/>
        <w:rPr>
          <w:rFonts w:ascii="Times New Roman" w:eastAsiaTheme="minorHAnsi" w:hAnsi="Times New Roman"/>
          <w:bCs/>
          <w:sz w:val="28"/>
          <w:szCs w:val="28"/>
        </w:rPr>
      </w:pPr>
    </w:p>
    <w:p w:rsidR="000E56C2" w:rsidRPr="000E56C2" w:rsidRDefault="000E56C2" w:rsidP="000E56C2">
      <w:pPr>
        <w:spacing w:after="0"/>
        <w:jc w:val="both"/>
        <w:rPr>
          <w:rFonts w:ascii="Times New Roman" w:eastAsiaTheme="minorHAnsi" w:hAnsi="Times New Roman"/>
          <w:bCs/>
          <w:sz w:val="28"/>
          <w:szCs w:val="28"/>
        </w:rPr>
      </w:pPr>
      <w:r w:rsidRPr="000E56C2">
        <w:rPr>
          <w:rFonts w:ascii="Times New Roman" w:eastAsiaTheme="minorHAnsi" w:hAnsi="Times New Roman"/>
          <w:bCs/>
          <w:sz w:val="28"/>
          <w:szCs w:val="28"/>
        </w:rPr>
        <w:t>Руководитель администрации</w:t>
      </w:r>
    </w:p>
    <w:p w:rsidR="000E56C2" w:rsidRPr="000E56C2" w:rsidRDefault="000E56C2" w:rsidP="000E56C2">
      <w:pPr>
        <w:spacing w:after="0"/>
        <w:jc w:val="both"/>
        <w:rPr>
          <w:rFonts w:ascii="Times New Roman" w:eastAsiaTheme="minorHAnsi" w:hAnsi="Times New Roman"/>
          <w:sz w:val="24"/>
          <w:szCs w:val="24"/>
        </w:rPr>
      </w:pPr>
      <w:r w:rsidRPr="000E56C2">
        <w:rPr>
          <w:rFonts w:ascii="Times New Roman" w:eastAsiaTheme="minorHAnsi" w:hAnsi="Times New Roman"/>
          <w:bCs/>
          <w:sz w:val="28"/>
          <w:szCs w:val="28"/>
        </w:rPr>
        <w:t xml:space="preserve">муниципального района «Ижемский»                       </w:t>
      </w:r>
      <w:r>
        <w:rPr>
          <w:rFonts w:ascii="Times New Roman" w:eastAsiaTheme="minorHAnsi" w:hAnsi="Times New Roman"/>
          <w:bCs/>
          <w:sz w:val="28"/>
          <w:szCs w:val="28"/>
        </w:rPr>
        <w:t xml:space="preserve">    </w:t>
      </w:r>
      <w:r w:rsidRPr="000E56C2">
        <w:rPr>
          <w:rFonts w:ascii="Times New Roman" w:eastAsiaTheme="minorHAnsi" w:hAnsi="Times New Roman"/>
          <w:bCs/>
          <w:sz w:val="28"/>
          <w:szCs w:val="28"/>
        </w:rPr>
        <w:t xml:space="preserve">             Л.И. Терентьева </w:t>
      </w:r>
    </w:p>
    <w:p w:rsidR="00DA2333" w:rsidRDefault="00DA2333" w:rsidP="00F726A1">
      <w:pPr>
        <w:spacing w:after="0"/>
        <w:jc w:val="center"/>
        <w:rPr>
          <w:rFonts w:ascii="Times New Roman" w:hAnsi="Times New Roman"/>
          <w:i/>
          <w:sz w:val="28"/>
          <w:szCs w:val="28"/>
        </w:rPr>
      </w:pPr>
    </w:p>
    <w:p w:rsidR="00DA2333" w:rsidRDefault="00DA2333" w:rsidP="00F726A1">
      <w:pPr>
        <w:spacing w:after="0"/>
        <w:jc w:val="center"/>
        <w:rPr>
          <w:rFonts w:ascii="Times New Roman" w:hAnsi="Times New Roman"/>
          <w:i/>
          <w:sz w:val="28"/>
          <w:szCs w:val="28"/>
        </w:rPr>
      </w:pPr>
    </w:p>
    <w:p w:rsidR="00DA2333" w:rsidRDefault="00DA2333" w:rsidP="00F726A1">
      <w:pPr>
        <w:spacing w:after="0"/>
        <w:jc w:val="center"/>
        <w:rPr>
          <w:rFonts w:ascii="Times New Roman" w:hAnsi="Times New Roman"/>
          <w:i/>
          <w:sz w:val="28"/>
          <w:szCs w:val="28"/>
        </w:rPr>
      </w:pPr>
    </w:p>
    <w:p w:rsidR="00DA2333" w:rsidRDefault="00DA2333" w:rsidP="00F726A1">
      <w:pPr>
        <w:spacing w:after="0"/>
        <w:jc w:val="center"/>
        <w:rPr>
          <w:rFonts w:ascii="Times New Roman" w:hAnsi="Times New Roman"/>
          <w:i/>
          <w:sz w:val="28"/>
          <w:szCs w:val="28"/>
        </w:rPr>
      </w:pPr>
    </w:p>
    <w:p w:rsidR="0041125C" w:rsidRDefault="0041125C" w:rsidP="00F726A1">
      <w:pPr>
        <w:spacing w:after="0"/>
        <w:jc w:val="center"/>
        <w:rPr>
          <w:rFonts w:ascii="Times New Roman" w:hAnsi="Times New Roman"/>
          <w:i/>
          <w:sz w:val="28"/>
          <w:szCs w:val="28"/>
        </w:rPr>
      </w:pPr>
    </w:p>
    <w:p w:rsidR="0041125C" w:rsidRDefault="0041125C" w:rsidP="00F726A1">
      <w:pPr>
        <w:spacing w:after="0"/>
        <w:jc w:val="center"/>
        <w:rPr>
          <w:rFonts w:ascii="Times New Roman" w:hAnsi="Times New Roman"/>
          <w:i/>
          <w:sz w:val="28"/>
          <w:szCs w:val="28"/>
        </w:rPr>
      </w:pPr>
    </w:p>
    <w:p w:rsidR="0041125C" w:rsidRDefault="0041125C" w:rsidP="00F726A1">
      <w:pPr>
        <w:spacing w:after="0"/>
        <w:jc w:val="center"/>
        <w:rPr>
          <w:rFonts w:ascii="Times New Roman" w:hAnsi="Times New Roman"/>
          <w:i/>
          <w:sz w:val="28"/>
          <w:szCs w:val="28"/>
        </w:rPr>
      </w:pPr>
    </w:p>
    <w:p w:rsidR="0041125C" w:rsidRDefault="0041125C" w:rsidP="00F726A1">
      <w:pPr>
        <w:spacing w:after="0"/>
        <w:jc w:val="center"/>
        <w:rPr>
          <w:rFonts w:ascii="Times New Roman" w:hAnsi="Times New Roman"/>
          <w:i/>
          <w:sz w:val="28"/>
          <w:szCs w:val="28"/>
        </w:rPr>
      </w:pPr>
    </w:p>
    <w:p w:rsidR="0041125C" w:rsidRDefault="0041125C" w:rsidP="00F726A1">
      <w:pPr>
        <w:spacing w:after="0"/>
        <w:jc w:val="center"/>
        <w:rPr>
          <w:rFonts w:ascii="Times New Roman" w:hAnsi="Times New Roman"/>
          <w:i/>
          <w:sz w:val="28"/>
          <w:szCs w:val="28"/>
        </w:rPr>
      </w:pPr>
    </w:p>
    <w:p w:rsidR="0041125C" w:rsidRDefault="0041125C" w:rsidP="00F726A1">
      <w:pPr>
        <w:spacing w:after="0"/>
        <w:jc w:val="center"/>
        <w:rPr>
          <w:rFonts w:ascii="Times New Roman" w:hAnsi="Times New Roman"/>
          <w:i/>
          <w:sz w:val="28"/>
          <w:szCs w:val="28"/>
        </w:rPr>
      </w:pPr>
    </w:p>
    <w:p w:rsidR="0041125C" w:rsidRDefault="0041125C" w:rsidP="00F726A1">
      <w:pPr>
        <w:spacing w:after="0"/>
        <w:jc w:val="center"/>
        <w:rPr>
          <w:rFonts w:ascii="Times New Roman" w:hAnsi="Times New Roman"/>
          <w:i/>
          <w:sz w:val="28"/>
          <w:szCs w:val="28"/>
        </w:rPr>
      </w:pPr>
    </w:p>
    <w:p w:rsidR="0041125C" w:rsidRDefault="0041125C" w:rsidP="00F726A1">
      <w:pPr>
        <w:spacing w:after="0"/>
        <w:jc w:val="center"/>
        <w:rPr>
          <w:rFonts w:ascii="Times New Roman" w:hAnsi="Times New Roman"/>
          <w:i/>
          <w:sz w:val="28"/>
          <w:szCs w:val="28"/>
        </w:rPr>
      </w:pPr>
    </w:p>
    <w:p w:rsidR="0041125C" w:rsidRDefault="0041125C" w:rsidP="00F726A1">
      <w:pPr>
        <w:spacing w:after="0"/>
        <w:jc w:val="center"/>
        <w:rPr>
          <w:rFonts w:ascii="Times New Roman" w:hAnsi="Times New Roman"/>
          <w:i/>
          <w:sz w:val="28"/>
          <w:szCs w:val="28"/>
        </w:rPr>
      </w:pPr>
    </w:p>
    <w:p w:rsidR="0041125C" w:rsidRDefault="0041125C" w:rsidP="00F726A1">
      <w:pPr>
        <w:spacing w:after="0"/>
        <w:jc w:val="center"/>
        <w:rPr>
          <w:rFonts w:ascii="Times New Roman" w:hAnsi="Times New Roman"/>
          <w:i/>
          <w:sz w:val="28"/>
          <w:szCs w:val="28"/>
        </w:rPr>
      </w:pPr>
    </w:p>
    <w:p w:rsidR="0041125C" w:rsidRDefault="0041125C" w:rsidP="00F726A1">
      <w:pPr>
        <w:spacing w:after="0"/>
        <w:jc w:val="center"/>
        <w:rPr>
          <w:rFonts w:ascii="Times New Roman" w:hAnsi="Times New Roman"/>
          <w:i/>
          <w:sz w:val="28"/>
          <w:szCs w:val="28"/>
        </w:rPr>
      </w:pPr>
    </w:p>
    <w:p w:rsidR="00CA46DE" w:rsidRDefault="00CA46DE" w:rsidP="00F726A1">
      <w:pPr>
        <w:spacing w:after="0"/>
        <w:jc w:val="center"/>
        <w:rPr>
          <w:rFonts w:ascii="Times New Roman" w:hAnsi="Times New Roman"/>
          <w:i/>
          <w:sz w:val="28"/>
          <w:szCs w:val="28"/>
        </w:rPr>
      </w:pPr>
    </w:p>
    <w:p w:rsidR="00FE2FEF" w:rsidRPr="00F726A1" w:rsidRDefault="00FE2FEF" w:rsidP="00F726A1">
      <w:pPr>
        <w:spacing w:after="0"/>
        <w:jc w:val="center"/>
        <w:rPr>
          <w:rFonts w:ascii="Times New Roman" w:hAnsi="Times New Roman"/>
          <w:i/>
          <w:sz w:val="28"/>
          <w:szCs w:val="28"/>
        </w:rPr>
      </w:pPr>
      <w:r w:rsidRPr="00F726A1">
        <w:rPr>
          <w:rFonts w:ascii="Times New Roman" w:hAnsi="Times New Roman"/>
          <w:i/>
          <w:sz w:val="28"/>
          <w:szCs w:val="28"/>
        </w:rPr>
        <w:t>Председатель коллегии Р.Е. Селиверстов</w:t>
      </w:r>
    </w:p>
    <w:p w:rsidR="001369C6" w:rsidRDefault="001369C6" w:rsidP="00F726A1">
      <w:pPr>
        <w:spacing w:after="0"/>
        <w:jc w:val="center"/>
        <w:rPr>
          <w:rFonts w:ascii="Times New Roman" w:hAnsi="Times New Roman"/>
          <w:i/>
          <w:sz w:val="28"/>
          <w:szCs w:val="28"/>
        </w:rPr>
      </w:pPr>
    </w:p>
    <w:p w:rsidR="00FE2FEF" w:rsidRPr="00F726A1" w:rsidRDefault="00FE2FEF" w:rsidP="00F726A1">
      <w:pPr>
        <w:spacing w:after="0"/>
        <w:jc w:val="center"/>
        <w:rPr>
          <w:rFonts w:ascii="Times New Roman" w:hAnsi="Times New Roman"/>
          <w:i/>
          <w:sz w:val="28"/>
          <w:szCs w:val="28"/>
        </w:rPr>
      </w:pPr>
      <w:r w:rsidRPr="00F726A1">
        <w:rPr>
          <w:rFonts w:ascii="Times New Roman" w:hAnsi="Times New Roman"/>
          <w:i/>
          <w:sz w:val="28"/>
          <w:szCs w:val="28"/>
        </w:rPr>
        <w:t>8 (82140) 98-0-32</w:t>
      </w:r>
    </w:p>
    <w:p w:rsidR="00FE2FEF" w:rsidRPr="00F726A1" w:rsidRDefault="00FE2FEF" w:rsidP="00F726A1">
      <w:pPr>
        <w:spacing w:after="0"/>
        <w:jc w:val="center"/>
        <w:rPr>
          <w:rFonts w:ascii="Times New Roman" w:hAnsi="Times New Roman"/>
          <w:i/>
          <w:sz w:val="28"/>
          <w:szCs w:val="28"/>
        </w:rPr>
      </w:pPr>
      <w:r w:rsidRPr="00F726A1">
        <w:rPr>
          <w:rFonts w:ascii="Times New Roman" w:hAnsi="Times New Roman"/>
          <w:i/>
          <w:sz w:val="28"/>
          <w:szCs w:val="28"/>
        </w:rPr>
        <w:t>Тираж 40 шт.</w:t>
      </w:r>
    </w:p>
    <w:p w:rsidR="00FE2FEF" w:rsidRPr="00F726A1" w:rsidRDefault="00FE2FEF" w:rsidP="00F726A1">
      <w:pPr>
        <w:spacing w:after="0"/>
        <w:jc w:val="center"/>
        <w:rPr>
          <w:rFonts w:ascii="Times New Roman" w:hAnsi="Times New Roman"/>
          <w:i/>
          <w:sz w:val="28"/>
          <w:szCs w:val="28"/>
        </w:rPr>
      </w:pPr>
      <w:r w:rsidRPr="00F726A1">
        <w:rPr>
          <w:rFonts w:ascii="Times New Roman" w:hAnsi="Times New Roman"/>
          <w:i/>
          <w:sz w:val="28"/>
          <w:szCs w:val="28"/>
        </w:rPr>
        <w:t>Печатается в Администрации муниципального района «Ижемский»:</w:t>
      </w:r>
    </w:p>
    <w:p w:rsidR="00FE2FEF" w:rsidRPr="00F726A1" w:rsidRDefault="00FE2FEF" w:rsidP="00F726A1">
      <w:pPr>
        <w:spacing w:after="0"/>
        <w:jc w:val="center"/>
        <w:rPr>
          <w:rFonts w:ascii="Times New Roman" w:hAnsi="Times New Roman"/>
          <w:i/>
          <w:sz w:val="28"/>
          <w:szCs w:val="28"/>
        </w:rPr>
      </w:pPr>
      <w:r w:rsidRPr="00F726A1">
        <w:rPr>
          <w:rFonts w:ascii="Times New Roman" w:hAnsi="Times New Roman"/>
          <w:i/>
          <w:sz w:val="28"/>
          <w:szCs w:val="28"/>
        </w:rPr>
        <w:t>169460, Республика Коми, Ижемский район, с. Ижма, ул. Советская, д. 45.</w:t>
      </w:r>
    </w:p>
    <w:p w:rsidR="00FE2FEF" w:rsidRPr="00F726A1" w:rsidRDefault="00FE2FEF" w:rsidP="00F726A1">
      <w:pPr>
        <w:spacing w:after="0"/>
        <w:rPr>
          <w:rFonts w:ascii="Times New Roman" w:hAnsi="Times New Roman"/>
          <w:sz w:val="28"/>
          <w:szCs w:val="28"/>
        </w:rPr>
      </w:pPr>
    </w:p>
    <w:sectPr w:rsidR="00FE2FEF" w:rsidRPr="00F726A1" w:rsidSect="003A59B5">
      <w:pgSz w:w="11906" w:h="16838"/>
      <w:pgMar w:top="425" w:right="709" w:bottom="1134" w:left="1843" w:header="170"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6917" w:rsidRDefault="00526917" w:rsidP="00133602">
      <w:pPr>
        <w:spacing w:after="0" w:line="240" w:lineRule="auto"/>
      </w:pPr>
      <w:r>
        <w:separator/>
      </w:r>
    </w:p>
  </w:endnote>
  <w:endnote w:type="continuationSeparator" w:id="0">
    <w:p w:rsidR="00526917" w:rsidRDefault="00526917" w:rsidP="001336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ndale Sans UI">
    <w:altName w:val="Times New Roman"/>
    <w:charset w:val="00"/>
    <w:family w:val="auto"/>
    <w:pitch w:val="variable"/>
    <w:sig w:usb0="00000000" w:usb1="00000000" w:usb2="00000000" w:usb3="00000000" w:csb0="00000000" w:csb1="00000000"/>
  </w:font>
  <w:font w:name="Century Gothic">
    <w:panose1 w:val="020B05020202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SchoolBook">
    <w:altName w:val="Times New Roman"/>
    <w:charset w:val="00"/>
    <w:family w:val="auto"/>
    <w:pitch w:val="variable"/>
    <w:sig w:usb0="00000007" w:usb1="00000000" w:usb2="00000000" w:usb3="00000000" w:csb0="0000001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59B5" w:rsidRDefault="003A59B5">
    <w:pPr>
      <w:autoSpaceDE w:val="0"/>
      <w:autoSpaceDN w:val="0"/>
      <w:adjustRightInd w:val="0"/>
      <w:spacing w:after="0" w:line="240" w:lineRule="auto"/>
      <w:rPr>
        <w:rFonts w:ascii="Times New Roman" w:hAnsi="Times New Roman"/>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6917" w:rsidRDefault="00526917" w:rsidP="00133602">
      <w:pPr>
        <w:spacing w:after="0" w:line="240" w:lineRule="auto"/>
      </w:pPr>
      <w:r>
        <w:separator/>
      </w:r>
    </w:p>
  </w:footnote>
  <w:footnote w:type="continuationSeparator" w:id="0">
    <w:p w:rsidR="00526917" w:rsidRDefault="00526917" w:rsidP="0013360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59B5" w:rsidRDefault="00DC2987">
    <w:r w:rsidRPr="00DC2987">
      <w:rPr>
        <w:rFonts w:cs="Calibri"/>
        <w:noProof/>
        <w:color w:val="000000"/>
      </w:rPr>
      <w:pict>
        <v:group id="Group 12337" o:spid="_x0000_s3079" style="position:absolute;margin-left:0;margin-top:0;width:595.3pt;height:841.9pt;z-index:-251656192;mso-position-horizontal-relative:page;mso-position-vertical-relative:page" coordsize="75603,1069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">
          <v:shape id="Shape 13661" o:spid="_x0000_s3080" style="position:absolute;width:75603;height:106921;visibility:visible" coordsize="7560310,1069213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CI8MA&#10;AADeAAAADwAAAGRycy9kb3ducmV2LnhtbERPS4vCMBC+C/sfwix401SFIl2jLAu7ehDBx8HjbDO2&#10;xWYSmtjWf28Ewdt8fM9ZrHpTi5YaX1lWMBknIIhzqysuFJyOv6M5CB+QNdaWScGdPKyWH4MFZtp2&#10;vKf2EAoRQ9hnqKAMwWVS+rwkg35sHXHkLrYxGCJsCqkb7GK4qeU0SVJpsOLYUKKjn5Ly6+FmFGzb&#10;7r7uXVKFW+f+z7Tzf6d8rtTws//+AhGoD2/xy73Rcf4sTSfwfCfeIJ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RCI8MAAADeAAAADwAAAAAAAAAAAAAAAACYAgAAZHJzL2Rv&#10;d25yZXYueG1sUEsFBgAAAAAEAAQA9QAAAIgDAAAAAA==&#10;" adj="0,,0" path="m,l7560310,r,10692130l,10692130,,e" stroked="f" strokeweight="0">
            <v:stroke miterlimit="1" joinstyle="miter"/>
            <v:formulas/>
            <v:path arrowok="t" o:connecttype="segments" textboxrect="0,0,7560310,10692130"/>
          </v:shape>
          <w10:wrap anchorx="page" anchory="page"/>
        </v:group>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59B5" w:rsidRDefault="00DC2987">
    <w:r w:rsidRPr="00DC2987">
      <w:rPr>
        <w:rFonts w:cs="Calibri"/>
        <w:noProof/>
        <w:color w:val="000000"/>
      </w:rPr>
      <w:pict>
        <v:group id="Group 12334" o:spid="_x0000_s3081" style="position:absolute;margin-left:0;margin-top:0;width:595.3pt;height:841.9pt;z-index:-251655168;mso-position-horizontal-relative:page;mso-position-vertical-relative:page" coordsize="75603,1069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">
          <v:shape id="Shape 13660" o:spid="_x0000_s3082" style="position:absolute;width:75603;height:106921;visibility:visible" coordsize="7560310,1069213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jnuMYA&#10;AADeAAAADwAAAGRycy9kb3ducmV2LnhtbESPQWvDMAyF74P+B6PBbquzDkJJ65ZSaLfDGKzLYUc1&#10;VpPQWDaxm6T/fjoMdpPQ03vvW28n16mB+th6NvAyz0ARV962XBsovw/PS1AxIVvsPJOBO0XYbmYP&#10;ayysH/mLhlOqlZhwLNBAk1IotI5VQw7j3AdiuV187zDJ2tfa9jiKuev0Isty7bBlSWgw0L6h6nq6&#10;OQMfw3h/m0LWptsYzj/0GY9ltTTm6XHarUAlmtK/+O/73Ur91zwXAMGRGfTm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KjnuMYAAADeAAAADwAAAAAAAAAAAAAAAACYAgAAZHJz&#10;L2Rvd25yZXYueG1sUEsFBgAAAAAEAAQA9QAAAIsDAAAAAA==&#10;" adj="0,,0" path="m,l7560310,r,10692130l,10692130,,e" stroked="f" strokeweight="0">
            <v:stroke miterlimit="1" joinstyle="miter"/>
            <v:formulas/>
            <v:path arrowok="t" o:connecttype="segments" textboxrect="0,0,7560310,10692130"/>
          </v:shape>
          <w10:wrap anchorx="page" anchory="page"/>
        </v:group>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59B5" w:rsidRDefault="00DC2987">
    <w:r w:rsidRPr="00DC2987">
      <w:rPr>
        <w:rFonts w:cs="Calibri"/>
        <w:noProof/>
        <w:color w:val="000000"/>
      </w:rPr>
      <w:pict>
        <v:group id="Group 12331" o:spid="_x0000_s3083" style="position:absolute;margin-left:0;margin-top:0;width:595.3pt;height:841.9pt;z-index:-251654144;mso-position-horizontal-relative:page;mso-position-vertical-relative:page" coordsize="75603,1069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">
          <v:shape id="Shape 13659" o:spid="_x0000_s3084" style="position:absolute;width:75603;height:106921;visibility:visible" coordsize="7560310,1069213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6EmMMA&#10;AADeAAAADwAAAGRycy9kb3ducmV2LnhtbERPS4vCMBC+C/6HMII3TV1Z0WoUWdjHQRZ8HDyOzdgW&#10;m0loYlv//UZY8DYf33NWm85UoqHal5YVTMYJCOLM6pJzBafj52gOwgdkjZVlUvAgD5t1v7fCVNuW&#10;99QcQi5iCPsUFRQhuFRKnxVk0I+tI47c1dYGQ4R1LnWNbQw3lXxLkpk0WHJsKNDRR0HZ7XA3CnZN&#10;+/juXFKGe+suZ/r1X6dsrtRw0G2XIAJ14SX+d//oOH86e1/A8514g1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6EmMMAAADeAAAADwAAAAAAAAAAAAAAAACYAgAAZHJzL2Rv&#10;d25yZXYueG1sUEsFBgAAAAAEAAQA9QAAAIgDAAAAAA==&#10;" adj="0,,0" path="m,l7560310,r,10692130l,10692130,,e" stroked="f" strokeweight="0">
            <v:stroke miterlimit="1" joinstyle="miter"/>
            <v:formulas/>
            <v:path arrowok="t" o:connecttype="segments" textboxrect="0,0,7560310,10692130"/>
          </v:shape>
          <w10:wrap anchorx="page" anchory="page"/>
        </v:group>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RTF_Num 2"/>
    <w:lvl w:ilvl="0">
      <w:start w:val="1"/>
      <w:numFmt w:val="decimal"/>
      <w:lvlText w:val="%1."/>
      <w:lvlJc w:val="left"/>
      <w:pPr>
        <w:tabs>
          <w:tab w:val="num" w:pos="644"/>
        </w:tabs>
        <w:ind w:left="644" w:hanging="360"/>
      </w:pPr>
      <w:rPr>
        <w:rFonts w:cs="Arial"/>
      </w:rPr>
    </w:lvl>
    <w:lvl w:ilvl="1">
      <w:start w:val="1"/>
      <w:numFmt w:val="lowerLetter"/>
      <w:lvlText w:val="%2."/>
      <w:lvlJc w:val="left"/>
      <w:pPr>
        <w:tabs>
          <w:tab w:val="num" w:pos="1364"/>
        </w:tabs>
        <w:ind w:left="1364" w:hanging="360"/>
      </w:pPr>
      <w:rPr>
        <w:rFonts w:cs="Times New Roman"/>
      </w:rPr>
    </w:lvl>
    <w:lvl w:ilvl="2">
      <w:start w:val="1"/>
      <w:numFmt w:val="lowerRoman"/>
      <w:lvlText w:val="%3."/>
      <w:lvlJc w:val="left"/>
      <w:pPr>
        <w:tabs>
          <w:tab w:val="num" w:pos="2084"/>
        </w:tabs>
        <w:ind w:left="2084" w:firstLine="0"/>
      </w:pPr>
      <w:rPr>
        <w:rFonts w:cs="Times New Roman"/>
      </w:rPr>
    </w:lvl>
    <w:lvl w:ilvl="3">
      <w:start w:val="1"/>
      <w:numFmt w:val="decimal"/>
      <w:lvlText w:val="%4."/>
      <w:lvlJc w:val="left"/>
      <w:pPr>
        <w:tabs>
          <w:tab w:val="num" w:pos="2804"/>
        </w:tabs>
        <w:ind w:left="2804" w:hanging="360"/>
      </w:pPr>
      <w:rPr>
        <w:rFonts w:cs="Times New Roman"/>
      </w:rPr>
    </w:lvl>
    <w:lvl w:ilvl="4">
      <w:start w:val="1"/>
      <w:numFmt w:val="lowerLetter"/>
      <w:lvlText w:val="%5."/>
      <w:lvlJc w:val="left"/>
      <w:pPr>
        <w:tabs>
          <w:tab w:val="num" w:pos="3524"/>
        </w:tabs>
        <w:ind w:left="3524" w:hanging="360"/>
      </w:pPr>
      <w:rPr>
        <w:rFonts w:cs="Times New Roman"/>
      </w:rPr>
    </w:lvl>
    <w:lvl w:ilvl="5">
      <w:start w:val="1"/>
      <w:numFmt w:val="lowerRoman"/>
      <w:lvlText w:val="%6."/>
      <w:lvlJc w:val="left"/>
      <w:pPr>
        <w:tabs>
          <w:tab w:val="num" w:pos="4244"/>
        </w:tabs>
        <w:ind w:left="4244" w:firstLine="0"/>
      </w:pPr>
      <w:rPr>
        <w:rFonts w:cs="Times New Roman"/>
      </w:rPr>
    </w:lvl>
    <w:lvl w:ilvl="6">
      <w:start w:val="1"/>
      <w:numFmt w:val="decimal"/>
      <w:lvlText w:val="%7."/>
      <w:lvlJc w:val="left"/>
      <w:pPr>
        <w:tabs>
          <w:tab w:val="num" w:pos="4964"/>
        </w:tabs>
        <w:ind w:left="4964" w:hanging="360"/>
      </w:pPr>
      <w:rPr>
        <w:rFonts w:cs="Times New Roman"/>
      </w:rPr>
    </w:lvl>
    <w:lvl w:ilvl="7">
      <w:start w:val="1"/>
      <w:numFmt w:val="lowerLetter"/>
      <w:lvlText w:val="%8."/>
      <w:lvlJc w:val="left"/>
      <w:pPr>
        <w:tabs>
          <w:tab w:val="num" w:pos="5684"/>
        </w:tabs>
        <w:ind w:left="5684" w:hanging="360"/>
      </w:pPr>
      <w:rPr>
        <w:rFonts w:cs="Times New Roman"/>
      </w:rPr>
    </w:lvl>
    <w:lvl w:ilvl="8">
      <w:start w:val="1"/>
      <w:numFmt w:val="lowerRoman"/>
      <w:lvlText w:val="%9."/>
      <w:lvlJc w:val="left"/>
      <w:pPr>
        <w:tabs>
          <w:tab w:val="num" w:pos="6404"/>
        </w:tabs>
        <w:ind w:left="6404" w:firstLine="0"/>
      </w:pPr>
      <w:rPr>
        <w:rFonts w:cs="Times New Roman"/>
      </w:rPr>
    </w:lvl>
  </w:abstractNum>
  <w:abstractNum w:abstractNumId="1">
    <w:nsid w:val="0000000B"/>
    <w:multiLevelType w:val="singleLevel"/>
    <w:tmpl w:val="0000000B"/>
    <w:name w:val="WW8Num11"/>
    <w:lvl w:ilvl="0">
      <w:start w:val="1"/>
      <w:numFmt w:val="decimal"/>
      <w:lvlText w:val="%1."/>
      <w:lvlJc w:val="left"/>
      <w:pPr>
        <w:tabs>
          <w:tab w:val="num" w:pos="0"/>
        </w:tabs>
        <w:ind w:left="720" w:hanging="360"/>
      </w:pPr>
      <w:rPr>
        <w:rFonts w:ascii="Times New Roman" w:eastAsia="Times New Roman" w:hAnsi="Times New Roman" w:cs="Times New Roman"/>
        <w:sz w:val="24"/>
        <w:szCs w:val="24"/>
        <w:lang w:eastAsia="ru-RU"/>
      </w:rPr>
    </w:lvl>
  </w:abstractNum>
  <w:abstractNum w:abstractNumId="2">
    <w:nsid w:val="04305621"/>
    <w:multiLevelType w:val="hybridMultilevel"/>
    <w:tmpl w:val="23A4CA9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8514F05"/>
    <w:multiLevelType w:val="hybridMultilevel"/>
    <w:tmpl w:val="A3848E44"/>
    <w:lvl w:ilvl="0" w:tplc="65E2EEFA">
      <w:start w:val="2019"/>
      <w:numFmt w:val="decimal"/>
      <w:lvlText w:val="%1"/>
      <w:lvlJc w:val="left"/>
      <w:pPr>
        <w:ind w:left="1188" w:hanging="48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0BF0305C"/>
    <w:multiLevelType w:val="multilevel"/>
    <w:tmpl w:val="4448D502"/>
    <w:lvl w:ilvl="0">
      <w:start w:val="3"/>
      <w:numFmt w:val="decimal"/>
      <w:lvlText w:val="%1."/>
      <w:lvlJc w:val="left"/>
      <w:pPr>
        <w:ind w:left="1069" w:hanging="360"/>
      </w:pPr>
      <w:rPr>
        <w:rFonts w:hint="default"/>
      </w:rPr>
    </w:lvl>
    <w:lvl w:ilvl="1">
      <w:start w:val="13"/>
      <w:numFmt w:val="decimal"/>
      <w:isLgl/>
      <w:lvlText w:val="%1.%2."/>
      <w:lvlJc w:val="left"/>
      <w:pPr>
        <w:ind w:left="1306" w:hanging="480"/>
      </w:pPr>
      <w:rPr>
        <w:rFonts w:hint="default"/>
      </w:rPr>
    </w:lvl>
    <w:lvl w:ilvl="2">
      <w:start w:val="1"/>
      <w:numFmt w:val="decimal"/>
      <w:isLgl/>
      <w:lvlText w:val="%1.%2.%3."/>
      <w:lvlJc w:val="left"/>
      <w:pPr>
        <w:ind w:left="1663" w:hanging="720"/>
      </w:pPr>
      <w:rPr>
        <w:rFonts w:hint="default"/>
      </w:rPr>
    </w:lvl>
    <w:lvl w:ilvl="3">
      <w:start w:val="1"/>
      <w:numFmt w:val="decimal"/>
      <w:isLgl/>
      <w:lvlText w:val="%1.%2.%3.%4."/>
      <w:lvlJc w:val="left"/>
      <w:pPr>
        <w:ind w:left="1780" w:hanging="720"/>
      </w:pPr>
      <w:rPr>
        <w:rFonts w:hint="default"/>
      </w:rPr>
    </w:lvl>
    <w:lvl w:ilvl="4">
      <w:start w:val="1"/>
      <w:numFmt w:val="decimal"/>
      <w:isLgl/>
      <w:lvlText w:val="%1.%2.%3.%4.%5."/>
      <w:lvlJc w:val="left"/>
      <w:pPr>
        <w:ind w:left="2257" w:hanging="1080"/>
      </w:pPr>
      <w:rPr>
        <w:rFonts w:hint="default"/>
      </w:rPr>
    </w:lvl>
    <w:lvl w:ilvl="5">
      <w:start w:val="1"/>
      <w:numFmt w:val="decimal"/>
      <w:isLgl/>
      <w:lvlText w:val="%1.%2.%3.%4.%5.%6."/>
      <w:lvlJc w:val="left"/>
      <w:pPr>
        <w:ind w:left="2374" w:hanging="1080"/>
      </w:pPr>
      <w:rPr>
        <w:rFonts w:hint="default"/>
      </w:rPr>
    </w:lvl>
    <w:lvl w:ilvl="6">
      <w:start w:val="1"/>
      <w:numFmt w:val="decimal"/>
      <w:isLgl/>
      <w:lvlText w:val="%1.%2.%3.%4.%5.%6.%7."/>
      <w:lvlJc w:val="left"/>
      <w:pPr>
        <w:ind w:left="2851" w:hanging="1440"/>
      </w:pPr>
      <w:rPr>
        <w:rFonts w:hint="default"/>
      </w:rPr>
    </w:lvl>
    <w:lvl w:ilvl="7">
      <w:start w:val="1"/>
      <w:numFmt w:val="decimal"/>
      <w:isLgl/>
      <w:lvlText w:val="%1.%2.%3.%4.%5.%6.%7.%8."/>
      <w:lvlJc w:val="left"/>
      <w:pPr>
        <w:ind w:left="2968" w:hanging="1440"/>
      </w:pPr>
      <w:rPr>
        <w:rFonts w:hint="default"/>
      </w:rPr>
    </w:lvl>
    <w:lvl w:ilvl="8">
      <w:start w:val="1"/>
      <w:numFmt w:val="decimal"/>
      <w:isLgl/>
      <w:lvlText w:val="%1.%2.%3.%4.%5.%6.%7.%8.%9."/>
      <w:lvlJc w:val="left"/>
      <w:pPr>
        <w:ind w:left="3445" w:hanging="1800"/>
      </w:pPr>
      <w:rPr>
        <w:rFonts w:hint="default"/>
      </w:rPr>
    </w:lvl>
  </w:abstractNum>
  <w:abstractNum w:abstractNumId="5">
    <w:nsid w:val="0F804AAE"/>
    <w:multiLevelType w:val="hybridMultilevel"/>
    <w:tmpl w:val="7222F7FA"/>
    <w:lvl w:ilvl="0" w:tplc="A02C680E">
      <w:start w:val="2019"/>
      <w:numFmt w:val="decimal"/>
      <w:lvlText w:val="%1"/>
      <w:lvlJc w:val="left"/>
      <w:pPr>
        <w:ind w:left="1188" w:hanging="48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13C943B3"/>
    <w:multiLevelType w:val="hybridMultilevel"/>
    <w:tmpl w:val="EC2293CE"/>
    <w:lvl w:ilvl="0" w:tplc="5A9EE1FA">
      <w:start w:val="1"/>
      <w:numFmt w:val="decimal"/>
      <w:lvlText w:val="%1."/>
      <w:lvlJc w:val="left"/>
      <w:pPr>
        <w:ind w:left="720" w:hanging="360"/>
      </w:pPr>
      <w:rPr>
        <w:rFonts w:cs="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D0D354E"/>
    <w:multiLevelType w:val="multilevel"/>
    <w:tmpl w:val="847AC28E"/>
    <w:styleLink w:val="1"/>
    <w:lvl w:ilvl="0">
      <w:start w:val="9"/>
      <w:numFmt w:val="decimal"/>
      <w:lvlText w:val="%1."/>
      <w:lvlJc w:val="left"/>
      <w:pPr>
        <w:ind w:left="360" w:hanging="360"/>
      </w:pPr>
      <w:rPr>
        <w:rFonts w:hint="default"/>
      </w:rPr>
    </w:lvl>
    <w:lvl w:ilvl="1">
      <w:start w:val="9"/>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9265673"/>
    <w:multiLevelType w:val="hybridMultilevel"/>
    <w:tmpl w:val="66D44BF8"/>
    <w:lvl w:ilvl="0" w:tplc="716CD726">
      <w:start w:val="2019"/>
      <w:numFmt w:val="decimal"/>
      <w:lvlText w:val="%1"/>
      <w:lvlJc w:val="left"/>
      <w:pPr>
        <w:ind w:left="503" w:hanging="540"/>
      </w:pPr>
      <w:rPr>
        <w:rFonts w:hint="default"/>
      </w:rPr>
    </w:lvl>
    <w:lvl w:ilvl="1" w:tplc="04190019" w:tentative="1">
      <w:start w:val="1"/>
      <w:numFmt w:val="lowerLetter"/>
      <w:lvlText w:val="%2."/>
      <w:lvlJc w:val="left"/>
      <w:pPr>
        <w:ind w:left="1043" w:hanging="360"/>
      </w:pPr>
    </w:lvl>
    <w:lvl w:ilvl="2" w:tplc="0419001B" w:tentative="1">
      <w:start w:val="1"/>
      <w:numFmt w:val="lowerRoman"/>
      <w:lvlText w:val="%3."/>
      <w:lvlJc w:val="right"/>
      <w:pPr>
        <w:ind w:left="1763" w:hanging="180"/>
      </w:pPr>
    </w:lvl>
    <w:lvl w:ilvl="3" w:tplc="0419000F" w:tentative="1">
      <w:start w:val="1"/>
      <w:numFmt w:val="decimal"/>
      <w:lvlText w:val="%4."/>
      <w:lvlJc w:val="left"/>
      <w:pPr>
        <w:ind w:left="2483" w:hanging="360"/>
      </w:pPr>
    </w:lvl>
    <w:lvl w:ilvl="4" w:tplc="04190019" w:tentative="1">
      <w:start w:val="1"/>
      <w:numFmt w:val="lowerLetter"/>
      <w:lvlText w:val="%5."/>
      <w:lvlJc w:val="left"/>
      <w:pPr>
        <w:ind w:left="3203" w:hanging="360"/>
      </w:pPr>
    </w:lvl>
    <w:lvl w:ilvl="5" w:tplc="0419001B" w:tentative="1">
      <w:start w:val="1"/>
      <w:numFmt w:val="lowerRoman"/>
      <w:lvlText w:val="%6."/>
      <w:lvlJc w:val="right"/>
      <w:pPr>
        <w:ind w:left="3923" w:hanging="180"/>
      </w:pPr>
    </w:lvl>
    <w:lvl w:ilvl="6" w:tplc="0419000F" w:tentative="1">
      <w:start w:val="1"/>
      <w:numFmt w:val="decimal"/>
      <w:lvlText w:val="%7."/>
      <w:lvlJc w:val="left"/>
      <w:pPr>
        <w:ind w:left="4643" w:hanging="360"/>
      </w:pPr>
    </w:lvl>
    <w:lvl w:ilvl="7" w:tplc="04190019" w:tentative="1">
      <w:start w:val="1"/>
      <w:numFmt w:val="lowerLetter"/>
      <w:lvlText w:val="%8."/>
      <w:lvlJc w:val="left"/>
      <w:pPr>
        <w:ind w:left="5363" w:hanging="360"/>
      </w:pPr>
    </w:lvl>
    <w:lvl w:ilvl="8" w:tplc="0419001B" w:tentative="1">
      <w:start w:val="1"/>
      <w:numFmt w:val="lowerRoman"/>
      <w:lvlText w:val="%9."/>
      <w:lvlJc w:val="right"/>
      <w:pPr>
        <w:ind w:left="6083" w:hanging="180"/>
      </w:pPr>
    </w:lvl>
  </w:abstractNum>
  <w:abstractNum w:abstractNumId="9">
    <w:nsid w:val="2AD316CC"/>
    <w:multiLevelType w:val="hybridMultilevel"/>
    <w:tmpl w:val="BCA0D018"/>
    <w:lvl w:ilvl="0" w:tplc="29DE7C0C">
      <w:start w:val="2"/>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855EEB70">
      <w:start w:val="2"/>
      <w:numFmt w:val="decimal"/>
      <w:lvlText w:val="%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1E97B67"/>
    <w:multiLevelType w:val="multilevel"/>
    <w:tmpl w:val="154C4D60"/>
    <w:styleLink w:val="2"/>
    <w:lvl w:ilvl="0">
      <w:start w:val="9"/>
      <w:numFmt w:val="decimal"/>
      <w:lvlText w:val="%1."/>
      <w:lvlJc w:val="left"/>
      <w:pPr>
        <w:ind w:left="360" w:hanging="360"/>
      </w:pPr>
      <w:rPr>
        <w:rFonts w:hint="default"/>
      </w:rPr>
    </w:lvl>
    <w:lvl w:ilvl="1">
      <w:start w:val="9"/>
      <w:numFmt w:val="none"/>
      <w:lvlText w:val="9.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2117F27"/>
    <w:multiLevelType w:val="hybridMultilevel"/>
    <w:tmpl w:val="C600A1A4"/>
    <w:lvl w:ilvl="0" w:tplc="8B06DDE8">
      <w:start w:val="3"/>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2">
    <w:nsid w:val="32D96AF4"/>
    <w:multiLevelType w:val="hybridMultilevel"/>
    <w:tmpl w:val="D99826AE"/>
    <w:lvl w:ilvl="0" w:tplc="3CBECCA0">
      <w:start w:val="1"/>
      <w:numFmt w:val="decimal"/>
      <w:lvlText w:val="%1) "/>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D912F7A"/>
    <w:multiLevelType w:val="hybridMultilevel"/>
    <w:tmpl w:val="2D64CBEA"/>
    <w:lvl w:ilvl="0" w:tplc="82CA24B2">
      <w:start w:val="2019"/>
      <w:numFmt w:val="decimal"/>
      <w:lvlText w:val="%1"/>
      <w:lvlJc w:val="left"/>
      <w:pPr>
        <w:ind w:left="1188" w:hanging="48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3EC54DD6"/>
    <w:multiLevelType w:val="multilevel"/>
    <w:tmpl w:val="3F82C2CE"/>
    <w:lvl w:ilvl="0">
      <w:start w:val="1"/>
      <w:numFmt w:val="decimal"/>
      <w:lvlText w:val="%1."/>
      <w:lvlJc w:val="left"/>
      <w:pPr>
        <w:ind w:left="1740" w:hanging="1032"/>
      </w:pPr>
      <w:rPr>
        <w:rFonts w:hint="default"/>
      </w:rPr>
    </w:lvl>
    <w:lvl w:ilvl="1">
      <w:start w:val="5"/>
      <w:numFmt w:val="decimal"/>
      <w:isLgl/>
      <w:lvlText w:val="%1.%2."/>
      <w:lvlJc w:val="left"/>
      <w:pPr>
        <w:ind w:left="1068"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15">
    <w:nsid w:val="3F195BC3"/>
    <w:multiLevelType w:val="hybridMultilevel"/>
    <w:tmpl w:val="1122A0E2"/>
    <w:lvl w:ilvl="0" w:tplc="5468A7A6">
      <w:start w:val="2020"/>
      <w:numFmt w:val="decimal"/>
      <w:lvlText w:val="%1"/>
      <w:lvlJc w:val="left"/>
      <w:pPr>
        <w:ind w:left="1189" w:hanging="4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A304E34"/>
    <w:multiLevelType w:val="hybridMultilevel"/>
    <w:tmpl w:val="89147012"/>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2C64EDA"/>
    <w:multiLevelType w:val="hybridMultilevel"/>
    <w:tmpl w:val="E18E8C14"/>
    <w:lvl w:ilvl="0" w:tplc="EF94830C">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59C068F2"/>
    <w:multiLevelType w:val="multilevel"/>
    <w:tmpl w:val="07DE0C8E"/>
    <w:lvl w:ilvl="0">
      <w:start w:val="1"/>
      <w:numFmt w:val="decimal"/>
      <w:lvlText w:val="%1."/>
      <w:lvlJc w:val="left"/>
      <w:pPr>
        <w:ind w:left="1069" w:hanging="360"/>
      </w:pPr>
    </w:lvl>
    <w:lvl w:ilvl="1">
      <w:start w:val="11"/>
      <w:numFmt w:val="decimal"/>
      <w:isLgl/>
      <w:lvlText w:val="%1.%2."/>
      <w:lvlJc w:val="left"/>
      <w:pPr>
        <w:ind w:left="1189" w:hanging="480"/>
      </w:pPr>
    </w:lvl>
    <w:lvl w:ilvl="2">
      <w:start w:val="1"/>
      <w:numFmt w:val="decimal"/>
      <w:isLgl/>
      <w:lvlText w:val="%1.%2.%3."/>
      <w:lvlJc w:val="left"/>
      <w:pPr>
        <w:ind w:left="1429" w:hanging="720"/>
      </w:pPr>
    </w:lvl>
    <w:lvl w:ilvl="3">
      <w:start w:val="1"/>
      <w:numFmt w:val="decimal"/>
      <w:isLgl/>
      <w:lvlText w:val="%1.%2.%3.%4."/>
      <w:lvlJc w:val="left"/>
      <w:pPr>
        <w:ind w:left="1429" w:hanging="720"/>
      </w:pPr>
    </w:lvl>
    <w:lvl w:ilvl="4">
      <w:start w:val="1"/>
      <w:numFmt w:val="decimal"/>
      <w:isLgl/>
      <w:lvlText w:val="%1.%2.%3.%4.%5."/>
      <w:lvlJc w:val="left"/>
      <w:pPr>
        <w:ind w:left="1789" w:hanging="1080"/>
      </w:pPr>
    </w:lvl>
    <w:lvl w:ilvl="5">
      <w:start w:val="1"/>
      <w:numFmt w:val="decimal"/>
      <w:isLgl/>
      <w:lvlText w:val="%1.%2.%3.%4.%5.%6."/>
      <w:lvlJc w:val="left"/>
      <w:pPr>
        <w:ind w:left="1789" w:hanging="1080"/>
      </w:pPr>
    </w:lvl>
    <w:lvl w:ilvl="6">
      <w:start w:val="1"/>
      <w:numFmt w:val="decimal"/>
      <w:isLgl/>
      <w:lvlText w:val="%1.%2.%3.%4.%5.%6.%7."/>
      <w:lvlJc w:val="left"/>
      <w:pPr>
        <w:ind w:left="2149" w:hanging="1440"/>
      </w:pPr>
    </w:lvl>
    <w:lvl w:ilvl="7">
      <w:start w:val="1"/>
      <w:numFmt w:val="decimal"/>
      <w:isLgl/>
      <w:lvlText w:val="%1.%2.%3.%4.%5.%6.%7.%8."/>
      <w:lvlJc w:val="left"/>
      <w:pPr>
        <w:ind w:left="2149" w:hanging="1440"/>
      </w:pPr>
    </w:lvl>
    <w:lvl w:ilvl="8">
      <w:start w:val="1"/>
      <w:numFmt w:val="decimal"/>
      <w:isLgl/>
      <w:lvlText w:val="%1.%2.%3.%4.%5.%6.%7.%8.%9."/>
      <w:lvlJc w:val="left"/>
      <w:pPr>
        <w:ind w:left="2509" w:hanging="1800"/>
      </w:pPr>
    </w:lvl>
  </w:abstractNum>
  <w:abstractNum w:abstractNumId="19">
    <w:nsid w:val="70582BB4"/>
    <w:multiLevelType w:val="hybridMultilevel"/>
    <w:tmpl w:val="012683D8"/>
    <w:lvl w:ilvl="0" w:tplc="ACDC13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78F524BD"/>
    <w:multiLevelType w:val="hybridMultilevel"/>
    <w:tmpl w:val="5C966C0C"/>
    <w:lvl w:ilvl="0" w:tplc="B936E10E">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7EB246C2"/>
    <w:multiLevelType w:val="hybridMultilevel"/>
    <w:tmpl w:val="9364E012"/>
    <w:lvl w:ilvl="0" w:tplc="086EE478">
      <w:start w:val="2019"/>
      <w:numFmt w:val="decimal"/>
      <w:lvlText w:val="%1"/>
      <w:lvlJc w:val="left"/>
      <w:pPr>
        <w:ind w:left="1472" w:hanging="480"/>
      </w:pPr>
      <w:rPr>
        <w:rFonts w:hint="default"/>
      </w:rPr>
    </w:lvl>
    <w:lvl w:ilvl="1" w:tplc="04190019" w:tentative="1">
      <w:start w:val="1"/>
      <w:numFmt w:val="lowerLetter"/>
      <w:lvlText w:val="%2."/>
      <w:lvlJc w:val="left"/>
      <w:pPr>
        <w:ind w:left="2072" w:hanging="360"/>
      </w:pPr>
    </w:lvl>
    <w:lvl w:ilvl="2" w:tplc="0419001B" w:tentative="1">
      <w:start w:val="1"/>
      <w:numFmt w:val="lowerRoman"/>
      <w:lvlText w:val="%3."/>
      <w:lvlJc w:val="right"/>
      <w:pPr>
        <w:ind w:left="2792" w:hanging="180"/>
      </w:pPr>
    </w:lvl>
    <w:lvl w:ilvl="3" w:tplc="0419000F" w:tentative="1">
      <w:start w:val="1"/>
      <w:numFmt w:val="decimal"/>
      <w:lvlText w:val="%4."/>
      <w:lvlJc w:val="left"/>
      <w:pPr>
        <w:ind w:left="3512" w:hanging="360"/>
      </w:pPr>
    </w:lvl>
    <w:lvl w:ilvl="4" w:tplc="04190019" w:tentative="1">
      <w:start w:val="1"/>
      <w:numFmt w:val="lowerLetter"/>
      <w:lvlText w:val="%5."/>
      <w:lvlJc w:val="left"/>
      <w:pPr>
        <w:ind w:left="4232" w:hanging="360"/>
      </w:pPr>
    </w:lvl>
    <w:lvl w:ilvl="5" w:tplc="0419001B" w:tentative="1">
      <w:start w:val="1"/>
      <w:numFmt w:val="lowerRoman"/>
      <w:lvlText w:val="%6."/>
      <w:lvlJc w:val="right"/>
      <w:pPr>
        <w:ind w:left="4952" w:hanging="180"/>
      </w:pPr>
    </w:lvl>
    <w:lvl w:ilvl="6" w:tplc="0419000F" w:tentative="1">
      <w:start w:val="1"/>
      <w:numFmt w:val="decimal"/>
      <w:lvlText w:val="%7."/>
      <w:lvlJc w:val="left"/>
      <w:pPr>
        <w:ind w:left="5672" w:hanging="360"/>
      </w:pPr>
    </w:lvl>
    <w:lvl w:ilvl="7" w:tplc="04190019" w:tentative="1">
      <w:start w:val="1"/>
      <w:numFmt w:val="lowerLetter"/>
      <w:lvlText w:val="%8."/>
      <w:lvlJc w:val="left"/>
      <w:pPr>
        <w:ind w:left="6392" w:hanging="360"/>
      </w:pPr>
    </w:lvl>
    <w:lvl w:ilvl="8" w:tplc="0419001B" w:tentative="1">
      <w:start w:val="1"/>
      <w:numFmt w:val="lowerRoman"/>
      <w:lvlText w:val="%9."/>
      <w:lvlJc w:val="right"/>
      <w:pPr>
        <w:ind w:left="7112" w:hanging="180"/>
      </w:pPr>
    </w:lvl>
  </w:abstractNum>
  <w:num w:numId="1">
    <w:abstractNumId w:val="7"/>
  </w:num>
  <w:num w:numId="2">
    <w:abstractNumId w:val="10"/>
  </w:num>
  <w:num w:numId="3">
    <w:abstractNumId w:val="19"/>
  </w:num>
  <w:num w:numId="4">
    <w:abstractNumId w:val="14"/>
  </w:num>
  <w:num w:numId="5">
    <w:abstractNumId w:val="9"/>
  </w:num>
  <w:num w:numId="6">
    <w:abstractNumId w:val="12"/>
  </w:num>
  <w:num w:numId="7">
    <w:abstractNumId w:val="15"/>
  </w:num>
  <w:num w:numId="8">
    <w:abstractNumId w:val="6"/>
  </w:num>
  <w:num w:numId="9">
    <w:abstractNumId w:val="17"/>
  </w:num>
  <w:num w:numId="10">
    <w:abstractNumId w:val="13"/>
  </w:num>
  <w:num w:numId="11">
    <w:abstractNumId w:val="5"/>
  </w:num>
  <w:num w:numId="12">
    <w:abstractNumId w:val="3"/>
  </w:num>
  <w:num w:numId="13">
    <w:abstractNumId w:val="2"/>
  </w:num>
  <w:num w:numId="14">
    <w:abstractNumId w:val="11"/>
  </w:num>
  <w:num w:numId="15">
    <w:abstractNumId w:val="8"/>
  </w:num>
  <w:num w:numId="16">
    <w:abstractNumId w:val="20"/>
  </w:num>
  <w:num w:numId="17">
    <w:abstractNumId w:val="18"/>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21"/>
  </w:num>
  <w:num w:numId="20">
    <w:abstractNumId w:val="0"/>
  </w:num>
  <w:num w:numId="21">
    <w:abstractNumId w:val="16"/>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hideSpellingErrors/>
  <w:defaultTabStop w:val="708"/>
  <w:drawingGridHorizontalSpacing w:val="110"/>
  <w:displayHorizontalDrawingGridEvery w:val="2"/>
  <w:characterSpacingControl w:val="doNotCompress"/>
  <w:hdrShapeDefaults>
    <o:shapedefaults v:ext="edit" spidmax="19458"/>
    <o:shapelayout v:ext="edit">
      <o:idmap v:ext="edit" data="3"/>
    </o:shapelayout>
  </w:hdrShapeDefaults>
  <w:footnotePr>
    <w:footnote w:id="-1"/>
    <w:footnote w:id="0"/>
  </w:footnotePr>
  <w:endnotePr>
    <w:endnote w:id="-1"/>
    <w:endnote w:id="0"/>
  </w:endnotePr>
  <w:compat/>
  <w:rsids>
    <w:rsidRoot w:val="00133602"/>
    <w:rsid w:val="00094E9F"/>
    <w:rsid w:val="000E56C2"/>
    <w:rsid w:val="00112ACA"/>
    <w:rsid w:val="00127C6B"/>
    <w:rsid w:val="00133602"/>
    <w:rsid w:val="001369C6"/>
    <w:rsid w:val="00156BEB"/>
    <w:rsid w:val="00160142"/>
    <w:rsid w:val="001B1759"/>
    <w:rsid w:val="001E7ABE"/>
    <w:rsid w:val="00230899"/>
    <w:rsid w:val="00297388"/>
    <w:rsid w:val="002F2066"/>
    <w:rsid w:val="0031018C"/>
    <w:rsid w:val="0032037D"/>
    <w:rsid w:val="003335A3"/>
    <w:rsid w:val="00337E5A"/>
    <w:rsid w:val="00344F33"/>
    <w:rsid w:val="00350F46"/>
    <w:rsid w:val="003520A6"/>
    <w:rsid w:val="003A59B5"/>
    <w:rsid w:val="004018B8"/>
    <w:rsid w:val="004075B7"/>
    <w:rsid w:val="0041125C"/>
    <w:rsid w:val="00417413"/>
    <w:rsid w:val="004654D0"/>
    <w:rsid w:val="004740AD"/>
    <w:rsid w:val="004A2AFD"/>
    <w:rsid w:val="004C6C2B"/>
    <w:rsid w:val="004D5E3E"/>
    <w:rsid w:val="004D69FA"/>
    <w:rsid w:val="004F55CC"/>
    <w:rsid w:val="005107C2"/>
    <w:rsid w:val="005141F2"/>
    <w:rsid w:val="00526917"/>
    <w:rsid w:val="005B1DEB"/>
    <w:rsid w:val="005B70B9"/>
    <w:rsid w:val="005C094D"/>
    <w:rsid w:val="00620AE2"/>
    <w:rsid w:val="00657EA5"/>
    <w:rsid w:val="006744B2"/>
    <w:rsid w:val="006823E2"/>
    <w:rsid w:val="00684F48"/>
    <w:rsid w:val="006917E0"/>
    <w:rsid w:val="00697A4B"/>
    <w:rsid w:val="006D08DA"/>
    <w:rsid w:val="006F6143"/>
    <w:rsid w:val="00740DC9"/>
    <w:rsid w:val="00752467"/>
    <w:rsid w:val="007532C8"/>
    <w:rsid w:val="0076112F"/>
    <w:rsid w:val="007F69F7"/>
    <w:rsid w:val="00832602"/>
    <w:rsid w:val="00840CA7"/>
    <w:rsid w:val="008812AE"/>
    <w:rsid w:val="008C4B71"/>
    <w:rsid w:val="008C7A42"/>
    <w:rsid w:val="008F42DB"/>
    <w:rsid w:val="00904CE8"/>
    <w:rsid w:val="00905855"/>
    <w:rsid w:val="00910D12"/>
    <w:rsid w:val="009175AD"/>
    <w:rsid w:val="00967D12"/>
    <w:rsid w:val="00967D9E"/>
    <w:rsid w:val="00980E6A"/>
    <w:rsid w:val="009C187A"/>
    <w:rsid w:val="009E4C26"/>
    <w:rsid w:val="00A80FBA"/>
    <w:rsid w:val="00A8246A"/>
    <w:rsid w:val="00AC387D"/>
    <w:rsid w:val="00AD7E0A"/>
    <w:rsid w:val="00AE37A7"/>
    <w:rsid w:val="00AF1027"/>
    <w:rsid w:val="00B43A34"/>
    <w:rsid w:val="00B74DDA"/>
    <w:rsid w:val="00BC566C"/>
    <w:rsid w:val="00BD7A79"/>
    <w:rsid w:val="00BE1D36"/>
    <w:rsid w:val="00BE774C"/>
    <w:rsid w:val="00C1320D"/>
    <w:rsid w:val="00C250DF"/>
    <w:rsid w:val="00C3165F"/>
    <w:rsid w:val="00C54E3F"/>
    <w:rsid w:val="00C56E3C"/>
    <w:rsid w:val="00C70B4F"/>
    <w:rsid w:val="00C76FB6"/>
    <w:rsid w:val="00C81D16"/>
    <w:rsid w:val="00C90564"/>
    <w:rsid w:val="00CA46DE"/>
    <w:rsid w:val="00D25887"/>
    <w:rsid w:val="00D84B60"/>
    <w:rsid w:val="00DA2333"/>
    <w:rsid w:val="00DB665B"/>
    <w:rsid w:val="00DC2987"/>
    <w:rsid w:val="00DC6585"/>
    <w:rsid w:val="00E14526"/>
    <w:rsid w:val="00E45403"/>
    <w:rsid w:val="00E5291B"/>
    <w:rsid w:val="00E92688"/>
    <w:rsid w:val="00EA3F7F"/>
    <w:rsid w:val="00EA5147"/>
    <w:rsid w:val="00EB0918"/>
    <w:rsid w:val="00ED663B"/>
    <w:rsid w:val="00ED672F"/>
    <w:rsid w:val="00EF1F43"/>
    <w:rsid w:val="00F12F5C"/>
    <w:rsid w:val="00F157A1"/>
    <w:rsid w:val="00F3577E"/>
    <w:rsid w:val="00F664DC"/>
    <w:rsid w:val="00F726A1"/>
    <w:rsid w:val="00FB24F8"/>
    <w:rsid w:val="00FE2FE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qFormat="1"/>
    <w:lsdException w:name="heading 7" w:qFormat="1"/>
    <w:lsdException w:name="heading 8"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3602"/>
    <w:pPr>
      <w:spacing w:after="200" w:line="276" w:lineRule="auto"/>
    </w:pPr>
    <w:rPr>
      <w:sz w:val="22"/>
      <w:szCs w:val="22"/>
      <w:lang w:eastAsia="en-US"/>
    </w:rPr>
  </w:style>
  <w:style w:type="paragraph" w:styleId="10">
    <w:name w:val="heading 1"/>
    <w:basedOn w:val="a"/>
    <w:next w:val="a"/>
    <w:link w:val="11"/>
    <w:uiPriority w:val="9"/>
    <w:qFormat/>
    <w:rsid w:val="00133602"/>
    <w:pPr>
      <w:keepNext/>
      <w:spacing w:after="0" w:line="240" w:lineRule="auto"/>
      <w:jc w:val="both"/>
      <w:outlineLvl w:val="0"/>
    </w:pPr>
    <w:rPr>
      <w:rFonts w:ascii="Times New Roman" w:eastAsia="Times New Roman" w:hAnsi="Times New Roman"/>
      <w:sz w:val="28"/>
      <w:szCs w:val="24"/>
      <w:lang w:eastAsia="ru-RU"/>
    </w:rPr>
  </w:style>
  <w:style w:type="paragraph" w:styleId="20">
    <w:name w:val="heading 2"/>
    <w:basedOn w:val="a"/>
    <w:next w:val="a"/>
    <w:link w:val="21"/>
    <w:qFormat/>
    <w:rsid w:val="00133602"/>
    <w:pPr>
      <w:keepNext/>
      <w:spacing w:after="0" w:line="240" w:lineRule="auto"/>
      <w:jc w:val="center"/>
      <w:outlineLvl w:val="1"/>
    </w:pPr>
    <w:rPr>
      <w:rFonts w:ascii="Times New Roman" w:eastAsia="Times New Roman" w:hAnsi="Times New Roman"/>
      <w:b/>
      <w:sz w:val="20"/>
      <w:szCs w:val="20"/>
      <w:lang w:eastAsia="ru-RU"/>
    </w:rPr>
  </w:style>
  <w:style w:type="paragraph" w:styleId="3">
    <w:name w:val="heading 3"/>
    <w:basedOn w:val="20"/>
    <w:next w:val="a"/>
    <w:link w:val="30"/>
    <w:uiPriority w:val="9"/>
    <w:qFormat/>
    <w:rsid w:val="00133602"/>
    <w:pPr>
      <w:keepNext w:val="0"/>
      <w:widowControl w:val="0"/>
      <w:autoSpaceDE w:val="0"/>
      <w:autoSpaceDN w:val="0"/>
      <w:adjustRightInd w:val="0"/>
      <w:jc w:val="both"/>
      <w:outlineLvl w:val="2"/>
    </w:pPr>
    <w:rPr>
      <w:rFonts w:ascii="Arial" w:hAnsi="Arial"/>
      <w:b w:val="0"/>
      <w:sz w:val="24"/>
      <w:szCs w:val="24"/>
      <w:lang w:eastAsia="en-US"/>
    </w:rPr>
  </w:style>
  <w:style w:type="paragraph" w:styleId="4">
    <w:name w:val="heading 4"/>
    <w:basedOn w:val="a"/>
    <w:link w:val="40"/>
    <w:uiPriority w:val="9"/>
    <w:qFormat/>
    <w:rsid w:val="00133602"/>
    <w:pPr>
      <w:spacing w:before="100" w:beforeAutospacing="1" w:after="100" w:afterAutospacing="1" w:line="240" w:lineRule="auto"/>
      <w:outlineLvl w:val="3"/>
    </w:pPr>
    <w:rPr>
      <w:rFonts w:ascii="Times New Roman" w:eastAsia="Times New Roman" w:hAnsi="Times New Roman"/>
      <w:b/>
      <w:bCs/>
      <w:sz w:val="24"/>
      <w:szCs w:val="24"/>
      <w:lang w:eastAsia="ru-RU"/>
    </w:rPr>
  </w:style>
  <w:style w:type="paragraph" w:styleId="5">
    <w:name w:val="heading 5"/>
    <w:basedOn w:val="a"/>
    <w:next w:val="a"/>
    <w:link w:val="50"/>
    <w:qFormat/>
    <w:rsid w:val="00B43A34"/>
    <w:pPr>
      <w:keepNext/>
      <w:spacing w:after="0" w:line="240" w:lineRule="auto"/>
      <w:outlineLvl w:val="4"/>
    </w:pPr>
    <w:rPr>
      <w:rFonts w:ascii="Times New Roman" w:eastAsia="Times New Roman" w:hAnsi="Times New Roman"/>
      <w:sz w:val="28"/>
      <w:szCs w:val="20"/>
      <w:lang w:eastAsia="ru-RU"/>
    </w:rPr>
  </w:style>
  <w:style w:type="paragraph" w:styleId="6">
    <w:name w:val="heading 6"/>
    <w:basedOn w:val="a"/>
    <w:next w:val="a"/>
    <w:link w:val="60"/>
    <w:uiPriority w:val="99"/>
    <w:qFormat/>
    <w:rsid w:val="00B43A34"/>
    <w:pPr>
      <w:keepNext/>
      <w:spacing w:after="0" w:line="240" w:lineRule="auto"/>
      <w:jc w:val="center"/>
      <w:outlineLvl w:val="5"/>
    </w:pPr>
    <w:rPr>
      <w:rFonts w:ascii="Times New Roman" w:eastAsia="Times New Roman" w:hAnsi="Times New Roman"/>
      <w:sz w:val="28"/>
      <w:szCs w:val="20"/>
      <w:lang w:eastAsia="ru-RU"/>
    </w:rPr>
  </w:style>
  <w:style w:type="paragraph" w:styleId="7">
    <w:name w:val="heading 7"/>
    <w:basedOn w:val="a"/>
    <w:next w:val="a"/>
    <w:link w:val="70"/>
    <w:uiPriority w:val="99"/>
    <w:qFormat/>
    <w:rsid w:val="00B43A34"/>
    <w:pPr>
      <w:keepNext/>
      <w:spacing w:after="0" w:line="240" w:lineRule="auto"/>
      <w:ind w:firstLine="4820"/>
      <w:jc w:val="both"/>
      <w:outlineLvl w:val="6"/>
    </w:pPr>
    <w:rPr>
      <w:rFonts w:ascii="Times New Roman" w:eastAsia="Times New Roman" w:hAnsi="Times New Roman"/>
      <w:sz w:val="28"/>
      <w:szCs w:val="20"/>
      <w:lang w:eastAsia="ru-RU"/>
    </w:rPr>
  </w:style>
  <w:style w:type="paragraph" w:styleId="8">
    <w:name w:val="heading 8"/>
    <w:basedOn w:val="a"/>
    <w:next w:val="a"/>
    <w:link w:val="80"/>
    <w:uiPriority w:val="99"/>
    <w:unhideWhenUsed/>
    <w:qFormat/>
    <w:rsid w:val="007F69F7"/>
    <w:pPr>
      <w:keepNext/>
      <w:keepLines/>
      <w:widowControl w:val="0"/>
      <w:autoSpaceDE w:val="0"/>
      <w:autoSpaceDN w:val="0"/>
      <w:adjustRightInd w:val="0"/>
      <w:spacing w:before="200" w:after="0" w:line="240" w:lineRule="auto"/>
      <w:outlineLvl w:val="7"/>
    </w:pPr>
    <w:rPr>
      <w:rFonts w:ascii="Cambria" w:eastAsia="Times New Roman" w:hAnsi="Cambria"/>
      <w:color w:val="404040"/>
      <w:sz w:val="20"/>
      <w:szCs w:val="20"/>
      <w:lang w:eastAsia="ru-RU"/>
    </w:rPr>
  </w:style>
  <w:style w:type="paragraph" w:styleId="9">
    <w:name w:val="heading 9"/>
    <w:basedOn w:val="a"/>
    <w:next w:val="a"/>
    <w:link w:val="90"/>
    <w:qFormat/>
    <w:rsid w:val="00B43A34"/>
    <w:pPr>
      <w:keepNext/>
      <w:shd w:val="clear" w:color="auto" w:fill="FFFFFF"/>
      <w:spacing w:after="0" w:line="307" w:lineRule="exact"/>
      <w:ind w:right="-2"/>
      <w:jc w:val="center"/>
      <w:outlineLvl w:val="8"/>
    </w:pPr>
    <w:rPr>
      <w:rFonts w:ascii="Times New Roman" w:eastAsia="Times New Roman" w:hAnsi="Times New Roman"/>
      <w:color w:val="000000"/>
      <w:spacing w:val="3"/>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basedOn w:val="a0"/>
    <w:link w:val="a4"/>
    <w:uiPriority w:val="1"/>
    <w:locked/>
    <w:rsid w:val="00133602"/>
    <w:rPr>
      <w:rFonts w:ascii="Times New Roman" w:eastAsia="Times New Roman" w:hAnsi="Times New Roman"/>
      <w:sz w:val="22"/>
      <w:szCs w:val="22"/>
      <w:lang w:val="ru-RU" w:eastAsia="en-US" w:bidi="ar-SA"/>
    </w:rPr>
  </w:style>
  <w:style w:type="paragraph" w:styleId="a4">
    <w:name w:val="No Spacing"/>
    <w:link w:val="a3"/>
    <w:qFormat/>
    <w:rsid w:val="00133602"/>
    <w:rPr>
      <w:rFonts w:ascii="Times New Roman" w:eastAsia="Times New Roman" w:hAnsi="Times New Roman"/>
      <w:sz w:val="22"/>
      <w:szCs w:val="22"/>
      <w:lang w:eastAsia="en-US"/>
    </w:rPr>
  </w:style>
  <w:style w:type="character" w:customStyle="1" w:styleId="11">
    <w:name w:val="Заголовок 1 Знак"/>
    <w:basedOn w:val="a0"/>
    <w:link w:val="10"/>
    <w:uiPriority w:val="9"/>
    <w:rsid w:val="00133602"/>
    <w:rPr>
      <w:rFonts w:ascii="Times New Roman" w:eastAsia="Times New Roman" w:hAnsi="Times New Roman" w:cs="Times New Roman"/>
      <w:sz w:val="28"/>
      <w:szCs w:val="24"/>
      <w:lang w:eastAsia="ru-RU"/>
    </w:rPr>
  </w:style>
  <w:style w:type="character" w:customStyle="1" w:styleId="21">
    <w:name w:val="Заголовок 2 Знак"/>
    <w:basedOn w:val="a0"/>
    <w:link w:val="20"/>
    <w:rsid w:val="00133602"/>
    <w:rPr>
      <w:rFonts w:ascii="Times New Roman" w:eastAsia="Times New Roman" w:hAnsi="Times New Roman" w:cs="Times New Roman"/>
      <w:b/>
      <w:sz w:val="20"/>
      <w:szCs w:val="20"/>
      <w:lang w:eastAsia="ru-RU"/>
    </w:rPr>
  </w:style>
  <w:style w:type="character" w:customStyle="1" w:styleId="30">
    <w:name w:val="Заголовок 3 Знак"/>
    <w:basedOn w:val="a0"/>
    <w:link w:val="3"/>
    <w:uiPriority w:val="9"/>
    <w:rsid w:val="00133602"/>
    <w:rPr>
      <w:rFonts w:ascii="Arial" w:eastAsia="Times New Roman" w:hAnsi="Arial" w:cs="Times New Roman"/>
      <w:sz w:val="24"/>
      <w:szCs w:val="24"/>
    </w:rPr>
  </w:style>
  <w:style w:type="character" w:customStyle="1" w:styleId="40">
    <w:name w:val="Заголовок 4 Знак"/>
    <w:basedOn w:val="a0"/>
    <w:link w:val="4"/>
    <w:uiPriority w:val="9"/>
    <w:rsid w:val="00133602"/>
    <w:rPr>
      <w:rFonts w:ascii="Times New Roman" w:eastAsia="Times New Roman" w:hAnsi="Times New Roman" w:cs="Times New Roman"/>
      <w:b/>
      <w:bCs/>
      <w:sz w:val="24"/>
      <w:szCs w:val="24"/>
      <w:lang w:eastAsia="ru-RU"/>
    </w:rPr>
  </w:style>
  <w:style w:type="numbering" w:customStyle="1" w:styleId="12">
    <w:name w:val="Нет списка1"/>
    <w:next w:val="a2"/>
    <w:uiPriority w:val="99"/>
    <w:semiHidden/>
    <w:unhideWhenUsed/>
    <w:rsid w:val="00133602"/>
  </w:style>
  <w:style w:type="paragraph" w:customStyle="1" w:styleId="110">
    <w:name w:val="Заголовок 11"/>
    <w:basedOn w:val="a"/>
    <w:next w:val="a"/>
    <w:rsid w:val="00133602"/>
    <w:pPr>
      <w:keepNext/>
      <w:widowControl w:val="0"/>
      <w:tabs>
        <w:tab w:val="num" w:pos="720"/>
      </w:tabs>
      <w:spacing w:after="0" w:line="200" w:lineRule="atLeast"/>
      <w:ind w:left="720" w:hanging="720"/>
      <w:jc w:val="center"/>
      <w:outlineLvl w:val="0"/>
    </w:pPr>
    <w:rPr>
      <w:rFonts w:ascii="Times New Roman" w:eastAsia="Times New Roman" w:hAnsi="Times New Roman"/>
      <w:b/>
      <w:bCs/>
      <w:sz w:val="26"/>
      <w:szCs w:val="26"/>
      <w:lang w:eastAsia="ar-SA"/>
    </w:rPr>
  </w:style>
  <w:style w:type="paragraph" w:customStyle="1" w:styleId="ConsPlusNormal">
    <w:name w:val="ConsPlusNormal"/>
    <w:link w:val="ConsPlusNormal0"/>
    <w:rsid w:val="00133602"/>
    <w:pPr>
      <w:widowControl w:val="0"/>
      <w:suppressAutoHyphens/>
      <w:autoSpaceDE w:val="0"/>
      <w:ind w:firstLine="720"/>
    </w:pPr>
    <w:rPr>
      <w:rFonts w:ascii="Arial" w:eastAsia="MS Mincho" w:hAnsi="Arial" w:cs="Arial"/>
      <w:sz w:val="22"/>
      <w:szCs w:val="22"/>
      <w:lang w:eastAsia="ar-SA"/>
    </w:rPr>
  </w:style>
  <w:style w:type="paragraph" w:styleId="a5">
    <w:name w:val="Balloon Text"/>
    <w:basedOn w:val="a"/>
    <w:link w:val="a6"/>
    <w:uiPriority w:val="99"/>
    <w:unhideWhenUsed/>
    <w:rsid w:val="00133602"/>
    <w:pPr>
      <w:spacing w:after="0" w:line="240" w:lineRule="auto"/>
    </w:pPr>
    <w:rPr>
      <w:rFonts w:ascii="Tahoma" w:eastAsia="Times New Roman" w:hAnsi="Tahoma" w:cs="Tahoma"/>
      <w:sz w:val="16"/>
      <w:szCs w:val="16"/>
      <w:lang w:eastAsia="ru-RU"/>
    </w:rPr>
  </w:style>
  <w:style w:type="character" w:customStyle="1" w:styleId="a6">
    <w:name w:val="Текст выноски Знак"/>
    <w:basedOn w:val="a0"/>
    <w:link w:val="a5"/>
    <w:uiPriority w:val="99"/>
    <w:rsid w:val="00133602"/>
    <w:rPr>
      <w:rFonts w:ascii="Tahoma" w:eastAsia="Times New Roman" w:hAnsi="Tahoma" w:cs="Tahoma"/>
      <w:sz w:val="16"/>
      <w:szCs w:val="16"/>
      <w:lang w:eastAsia="ru-RU"/>
    </w:rPr>
  </w:style>
  <w:style w:type="paragraph" w:styleId="a7">
    <w:name w:val="List Paragraph"/>
    <w:basedOn w:val="a"/>
    <w:link w:val="a8"/>
    <w:uiPriority w:val="34"/>
    <w:qFormat/>
    <w:rsid w:val="00133602"/>
    <w:pPr>
      <w:spacing w:after="0" w:line="240" w:lineRule="auto"/>
      <w:ind w:left="720"/>
      <w:contextualSpacing/>
    </w:pPr>
    <w:rPr>
      <w:rFonts w:ascii="Times New Roman" w:eastAsia="Times New Roman" w:hAnsi="Times New Roman"/>
      <w:sz w:val="24"/>
      <w:szCs w:val="24"/>
    </w:rPr>
  </w:style>
  <w:style w:type="paragraph" w:customStyle="1" w:styleId="Default">
    <w:name w:val="Default"/>
    <w:rsid w:val="00133602"/>
    <w:pPr>
      <w:autoSpaceDE w:val="0"/>
      <w:autoSpaceDN w:val="0"/>
      <w:adjustRightInd w:val="0"/>
    </w:pPr>
    <w:rPr>
      <w:rFonts w:ascii="Times New Roman" w:eastAsia="Times New Roman" w:hAnsi="Times New Roman"/>
      <w:color w:val="000000"/>
      <w:sz w:val="24"/>
      <w:szCs w:val="24"/>
    </w:rPr>
  </w:style>
  <w:style w:type="table" w:styleId="a9">
    <w:name w:val="Table Grid"/>
    <w:basedOn w:val="a1"/>
    <w:uiPriority w:val="59"/>
    <w:rsid w:val="001336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
    <w:name w:val="Абзац списка2"/>
    <w:basedOn w:val="a"/>
    <w:rsid w:val="00133602"/>
    <w:pPr>
      <w:widowControl w:val="0"/>
      <w:ind w:left="720"/>
    </w:pPr>
    <w:rPr>
      <w:rFonts w:cs="Calibri"/>
      <w:lang w:eastAsia="ar-SA"/>
    </w:rPr>
  </w:style>
  <w:style w:type="paragraph" w:customStyle="1" w:styleId="ConsPlusNonformat">
    <w:name w:val="ConsPlusNonformat"/>
    <w:uiPriority w:val="99"/>
    <w:rsid w:val="00133602"/>
    <w:pPr>
      <w:autoSpaceDE w:val="0"/>
      <w:autoSpaceDN w:val="0"/>
      <w:adjustRightInd w:val="0"/>
    </w:pPr>
    <w:rPr>
      <w:rFonts w:ascii="Courier New" w:eastAsia="Times New Roman" w:hAnsi="Courier New" w:cs="Courier New"/>
    </w:rPr>
  </w:style>
  <w:style w:type="paragraph" w:customStyle="1" w:styleId="13">
    <w:name w:val="Абзац списка1"/>
    <w:aliases w:val="Варианты ответов"/>
    <w:basedOn w:val="a"/>
    <w:qFormat/>
    <w:rsid w:val="00133602"/>
    <w:pPr>
      <w:widowControl w:val="0"/>
      <w:ind w:left="720"/>
    </w:pPr>
    <w:rPr>
      <w:rFonts w:cs="Calibri"/>
      <w:lang w:eastAsia="ar-SA"/>
    </w:rPr>
  </w:style>
  <w:style w:type="paragraph" w:customStyle="1" w:styleId="aa">
    <w:name w:val="Знак"/>
    <w:basedOn w:val="a"/>
    <w:rsid w:val="00133602"/>
    <w:pPr>
      <w:spacing w:before="100" w:beforeAutospacing="1" w:after="100" w:afterAutospacing="1" w:line="240" w:lineRule="auto"/>
    </w:pPr>
    <w:rPr>
      <w:rFonts w:ascii="Tahoma" w:eastAsia="Times New Roman" w:hAnsi="Tahoma"/>
      <w:sz w:val="20"/>
      <w:szCs w:val="20"/>
      <w:lang w:val="en-US"/>
    </w:rPr>
  </w:style>
  <w:style w:type="paragraph" w:styleId="ab">
    <w:name w:val="Body Text Indent"/>
    <w:basedOn w:val="a"/>
    <w:link w:val="ac"/>
    <w:uiPriority w:val="99"/>
    <w:rsid w:val="00133602"/>
    <w:pPr>
      <w:spacing w:after="120" w:line="240" w:lineRule="auto"/>
      <w:ind w:left="283"/>
    </w:pPr>
    <w:rPr>
      <w:rFonts w:ascii="Times New Roman" w:eastAsia="Times New Roman" w:hAnsi="Times New Roman"/>
      <w:sz w:val="24"/>
      <w:szCs w:val="24"/>
      <w:lang w:eastAsia="ru-RU"/>
    </w:rPr>
  </w:style>
  <w:style w:type="character" w:customStyle="1" w:styleId="ac">
    <w:name w:val="Основной текст с отступом Знак"/>
    <w:basedOn w:val="a0"/>
    <w:link w:val="ab"/>
    <w:uiPriority w:val="99"/>
    <w:rsid w:val="00133602"/>
    <w:rPr>
      <w:rFonts w:ascii="Times New Roman" w:eastAsia="Times New Roman" w:hAnsi="Times New Roman" w:cs="Times New Roman"/>
      <w:sz w:val="24"/>
      <w:szCs w:val="24"/>
      <w:lang w:eastAsia="ru-RU"/>
    </w:rPr>
  </w:style>
  <w:style w:type="paragraph" w:customStyle="1" w:styleId="ConsNormal">
    <w:name w:val="ConsNormal"/>
    <w:rsid w:val="00133602"/>
    <w:pPr>
      <w:widowControl w:val="0"/>
      <w:snapToGrid w:val="0"/>
      <w:ind w:firstLine="720"/>
    </w:pPr>
    <w:rPr>
      <w:rFonts w:ascii="Arial" w:eastAsia="Times New Roman" w:hAnsi="Arial"/>
    </w:rPr>
  </w:style>
  <w:style w:type="paragraph" w:customStyle="1" w:styleId="ConsPlusCell">
    <w:name w:val="ConsPlusCell"/>
    <w:rsid w:val="00133602"/>
    <w:pPr>
      <w:widowControl w:val="0"/>
      <w:autoSpaceDE w:val="0"/>
      <w:autoSpaceDN w:val="0"/>
      <w:adjustRightInd w:val="0"/>
    </w:pPr>
    <w:rPr>
      <w:rFonts w:ascii="Arial" w:eastAsia="Times New Roman" w:hAnsi="Arial" w:cs="Arial"/>
    </w:rPr>
  </w:style>
  <w:style w:type="character" w:styleId="ad">
    <w:name w:val="Hyperlink"/>
    <w:uiPriority w:val="99"/>
    <w:unhideWhenUsed/>
    <w:rsid w:val="00133602"/>
    <w:rPr>
      <w:color w:val="0000FF"/>
      <w:u w:val="single"/>
    </w:rPr>
  </w:style>
  <w:style w:type="paragraph" w:customStyle="1" w:styleId="ConsPlusTitle">
    <w:name w:val="ConsPlusTitle"/>
    <w:rsid w:val="00133602"/>
    <w:pPr>
      <w:widowControl w:val="0"/>
      <w:autoSpaceDE w:val="0"/>
      <w:autoSpaceDN w:val="0"/>
      <w:adjustRightInd w:val="0"/>
    </w:pPr>
    <w:rPr>
      <w:rFonts w:eastAsia="Times New Roman" w:cs="Calibri"/>
      <w:b/>
      <w:bCs/>
      <w:sz w:val="22"/>
      <w:szCs w:val="22"/>
    </w:rPr>
  </w:style>
  <w:style w:type="paragraph" w:styleId="23">
    <w:name w:val="Body Text Indent 2"/>
    <w:basedOn w:val="a"/>
    <w:link w:val="24"/>
    <w:rsid w:val="00133602"/>
    <w:pPr>
      <w:spacing w:after="0" w:line="240" w:lineRule="auto"/>
      <w:ind w:firstLine="851"/>
      <w:jc w:val="both"/>
    </w:pPr>
    <w:rPr>
      <w:rFonts w:ascii="Times New Roman" w:eastAsia="Times New Roman" w:hAnsi="Times New Roman"/>
      <w:sz w:val="28"/>
      <w:szCs w:val="20"/>
      <w:lang w:eastAsia="ru-RU"/>
    </w:rPr>
  </w:style>
  <w:style w:type="character" w:customStyle="1" w:styleId="24">
    <w:name w:val="Основной текст с отступом 2 Знак"/>
    <w:basedOn w:val="a0"/>
    <w:link w:val="23"/>
    <w:rsid w:val="00133602"/>
    <w:rPr>
      <w:rFonts w:ascii="Times New Roman" w:eastAsia="Times New Roman" w:hAnsi="Times New Roman" w:cs="Times New Roman"/>
      <w:sz w:val="28"/>
      <w:szCs w:val="20"/>
      <w:lang w:eastAsia="ru-RU"/>
    </w:rPr>
  </w:style>
  <w:style w:type="character" w:customStyle="1" w:styleId="ae">
    <w:name w:val="Текст примечания Знак"/>
    <w:basedOn w:val="a0"/>
    <w:link w:val="af"/>
    <w:uiPriority w:val="99"/>
    <w:rsid w:val="00133602"/>
    <w:rPr>
      <w:rFonts w:ascii="Calibri" w:eastAsia="Times New Roman" w:hAnsi="Calibri" w:cs="Times New Roman"/>
      <w:sz w:val="20"/>
      <w:szCs w:val="20"/>
      <w:lang w:eastAsia="ru-RU"/>
    </w:rPr>
  </w:style>
  <w:style w:type="paragraph" w:styleId="af">
    <w:name w:val="annotation text"/>
    <w:basedOn w:val="a"/>
    <w:link w:val="ae"/>
    <w:uiPriority w:val="99"/>
    <w:unhideWhenUsed/>
    <w:rsid w:val="00133602"/>
    <w:rPr>
      <w:rFonts w:eastAsia="Times New Roman"/>
      <w:sz w:val="20"/>
      <w:szCs w:val="20"/>
      <w:lang w:eastAsia="ru-RU"/>
    </w:rPr>
  </w:style>
  <w:style w:type="character" w:customStyle="1" w:styleId="14">
    <w:name w:val="Текст примечания Знак1"/>
    <w:basedOn w:val="a0"/>
    <w:link w:val="af"/>
    <w:uiPriority w:val="99"/>
    <w:semiHidden/>
    <w:rsid w:val="00133602"/>
    <w:rPr>
      <w:rFonts w:ascii="Calibri" w:eastAsia="Calibri" w:hAnsi="Calibri" w:cs="Times New Roman"/>
      <w:sz w:val="20"/>
      <w:szCs w:val="20"/>
    </w:rPr>
  </w:style>
  <w:style w:type="character" w:customStyle="1" w:styleId="af0">
    <w:name w:val="Тема примечания Знак"/>
    <w:basedOn w:val="ae"/>
    <w:link w:val="af1"/>
    <w:uiPriority w:val="99"/>
    <w:rsid w:val="00133602"/>
    <w:rPr>
      <w:b/>
      <w:bCs/>
    </w:rPr>
  </w:style>
  <w:style w:type="paragraph" w:styleId="af1">
    <w:name w:val="annotation subject"/>
    <w:basedOn w:val="af"/>
    <w:next w:val="af"/>
    <w:link w:val="af0"/>
    <w:uiPriority w:val="99"/>
    <w:unhideWhenUsed/>
    <w:rsid w:val="00133602"/>
    <w:rPr>
      <w:b/>
      <w:bCs/>
    </w:rPr>
  </w:style>
  <w:style w:type="character" w:customStyle="1" w:styleId="15">
    <w:name w:val="Тема примечания Знак1"/>
    <w:basedOn w:val="14"/>
    <w:link w:val="af1"/>
    <w:uiPriority w:val="99"/>
    <w:semiHidden/>
    <w:rsid w:val="00133602"/>
    <w:rPr>
      <w:b/>
      <w:bCs/>
    </w:rPr>
  </w:style>
  <w:style w:type="paragraph" w:styleId="af2">
    <w:name w:val="Body Text"/>
    <w:basedOn w:val="a"/>
    <w:link w:val="af3"/>
    <w:rsid w:val="00133602"/>
    <w:pPr>
      <w:spacing w:after="120" w:line="240" w:lineRule="auto"/>
      <w:ind w:left="1134"/>
    </w:pPr>
    <w:rPr>
      <w:rFonts w:ascii="Times New Roman" w:eastAsia="Times New Roman" w:hAnsi="Times New Roman"/>
      <w:sz w:val="24"/>
      <w:szCs w:val="24"/>
      <w:lang w:eastAsia="ru-RU"/>
    </w:rPr>
  </w:style>
  <w:style w:type="character" w:customStyle="1" w:styleId="af3">
    <w:name w:val="Основной текст Знак"/>
    <w:basedOn w:val="a0"/>
    <w:link w:val="af2"/>
    <w:rsid w:val="00133602"/>
    <w:rPr>
      <w:rFonts w:ascii="Times New Roman" w:eastAsia="Times New Roman" w:hAnsi="Times New Roman" w:cs="Times New Roman"/>
      <w:sz w:val="24"/>
      <w:szCs w:val="24"/>
      <w:lang w:eastAsia="ru-RU"/>
    </w:rPr>
  </w:style>
  <w:style w:type="character" w:customStyle="1" w:styleId="icon-3">
    <w:name w:val="icon-3"/>
    <w:basedOn w:val="a0"/>
    <w:rsid w:val="00133602"/>
  </w:style>
  <w:style w:type="character" w:customStyle="1" w:styleId="apple-converted-space">
    <w:name w:val="apple-converted-space"/>
    <w:basedOn w:val="a0"/>
    <w:rsid w:val="00133602"/>
  </w:style>
  <w:style w:type="character" w:styleId="af4">
    <w:name w:val="Strong"/>
    <w:uiPriority w:val="22"/>
    <w:qFormat/>
    <w:rsid w:val="00133602"/>
    <w:rPr>
      <w:b/>
      <w:bCs/>
    </w:rPr>
  </w:style>
  <w:style w:type="character" w:styleId="af5">
    <w:name w:val="Emphasis"/>
    <w:uiPriority w:val="20"/>
    <w:qFormat/>
    <w:rsid w:val="00133602"/>
    <w:rPr>
      <w:i/>
      <w:iCs/>
    </w:rPr>
  </w:style>
  <w:style w:type="character" w:customStyle="1" w:styleId="af6">
    <w:name w:val="Верхний колонтитул Знак"/>
    <w:basedOn w:val="a0"/>
    <w:link w:val="af7"/>
    <w:uiPriority w:val="99"/>
    <w:rsid w:val="00133602"/>
    <w:rPr>
      <w:rFonts w:ascii="Calibri" w:eastAsia="Calibri" w:hAnsi="Calibri" w:cs="Times New Roman"/>
    </w:rPr>
  </w:style>
  <w:style w:type="paragraph" w:styleId="af7">
    <w:name w:val="header"/>
    <w:basedOn w:val="a"/>
    <w:link w:val="af6"/>
    <w:uiPriority w:val="99"/>
    <w:unhideWhenUsed/>
    <w:rsid w:val="00133602"/>
    <w:pPr>
      <w:tabs>
        <w:tab w:val="center" w:pos="4677"/>
        <w:tab w:val="right" w:pos="9355"/>
      </w:tabs>
      <w:ind w:left="1134"/>
    </w:pPr>
  </w:style>
  <w:style w:type="character" w:customStyle="1" w:styleId="16">
    <w:name w:val="Верхний колонтитул Знак1"/>
    <w:basedOn w:val="a0"/>
    <w:link w:val="af7"/>
    <w:uiPriority w:val="99"/>
    <w:semiHidden/>
    <w:rsid w:val="00133602"/>
    <w:rPr>
      <w:rFonts w:ascii="Calibri" w:eastAsia="Calibri" w:hAnsi="Calibri" w:cs="Times New Roman"/>
    </w:rPr>
  </w:style>
  <w:style w:type="character" w:customStyle="1" w:styleId="af8">
    <w:name w:val="Нижний колонтитул Знак"/>
    <w:basedOn w:val="a0"/>
    <w:link w:val="af9"/>
    <w:uiPriority w:val="99"/>
    <w:rsid w:val="00133602"/>
    <w:rPr>
      <w:rFonts w:ascii="Calibri" w:eastAsia="Calibri" w:hAnsi="Calibri" w:cs="Times New Roman"/>
    </w:rPr>
  </w:style>
  <w:style w:type="paragraph" w:styleId="af9">
    <w:name w:val="footer"/>
    <w:basedOn w:val="a"/>
    <w:link w:val="af8"/>
    <w:uiPriority w:val="99"/>
    <w:unhideWhenUsed/>
    <w:rsid w:val="00133602"/>
    <w:pPr>
      <w:tabs>
        <w:tab w:val="center" w:pos="4677"/>
        <w:tab w:val="right" w:pos="9355"/>
      </w:tabs>
      <w:ind w:left="1134"/>
    </w:pPr>
  </w:style>
  <w:style w:type="character" w:customStyle="1" w:styleId="17">
    <w:name w:val="Нижний колонтитул Знак1"/>
    <w:basedOn w:val="a0"/>
    <w:link w:val="af9"/>
    <w:uiPriority w:val="99"/>
    <w:semiHidden/>
    <w:rsid w:val="00133602"/>
    <w:rPr>
      <w:rFonts w:ascii="Calibri" w:eastAsia="Calibri" w:hAnsi="Calibri" w:cs="Times New Roman"/>
    </w:rPr>
  </w:style>
  <w:style w:type="paragraph" w:customStyle="1" w:styleId="afa">
    <w:name w:val="Прижатый влево"/>
    <w:basedOn w:val="a"/>
    <w:next w:val="a"/>
    <w:uiPriority w:val="99"/>
    <w:rsid w:val="00133602"/>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Point">
    <w:name w:val="Point"/>
    <w:basedOn w:val="a"/>
    <w:link w:val="PointChar"/>
    <w:rsid w:val="00133602"/>
    <w:pPr>
      <w:spacing w:before="120" w:after="0" w:line="288" w:lineRule="auto"/>
      <w:ind w:firstLine="720"/>
      <w:jc w:val="both"/>
    </w:pPr>
    <w:rPr>
      <w:rFonts w:ascii="Times New Roman" w:eastAsia="Times New Roman" w:hAnsi="Times New Roman"/>
      <w:sz w:val="24"/>
      <w:szCs w:val="24"/>
    </w:rPr>
  </w:style>
  <w:style w:type="character" w:customStyle="1" w:styleId="PointChar">
    <w:name w:val="Point Char"/>
    <w:link w:val="Point"/>
    <w:rsid w:val="00133602"/>
    <w:rPr>
      <w:rFonts w:ascii="Times New Roman" w:eastAsia="Times New Roman" w:hAnsi="Times New Roman" w:cs="Times New Roman"/>
      <w:sz w:val="24"/>
      <w:szCs w:val="24"/>
    </w:rPr>
  </w:style>
  <w:style w:type="character" w:customStyle="1" w:styleId="afb">
    <w:name w:val="Гипертекстовая ссылка"/>
    <w:rsid w:val="00133602"/>
    <w:rPr>
      <w:rFonts w:cs="Times New Roman"/>
      <w:b w:val="0"/>
      <w:color w:val="106BBE"/>
      <w:sz w:val="26"/>
    </w:rPr>
  </w:style>
  <w:style w:type="paragraph" w:customStyle="1" w:styleId="afc">
    <w:name w:val="Нормальный (таблица)"/>
    <w:basedOn w:val="a"/>
    <w:next w:val="a"/>
    <w:rsid w:val="00133602"/>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afd">
    <w:name w:val="Цветовое выделение"/>
    <w:rsid w:val="00133602"/>
    <w:rPr>
      <w:b/>
      <w:color w:val="26282F"/>
      <w:sz w:val="26"/>
    </w:rPr>
  </w:style>
  <w:style w:type="character" w:customStyle="1" w:styleId="afe">
    <w:name w:val="Активная гипертекстовая ссылка"/>
    <w:uiPriority w:val="99"/>
    <w:rsid w:val="00133602"/>
    <w:rPr>
      <w:rFonts w:cs="Times New Roman"/>
      <w:b w:val="0"/>
      <w:color w:val="106BBE"/>
      <w:sz w:val="26"/>
      <w:u w:val="single"/>
    </w:rPr>
  </w:style>
  <w:style w:type="paragraph" w:customStyle="1" w:styleId="aff">
    <w:name w:val="Внимание"/>
    <w:basedOn w:val="a"/>
    <w:next w:val="a"/>
    <w:uiPriority w:val="99"/>
    <w:rsid w:val="00133602"/>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AF3E9"/>
      <w:lang w:eastAsia="ru-RU"/>
    </w:rPr>
  </w:style>
  <w:style w:type="paragraph" w:customStyle="1" w:styleId="aff0">
    <w:name w:val="Внимание: криминал!!"/>
    <w:basedOn w:val="aff"/>
    <w:next w:val="a"/>
    <w:uiPriority w:val="99"/>
    <w:rsid w:val="00133602"/>
    <w:pPr>
      <w:spacing w:before="0" w:after="0"/>
      <w:ind w:left="0" w:right="0" w:firstLine="0"/>
    </w:pPr>
    <w:rPr>
      <w:shd w:val="clear" w:color="auto" w:fill="auto"/>
    </w:rPr>
  </w:style>
  <w:style w:type="paragraph" w:customStyle="1" w:styleId="aff1">
    <w:name w:val="Внимание: недобросовестность!"/>
    <w:basedOn w:val="aff"/>
    <w:next w:val="a"/>
    <w:uiPriority w:val="99"/>
    <w:rsid w:val="00133602"/>
    <w:pPr>
      <w:spacing w:before="0" w:after="0"/>
      <w:ind w:left="0" w:right="0" w:firstLine="0"/>
    </w:pPr>
    <w:rPr>
      <w:shd w:val="clear" w:color="auto" w:fill="auto"/>
    </w:rPr>
  </w:style>
  <w:style w:type="character" w:customStyle="1" w:styleId="aff2">
    <w:name w:val="Выделение для Базового Поиска"/>
    <w:uiPriority w:val="99"/>
    <w:rsid w:val="00133602"/>
    <w:rPr>
      <w:rFonts w:cs="Times New Roman"/>
      <w:b w:val="0"/>
      <w:color w:val="0058A9"/>
      <w:sz w:val="26"/>
    </w:rPr>
  </w:style>
  <w:style w:type="character" w:customStyle="1" w:styleId="aff3">
    <w:name w:val="Выделение для Базового Поиска (курсив)"/>
    <w:uiPriority w:val="99"/>
    <w:rsid w:val="00133602"/>
    <w:rPr>
      <w:rFonts w:cs="Times New Roman"/>
      <w:b w:val="0"/>
      <w:i/>
      <w:iCs/>
      <w:color w:val="0058A9"/>
      <w:sz w:val="26"/>
    </w:rPr>
  </w:style>
  <w:style w:type="paragraph" w:customStyle="1" w:styleId="aff4">
    <w:name w:val="Основное меню (преемственное)"/>
    <w:basedOn w:val="a"/>
    <w:next w:val="a"/>
    <w:uiPriority w:val="99"/>
    <w:rsid w:val="00133602"/>
    <w:pPr>
      <w:widowControl w:val="0"/>
      <w:autoSpaceDE w:val="0"/>
      <w:autoSpaceDN w:val="0"/>
      <w:adjustRightInd w:val="0"/>
      <w:spacing w:after="0" w:line="240" w:lineRule="auto"/>
      <w:jc w:val="both"/>
    </w:pPr>
    <w:rPr>
      <w:rFonts w:ascii="Verdana" w:eastAsia="Times New Roman" w:hAnsi="Verdana" w:cs="Verdana"/>
      <w:sz w:val="24"/>
      <w:szCs w:val="24"/>
      <w:lang w:eastAsia="ru-RU"/>
    </w:rPr>
  </w:style>
  <w:style w:type="paragraph" w:customStyle="1" w:styleId="aff5">
    <w:name w:val="Заголовок"/>
    <w:basedOn w:val="aff4"/>
    <w:next w:val="a"/>
    <w:uiPriority w:val="99"/>
    <w:rsid w:val="00133602"/>
    <w:rPr>
      <w:rFonts w:ascii="Arial" w:hAnsi="Arial" w:cs="Arial"/>
      <w:b/>
      <w:bCs/>
      <w:color w:val="0058A9"/>
      <w:shd w:val="clear" w:color="auto" w:fill="A2C8A9"/>
    </w:rPr>
  </w:style>
  <w:style w:type="paragraph" w:customStyle="1" w:styleId="aff6">
    <w:name w:val="Заголовок группы контролов"/>
    <w:basedOn w:val="a"/>
    <w:next w:val="a"/>
    <w:uiPriority w:val="99"/>
    <w:rsid w:val="00133602"/>
    <w:pPr>
      <w:widowControl w:val="0"/>
      <w:autoSpaceDE w:val="0"/>
      <w:autoSpaceDN w:val="0"/>
      <w:adjustRightInd w:val="0"/>
      <w:spacing w:after="0" w:line="240" w:lineRule="auto"/>
      <w:jc w:val="both"/>
    </w:pPr>
    <w:rPr>
      <w:rFonts w:ascii="Arial" w:eastAsia="Times New Roman" w:hAnsi="Arial" w:cs="Arial"/>
      <w:b/>
      <w:bCs/>
      <w:color w:val="000000"/>
      <w:sz w:val="24"/>
      <w:szCs w:val="24"/>
      <w:lang w:eastAsia="ru-RU"/>
    </w:rPr>
  </w:style>
  <w:style w:type="paragraph" w:customStyle="1" w:styleId="aff7">
    <w:name w:val="Заголовок для информации об изменениях"/>
    <w:basedOn w:val="10"/>
    <w:next w:val="a"/>
    <w:uiPriority w:val="99"/>
    <w:rsid w:val="00133602"/>
    <w:pPr>
      <w:keepNext w:val="0"/>
      <w:widowControl w:val="0"/>
      <w:autoSpaceDE w:val="0"/>
      <w:autoSpaceDN w:val="0"/>
      <w:adjustRightInd w:val="0"/>
      <w:outlineLvl w:val="9"/>
    </w:pPr>
    <w:rPr>
      <w:rFonts w:ascii="Arial" w:hAnsi="Arial"/>
      <w:sz w:val="20"/>
      <w:szCs w:val="20"/>
      <w:shd w:val="clear" w:color="auto" w:fill="FFFFFF"/>
      <w:lang w:eastAsia="en-US"/>
    </w:rPr>
  </w:style>
  <w:style w:type="paragraph" w:customStyle="1" w:styleId="aff8">
    <w:name w:val="Заголовок приложения"/>
    <w:basedOn w:val="a"/>
    <w:next w:val="a"/>
    <w:uiPriority w:val="99"/>
    <w:rsid w:val="00133602"/>
    <w:pPr>
      <w:widowControl w:val="0"/>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f9">
    <w:name w:val="Заголовок распахивающейся части диалога"/>
    <w:basedOn w:val="a"/>
    <w:next w:val="a"/>
    <w:uiPriority w:val="99"/>
    <w:rsid w:val="00133602"/>
    <w:pPr>
      <w:widowControl w:val="0"/>
      <w:autoSpaceDE w:val="0"/>
      <w:autoSpaceDN w:val="0"/>
      <w:adjustRightInd w:val="0"/>
      <w:spacing w:after="0" w:line="240" w:lineRule="auto"/>
      <w:jc w:val="both"/>
    </w:pPr>
    <w:rPr>
      <w:rFonts w:ascii="Arial" w:eastAsia="Times New Roman" w:hAnsi="Arial" w:cs="Arial"/>
      <w:i/>
      <w:iCs/>
      <w:color w:val="000080"/>
      <w:sz w:val="24"/>
      <w:szCs w:val="24"/>
      <w:lang w:eastAsia="ru-RU"/>
    </w:rPr>
  </w:style>
  <w:style w:type="character" w:customStyle="1" w:styleId="affa">
    <w:name w:val="Заголовок своего сообщения"/>
    <w:uiPriority w:val="99"/>
    <w:rsid w:val="00133602"/>
    <w:rPr>
      <w:rFonts w:cs="Times New Roman"/>
      <w:b w:val="0"/>
      <w:color w:val="26282F"/>
      <w:sz w:val="26"/>
    </w:rPr>
  </w:style>
  <w:style w:type="paragraph" w:customStyle="1" w:styleId="affb">
    <w:name w:val="Заголовок статьи"/>
    <w:basedOn w:val="a"/>
    <w:next w:val="a"/>
    <w:uiPriority w:val="99"/>
    <w:rsid w:val="00133602"/>
    <w:pPr>
      <w:widowControl w:val="0"/>
      <w:autoSpaceDE w:val="0"/>
      <w:autoSpaceDN w:val="0"/>
      <w:adjustRightInd w:val="0"/>
      <w:spacing w:after="0" w:line="240" w:lineRule="auto"/>
      <w:ind w:left="1612" w:hanging="892"/>
      <w:jc w:val="both"/>
    </w:pPr>
    <w:rPr>
      <w:rFonts w:ascii="Arial" w:eastAsia="Times New Roman" w:hAnsi="Arial" w:cs="Arial"/>
      <w:sz w:val="24"/>
      <w:szCs w:val="24"/>
      <w:lang w:eastAsia="ru-RU"/>
    </w:rPr>
  </w:style>
  <w:style w:type="character" w:customStyle="1" w:styleId="affc">
    <w:name w:val="Заголовок чужого сообщения"/>
    <w:uiPriority w:val="99"/>
    <w:rsid w:val="00133602"/>
    <w:rPr>
      <w:rFonts w:cs="Times New Roman"/>
      <w:b w:val="0"/>
      <w:color w:val="FF0000"/>
      <w:sz w:val="26"/>
    </w:rPr>
  </w:style>
  <w:style w:type="paragraph" w:customStyle="1" w:styleId="affd">
    <w:name w:val="Заголовок ЭР (левое окно)"/>
    <w:basedOn w:val="a"/>
    <w:next w:val="a"/>
    <w:uiPriority w:val="99"/>
    <w:rsid w:val="00133602"/>
    <w:pPr>
      <w:widowControl w:val="0"/>
      <w:autoSpaceDE w:val="0"/>
      <w:autoSpaceDN w:val="0"/>
      <w:adjustRightInd w:val="0"/>
      <w:spacing w:before="300" w:after="250" w:line="240" w:lineRule="auto"/>
      <w:jc w:val="center"/>
    </w:pPr>
    <w:rPr>
      <w:rFonts w:ascii="Arial" w:eastAsia="Times New Roman" w:hAnsi="Arial" w:cs="Arial"/>
      <w:b/>
      <w:bCs/>
      <w:color w:val="26282F"/>
      <w:sz w:val="28"/>
      <w:szCs w:val="28"/>
      <w:lang w:eastAsia="ru-RU"/>
    </w:rPr>
  </w:style>
  <w:style w:type="paragraph" w:customStyle="1" w:styleId="affe">
    <w:name w:val="Заголовок ЭР (правое окно)"/>
    <w:basedOn w:val="affd"/>
    <w:next w:val="a"/>
    <w:uiPriority w:val="99"/>
    <w:rsid w:val="00133602"/>
    <w:pPr>
      <w:spacing w:before="0" w:after="0"/>
      <w:jc w:val="left"/>
    </w:pPr>
    <w:rPr>
      <w:b w:val="0"/>
      <w:bCs w:val="0"/>
      <w:color w:val="auto"/>
      <w:sz w:val="24"/>
      <w:szCs w:val="24"/>
    </w:rPr>
  </w:style>
  <w:style w:type="paragraph" w:customStyle="1" w:styleId="afff">
    <w:name w:val="Интерактивный заголовок"/>
    <w:basedOn w:val="aff5"/>
    <w:next w:val="a"/>
    <w:uiPriority w:val="99"/>
    <w:rsid w:val="00133602"/>
    <w:rPr>
      <w:b w:val="0"/>
      <w:bCs w:val="0"/>
      <w:color w:val="auto"/>
      <w:u w:val="single"/>
      <w:shd w:val="clear" w:color="auto" w:fill="auto"/>
    </w:rPr>
  </w:style>
  <w:style w:type="paragraph" w:customStyle="1" w:styleId="afff0">
    <w:name w:val="Текст информации об изменениях"/>
    <w:basedOn w:val="a"/>
    <w:next w:val="a"/>
    <w:uiPriority w:val="99"/>
    <w:rsid w:val="00133602"/>
    <w:pPr>
      <w:widowControl w:val="0"/>
      <w:autoSpaceDE w:val="0"/>
      <w:autoSpaceDN w:val="0"/>
      <w:adjustRightInd w:val="0"/>
      <w:spacing w:after="0" w:line="240" w:lineRule="auto"/>
      <w:jc w:val="both"/>
    </w:pPr>
    <w:rPr>
      <w:rFonts w:ascii="Arial" w:eastAsia="Times New Roman" w:hAnsi="Arial" w:cs="Arial"/>
      <w:color w:val="353842"/>
      <w:sz w:val="20"/>
      <w:szCs w:val="20"/>
      <w:lang w:eastAsia="ru-RU"/>
    </w:rPr>
  </w:style>
  <w:style w:type="paragraph" w:customStyle="1" w:styleId="afff1">
    <w:name w:val="Информация об изменениях"/>
    <w:basedOn w:val="afff0"/>
    <w:next w:val="a"/>
    <w:uiPriority w:val="99"/>
    <w:rsid w:val="00133602"/>
    <w:pPr>
      <w:spacing w:before="180"/>
      <w:ind w:left="360" w:right="360"/>
    </w:pPr>
    <w:rPr>
      <w:color w:val="auto"/>
      <w:sz w:val="24"/>
      <w:szCs w:val="24"/>
      <w:shd w:val="clear" w:color="auto" w:fill="EAEFED"/>
    </w:rPr>
  </w:style>
  <w:style w:type="paragraph" w:customStyle="1" w:styleId="afff2">
    <w:name w:val="Текст (справка)"/>
    <w:basedOn w:val="a"/>
    <w:next w:val="a"/>
    <w:uiPriority w:val="99"/>
    <w:rsid w:val="00133602"/>
    <w:pPr>
      <w:widowControl w:val="0"/>
      <w:autoSpaceDE w:val="0"/>
      <w:autoSpaceDN w:val="0"/>
      <w:adjustRightInd w:val="0"/>
      <w:spacing w:after="0" w:line="240" w:lineRule="auto"/>
      <w:ind w:left="170" w:right="170"/>
    </w:pPr>
    <w:rPr>
      <w:rFonts w:ascii="Arial" w:eastAsia="Times New Roman" w:hAnsi="Arial" w:cs="Arial"/>
      <w:sz w:val="24"/>
      <w:szCs w:val="24"/>
      <w:lang w:eastAsia="ru-RU"/>
    </w:rPr>
  </w:style>
  <w:style w:type="paragraph" w:customStyle="1" w:styleId="afff3">
    <w:name w:val="Комментарий"/>
    <w:basedOn w:val="afff2"/>
    <w:next w:val="a"/>
    <w:uiPriority w:val="99"/>
    <w:rsid w:val="00133602"/>
    <w:pPr>
      <w:spacing w:before="75"/>
      <w:ind w:left="0" w:right="0"/>
      <w:jc w:val="both"/>
    </w:pPr>
    <w:rPr>
      <w:color w:val="353842"/>
      <w:shd w:val="clear" w:color="auto" w:fill="F0F0F0"/>
    </w:rPr>
  </w:style>
  <w:style w:type="paragraph" w:customStyle="1" w:styleId="afff4">
    <w:name w:val="Информация об изменениях документа"/>
    <w:basedOn w:val="afff3"/>
    <w:next w:val="a"/>
    <w:uiPriority w:val="99"/>
    <w:rsid w:val="00133602"/>
    <w:pPr>
      <w:spacing w:before="0"/>
    </w:pPr>
    <w:rPr>
      <w:i/>
      <w:iCs/>
    </w:rPr>
  </w:style>
  <w:style w:type="paragraph" w:customStyle="1" w:styleId="afff5">
    <w:name w:val="Текст (лев. подпись)"/>
    <w:basedOn w:val="a"/>
    <w:next w:val="a"/>
    <w:uiPriority w:val="99"/>
    <w:rsid w:val="00133602"/>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afff6">
    <w:name w:val="Колонтитул (левый)"/>
    <w:basedOn w:val="afff5"/>
    <w:next w:val="a"/>
    <w:uiPriority w:val="99"/>
    <w:rsid w:val="00133602"/>
    <w:pPr>
      <w:jc w:val="both"/>
    </w:pPr>
    <w:rPr>
      <w:sz w:val="16"/>
      <w:szCs w:val="16"/>
    </w:rPr>
  </w:style>
  <w:style w:type="paragraph" w:customStyle="1" w:styleId="afff7">
    <w:name w:val="Текст (прав. подпись)"/>
    <w:basedOn w:val="a"/>
    <w:next w:val="a"/>
    <w:uiPriority w:val="99"/>
    <w:rsid w:val="00133602"/>
    <w:pPr>
      <w:widowControl w:val="0"/>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ff8">
    <w:name w:val="Колонтитул (правый)"/>
    <w:basedOn w:val="afff7"/>
    <w:next w:val="a"/>
    <w:uiPriority w:val="99"/>
    <w:rsid w:val="00133602"/>
    <w:pPr>
      <w:jc w:val="both"/>
    </w:pPr>
    <w:rPr>
      <w:sz w:val="16"/>
      <w:szCs w:val="16"/>
    </w:rPr>
  </w:style>
  <w:style w:type="paragraph" w:customStyle="1" w:styleId="afff9">
    <w:name w:val="Комментарий пользователя"/>
    <w:basedOn w:val="afff3"/>
    <w:next w:val="a"/>
    <w:uiPriority w:val="99"/>
    <w:rsid w:val="00133602"/>
    <w:pPr>
      <w:spacing w:before="0"/>
      <w:jc w:val="left"/>
    </w:pPr>
    <w:rPr>
      <w:shd w:val="clear" w:color="auto" w:fill="FFDFE0"/>
    </w:rPr>
  </w:style>
  <w:style w:type="paragraph" w:customStyle="1" w:styleId="afffa">
    <w:name w:val="Куда обратиться?"/>
    <w:basedOn w:val="aff"/>
    <w:next w:val="a"/>
    <w:uiPriority w:val="99"/>
    <w:rsid w:val="00133602"/>
    <w:pPr>
      <w:spacing w:before="0" w:after="0"/>
      <w:ind w:left="0" w:right="0" w:firstLine="0"/>
    </w:pPr>
    <w:rPr>
      <w:shd w:val="clear" w:color="auto" w:fill="auto"/>
    </w:rPr>
  </w:style>
  <w:style w:type="paragraph" w:customStyle="1" w:styleId="afffb">
    <w:name w:val="Моноширинный"/>
    <w:basedOn w:val="a"/>
    <w:next w:val="a"/>
    <w:uiPriority w:val="99"/>
    <w:rsid w:val="00133602"/>
    <w:pPr>
      <w:widowControl w:val="0"/>
      <w:autoSpaceDE w:val="0"/>
      <w:autoSpaceDN w:val="0"/>
      <w:adjustRightInd w:val="0"/>
      <w:spacing w:after="0" w:line="240" w:lineRule="auto"/>
      <w:jc w:val="both"/>
    </w:pPr>
    <w:rPr>
      <w:rFonts w:ascii="Courier New" w:eastAsia="Times New Roman" w:hAnsi="Courier New" w:cs="Courier New"/>
      <w:lang w:eastAsia="ru-RU"/>
    </w:rPr>
  </w:style>
  <w:style w:type="character" w:customStyle="1" w:styleId="afffc">
    <w:name w:val="Найденные слова"/>
    <w:uiPriority w:val="99"/>
    <w:rsid w:val="00133602"/>
    <w:rPr>
      <w:rFonts w:cs="Times New Roman"/>
      <w:b w:val="0"/>
      <w:color w:val="26282F"/>
      <w:sz w:val="26"/>
      <w:shd w:val="clear" w:color="auto" w:fill="FFF580"/>
    </w:rPr>
  </w:style>
  <w:style w:type="character" w:customStyle="1" w:styleId="afffd">
    <w:name w:val="Не вступил в силу"/>
    <w:uiPriority w:val="99"/>
    <w:rsid w:val="00133602"/>
    <w:rPr>
      <w:rFonts w:cs="Times New Roman"/>
      <w:b w:val="0"/>
      <w:color w:val="000000"/>
      <w:sz w:val="26"/>
      <w:shd w:val="clear" w:color="auto" w:fill="D8EDE8"/>
    </w:rPr>
  </w:style>
  <w:style w:type="paragraph" w:customStyle="1" w:styleId="afffe">
    <w:name w:val="Необходимые документы"/>
    <w:basedOn w:val="aff"/>
    <w:next w:val="a"/>
    <w:uiPriority w:val="99"/>
    <w:rsid w:val="00133602"/>
    <w:pPr>
      <w:spacing w:before="0" w:after="0"/>
      <w:ind w:left="0" w:right="0" w:firstLine="118"/>
    </w:pPr>
    <w:rPr>
      <w:shd w:val="clear" w:color="auto" w:fill="auto"/>
    </w:rPr>
  </w:style>
  <w:style w:type="paragraph" w:customStyle="1" w:styleId="affff">
    <w:name w:val="Объект"/>
    <w:basedOn w:val="a"/>
    <w:next w:val="a"/>
    <w:uiPriority w:val="99"/>
    <w:rsid w:val="00133602"/>
    <w:pPr>
      <w:widowControl w:val="0"/>
      <w:autoSpaceDE w:val="0"/>
      <w:autoSpaceDN w:val="0"/>
      <w:adjustRightInd w:val="0"/>
      <w:spacing w:after="0" w:line="240" w:lineRule="auto"/>
      <w:jc w:val="both"/>
    </w:pPr>
    <w:rPr>
      <w:rFonts w:ascii="Times New Roman" w:eastAsia="Times New Roman" w:hAnsi="Times New Roman"/>
      <w:sz w:val="26"/>
      <w:szCs w:val="26"/>
      <w:lang w:eastAsia="ru-RU"/>
    </w:rPr>
  </w:style>
  <w:style w:type="paragraph" w:customStyle="1" w:styleId="affff0">
    <w:name w:val="Таблицы (моноширинный)"/>
    <w:basedOn w:val="a"/>
    <w:next w:val="a"/>
    <w:rsid w:val="00133602"/>
    <w:pPr>
      <w:widowControl w:val="0"/>
      <w:autoSpaceDE w:val="0"/>
      <w:autoSpaceDN w:val="0"/>
      <w:adjustRightInd w:val="0"/>
      <w:spacing w:after="0" w:line="240" w:lineRule="auto"/>
      <w:jc w:val="both"/>
    </w:pPr>
    <w:rPr>
      <w:rFonts w:ascii="Courier New" w:eastAsia="Times New Roman" w:hAnsi="Courier New" w:cs="Courier New"/>
      <w:lang w:eastAsia="ru-RU"/>
    </w:rPr>
  </w:style>
  <w:style w:type="paragraph" w:customStyle="1" w:styleId="affff1">
    <w:name w:val="Оглавление"/>
    <w:basedOn w:val="affff0"/>
    <w:next w:val="a"/>
    <w:uiPriority w:val="99"/>
    <w:rsid w:val="00133602"/>
    <w:pPr>
      <w:ind w:left="140"/>
    </w:pPr>
    <w:rPr>
      <w:rFonts w:ascii="Arial" w:hAnsi="Arial" w:cs="Arial"/>
      <w:sz w:val="24"/>
      <w:szCs w:val="24"/>
    </w:rPr>
  </w:style>
  <w:style w:type="character" w:customStyle="1" w:styleId="affff2">
    <w:name w:val="Опечатки"/>
    <w:uiPriority w:val="99"/>
    <w:rsid w:val="00133602"/>
    <w:rPr>
      <w:color w:val="FF0000"/>
      <w:sz w:val="26"/>
    </w:rPr>
  </w:style>
  <w:style w:type="paragraph" w:customStyle="1" w:styleId="affff3">
    <w:name w:val="Переменная часть"/>
    <w:basedOn w:val="aff4"/>
    <w:next w:val="a"/>
    <w:uiPriority w:val="99"/>
    <w:rsid w:val="00133602"/>
    <w:rPr>
      <w:rFonts w:ascii="Arial" w:hAnsi="Arial" w:cs="Arial"/>
      <w:sz w:val="20"/>
      <w:szCs w:val="20"/>
    </w:rPr>
  </w:style>
  <w:style w:type="paragraph" w:customStyle="1" w:styleId="affff4">
    <w:name w:val="Подвал для информации об изменениях"/>
    <w:basedOn w:val="10"/>
    <w:next w:val="a"/>
    <w:uiPriority w:val="99"/>
    <w:rsid w:val="00133602"/>
    <w:pPr>
      <w:keepNext w:val="0"/>
      <w:widowControl w:val="0"/>
      <w:autoSpaceDE w:val="0"/>
      <w:autoSpaceDN w:val="0"/>
      <w:adjustRightInd w:val="0"/>
      <w:outlineLvl w:val="9"/>
    </w:pPr>
    <w:rPr>
      <w:rFonts w:ascii="Arial" w:hAnsi="Arial"/>
      <w:sz w:val="20"/>
      <w:szCs w:val="20"/>
      <w:lang w:eastAsia="en-US"/>
    </w:rPr>
  </w:style>
  <w:style w:type="paragraph" w:customStyle="1" w:styleId="affff5">
    <w:name w:val="Подзаголовок для информации об изменениях"/>
    <w:basedOn w:val="afff0"/>
    <w:next w:val="a"/>
    <w:uiPriority w:val="99"/>
    <w:rsid w:val="00133602"/>
    <w:rPr>
      <w:b/>
      <w:bCs/>
      <w:sz w:val="24"/>
      <w:szCs w:val="24"/>
    </w:rPr>
  </w:style>
  <w:style w:type="paragraph" w:customStyle="1" w:styleId="affff6">
    <w:name w:val="Подчёркнуный текст"/>
    <w:basedOn w:val="a"/>
    <w:next w:val="a"/>
    <w:uiPriority w:val="99"/>
    <w:rsid w:val="00133602"/>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ff7">
    <w:name w:val="Постоянная часть"/>
    <w:basedOn w:val="aff4"/>
    <w:next w:val="a"/>
    <w:uiPriority w:val="99"/>
    <w:rsid w:val="00133602"/>
    <w:rPr>
      <w:rFonts w:ascii="Arial" w:hAnsi="Arial" w:cs="Arial"/>
      <w:sz w:val="22"/>
      <w:szCs w:val="22"/>
    </w:rPr>
  </w:style>
  <w:style w:type="paragraph" w:customStyle="1" w:styleId="affff8">
    <w:name w:val="Пример."/>
    <w:basedOn w:val="aff"/>
    <w:next w:val="a"/>
    <w:uiPriority w:val="99"/>
    <w:rsid w:val="00133602"/>
    <w:pPr>
      <w:spacing w:before="0" w:after="0"/>
      <w:ind w:left="0" w:right="0" w:firstLine="0"/>
    </w:pPr>
    <w:rPr>
      <w:shd w:val="clear" w:color="auto" w:fill="auto"/>
    </w:rPr>
  </w:style>
  <w:style w:type="paragraph" w:customStyle="1" w:styleId="affff9">
    <w:name w:val="Примечание."/>
    <w:basedOn w:val="aff"/>
    <w:next w:val="a"/>
    <w:uiPriority w:val="99"/>
    <w:rsid w:val="00133602"/>
    <w:pPr>
      <w:spacing w:before="0" w:after="0"/>
      <w:ind w:left="0" w:right="0" w:firstLine="0"/>
    </w:pPr>
    <w:rPr>
      <w:shd w:val="clear" w:color="auto" w:fill="auto"/>
    </w:rPr>
  </w:style>
  <w:style w:type="character" w:customStyle="1" w:styleId="affffa">
    <w:name w:val="Продолжение ссылки"/>
    <w:uiPriority w:val="99"/>
    <w:rsid w:val="00133602"/>
  </w:style>
  <w:style w:type="paragraph" w:customStyle="1" w:styleId="affffb">
    <w:name w:val="Словарная статья"/>
    <w:basedOn w:val="a"/>
    <w:next w:val="a"/>
    <w:uiPriority w:val="99"/>
    <w:rsid w:val="00133602"/>
    <w:pPr>
      <w:widowControl w:val="0"/>
      <w:autoSpaceDE w:val="0"/>
      <w:autoSpaceDN w:val="0"/>
      <w:adjustRightInd w:val="0"/>
      <w:spacing w:after="0" w:line="240" w:lineRule="auto"/>
      <w:ind w:right="118"/>
      <w:jc w:val="both"/>
    </w:pPr>
    <w:rPr>
      <w:rFonts w:ascii="Arial" w:eastAsia="Times New Roman" w:hAnsi="Arial" w:cs="Arial"/>
      <w:sz w:val="24"/>
      <w:szCs w:val="24"/>
      <w:lang w:eastAsia="ru-RU"/>
    </w:rPr>
  </w:style>
  <w:style w:type="character" w:customStyle="1" w:styleId="affffc">
    <w:name w:val="Сравнение редакций"/>
    <w:uiPriority w:val="99"/>
    <w:rsid w:val="00133602"/>
    <w:rPr>
      <w:rFonts w:cs="Times New Roman"/>
      <w:b w:val="0"/>
      <w:color w:val="26282F"/>
      <w:sz w:val="26"/>
    </w:rPr>
  </w:style>
  <w:style w:type="character" w:customStyle="1" w:styleId="affffd">
    <w:name w:val="Сравнение редакций. Добавленный фрагмент"/>
    <w:uiPriority w:val="99"/>
    <w:rsid w:val="00133602"/>
    <w:rPr>
      <w:color w:val="000000"/>
      <w:shd w:val="clear" w:color="auto" w:fill="C1D7FF"/>
    </w:rPr>
  </w:style>
  <w:style w:type="character" w:customStyle="1" w:styleId="affffe">
    <w:name w:val="Сравнение редакций. Удаленный фрагмент"/>
    <w:uiPriority w:val="99"/>
    <w:rsid w:val="00133602"/>
    <w:rPr>
      <w:color w:val="000000"/>
      <w:shd w:val="clear" w:color="auto" w:fill="C4C413"/>
    </w:rPr>
  </w:style>
  <w:style w:type="paragraph" w:customStyle="1" w:styleId="afffff">
    <w:name w:val="Ссылка на официальную публикацию"/>
    <w:basedOn w:val="a"/>
    <w:next w:val="a"/>
    <w:uiPriority w:val="99"/>
    <w:rsid w:val="00133602"/>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fff0">
    <w:name w:val="Текст в таблице"/>
    <w:basedOn w:val="afc"/>
    <w:next w:val="a"/>
    <w:uiPriority w:val="99"/>
    <w:rsid w:val="00133602"/>
    <w:pPr>
      <w:ind w:firstLine="500"/>
    </w:pPr>
  </w:style>
  <w:style w:type="paragraph" w:customStyle="1" w:styleId="afffff1">
    <w:name w:val="Текст ЭР (см. также)"/>
    <w:basedOn w:val="a"/>
    <w:next w:val="a"/>
    <w:uiPriority w:val="99"/>
    <w:rsid w:val="00133602"/>
    <w:pPr>
      <w:widowControl w:val="0"/>
      <w:autoSpaceDE w:val="0"/>
      <w:autoSpaceDN w:val="0"/>
      <w:adjustRightInd w:val="0"/>
      <w:spacing w:before="200" w:after="0" w:line="240" w:lineRule="auto"/>
    </w:pPr>
    <w:rPr>
      <w:rFonts w:ascii="Arial" w:eastAsia="Times New Roman" w:hAnsi="Arial" w:cs="Arial"/>
      <w:lang w:eastAsia="ru-RU"/>
    </w:rPr>
  </w:style>
  <w:style w:type="paragraph" w:customStyle="1" w:styleId="afffff2">
    <w:name w:val="Технический комментарий"/>
    <w:basedOn w:val="a"/>
    <w:next w:val="a"/>
    <w:uiPriority w:val="99"/>
    <w:rsid w:val="00133602"/>
    <w:pPr>
      <w:widowControl w:val="0"/>
      <w:autoSpaceDE w:val="0"/>
      <w:autoSpaceDN w:val="0"/>
      <w:adjustRightInd w:val="0"/>
      <w:spacing w:after="0" w:line="240" w:lineRule="auto"/>
    </w:pPr>
    <w:rPr>
      <w:rFonts w:ascii="Arial" w:eastAsia="Times New Roman" w:hAnsi="Arial" w:cs="Arial"/>
      <w:color w:val="463F31"/>
      <w:sz w:val="24"/>
      <w:szCs w:val="24"/>
      <w:shd w:val="clear" w:color="auto" w:fill="FFFFA6"/>
      <w:lang w:eastAsia="ru-RU"/>
    </w:rPr>
  </w:style>
  <w:style w:type="character" w:customStyle="1" w:styleId="afffff3">
    <w:name w:val="Утратил силу"/>
    <w:uiPriority w:val="99"/>
    <w:rsid w:val="00133602"/>
    <w:rPr>
      <w:rFonts w:cs="Times New Roman"/>
      <w:b w:val="0"/>
      <w:strike/>
      <w:color w:val="666600"/>
      <w:sz w:val="26"/>
    </w:rPr>
  </w:style>
  <w:style w:type="paragraph" w:customStyle="1" w:styleId="afffff4">
    <w:name w:val="Формула"/>
    <w:basedOn w:val="a"/>
    <w:next w:val="a"/>
    <w:uiPriority w:val="99"/>
    <w:rsid w:val="00133602"/>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AF3E9"/>
      <w:lang w:eastAsia="ru-RU"/>
    </w:rPr>
  </w:style>
  <w:style w:type="paragraph" w:customStyle="1" w:styleId="afffff5">
    <w:name w:val="Центрированный (таблица)"/>
    <w:basedOn w:val="afc"/>
    <w:next w:val="a"/>
    <w:uiPriority w:val="99"/>
    <w:rsid w:val="00133602"/>
    <w:pPr>
      <w:jc w:val="center"/>
    </w:pPr>
  </w:style>
  <w:style w:type="paragraph" w:customStyle="1" w:styleId="-">
    <w:name w:val="ЭР-содержание (правое окно)"/>
    <w:basedOn w:val="a"/>
    <w:next w:val="a"/>
    <w:uiPriority w:val="99"/>
    <w:rsid w:val="00133602"/>
    <w:pPr>
      <w:widowControl w:val="0"/>
      <w:autoSpaceDE w:val="0"/>
      <w:autoSpaceDN w:val="0"/>
      <w:adjustRightInd w:val="0"/>
      <w:spacing w:before="300" w:after="0" w:line="240" w:lineRule="auto"/>
    </w:pPr>
    <w:rPr>
      <w:rFonts w:ascii="Arial" w:eastAsia="Times New Roman" w:hAnsi="Arial" w:cs="Arial"/>
      <w:sz w:val="26"/>
      <w:szCs w:val="26"/>
      <w:lang w:eastAsia="ru-RU"/>
    </w:rPr>
  </w:style>
  <w:style w:type="character" w:customStyle="1" w:styleId="WW8Num1ztrue">
    <w:name w:val="WW8Num1ztrue"/>
    <w:rsid w:val="00133602"/>
  </w:style>
  <w:style w:type="character" w:styleId="afffff6">
    <w:name w:val="FollowedHyperlink"/>
    <w:basedOn w:val="a0"/>
    <w:uiPriority w:val="99"/>
    <w:unhideWhenUsed/>
    <w:rsid w:val="00133602"/>
    <w:rPr>
      <w:color w:val="800080"/>
      <w:u w:val="single"/>
    </w:rPr>
  </w:style>
  <w:style w:type="paragraph" w:customStyle="1" w:styleId="xl65">
    <w:name w:val="xl65"/>
    <w:basedOn w:val="a"/>
    <w:rsid w:val="00133602"/>
    <w:pP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66">
    <w:name w:val="xl66"/>
    <w:basedOn w:val="a"/>
    <w:rsid w:val="00133602"/>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67">
    <w:name w:val="xl67"/>
    <w:basedOn w:val="a"/>
    <w:rsid w:val="00133602"/>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68">
    <w:name w:val="xl68"/>
    <w:basedOn w:val="a"/>
    <w:rsid w:val="00133602"/>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69">
    <w:name w:val="xl69"/>
    <w:basedOn w:val="a"/>
    <w:rsid w:val="00133602"/>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xl70">
    <w:name w:val="xl70"/>
    <w:basedOn w:val="a"/>
    <w:rsid w:val="00133602"/>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71">
    <w:name w:val="xl71"/>
    <w:basedOn w:val="a"/>
    <w:rsid w:val="00133602"/>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2">
    <w:name w:val="xl72"/>
    <w:basedOn w:val="a"/>
    <w:rsid w:val="00133602"/>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3">
    <w:name w:val="xl73"/>
    <w:basedOn w:val="a"/>
    <w:rsid w:val="00133602"/>
    <w:pPr>
      <w:pBdr>
        <w:bottom w:val="single" w:sz="8" w:space="0" w:color="auto"/>
        <w:right w:val="single" w:sz="8" w:space="0" w:color="auto"/>
      </w:pBdr>
      <w:shd w:val="clear" w:color="000000" w:fill="FCD5B4"/>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74">
    <w:name w:val="xl74"/>
    <w:basedOn w:val="a"/>
    <w:rsid w:val="00133602"/>
    <w:pPr>
      <w:pBdr>
        <w:bottom w:val="single" w:sz="8" w:space="0" w:color="auto"/>
        <w:right w:val="single" w:sz="8" w:space="0" w:color="auto"/>
      </w:pBdr>
      <w:shd w:val="clear" w:color="000000" w:fill="FCD5B4"/>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75">
    <w:name w:val="xl75"/>
    <w:basedOn w:val="a"/>
    <w:rsid w:val="00133602"/>
    <w:pPr>
      <w:pBdr>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76">
    <w:name w:val="xl76"/>
    <w:basedOn w:val="a"/>
    <w:rsid w:val="00133602"/>
    <w:pP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77">
    <w:name w:val="xl77"/>
    <w:basedOn w:val="a"/>
    <w:rsid w:val="00133602"/>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8">
    <w:name w:val="xl78"/>
    <w:basedOn w:val="a"/>
    <w:rsid w:val="00133602"/>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79">
    <w:name w:val="xl79"/>
    <w:basedOn w:val="a"/>
    <w:rsid w:val="00133602"/>
    <w:pPr>
      <w:pBdr>
        <w:bottom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0">
    <w:name w:val="xl80"/>
    <w:basedOn w:val="a"/>
    <w:rsid w:val="00133602"/>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81">
    <w:name w:val="xl81"/>
    <w:basedOn w:val="a"/>
    <w:rsid w:val="00133602"/>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82">
    <w:name w:val="xl82"/>
    <w:basedOn w:val="a"/>
    <w:rsid w:val="00133602"/>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83">
    <w:name w:val="xl83"/>
    <w:basedOn w:val="a"/>
    <w:rsid w:val="00133602"/>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4">
    <w:name w:val="xl84"/>
    <w:basedOn w:val="a"/>
    <w:rsid w:val="00133602"/>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5">
    <w:name w:val="xl85"/>
    <w:basedOn w:val="a"/>
    <w:rsid w:val="00133602"/>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6">
    <w:name w:val="xl86"/>
    <w:basedOn w:val="a"/>
    <w:rsid w:val="00133602"/>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87">
    <w:name w:val="xl87"/>
    <w:basedOn w:val="a"/>
    <w:rsid w:val="00133602"/>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88">
    <w:name w:val="xl88"/>
    <w:basedOn w:val="a"/>
    <w:rsid w:val="00133602"/>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table" w:customStyle="1" w:styleId="18">
    <w:name w:val="Сетка таблицы1"/>
    <w:basedOn w:val="a1"/>
    <w:next w:val="a9"/>
    <w:uiPriority w:val="59"/>
    <w:rsid w:val="0013360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5">
    <w:name w:val="Нет списка2"/>
    <w:next w:val="a2"/>
    <w:uiPriority w:val="99"/>
    <w:semiHidden/>
    <w:unhideWhenUsed/>
    <w:rsid w:val="00133602"/>
  </w:style>
  <w:style w:type="paragraph" w:styleId="26">
    <w:name w:val="Body Text 2"/>
    <w:basedOn w:val="a"/>
    <w:link w:val="27"/>
    <w:uiPriority w:val="99"/>
    <w:rsid w:val="00133602"/>
    <w:pPr>
      <w:overflowPunct w:val="0"/>
      <w:autoSpaceDE w:val="0"/>
      <w:autoSpaceDN w:val="0"/>
      <w:adjustRightInd w:val="0"/>
      <w:spacing w:after="0" w:line="240" w:lineRule="auto"/>
      <w:jc w:val="center"/>
    </w:pPr>
    <w:rPr>
      <w:rFonts w:ascii="Times New Roman" w:eastAsia="Times New Roman" w:hAnsi="Times New Roman"/>
      <w:b/>
      <w:sz w:val="18"/>
      <w:szCs w:val="20"/>
      <w:lang w:eastAsia="ru-RU"/>
    </w:rPr>
  </w:style>
  <w:style w:type="character" w:customStyle="1" w:styleId="27">
    <w:name w:val="Основной текст 2 Знак"/>
    <w:basedOn w:val="a0"/>
    <w:link w:val="26"/>
    <w:uiPriority w:val="99"/>
    <w:rsid w:val="00133602"/>
    <w:rPr>
      <w:rFonts w:ascii="Times New Roman" w:eastAsia="Times New Roman" w:hAnsi="Times New Roman" w:cs="Times New Roman"/>
      <w:b/>
      <w:sz w:val="18"/>
      <w:szCs w:val="20"/>
      <w:lang w:eastAsia="ru-RU"/>
    </w:rPr>
  </w:style>
  <w:style w:type="paragraph" w:styleId="31">
    <w:name w:val="Body Text 3"/>
    <w:basedOn w:val="a"/>
    <w:link w:val="32"/>
    <w:rsid w:val="00133602"/>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basedOn w:val="a0"/>
    <w:link w:val="31"/>
    <w:rsid w:val="00133602"/>
    <w:rPr>
      <w:rFonts w:ascii="Times New Roman" w:eastAsia="Times New Roman" w:hAnsi="Times New Roman" w:cs="Times New Roman"/>
      <w:sz w:val="16"/>
      <w:szCs w:val="16"/>
      <w:lang w:eastAsia="ru-RU"/>
    </w:rPr>
  </w:style>
  <w:style w:type="table" w:customStyle="1" w:styleId="28">
    <w:name w:val="Сетка таблицы2"/>
    <w:basedOn w:val="a1"/>
    <w:next w:val="a9"/>
    <w:uiPriority w:val="59"/>
    <w:rsid w:val="00133602"/>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9">
    <w:name w:val="Заголовок №2_"/>
    <w:link w:val="2a"/>
    <w:locked/>
    <w:rsid w:val="00133602"/>
    <w:rPr>
      <w:b/>
      <w:bCs/>
      <w:sz w:val="23"/>
      <w:szCs w:val="23"/>
      <w:shd w:val="clear" w:color="auto" w:fill="FFFFFF"/>
    </w:rPr>
  </w:style>
  <w:style w:type="paragraph" w:customStyle="1" w:styleId="2a">
    <w:name w:val="Заголовок №2"/>
    <w:basedOn w:val="a"/>
    <w:link w:val="29"/>
    <w:rsid w:val="00133602"/>
    <w:pPr>
      <w:widowControl w:val="0"/>
      <w:shd w:val="clear" w:color="auto" w:fill="FFFFFF"/>
      <w:spacing w:before="240" w:after="0" w:line="274" w:lineRule="exact"/>
      <w:jc w:val="center"/>
      <w:outlineLvl w:val="1"/>
    </w:pPr>
    <w:rPr>
      <w:b/>
      <w:bCs/>
      <w:sz w:val="23"/>
      <w:szCs w:val="23"/>
    </w:rPr>
  </w:style>
  <w:style w:type="paragraph" w:customStyle="1" w:styleId="afffff7">
    <w:name w:val="Стиль"/>
    <w:rsid w:val="00133602"/>
    <w:pPr>
      <w:suppressAutoHyphens/>
      <w:ind w:firstLine="720"/>
      <w:jc w:val="both"/>
    </w:pPr>
    <w:rPr>
      <w:rFonts w:ascii="Arial" w:eastAsia="Arial" w:hAnsi="Arial"/>
      <w:sz w:val="16"/>
      <w:lang w:eastAsia="ar-SA"/>
    </w:rPr>
  </w:style>
  <w:style w:type="paragraph" w:styleId="afffff8">
    <w:name w:val="Title"/>
    <w:basedOn w:val="a"/>
    <w:next w:val="afffff9"/>
    <w:link w:val="afffffa"/>
    <w:qFormat/>
    <w:rsid w:val="00133602"/>
    <w:pPr>
      <w:suppressAutoHyphens/>
      <w:spacing w:after="0" w:line="240" w:lineRule="auto"/>
      <w:jc w:val="center"/>
    </w:pPr>
    <w:rPr>
      <w:rFonts w:ascii="Times New Roman" w:eastAsia="Times New Roman" w:hAnsi="Times New Roman"/>
      <w:sz w:val="28"/>
      <w:szCs w:val="24"/>
      <w:lang w:eastAsia="ar-SA"/>
    </w:rPr>
  </w:style>
  <w:style w:type="character" w:customStyle="1" w:styleId="afffffa">
    <w:name w:val="Название Знак"/>
    <w:basedOn w:val="a0"/>
    <w:link w:val="afffff8"/>
    <w:rsid w:val="00133602"/>
    <w:rPr>
      <w:rFonts w:ascii="Times New Roman" w:eastAsia="Times New Roman" w:hAnsi="Times New Roman" w:cs="Times New Roman"/>
      <w:sz w:val="28"/>
      <w:szCs w:val="24"/>
      <w:lang w:eastAsia="ar-SA"/>
    </w:rPr>
  </w:style>
  <w:style w:type="paragraph" w:styleId="afffff9">
    <w:name w:val="Subtitle"/>
    <w:basedOn w:val="a"/>
    <w:link w:val="afffffb"/>
    <w:qFormat/>
    <w:rsid w:val="00133602"/>
    <w:pPr>
      <w:spacing w:after="60" w:line="240" w:lineRule="auto"/>
      <w:jc w:val="center"/>
      <w:outlineLvl w:val="1"/>
    </w:pPr>
    <w:rPr>
      <w:rFonts w:ascii="Arial" w:eastAsia="Times New Roman" w:hAnsi="Arial" w:cs="Arial"/>
      <w:sz w:val="24"/>
      <w:szCs w:val="24"/>
      <w:lang w:eastAsia="ru-RU"/>
    </w:rPr>
  </w:style>
  <w:style w:type="character" w:customStyle="1" w:styleId="afffffb">
    <w:name w:val="Подзаголовок Знак"/>
    <w:basedOn w:val="a0"/>
    <w:link w:val="afffff9"/>
    <w:rsid w:val="00133602"/>
    <w:rPr>
      <w:rFonts w:ascii="Arial" w:eastAsia="Times New Roman" w:hAnsi="Arial" w:cs="Arial"/>
      <w:sz w:val="24"/>
      <w:szCs w:val="24"/>
      <w:lang w:eastAsia="ru-RU"/>
    </w:rPr>
  </w:style>
  <w:style w:type="paragraph" w:customStyle="1" w:styleId="p16">
    <w:name w:val="p16"/>
    <w:basedOn w:val="a"/>
    <w:rsid w:val="0013360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6">
    <w:name w:val="s6"/>
    <w:basedOn w:val="a0"/>
    <w:rsid w:val="00133602"/>
  </w:style>
  <w:style w:type="paragraph" w:customStyle="1" w:styleId="p17">
    <w:name w:val="p17"/>
    <w:basedOn w:val="a"/>
    <w:rsid w:val="0013360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7">
    <w:name w:val="s7"/>
    <w:basedOn w:val="a0"/>
    <w:rsid w:val="00133602"/>
  </w:style>
  <w:style w:type="character" w:styleId="afffffc">
    <w:name w:val="annotation reference"/>
    <w:basedOn w:val="a0"/>
    <w:uiPriority w:val="99"/>
    <w:unhideWhenUsed/>
    <w:rsid w:val="00133602"/>
    <w:rPr>
      <w:sz w:val="16"/>
      <w:szCs w:val="16"/>
    </w:rPr>
  </w:style>
  <w:style w:type="paragraph" w:styleId="afffffd">
    <w:name w:val="footnote text"/>
    <w:basedOn w:val="a"/>
    <w:link w:val="afffffe"/>
    <w:unhideWhenUsed/>
    <w:rsid w:val="00133602"/>
    <w:pPr>
      <w:spacing w:after="0" w:line="240" w:lineRule="auto"/>
    </w:pPr>
    <w:rPr>
      <w:sz w:val="20"/>
      <w:szCs w:val="20"/>
    </w:rPr>
  </w:style>
  <w:style w:type="character" w:customStyle="1" w:styleId="afffffe">
    <w:name w:val="Текст сноски Знак"/>
    <w:basedOn w:val="a0"/>
    <w:link w:val="afffffd"/>
    <w:rsid w:val="00133602"/>
    <w:rPr>
      <w:sz w:val="20"/>
      <w:szCs w:val="20"/>
    </w:rPr>
  </w:style>
  <w:style w:type="character" w:styleId="affffff">
    <w:name w:val="footnote reference"/>
    <w:basedOn w:val="a0"/>
    <w:uiPriority w:val="99"/>
    <w:unhideWhenUsed/>
    <w:rsid w:val="00133602"/>
    <w:rPr>
      <w:vertAlign w:val="superscript"/>
    </w:rPr>
  </w:style>
  <w:style w:type="character" w:customStyle="1" w:styleId="ConsPlusNormal0">
    <w:name w:val="ConsPlusNormal Знак"/>
    <w:link w:val="ConsPlusNormal"/>
    <w:rsid w:val="00133602"/>
    <w:rPr>
      <w:rFonts w:ascii="Arial" w:eastAsia="MS Mincho" w:hAnsi="Arial" w:cs="Arial"/>
      <w:sz w:val="22"/>
      <w:szCs w:val="22"/>
      <w:lang w:eastAsia="ar-SA" w:bidi="ar-SA"/>
    </w:rPr>
  </w:style>
  <w:style w:type="table" w:customStyle="1" w:styleId="33">
    <w:name w:val="Сетка таблицы3"/>
    <w:basedOn w:val="a1"/>
    <w:next w:val="a9"/>
    <w:uiPriority w:val="59"/>
    <w:rsid w:val="00133602"/>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f0">
    <w:name w:val="endnote text"/>
    <w:basedOn w:val="a"/>
    <w:link w:val="affffff1"/>
    <w:uiPriority w:val="99"/>
    <w:unhideWhenUsed/>
    <w:rsid w:val="00133602"/>
    <w:pPr>
      <w:spacing w:after="0" w:line="240" w:lineRule="auto"/>
    </w:pPr>
    <w:rPr>
      <w:sz w:val="20"/>
      <w:szCs w:val="20"/>
    </w:rPr>
  </w:style>
  <w:style w:type="character" w:customStyle="1" w:styleId="affffff1">
    <w:name w:val="Текст концевой сноски Знак"/>
    <w:basedOn w:val="a0"/>
    <w:link w:val="affffff0"/>
    <w:uiPriority w:val="99"/>
    <w:rsid w:val="00133602"/>
    <w:rPr>
      <w:sz w:val="20"/>
      <w:szCs w:val="20"/>
    </w:rPr>
  </w:style>
  <w:style w:type="character" w:styleId="affffff2">
    <w:name w:val="endnote reference"/>
    <w:basedOn w:val="a0"/>
    <w:uiPriority w:val="99"/>
    <w:unhideWhenUsed/>
    <w:rsid w:val="00133602"/>
    <w:rPr>
      <w:vertAlign w:val="superscript"/>
    </w:rPr>
  </w:style>
  <w:style w:type="table" w:styleId="-3">
    <w:name w:val="Table List 3"/>
    <w:basedOn w:val="a1"/>
    <w:uiPriority w:val="99"/>
    <w:semiHidden/>
    <w:unhideWhenUsed/>
    <w:rsid w:val="00133602"/>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fffffd"/>
    <w:link w:val="4640"/>
    <w:qFormat/>
    <w:rsid w:val="00133602"/>
    <w:rPr>
      <w:rFonts w:ascii="Times New Roman" w:hAnsi="Times New Roman"/>
    </w:rPr>
  </w:style>
  <w:style w:type="character" w:customStyle="1" w:styleId="4640">
    <w:name w:val="Стиль 464 Знак"/>
    <w:basedOn w:val="afffffe"/>
    <w:link w:val="464"/>
    <w:rsid w:val="00133602"/>
    <w:rPr>
      <w:rFonts w:ascii="Times New Roman" w:hAnsi="Times New Roman"/>
    </w:rPr>
  </w:style>
  <w:style w:type="table" w:customStyle="1" w:styleId="210">
    <w:name w:val="Сетка таблицы21"/>
    <w:basedOn w:val="a1"/>
    <w:next w:val="a9"/>
    <w:uiPriority w:val="59"/>
    <w:rsid w:val="00133602"/>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1"/>
    <w:next w:val="a9"/>
    <w:uiPriority w:val="59"/>
    <w:rsid w:val="00133602"/>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1"/>
    <w:next w:val="a9"/>
    <w:uiPriority w:val="99"/>
    <w:rsid w:val="001336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1"/>
    <w:next w:val="a9"/>
    <w:uiPriority w:val="59"/>
    <w:rsid w:val="00133602"/>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Сетка таблицы11"/>
    <w:basedOn w:val="a1"/>
    <w:next w:val="a9"/>
    <w:uiPriority w:val="59"/>
    <w:rsid w:val="001336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1"/>
    <w:next w:val="a9"/>
    <w:uiPriority w:val="59"/>
    <w:rsid w:val="001336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1"/>
    <w:next w:val="a9"/>
    <w:uiPriority w:val="59"/>
    <w:rsid w:val="00133602"/>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1"/>
    <w:next w:val="a9"/>
    <w:uiPriority w:val="59"/>
    <w:rsid w:val="001336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1"/>
    <w:basedOn w:val="a1"/>
    <w:next w:val="a9"/>
    <w:uiPriority w:val="59"/>
    <w:rsid w:val="00133602"/>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1"/>
    <w:next w:val="a9"/>
    <w:uiPriority w:val="59"/>
    <w:rsid w:val="001336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basedOn w:val="a1"/>
    <w:next w:val="a9"/>
    <w:uiPriority w:val="59"/>
    <w:rsid w:val="001336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
    <w:basedOn w:val="a1"/>
    <w:next w:val="a9"/>
    <w:uiPriority w:val="59"/>
    <w:rsid w:val="001336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f3">
    <w:name w:val="Обычный (веб) Знак"/>
    <w:aliases w:val="Обычный (веб) Знак1 Знак,Обычный (веб) Знак Знак Знак"/>
    <w:link w:val="affffff4"/>
    <w:uiPriority w:val="99"/>
    <w:locked/>
    <w:rsid w:val="00133602"/>
    <w:rPr>
      <w:rFonts w:ascii="Times New Roman" w:eastAsia="SimSun" w:hAnsi="Times New Roman" w:cs="Times New Roman"/>
      <w:sz w:val="16"/>
      <w:szCs w:val="20"/>
      <w:lang w:eastAsia="ru-RU"/>
    </w:rPr>
  </w:style>
  <w:style w:type="paragraph" w:styleId="affffff4">
    <w:name w:val="Normal (Web)"/>
    <w:aliases w:val="Обычный (веб) Знак1,Обычный (веб) Знак Знак"/>
    <w:basedOn w:val="a"/>
    <w:link w:val="affffff3"/>
    <w:uiPriority w:val="99"/>
    <w:unhideWhenUsed/>
    <w:qFormat/>
    <w:rsid w:val="00133602"/>
    <w:pPr>
      <w:ind w:left="720"/>
    </w:pPr>
    <w:rPr>
      <w:rFonts w:ascii="Times New Roman" w:eastAsia="SimSun" w:hAnsi="Times New Roman"/>
      <w:sz w:val="16"/>
      <w:szCs w:val="20"/>
      <w:lang w:eastAsia="ru-RU"/>
    </w:rPr>
  </w:style>
  <w:style w:type="paragraph" w:styleId="affffff5">
    <w:name w:val="Revision"/>
    <w:hidden/>
    <w:uiPriority w:val="99"/>
    <w:semiHidden/>
    <w:rsid w:val="00133602"/>
    <w:rPr>
      <w:sz w:val="22"/>
      <w:szCs w:val="22"/>
      <w:lang w:eastAsia="en-US"/>
    </w:rPr>
  </w:style>
  <w:style w:type="numbering" w:customStyle="1" w:styleId="34">
    <w:name w:val="Нет списка3"/>
    <w:next w:val="a2"/>
    <w:uiPriority w:val="99"/>
    <w:semiHidden/>
    <w:unhideWhenUsed/>
    <w:rsid w:val="001E7ABE"/>
  </w:style>
  <w:style w:type="table" w:customStyle="1" w:styleId="71">
    <w:name w:val="Сетка таблицы7"/>
    <w:basedOn w:val="a1"/>
    <w:next w:val="a9"/>
    <w:rsid w:val="001E7AB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blk">
    <w:name w:val="blk"/>
    <w:basedOn w:val="a0"/>
    <w:rsid w:val="001E7ABE"/>
  </w:style>
  <w:style w:type="numbering" w:customStyle="1" w:styleId="42">
    <w:name w:val="Нет списка4"/>
    <w:next w:val="a2"/>
    <w:uiPriority w:val="99"/>
    <w:semiHidden/>
    <w:unhideWhenUsed/>
    <w:rsid w:val="00160142"/>
  </w:style>
  <w:style w:type="table" w:customStyle="1" w:styleId="81">
    <w:name w:val="Сетка таблицы8"/>
    <w:basedOn w:val="a1"/>
    <w:next w:val="a9"/>
    <w:rsid w:val="00160142"/>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2">
    <w:name w:val="Нет списка5"/>
    <w:next w:val="a2"/>
    <w:uiPriority w:val="99"/>
    <w:semiHidden/>
    <w:unhideWhenUsed/>
    <w:rsid w:val="00156BEB"/>
  </w:style>
  <w:style w:type="table" w:customStyle="1" w:styleId="120">
    <w:name w:val="Сетка таблицы12"/>
    <w:basedOn w:val="a1"/>
    <w:next w:val="a9"/>
    <w:uiPriority w:val="59"/>
    <w:rsid w:val="00156BE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
    <w:name w:val="Сетка таблицы9"/>
    <w:basedOn w:val="a1"/>
    <w:next w:val="a9"/>
    <w:uiPriority w:val="59"/>
    <w:rsid w:val="00156BE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basedOn w:val="a1"/>
    <w:next w:val="a9"/>
    <w:uiPriority w:val="59"/>
    <w:rsid w:val="00156BEB"/>
    <w:rPr>
      <w:rFonts w:ascii="Cambria" w:hAnsi="Cambria"/>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Сетка таблицы33"/>
    <w:basedOn w:val="a1"/>
    <w:next w:val="a9"/>
    <w:uiPriority w:val="59"/>
    <w:rsid w:val="00156BEB"/>
    <w:rPr>
      <w:rFonts w:ascii="Cambria" w:hAnsi="Cambria"/>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Таблица-список 31"/>
    <w:basedOn w:val="a1"/>
    <w:next w:val="-3"/>
    <w:uiPriority w:val="99"/>
    <w:semiHidden/>
    <w:unhideWhenUsed/>
    <w:rsid w:val="00156BEB"/>
    <w:pPr>
      <w:spacing w:after="200" w:line="276" w:lineRule="auto"/>
    </w:pPr>
    <w:rPr>
      <w:sz w:val="22"/>
      <w:szCs w:val="22"/>
      <w:lang w:eastAsia="en-US"/>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212">
    <w:name w:val="Сетка таблицы212"/>
    <w:basedOn w:val="a1"/>
    <w:next w:val="a9"/>
    <w:uiPriority w:val="59"/>
    <w:rsid w:val="00156BEB"/>
    <w:rPr>
      <w:rFonts w:ascii="Cambria" w:hAnsi="Cambria"/>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1"/>
    <w:basedOn w:val="a1"/>
    <w:next w:val="a9"/>
    <w:uiPriority w:val="59"/>
    <w:rsid w:val="00156BEB"/>
    <w:rPr>
      <w:rFonts w:ascii="Cambria" w:hAnsi="Cambria"/>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9">
    <w:name w:val="Текст сноски Знак1"/>
    <w:basedOn w:val="a0"/>
    <w:link w:val="1a"/>
    <w:uiPriority w:val="99"/>
    <w:semiHidden/>
    <w:rsid w:val="00156BEB"/>
  </w:style>
  <w:style w:type="paragraph" w:customStyle="1" w:styleId="1a">
    <w:name w:val="Текст сноски1"/>
    <w:basedOn w:val="a"/>
    <w:next w:val="afffffd"/>
    <w:link w:val="19"/>
    <w:uiPriority w:val="99"/>
    <w:semiHidden/>
    <w:rsid w:val="00156BEB"/>
    <w:pPr>
      <w:spacing w:after="0" w:line="240" w:lineRule="auto"/>
    </w:pPr>
    <w:rPr>
      <w:sz w:val="20"/>
      <w:szCs w:val="20"/>
      <w:lang w:eastAsia="ru-RU"/>
    </w:rPr>
  </w:style>
  <w:style w:type="table" w:customStyle="1" w:styleId="311">
    <w:name w:val="Сетка таблицы311"/>
    <w:basedOn w:val="a1"/>
    <w:next w:val="a9"/>
    <w:uiPriority w:val="59"/>
    <w:rsid w:val="00156BEB"/>
    <w:rPr>
      <w:rFonts w:ascii="Cambria" w:hAnsi="Cambria"/>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
    <w:name w:val="Нет списка6"/>
    <w:next w:val="a2"/>
    <w:uiPriority w:val="99"/>
    <w:semiHidden/>
    <w:unhideWhenUsed/>
    <w:rsid w:val="007F69F7"/>
  </w:style>
  <w:style w:type="table" w:customStyle="1" w:styleId="130">
    <w:name w:val="Сетка таблицы13"/>
    <w:basedOn w:val="a1"/>
    <w:next w:val="a9"/>
    <w:uiPriority w:val="59"/>
    <w:rsid w:val="007F69F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basedOn w:val="a1"/>
    <w:next w:val="a9"/>
    <w:uiPriority w:val="59"/>
    <w:rsid w:val="007F69F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0">
    <w:name w:val="Сетка таблицы24"/>
    <w:basedOn w:val="a1"/>
    <w:next w:val="a9"/>
    <w:uiPriority w:val="59"/>
    <w:rsid w:val="007F69F7"/>
    <w:rPr>
      <w:rFonts w:ascii="Cambria" w:hAnsi="Cambria"/>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basedOn w:val="a1"/>
    <w:next w:val="a9"/>
    <w:uiPriority w:val="59"/>
    <w:rsid w:val="007F69F7"/>
    <w:rPr>
      <w:rFonts w:ascii="Cambria" w:hAnsi="Cambria"/>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Таблица-список 32"/>
    <w:basedOn w:val="a1"/>
    <w:next w:val="-3"/>
    <w:uiPriority w:val="99"/>
    <w:semiHidden/>
    <w:unhideWhenUsed/>
    <w:rsid w:val="007F69F7"/>
    <w:pPr>
      <w:spacing w:after="200" w:line="276" w:lineRule="auto"/>
    </w:pPr>
    <w:rPr>
      <w:sz w:val="22"/>
      <w:szCs w:val="22"/>
      <w:lang w:eastAsia="en-US"/>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213">
    <w:name w:val="Сетка таблицы213"/>
    <w:basedOn w:val="a1"/>
    <w:next w:val="a9"/>
    <w:uiPriority w:val="59"/>
    <w:rsid w:val="007F69F7"/>
    <w:rPr>
      <w:rFonts w:ascii="Cambria" w:hAnsi="Cambria"/>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
    <w:name w:val="Сетка таблицы2112"/>
    <w:basedOn w:val="a1"/>
    <w:next w:val="a9"/>
    <w:uiPriority w:val="59"/>
    <w:rsid w:val="007F69F7"/>
    <w:rPr>
      <w:rFonts w:ascii="Cambria" w:hAnsi="Cambria"/>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
    <w:name w:val="Сетка таблицы312"/>
    <w:basedOn w:val="a1"/>
    <w:next w:val="a9"/>
    <w:uiPriority w:val="59"/>
    <w:rsid w:val="007F69F7"/>
    <w:rPr>
      <w:rFonts w:ascii="Cambria" w:hAnsi="Cambria"/>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
    <w:name w:val="Нет списка11"/>
    <w:next w:val="a2"/>
    <w:uiPriority w:val="99"/>
    <w:semiHidden/>
    <w:unhideWhenUsed/>
    <w:rsid w:val="007F69F7"/>
  </w:style>
  <w:style w:type="numbering" w:customStyle="1" w:styleId="1111">
    <w:name w:val="Нет списка111"/>
    <w:next w:val="a2"/>
    <w:uiPriority w:val="99"/>
    <w:semiHidden/>
    <w:unhideWhenUsed/>
    <w:rsid w:val="007F69F7"/>
  </w:style>
  <w:style w:type="paragraph" w:customStyle="1" w:styleId="affffff6">
    <w:name w:val="А.Заголовок"/>
    <w:basedOn w:val="a"/>
    <w:uiPriority w:val="99"/>
    <w:rsid w:val="007F69F7"/>
    <w:pPr>
      <w:spacing w:before="240" w:after="240" w:line="240" w:lineRule="auto"/>
      <w:ind w:right="4678"/>
      <w:jc w:val="both"/>
    </w:pPr>
    <w:rPr>
      <w:rFonts w:ascii="Times New Roman" w:eastAsia="Times New Roman" w:hAnsi="Times New Roman"/>
      <w:sz w:val="28"/>
      <w:szCs w:val="28"/>
      <w:lang w:eastAsia="ru-RU"/>
    </w:rPr>
  </w:style>
  <w:style w:type="character" w:customStyle="1" w:styleId="1b">
    <w:name w:val="Основной текст Знак1"/>
    <w:basedOn w:val="a0"/>
    <w:uiPriority w:val="99"/>
    <w:semiHidden/>
    <w:rsid w:val="007F69F7"/>
  </w:style>
  <w:style w:type="character" w:customStyle="1" w:styleId="1c">
    <w:name w:val="Текст выноски Знак1"/>
    <w:uiPriority w:val="99"/>
    <w:semiHidden/>
    <w:rsid w:val="007F69F7"/>
    <w:rPr>
      <w:rFonts w:ascii="Tahoma" w:hAnsi="Tahoma" w:cs="Tahoma"/>
      <w:sz w:val="16"/>
      <w:szCs w:val="16"/>
    </w:rPr>
  </w:style>
  <w:style w:type="table" w:customStyle="1" w:styleId="420">
    <w:name w:val="Сетка таблицы42"/>
    <w:basedOn w:val="a1"/>
    <w:next w:val="a9"/>
    <w:uiPriority w:val="99"/>
    <w:rsid w:val="007F69F7"/>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0">
    <w:name w:val="Сетка таблицы112"/>
    <w:basedOn w:val="a1"/>
    <w:uiPriority w:val="59"/>
    <w:rsid w:val="007F69F7"/>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1"/>
    <w:basedOn w:val="a1"/>
    <w:uiPriority w:val="59"/>
    <w:rsid w:val="007F69F7"/>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1"/>
    <w:basedOn w:val="a1"/>
    <w:uiPriority w:val="59"/>
    <w:rsid w:val="007F69F7"/>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1"/>
    <w:uiPriority w:val="59"/>
    <w:rsid w:val="007F69F7"/>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
    <w:name w:val="Сетка таблицы3111"/>
    <w:basedOn w:val="a1"/>
    <w:next w:val="a9"/>
    <w:uiPriority w:val="59"/>
    <w:rsid w:val="007F69F7"/>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8">
    <w:name w:val="Абзац списка Знак"/>
    <w:link w:val="a7"/>
    <w:uiPriority w:val="99"/>
    <w:rsid w:val="007F69F7"/>
    <w:rPr>
      <w:rFonts w:ascii="Times New Roman" w:eastAsia="Times New Roman" w:hAnsi="Times New Roman"/>
      <w:sz w:val="24"/>
      <w:szCs w:val="24"/>
    </w:rPr>
  </w:style>
  <w:style w:type="character" w:customStyle="1" w:styleId="80">
    <w:name w:val="Заголовок 8 Знак"/>
    <w:basedOn w:val="a0"/>
    <w:link w:val="8"/>
    <w:uiPriority w:val="99"/>
    <w:rsid w:val="007F69F7"/>
    <w:rPr>
      <w:rFonts w:ascii="Cambria" w:eastAsia="Times New Roman" w:hAnsi="Cambria" w:cs="Times New Roman"/>
      <w:color w:val="404040"/>
    </w:rPr>
  </w:style>
  <w:style w:type="numbering" w:customStyle="1" w:styleId="72">
    <w:name w:val="Нет списка7"/>
    <w:next w:val="a2"/>
    <w:uiPriority w:val="99"/>
    <w:semiHidden/>
    <w:unhideWhenUsed/>
    <w:rsid w:val="007F69F7"/>
  </w:style>
  <w:style w:type="paragraph" w:customStyle="1" w:styleId="Style3">
    <w:name w:val="Style3"/>
    <w:basedOn w:val="a"/>
    <w:rsid w:val="007F69F7"/>
    <w:pPr>
      <w:widowControl w:val="0"/>
      <w:autoSpaceDE w:val="0"/>
      <w:autoSpaceDN w:val="0"/>
      <w:adjustRightInd w:val="0"/>
      <w:spacing w:after="0" w:line="298" w:lineRule="exact"/>
      <w:ind w:firstLine="662"/>
      <w:jc w:val="both"/>
    </w:pPr>
    <w:rPr>
      <w:rFonts w:ascii="Times New Roman" w:eastAsia="Times New Roman" w:hAnsi="Times New Roman"/>
      <w:sz w:val="24"/>
      <w:szCs w:val="24"/>
      <w:lang w:eastAsia="ru-RU"/>
    </w:rPr>
  </w:style>
  <w:style w:type="character" w:customStyle="1" w:styleId="FontStyle25">
    <w:name w:val="Font Style25"/>
    <w:basedOn w:val="a0"/>
    <w:rsid w:val="007F69F7"/>
    <w:rPr>
      <w:rFonts w:ascii="Times New Roman" w:hAnsi="Times New Roman" w:cs="Times New Roman" w:hint="default"/>
      <w:sz w:val="24"/>
      <w:szCs w:val="24"/>
    </w:rPr>
  </w:style>
  <w:style w:type="table" w:customStyle="1" w:styleId="140">
    <w:name w:val="Сетка таблицы14"/>
    <w:basedOn w:val="a1"/>
    <w:next w:val="a9"/>
    <w:rsid w:val="007F69F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F69F7"/>
    <w:pPr>
      <w:widowControl w:val="0"/>
      <w:adjustRightInd w:val="0"/>
      <w:spacing w:after="160" w:line="240" w:lineRule="exact"/>
      <w:jc w:val="right"/>
    </w:pPr>
    <w:rPr>
      <w:rFonts w:ascii="Times New Roman" w:eastAsia="Times New Roman" w:hAnsi="Times New Roman"/>
      <w:sz w:val="20"/>
      <w:szCs w:val="20"/>
      <w:lang w:val="en-GB"/>
    </w:rPr>
  </w:style>
  <w:style w:type="numbering" w:customStyle="1" w:styleId="82">
    <w:name w:val="Нет списка8"/>
    <w:next w:val="a2"/>
    <w:uiPriority w:val="99"/>
    <w:semiHidden/>
    <w:unhideWhenUsed/>
    <w:rsid w:val="004D5E3E"/>
  </w:style>
  <w:style w:type="paragraph" w:customStyle="1" w:styleId="ConsPlusTitlePage">
    <w:name w:val="ConsPlusTitlePage"/>
    <w:rsid w:val="004D5E3E"/>
    <w:pPr>
      <w:widowControl w:val="0"/>
      <w:autoSpaceDE w:val="0"/>
      <w:autoSpaceDN w:val="0"/>
    </w:pPr>
    <w:rPr>
      <w:rFonts w:ascii="Tahoma" w:eastAsia="Times New Roman" w:hAnsi="Tahoma" w:cs="Tahoma"/>
    </w:rPr>
  </w:style>
  <w:style w:type="paragraph" w:styleId="35">
    <w:name w:val="Body Text Indent 3"/>
    <w:basedOn w:val="a"/>
    <w:link w:val="36"/>
    <w:rsid w:val="004D5E3E"/>
    <w:pPr>
      <w:spacing w:after="120"/>
      <w:ind w:left="283"/>
    </w:pPr>
    <w:rPr>
      <w:rFonts w:eastAsia="Times New Roman"/>
      <w:sz w:val="16"/>
      <w:szCs w:val="16"/>
    </w:rPr>
  </w:style>
  <w:style w:type="character" w:customStyle="1" w:styleId="36">
    <w:name w:val="Основной текст с отступом 3 Знак"/>
    <w:basedOn w:val="a0"/>
    <w:link w:val="35"/>
    <w:rsid w:val="004D5E3E"/>
    <w:rPr>
      <w:rFonts w:eastAsia="Times New Roman"/>
      <w:sz w:val="16"/>
      <w:szCs w:val="16"/>
      <w:lang w:eastAsia="en-US"/>
    </w:rPr>
  </w:style>
  <w:style w:type="table" w:customStyle="1" w:styleId="150">
    <w:name w:val="Сетка таблицы15"/>
    <w:basedOn w:val="a1"/>
    <w:next w:val="a9"/>
    <w:uiPriority w:val="59"/>
    <w:rsid w:val="004018B8"/>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xl181">
    <w:name w:val="xl181"/>
    <w:basedOn w:val="a"/>
    <w:rsid w:val="00112ACA"/>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182">
    <w:name w:val="xl182"/>
    <w:basedOn w:val="a"/>
    <w:rsid w:val="00112ACA"/>
    <w:pPr>
      <w:spacing w:before="100" w:beforeAutospacing="1" w:after="100" w:afterAutospacing="1" w:line="240" w:lineRule="auto"/>
    </w:pPr>
    <w:rPr>
      <w:rFonts w:ascii="Arial" w:eastAsia="Times New Roman" w:hAnsi="Arial" w:cs="Arial"/>
      <w:sz w:val="18"/>
      <w:szCs w:val="18"/>
      <w:lang w:eastAsia="ru-RU"/>
    </w:rPr>
  </w:style>
  <w:style w:type="paragraph" w:customStyle="1" w:styleId="xl183">
    <w:name w:val="xl183"/>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84">
    <w:name w:val="xl184"/>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8"/>
      <w:szCs w:val="18"/>
      <w:lang w:eastAsia="ru-RU"/>
    </w:rPr>
  </w:style>
  <w:style w:type="paragraph" w:customStyle="1" w:styleId="xl185">
    <w:name w:val="xl185"/>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186">
    <w:name w:val="xl186"/>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18"/>
      <w:szCs w:val="18"/>
      <w:lang w:eastAsia="ru-RU"/>
    </w:rPr>
  </w:style>
  <w:style w:type="paragraph" w:customStyle="1" w:styleId="xl187">
    <w:name w:val="xl187"/>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88">
    <w:name w:val="xl188"/>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8"/>
      <w:szCs w:val="18"/>
      <w:lang w:eastAsia="ru-RU"/>
    </w:rPr>
  </w:style>
  <w:style w:type="paragraph" w:customStyle="1" w:styleId="xl189">
    <w:name w:val="xl189"/>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8"/>
      <w:szCs w:val="18"/>
      <w:lang w:eastAsia="ru-RU"/>
    </w:rPr>
  </w:style>
  <w:style w:type="paragraph" w:customStyle="1" w:styleId="xl190">
    <w:name w:val="xl190"/>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191">
    <w:name w:val="xl191"/>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192">
    <w:name w:val="xl192"/>
    <w:basedOn w:val="a"/>
    <w:rsid w:val="00112ACA"/>
    <w:pPr>
      <w:pBdr>
        <w:top w:val="single" w:sz="4" w:space="0" w:color="auto"/>
        <w:left w:val="single" w:sz="4" w:space="11" w:color="auto"/>
        <w:bottom w:val="single" w:sz="4" w:space="0" w:color="auto"/>
        <w:right w:val="single" w:sz="4" w:space="0" w:color="auto"/>
      </w:pBdr>
      <w:spacing w:before="100" w:beforeAutospacing="1" w:after="100" w:afterAutospacing="1" w:line="240" w:lineRule="auto"/>
      <w:ind w:firstLineChars="100" w:firstLine="100"/>
    </w:pPr>
    <w:rPr>
      <w:rFonts w:ascii="Arial" w:eastAsia="Times New Roman" w:hAnsi="Arial" w:cs="Arial"/>
      <w:i/>
      <w:iCs/>
      <w:sz w:val="18"/>
      <w:szCs w:val="18"/>
      <w:lang w:eastAsia="ru-RU"/>
    </w:rPr>
  </w:style>
  <w:style w:type="paragraph" w:customStyle="1" w:styleId="xl193">
    <w:name w:val="xl193"/>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8"/>
      <w:szCs w:val="18"/>
      <w:lang w:eastAsia="ru-RU"/>
    </w:rPr>
  </w:style>
  <w:style w:type="paragraph" w:customStyle="1" w:styleId="xl194">
    <w:name w:val="xl194"/>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18"/>
      <w:szCs w:val="18"/>
      <w:lang w:eastAsia="ru-RU"/>
    </w:rPr>
  </w:style>
  <w:style w:type="paragraph" w:customStyle="1" w:styleId="xl195">
    <w:name w:val="xl195"/>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196">
    <w:name w:val="xl196"/>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8"/>
      <w:szCs w:val="18"/>
      <w:lang w:eastAsia="ru-RU"/>
    </w:rPr>
  </w:style>
  <w:style w:type="paragraph" w:customStyle="1" w:styleId="xl197">
    <w:name w:val="xl197"/>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198">
    <w:name w:val="xl198"/>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199">
    <w:name w:val="xl199"/>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200">
    <w:name w:val="xl200"/>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8"/>
      <w:szCs w:val="18"/>
      <w:lang w:eastAsia="ru-RU"/>
    </w:rPr>
  </w:style>
  <w:style w:type="paragraph" w:customStyle="1" w:styleId="xl201">
    <w:name w:val="xl201"/>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202">
    <w:name w:val="xl202"/>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203">
    <w:name w:val="xl203"/>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04">
    <w:name w:val="xl204"/>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8"/>
      <w:szCs w:val="18"/>
      <w:lang w:eastAsia="ru-RU"/>
    </w:rPr>
  </w:style>
  <w:style w:type="paragraph" w:customStyle="1" w:styleId="xl205">
    <w:name w:val="xl205"/>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18"/>
      <w:szCs w:val="18"/>
      <w:lang w:eastAsia="ru-RU"/>
    </w:rPr>
  </w:style>
  <w:style w:type="paragraph" w:customStyle="1" w:styleId="xl206">
    <w:name w:val="xl206"/>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07">
    <w:name w:val="xl207"/>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ru-RU"/>
    </w:rPr>
  </w:style>
  <w:style w:type="paragraph" w:customStyle="1" w:styleId="xl208">
    <w:name w:val="xl208"/>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209">
    <w:name w:val="xl209"/>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10">
    <w:name w:val="xl210"/>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11">
    <w:name w:val="xl211"/>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12">
    <w:name w:val="xl212"/>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18"/>
      <w:szCs w:val="18"/>
      <w:lang w:eastAsia="ru-RU"/>
    </w:rPr>
  </w:style>
  <w:style w:type="paragraph" w:customStyle="1" w:styleId="xl213">
    <w:name w:val="xl213"/>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sz w:val="18"/>
      <w:szCs w:val="18"/>
      <w:lang w:eastAsia="ru-RU"/>
    </w:rPr>
  </w:style>
  <w:style w:type="paragraph" w:customStyle="1" w:styleId="xl214">
    <w:name w:val="xl214"/>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ru-RU"/>
    </w:rPr>
  </w:style>
  <w:style w:type="paragraph" w:customStyle="1" w:styleId="xl215">
    <w:name w:val="xl215"/>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sz w:val="18"/>
      <w:szCs w:val="18"/>
      <w:lang w:eastAsia="ru-RU"/>
    </w:rPr>
  </w:style>
  <w:style w:type="paragraph" w:customStyle="1" w:styleId="xl216">
    <w:name w:val="xl216"/>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17">
    <w:name w:val="xl217"/>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18">
    <w:name w:val="xl218"/>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ru-RU"/>
    </w:rPr>
  </w:style>
  <w:style w:type="paragraph" w:customStyle="1" w:styleId="xl219">
    <w:name w:val="xl219"/>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220">
    <w:name w:val="xl220"/>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21">
    <w:name w:val="xl221"/>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22">
    <w:name w:val="xl222"/>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23">
    <w:name w:val="xl223"/>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sz w:val="18"/>
      <w:szCs w:val="18"/>
      <w:lang w:eastAsia="ru-RU"/>
    </w:rPr>
  </w:style>
  <w:style w:type="paragraph" w:customStyle="1" w:styleId="xl224">
    <w:name w:val="xl224"/>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ru-RU"/>
    </w:rPr>
  </w:style>
  <w:style w:type="paragraph" w:customStyle="1" w:styleId="xl225">
    <w:name w:val="xl225"/>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226">
    <w:name w:val="xl226"/>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27">
    <w:name w:val="xl227"/>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228">
    <w:name w:val="xl228"/>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29">
    <w:name w:val="xl229"/>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30">
    <w:name w:val="xl230"/>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31">
    <w:name w:val="xl231"/>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32">
    <w:name w:val="xl232"/>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33">
    <w:name w:val="xl233"/>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34">
    <w:name w:val="xl234"/>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35">
    <w:name w:val="xl235"/>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236">
    <w:name w:val="xl236"/>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37">
    <w:name w:val="xl237"/>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38">
    <w:name w:val="xl238"/>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39">
    <w:name w:val="xl239"/>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40">
    <w:name w:val="xl240"/>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41">
    <w:name w:val="xl241"/>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i/>
      <w:iCs/>
      <w:sz w:val="18"/>
      <w:szCs w:val="18"/>
      <w:lang w:eastAsia="ru-RU"/>
    </w:rPr>
  </w:style>
  <w:style w:type="paragraph" w:customStyle="1" w:styleId="xl242">
    <w:name w:val="xl242"/>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43">
    <w:name w:val="xl243"/>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44">
    <w:name w:val="xl244"/>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45">
    <w:name w:val="xl245"/>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246">
    <w:name w:val="xl246"/>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47">
    <w:name w:val="xl247"/>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48">
    <w:name w:val="xl248"/>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49">
    <w:name w:val="xl249"/>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18"/>
      <w:szCs w:val="18"/>
      <w:lang w:eastAsia="ru-RU"/>
    </w:rPr>
  </w:style>
  <w:style w:type="paragraph" w:customStyle="1" w:styleId="xl250">
    <w:name w:val="xl250"/>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18"/>
      <w:szCs w:val="18"/>
      <w:lang w:eastAsia="ru-RU"/>
    </w:rPr>
  </w:style>
  <w:style w:type="paragraph" w:customStyle="1" w:styleId="xl251">
    <w:name w:val="xl251"/>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18"/>
      <w:szCs w:val="18"/>
      <w:lang w:eastAsia="ru-RU"/>
    </w:rPr>
  </w:style>
  <w:style w:type="paragraph" w:customStyle="1" w:styleId="xl252">
    <w:name w:val="xl252"/>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253">
    <w:name w:val="xl253"/>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18"/>
      <w:szCs w:val="18"/>
      <w:lang w:eastAsia="ru-RU"/>
    </w:rPr>
  </w:style>
  <w:style w:type="paragraph" w:customStyle="1" w:styleId="xl254">
    <w:name w:val="xl254"/>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18"/>
      <w:szCs w:val="18"/>
      <w:lang w:eastAsia="ru-RU"/>
    </w:rPr>
  </w:style>
  <w:style w:type="paragraph" w:customStyle="1" w:styleId="xl255">
    <w:name w:val="xl255"/>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56">
    <w:name w:val="xl256"/>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57">
    <w:name w:val="xl257"/>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258">
    <w:name w:val="xl258"/>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259">
    <w:name w:val="xl259"/>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18"/>
      <w:szCs w:val="18"/>
      <w:lang w:eastAsia="ru-RU"/>
    </w:rPr>
  </w:style>
  <w:style w:type="paragraph" w:customStyle="1" w:styleId="xl260">
    <w:name w:val="xl260"/>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261">
    <w:name w:val="xl261"/>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62">
    <w:name w:val="xl262"/>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263">
    <w:name w:val="xl263"/>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264">
    <w:name w:val="xl264"/>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265">
    <w:name w:val="xl265"/>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66">
    <w:name w:val="xl266"/>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267">
    <w:name w:val="xl267"/>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268">
    <w:name w:val="xl268"/>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69">
    <w:name w:val="xl269"/>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70">
    <w:name w:val="xl270"/>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71">
    <w:name w:val="xl271"/>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72">
    <w:name w:val="xl272"/>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73">
    <w:name w:val="xl273"/>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74">
    <w:name w:val="xl274"/>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75">
    <w:name w:val="xl275"/>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76">
    <w:name w:val="xl276"/>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77">
    <w:name w:val="xl277"/>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78">
    <w:name w:val="xl278"/>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79">
    <w:name w:val="xl279"/>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80">
    <w:name w:val="xl280"/>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81">
    <w:name w:val="xl281"/>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282">
    <w:name w:val="xl282"/>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283">
    <w:name w:val="xl283"/>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84">
    <w:name w:val="xl284"/>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285">
    <w:name w:val="xl285"/>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000000"/>
      <w:sz w:val="18"/>
      <w:szCs w:val="18"/>
      <w:lang w:eastAsia="ru-RU"/>
    </w:rPr>
  </w:style>
  <w:style w:type="paragraph" w:customStyle="1" w:styleId="xl286">
    <w:name w:val="xl286"/>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00"/>
      <w:sz w:val="18"/>
      <w:szCs w:val="18"/>
      <w:lang w:eastAsia="ru-RU"/>
    </w:rPr>
  </w:style>
  <w:style w:type="paragraph" w:customStyle="1" w:styleId="xl287">
    <w:name w:val="xl287"/>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00"/>
      <w:sz w:val="18"/>
      <w:szCs w:val="18"/>
      <w:lang w:eastAsia="ru-RU"/>
    </w:rPr>
  </w:style>
  <w:style w:type="paragraph" w:customStyle="1" w:styleId="xl288">
    <w:name w:val="xl288"/>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000000"/>
      <w:sz w:val="18"/>
      <w:szCs w:val="18"/>
      <w:lang w:eastAsia="ru-RU"/>
    </w:rPr>
  </w:style>
  <w:style w:type="paragraph" w:customStyle="1" w:styleId="xl289">
    <w:name w:val="xl289"/>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ru-RU"/>
    </w:rPr>
  </w:style>
  <w:style w:type="paragraph" w:customStyle="1" w:styleId="xl290">
    <w:name w:val="xl290"/>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sz w:val="18"/>
      <w:szCs w:val="18"/>
      <w:lang w:eastAsia="ru-RU"/>
    </w:rPr>
  </w:style>
  <w:style w:type="paragraph" w:customStyle="1" w:styleId="xl291">
    <w:name w:val="xl291"/>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sz w:val="18"/>
      <w:szCs w:val="18"/>
      <w:lang w:eastAsia="ru-RU"/>
    </w:rPr>
  </w:style>
  <w:style w:type="paragraph" w:customStyle="1" w:styleId="xl292">
    <w:name w:val="xl292"/>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color w:val="000000"/>
      <w:sz w:val="18"/>
      <w:szCs w:val="18"/>
      <w:lang w:eastAsia="ru-RU"/>
    </w:rPr>
  </w:style>
  <w:style w:type="paragraph" w:customStyle="1" w:styleId="xl293">
    <w:name w:val="xl293"/>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numbering" w:customStyle="1" w:styleId="92">
    <w:name w:val="Нет списка9"/>
    <w:next w:val="a2"/>
    <w:uiPriority w:val="99"/>
    <w:semiHidden/>
    <w:unhideWhenUsed/>
    <w:rsid w:val="00112ACA"/>
  </w:style>
  <w:style w:type="paragraph" w:customStyle="1" w:styleId="xl294">
    <w:name w:val="xl294"/>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00"/>
      <w:sz w:val="18"/>
      <w:szCs w:val="18"/>
      <w:lang w:eastAsia="ru-RU"/>
    </w:rPr>
  </w:style>
  <w:style w:type="paragraph" w:customStyle="1" w:styleId="xl295">
    <w:name w:val="xl295"/>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000000"/>
      <w:sz w:val="18"/>
      <w:szCs w:val="18"/>
      <w:lang w:eastAsia="ru-RU"/>
    </w:rPr>
  </w:style>
  <w:style w:type="paragraph" w:customStyle="1" w:styleId="xl296">
    <w:name w:val="xl296"/>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ru-RU"/>
    </w:rPr>
  </w:style>
  <w:style w:type="paragraph" w:customStyle="1" w:styleId="xl297">
    <w:name w:val="xl297"/>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sz w:val="18"/>
      <w:szCs w:val="18"/>
      <w:lang w:eastAsia="ru-RU"/>
    </w:rPr>
  </w:style>
  <w:style w:type="paragraph" w:customStyle="1" w:styleId="xl298">
    <w:name w:val="xl298"/>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sz w:val="18"/>
      <w:szCs w:val="18"/>
      <w:lang w:eastAsia="ru-RU"/>
    </w:rPr>
  </w:style>
  <w:style w:type="paragraph" w:customStyle="1" w:styleId="xl299">
    <w:name w:val="xl299"/>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color w:val="000000"/>
      <w:sz w:val="18"/>
      <w:szCs w:val="18"/>
      <w:lang w:eastAsia="ru-RU"/>
    </w:rPr>
  </w:style>
  <w:style w:type="paragraph" w:customStyle="1" w:styleId="xl300">
    <w:name w:val="xl300"/>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301">
    <w:name w:val="xl301"/>
    <w:basedOn w:val="a"/>
    <w:rsid w:val="00112ACA"/>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i/>
      <w:iCs/>
      <w:sz w:val="18"/>
      <w:szCs w:val="18"/>
      <w:lang w:eastAsia="ru-RU"/>
    </w:rPr>
  </w:style>
  <w:style w:type="paragraph" w:customStyle="1" w:styleId="xl302">
    <w:name w:val="xl302"/>
    <w:basedOn w:val="a"/>
    <w:rsid w:val="00112ACA"/>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i/>
      <w:iCs/>
      <w:sz w:val="18"/>
      <w:szCs w:val="18"/>
      <w:lang w:eastAsia="ru-RU"/>
    </w:rPr>
  </w:style>
  <w:style w:type="paragraph" w:customStyle="1" w:styleId="xl303">
    <w:name w:val="xl303"/>
    <w:basedOn w:val="a"/>
    <w:rsid w:val="00112ACA"/>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i/>
      <w:iCs/>
      <w:sz w:val="18"/>
      <w:szCs w:val="18"/>
      <w:lang w:eastAsia="ru-RU"/>
    </w:rPr>
  </w:style>
  <w:style w:type="paragraph" w:customStyle="1" w:styleId="xl304">
    <w:name w:val="xl304"/>
    <w:basedOn w:val="a"/>
    <w:rsid w:val="00112ACA"/>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b/>
      <w:bCs/>
      <w:sz w:val="18"/>
      <w:szCs w:val="18"/>
      <w:lang w:eastAsia="ru-RU"/>
    </w:rPr>
  </w:style>
  <w:style w:type="paragraph" w:customStyle="1" w:styleId="xl305">
    <w:name w:val="xl305"/>
    <w:basedOn w:val="a"/>
    <w:rsid w:val="00112ACA"/>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b/>
      <w:bCs/>
      <w:sz w:val="18"/>
      <w:szCs w:val="18"/>
      <w:lang w:eastAsia="ru-RU"/>
    </w:rPr>
  </w:style>
  <w:style w:type="paragraph" w:customStyle="1" w:styleId="xl306">
    <w:name w:val="xl306"/>
    <w:basedOn w:val="a"/>
    <w:rsid w:val="00112ACA"/>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8"/>
      <w:szCs w:val="18"/>
      <w:lang w:eastAsia="ru-RU"/>
    </w:rPr>
  </w:style>
  <w:style w:type="numbering" w:customStyle="1" w:styleId="101">
    <w:name w:val="Нет списка10"/>
    <w:next w:val="a2"/>
    <w:uiPriority w:val="99"/>
    <w:semiHidden/>
    <w:unhideWhenUsed/>
    <w:rsid w:val="00094E9F"/>
  </w:style>
  <w:style w:type="table" w:customStyle="1" w:styleId="160">
    <w:name w:val="Сетка таблицы16"/>
    <w:basedOn w:val="a1"/>
    <w:next w:val="a9"/>
    <w:uiPriority w:val="59"/>
    <w:rsid w:val="00094E9F"/>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50">
    <w:name w:val="Заголовок 5 Знак"/>
    <w:basedOn w:val="a0"/>
    <w:link w:val="5"/>
    <w:rsid w:val="00B43A34"/>
    <w:rPr>
      <w:rFonts w:ascii="Times New Roman" w:eastAsia="Times New Roman" w:hAnsi="Times New Roman"/>
      <w:sz w:val="28"/>
    </w:rPr>
  </w:style>
  <w:style w:type="character" w:customStyle="1" w:styleId="60">
    <w:name w:val="Заголовок 6 Знак"/>
    <w:basedOn w:val="a0"/>
    <w:link w:val="6"/>
    <w:uiPriority w:val="99"/>
    <w:rsid w:val="00B43A34"/>
    <w:rPr>
      <w:rFonts w:ascii="Times New Roman" w:eastAsia="Times New Roman" w:hAnsi="Times New Roman"/>
      <w:sz w:val="28"/>
    </w:rPr>
  </w:style>
  <w:style w:type="character" w:customStyle="1" w:styleId="70">
    <w:name w:val="Заголовок 7 Знак"/>
    <w:basedOn w:val="a0"/>
    <w:link w:val="7"/>
    <w:uiPriority w:val="99"/>
    <w:rsid w:val="00B43A34"/>
    <w:rPr>
      <w:rFonts w:ascii="Times New Roman" w:eastAsia="Times New Roman" w:hAnsi="Times New Roman"/>
      <w:sz w:val="28"/>
    </w:rPr>
  </w:style>
  <w:style w:type="character" w:customStyle="1" w:styleId="90">
    <w:name w:val="Заголовок 9 Знак"/>
    <w:basedOn w:val="a0"/>
    <w:link w:val="9"/>
    <w:rsid w:val="00B43A34"/>
    <w:rPr>
      <w:rFonts w:ascii="Times New Roman" w:eastAsia="Times New Roman" w:hAnsi="Times New Roman"/>
      <w:color w:val="000000"/>
      <w:spacing w:val="3"/>
      <w:sz w:val="26"/>
      <w:szCs w:val="26"/>
      <w:shd w:val="clear" w:color="auto" w:fill="FFFFFF"/>
    </w:rPr>
  </w:style>
  <w:style w:type="paragraph" w:customStyle="1" w:styleId="affffff8">
    <w:name w:val="Знак Знак Знак Знак"/>
    <w:basedOn w:val="a"/>
    <w:uiPriority w:val="99"/>
    <w:rsid w:val="00B43A34"/>
    <w:pPr>
      <w:spacing w:after="160" w:line="240" w:lineRule="exact"/>
    </w:pPr>
    <w:rPr>
      <w:rFonts w:ascii="Verdana" w:eastAsia="Times New Roman" w:hAnsi="Verdana"/>
      <w:sz w:val="20"/>
      <w:szCs w:val="20"/>
      <w:lang w:val="en-US"/>
    </w:rPr>
  </w:style>
  <w:style w:type="paragraph" w:styleId="HTML">
    <w:name w:val="HTML Preformatted"/>
    <w:basedOn w:val="a"/>
    <w:link w:val="HTML0"/>
    <w:rsid w:val="00B43A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sz w:val="20"/>
      <w:szCs w:val="20"/>
      <w:lang w:eastAsia="ru-RU"/>
    </w:rPr>
  </w:style>
  <w:style w:type="character" w:customStyle="1" w:styleId="HTML0">
    <w:name w:val="Стандартный HTML Знак"/>
    <w:basedOn w:val="a0"/>
    <w:link w:val="HTML"/>
    <w:rsid w:val="00B43A34"/>
    <w:rPr>
      <w:rFonts w:ascii="Courier New" w:eastAsia="Courier New" w:hAnsi="Courier New"/>
    </w:rPr>
  </w:style>
  <w:style w:type="paragraph" w:customStyle="1" w:styleId="ConsTitle">
    <w:name w:val="ConsTitle"/>
    <w:rsid w:val="00B43A34"/>
    <w:pPr>
      <w:widowControl w:val="0"/>
      <w:autoSpaceDE w:val="0"/>
      <w:autoSpaceDN w:val="0"/>
      <w:adjustRightInd w:val="0"/>
    </w:pPr>
    <w:rPr>
      <w:rFonts w:ascii="Arial" w:eastAsia="Times New Roman" w:hAnsi="Arial" w:cs="Arial"/>
      <w:b/>
      <w:bCs/>
      <w:sz w:val="16"/>
      <w:szCs w:val="16"/>
    </w:rPr>
  </w:style>
  <w:style w:type="character" w:styleId="affffff9">
    <w:name w:val="page number"/>
    <w:basedOn w:val="a0"/>
    <w:rsid w:val="00B43A34"/>
  </w:style>
  <w:style w:type="paragraph" w:customStyle="1" w:styleId="1d">
    <w:name w:val="Обычный1"/>
    <w:rsid w:val="00B43A34"/>
    <w:pPr>
      <w:widowControl w:val="0"/>
      <w:spacing w:line="300" w:lineRule="auto"/>
      <w:ind w:firstLine="680"/>
    </w:pPr>
    <w:rPr>
      <w:rFonts w:ascii="Times New Roman" w:eastAsia="Times New Roman" w:hAnsi="Times New Roman"/>
      <w:snapToGrid w:val="0"/>
      <w:sz w:val="24"/>
    </w:rPr>
  </w:style>
  <w:style w:type="paragraph" w:customStyle="1" w:styleId="ConsNonformat">
    <w:name w:val="ConsNonformat"/>
    <w:rsid w:val="00B43A34"/>
    <w:pPr>
      <w:widowControl w:val="0"/>
    </w:pPr>
    <w:rPr>
      <w:rFonts w:ascii="Courier New" w:eastAsia="Times New Roman" w:hAnsi="Courier New"/>
      <w:snapToGrid w:val="0"/>
    </w:rPr>
  </w:style>
  <w:style w:type="paragraph" w:customStyle="1" w:styleId="affffffa">
    <w:name w:val="маркирован"/>
    <w:basedOn w:val="a"/>
    <w:next w:val="a"/>
    <w:rsid w:val="00B43A34"/>
    <w:pPr>
      <w:tabs>
        <w:tab w:val="num" w:pos="360"/>
        <w:tab w:val="num" w:pos="709"/>
      </w:tabs>
      <w:spacing w:after="0" w:line="240" w:lineRule="auto"/>
      <w:ind w:firstLine="360"/>
      <w:jc w:val="both"/>
    </w:pPr>
    <w:rPr>
      <w:rFonts w:ascii="Times New Roman" w:eastAsia="Times New Roman" w:hAnsi="Times New Roman"/>
      <w:sz w:val="28"/>
      <w:szCs w:val="20"/>
      <w:lang w:eastAsia="ru-RU"/>
    </w:rPr>
  </w:style>
  <w:style w:type="paragraph" w:customStyle="1" w:styleId="affffffb">
    <w:name w:val="таблица"/>
    <w:basedOn w:val="a"/>
    <w:rsid w:val="00B43A34"/>
    <w:pPr>
      <w:spacing w:after="0" w:line="240" w:lineRule="auto"/>
      <w:jc w:val="both"/>
    </w:pPr>
    <w:rPr>
      <w:rFonts w:ascii="Times New Roman" w:eastAsia="Times New Roman" w:hAnsi="Times New Roman"/>
      <w:sz w:val="24"/>
      <w:szCs w:val="20"/>
      <w:lang w:eastAsia="ru-RU"/>
    </w:rPr>
  </w:style>
  <w:style w:type="paragraph" w:customStyle="1" w:styleId="5-">
    <w:name w:val="5.Табл.-шапка"/>
    <w:basedOn w:val="6-1"/>
    <w:rsid w:val="00B43A34"/>
  </w:style>
  <w:style w:type="paragraph" w:customStyle="1" w:styleId="6-1">
    <w:name w:val="6.Табл.-1уровень"/>
    <w:basedOn w:val="a"/>
    <w:rsid w:val="00B43A34"/>
    <w:pPr>
      <w:widowControl w:val="0"/>
      <w:spacing w:before="20" w:after="0" w:line="240" w:lineRule="auto"/>
      <w:ind w:left="170" w:hanging="113"/>
      <w:jc w:val="both"/>
    </w:pPr>
    <w:rPr>
      <w:rFonts w:ascii="Times New Roman" w:eastAsia="Times New Roman" w:hAnsi="Times New Roman"/>
      <w:sz w:val="16"/>
      <w:szCs w:val="20"/>
      <w:lang w:eastAsia="ru-RU"/>
    </w:rPr>
  </w:style>
  <w:style w:type="paragraph" w:customStyle="1" w:styleId="1e">
    <w:name w:val="Основной текст1"/>
    <w:basedOn w:val="1d"/>
    <w:rsid w:val="00B43A34"/>
    <w:pPr>
      <w:widowControl/>
      <w:spacing w:line="240" w:lineRule="auto"/>
      <w:ind w:firstLine="0"/>
      <w:jc w:val="both"/>
    </w:pPr>
    <w:rPr>
      <w:snapToGrid/>
    </w:rPr>
  </w:style>
  <w:style w:type="paragraph" w:customStyle="1" w:styleId="affffffc">
    <w:name w:val="Íàçâàíèå"/>
    <w:basedOn w:val="a"/>
    <w:rsid w:val="00B43A34"/>
    <w:pPr>
      <w:autoSpaceDE w:val="0"/>
      <w:autoSpaceDN w:val="0"/>
      <w:spacing w:after="0" w:line="240" w:lineRule="auto"/>
      <w:jc w:val="center"/>
    </w:pPr>
    <w:rPr>
      <w:rFonts w:ascii="Courier New" w:eastAsia="Times New Roman" w:hAnsi="Courier New"/>
      <w:b/>
      <w:sz w:val="24"/>
      <w:szCs w:val="20"/>
      <w:lang w:eastAsia="ru-RU"/>
    </w:rPr>
  </w:style>
  <w:style w:type="paragraph" w:customStyle="1" w:styleId="FR1">
    <w:name w:val="FR1"/>
    <w:rsid w:val="00B43A34"/>
    <w:pPr>
      <w:widowControl w:val="0"/>
      <w:autoSpaceDE w:val="0"/>
      <w:autoSpaceDN w:val="0"/>
      <w:adjustRightInd w:val="0"/>
      <w:ind w:left="920"/>
    </w:pPr>
    <w:rPr>
      <w:rFonts w:ascii="Arial" w:eastAsia="Times New Roman" w:hAnsi="Arial" w:cs="Arial"/>
      <w:sz w:val="48"/>
      <w:szCs w:val="48"/>
    </w:rPr>
  </w:style>
  <w:style w:type="paragraph" w:styleId="affffffd">
    <w:name w:val="Block Text"/>
    <w:basedOn w:val="a"/>
    <w:rsid w:val="00B43A34"/>
    <w:pPr>
      <w:spacing w:after="0" w:line="240" w:lineRule="auto"/>
      <w:ind w:left="-360" w:right="-180" w:firstLine="360"/>
      <w:jc w:val="both"/>
    </w:pPr>
    <w:rPr>
      <w:rFonts w:ascii="Times New Roman" w:eastAsia="Times New Roman" w:hAnsi="Times New Roman"/>
      <w:sz w:val="28"/>
      <w:szCs w:val="24"/>
      <w:lang w:eastAsia="ru-RU"/>
    </w:rPr>
  </w:style>
  <w:style w:type="paragraph" w:customStyle="1" w:styleId="text6">
    <w:name w:val="text6"/>
    <w:basedOn w:val="a"/>
    <w:rsid w:val="00B43A34"/>
    <w:pPr>
      <w:spacing w:before="240" w:after="48" w:line="240" w:lineRule="auto"/>
      <w:ind w:firstLine="720"/>
      <w:jc w:val="both"/>
    </w:pPr>
    <w:rPr>
      <w:rFonts w:ascii="Times New Roman" w:eastAsia="Times New Roman" w:hAnsi="Times New Roman"/>
      <w:color w:val="000000"/>
      <w:sz w:val="24"/>
      <w:szCs w:val="24"/>
      <w:lang w:eastAsia="ru-RU"/>
    </w:rPr>
  </w:style>
  <w:style w:type="paragraph" w:customStyle="1" w:styleId="ConsCell">
    <w:name w:val="ConsCell"/>
    <w:rsid w:val="00B43A34"/>
    <w:pPr>
      <w:widowControl w:val="0"/>
      <w:autoSpaceDE w:val="0"/>
      <w:autoSpaceDN w:val="0"/>
      <w:adjustRightInd w:val="0"/>
      <w:ind w:right="19772"/>
    </w:pPr>
    <w:rPr>
      <w:rFonts w:ascii="Arial" w:eastAsia="Times New Roman" w:hAnsi="Arial" w:cs="Arial"/>
    </w:rPr>
  </w:style>
  <w:style w:type="paragraph" w:customStyle="1" w:styleId="ConsPlusDocList">
    <w:name w:val="ConsPlusDocList"/>
    <w:rsid w:val="00B43A34"/>
    <w:pPr>
      <w:widowControl w:val="0"/>
      <w:autoSpaceDE w:val="0"/>
      <w:autoSpaceDN w:val="0"/>
      <w:adjustRightInd w:val="0"/>
    </w:pPr>
    <w:rPr>
      <w:rFonts w:ascii="Courier New" w:eastAsia="Times New Roman" w:hAnsi="Courier New" w:cs="Courier New"/>
    </w:rPr>
  </w:style>
  <w:style w:type="paragraph" w:customStyle="1" w:styleId="1f">
    <w:name w:val="Знак Знак Знак1"/>
    <w:basedOn w:val="a"/>
    <w:rsid w:val="00B43A34"/>
    <w:pPr>
      <w:spacing w:after="160" w:line="240" w:lineRule="exact"/>
    </w:pPr>
    <w:rPr>
      <w:rFonts w:ascii="Verdana" w:eastAsia="Times New Roman" w:hAnsi="Verdana"/>
      <w:sz w:val="20"/>
      <w:szCs w:val="20"/>
      <w:lang w:val="en-US"/>
    </w:rPr>
  </w:style>
  <w:style w:type="paragraph" w:customStyle="1" w:styleId="affffffe">
    <w:name w:val="Знак Знак Знак Знак Знак Знак Знак"/>
    <w:basedOn w:val="a"/>
    <w:rsid w:val="00B43A34"/>
    <w:pPr>
      <w:spacing w:after="160" w:line="240" w:lineRule="exact"/>
    </w:pPr>
    <w:rPr>
      <w:rFonts w:ascii="Verdana" w:eastAsia="Times New Roman" w:hAnsi="Verdana"/>
      <w:sz w:val="20"/>
      <w:szCs w:val="20"/>
      <w:lang w:val="en-US"/>
    </w:rPr>
  </w:style>
  <w:style w:type="paragraph" w:customStyle="1" w:styleId="afffffff">
    <w:name w:val="Знак Знак"/>
    <w:basedOn w:val="a"/>
    <w:rsid w:val="00B43A34"/>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f0">
    <w:name w:val="Знак Знак Знак1 Знак"/>
    <w:basedOn w:val="a"/>
    <w:rsid w:val="00B43A34"/>
    <w:pPr>
      <w:spacing w:after="160" w:line="240" w:lineRule="exact"/>
    </w:pPr>
    <w:rPr>
      <w:rFonts w:ascii="Verdana" w:eastAsia="Times New Roman" w:hAnsi="Verdana"/>
      <w:sz w:val="20"/>
      <w:szCs w:val="20"/>
      <w:lang w:val="en-US"/>
    </w:rPr>
  </w:style>
  <w:style w:type="paragraph" w:styleId="afffffff0">
    <w:name w:val="Plain Text"/>
    <w:basedOn w:val="a"/>
    <w:link w:val="afffffff1"/>
    <w:unhideWhenUsed/>
    <w:rsid w:val="00B43A34"/>
    <w:pPr>
      <w:spacing w:after="0" w:line="240" w:lineRule="auto"/>
    </w:pPr>
    <w:rPr>
      <w:szCs w:val="21"/>
    </w:rPr>
  </w:style>
  <w:style w:type="character" w:customStyle="1" w:styleId="afffffff1">
    <w:name w:val="Текст Знак"/>
    <w:basedOn w:val="a0"/>
    <w:link w:val="afffffff0"/>
    <w:rsid w:val="00B43A34"/>
    <w:rPr>
      <w:sz w:val="22"/>
      <w:szCs w:val="21"/>
      <w:lang w:eastAsia="en-US"/>
    </w:rPr>
  </w:style>
  <w:style w:type="paragraph" w:customStyle="1" w:styleId="2b">
    <w:name w:val="Обычный2"/>
    <w:rsid w:val="00B43A34"/>
    <w:pPr>
      <w:widowControl w:val="0"/>
      <w:spacing w:line="300" w:lineRule="auto"/>
      <w:ind w:firstLine="680"/>
    </w:pPr>
    <w:rPr>
      <w:rFonts w:ascii="Times New Roman" w:eastAsia="Times New Roman" w:hAnsi="Times New Roman"/>
      <w:snapToGrid w:val="0"/>
      <w:sz w:val="24"/>
    </w:rPr>
  </w:style>
  <w:style w:type="paragraph" w:customStyle="1" w:styleId="2c">
    <w:name w:val="Основной текст2"/>
    <w:basedOn w:val="2b"/>
    <w:rsid w:val="00B43A34"/>
    <w:pPr>
      <w:widowControl/>
      <w:spacing w:line="240" w:lineRule="auto"/>
      <w:ind w:firstLine="0"/>
      <w:jc w:val="both"/>
    </w:pPr>
    <w:rPr>
      <w:snapToGrid/>
    </w:rPr>
  </w:style>
  <w:style w:type="paragraph" w:styleId="afffffff2">
    <w:name w:val="caption"/>
    <w:basedOn w:val="a"/>
    <w:next w:val="a"/>
    <w:qFormat/>
    <w:rsid w:val="00B43A34"/>
    <w:pPr>
      <w:overflowPunct w:val="0"/>
      <w:autoSpaceDE w:val="0"/>
      <w:autoSpaceDN w:val="0"/>
      <w:adjustRightInd w:val="0"/>
      <w:spacing w:after="0" w:line="240" w:lineRule="auto"/>
      <w:ind w:firstLine="709"/>
      <w:jc w:val="center"/>
      <w:textAlignment w:val="baseline"/>
    </w:pPr>
    <w:rPr>
      <w:rFonts w:ascii="Times New Roman" w:eastAsia="Times New Roman" w:hAnsi="Times New Roman"/>
      <w:b/>
      <w:sz w:val="32"/>
      <w:szCs w:val="20"/>
      <w:lang w:eastAsia="ru-RU"/>
    </w:rPr>
  </w:style>
  <w:style w:type="paragraph" w:customStyle="1" w:styleId="afffffff3">
    <w:name w:val="Знак Знак Знак"/>
    <w:basedOn w:val="a"/>
    <w:rsid w:val="00B43A34"/>
    <w:pPr>
      <w:spacing w:after="160" w:line="240" w:lineRule="exact"/>
    </w:pPr>
    <w:rPr>
      <w:rFonts w:ascii="Verdana" w:eastAsia="Times New Roman" w:hAnsi="Verdana"/>
      <w:sz w:val="20"/>
      <w:szCs w:val="20"/>
      <w:lang w:val="en-US"/>
    </w:rPr>
  </w:style>
  <w:style w:type="numbering" w:customStyle="1" w:styleId="1">
    <w:name w:val="Стиль1"/>
    <w:rsid w:val="00B43A34"/>
    <w:pPr>
      <w:numPr>
        <w:numId w:val="1"/>
      </w:numPr>
    </w:pPr>
  </w:style>
  <w:style w:type="numbering" w:customStyle="1" w:styleId="2">
    <w:name w:val="Стиль2"/>
    <w:rsid w:val="00B43A34"/>
    <w:pPr>
      <w:numPr>
        <w:numId w:val="2"/>
      </w:numPr>
    </w:pPr>
  </w:style>
  <w:style w:type="character" w:customStyle="1" w:styleId="FontStyle47">
    <w:name w:val="Font Style47"/>
    <w:basedOn w:val="a0"/>
    <w:rsid w:val="008812AE"/>
    <w:rPr>
      <w:rFonts w:ascii="Times New Roman" w:hAnsi="Times New Roman" w:cs="Times New Roman" w:hint="default"/>
      <w:sz w:val="22"/>
      <w:szCs w:val="22"/>
    </w:rPr>
  </w:style>
  <w:style w:type="character" w:customStyle="1" w:styleId="afffffff4">
    <w:name w:val="Основной текст_"/>
    <w:basedOn w:val="a0"/>
    <w:link w:val="37"/>
    <w:rsid w:val="008812AE"/>
    <w:rPr>
      <w:rFonts w:ascii="Times New Roman" w:eastAsia="Times New Roman" w:hAnsi="Times New Roman"/>
      <w:spacing w:val="15"/>
      <w:sz w:val="23"/>
      <w:szCs w:val="23"/>
      <w:shd w:val="clear" w:color="auto" w:fill="FFFFFF"/>
    </w:rPr>
  </w:style>
  <w:style w:type="paragraph" w:customStyle="1" w:styleId="37">
    <w:name w:val="Основной текст3"/>
    <w:basedOn w:val="a"/>
    <w:link w:val="afffffff4"/>
    <w:rsid w:val="008812AE"/>
    <w:pPr>
      <w:widowControl w:val="0"/>
      <w:shd w:val="clear" w:color="auto" w:fill="FFFFFF"/>
      <w:spacing w:after="120" w:line="0" w:lineRule="atLeast"/>
      <w:jc w:val="right"/>
    </w:pPr>
    <w:rPr>
      <w:rFonts w:ascii="Times New Roman" w:eastAsia="Times New Roman" w:hAnsi="Times New Roman"/>
      <w:spacing w:val="15"/>
      <w:sz w:val="23"/>
      <w:szCs w:val="23"/>
      <w:lang w:eastAsia="ru-RU"/>
    </w:rPr>
  </w:style>
  <w:style w:type="character" w:customStyle="1" w:styleId="s3">
    <w:name w:val="s3"/>
    <w:basedOn w:val="a0"/>
    <w:rsid w:val="00657EA5"/>
  </w:style>
  <w:style w:type="paragraph" w:customStyle="1" w:styleId="Standard">
    <w:name w:val="Standard"/>
    <w:rsid w:val="00DB665B"/>
    <w:pPr>
      <w:widowControl w:val="0"/>
      <w:suppressAutoHyphens/>
      <w:autoSpaceDN w:val="0"/>
      <w:textAlignment w:val="baseline"/>
    </w:pPr>
    <w:rPr>
      <w:rFonts w:ascii="Times New Roman" w:hAnsi="Times New Roman" w:cs="Tahoma"/>
      <w:kern w:val="3"/>
      <w:sz w:val="24"/>
      <w:szCs w:val="24"/>
      <w:lang w:val="de-DE" w:eastAsia="ja-JP" w:bidi="fa-IR"/>
    </w:rPr>
  </w:style>
  <w:style w:type="numbering" w:customStyle="1" w:styleId="121">
    <w:name w:val="Нет списка12"/>
    <w:next w:val="a2"/>
    <w:uiPriority w:val="99"/>
    <w:semiHidden/>
    <w:unhideWhenUsed/>
    <w:rsid w:val="001369C6"/>
  </w:style>
  <w:style w:type="paragraph" w:customStyle="1" w:styleId="ConsPlusJurTerm">
    <w:name w:val="ConsPlusJurTerm"/>
    <w:rsid w:val="001369C6"/>
    <w:pPr>
      <w:widowControl w:val="0"/>
      <w:autoSpaceDE w:val="0"/>
      <w:autoSpaceDN w:val="0"/>
    </w:pPr>
    <w:rPr>
      <w:rFonts w:ascii="Tahoma" w:eastAsia="Times New Roman" w:hAnsi="Tahoma" w:cs="Tahoma"/>
      <w:sz w:val="26"/>
    </w:rPr>
  </w:style>
  <w:style w:type="paragraph" w:customStyle="1" w:styleId="ConsPlusTextList">
    <w:name w:val="ConsPlusTextList"/>
    <w:rsid w:val="001369C6"/>
    <w:pPr>
      <w:widowControl w:val="0"/>
      <w:autoSpaceDE w:val="0"/>
      <w:autoSpaceDN w:val="0"/>
    </w:pPr>
    <w:rPr>
      <w:rFonts w:ascii="Arial" w:eastAsia="Times New Roman" w:hAnsi="Arial" w:cs="Arial"/>
    </w:rPr>
  </w:style>
  <w:style w:type="numbering" w:customStyle="1" w:styleId="131">
    <w:name w:val="Нет списка13"/>
    <w:next w:val="a2"/>
    <w:uiPriority w:val="99"/>
    <w:semiHidden/>
    <w:unhideWhenUsed/>
    <w:rsid w:val="003520A6"/>
  </w:style>
  <w:style w:type="paragraph" w:customStyle="1" w:styleId="TableContents">
    <w:name w:val="Table Contents"/>
    <w:basedOn w:val="Standard"/>
    <w:rsid w:val="003520A6"/>
    <w:pPr>
      <w:suppressLineNumbers/>
    </w:pPr>
    <w:rPr>
      <w:rFonts w:eastAsia="Andale Sans UI"/>
    </w:rPr>
  </w:style>
  <w:style w:type="paragraph" w:customStyle="1" w:styleId="Textbody">
    <w:name w:val="Text body"/>
    <w:basedOn w:val="Standard"/>
    <w:rsid w:val="003520A6"/>
    <w:pPr>
      <w:spacing w:after="120"/>
    </w:pPr>
    <w:rPr>
      <w:rFonts w:eastAsia="Andale Sans UI"/>
    </w:rPr>
  </w:style>
  <w:style w:type="table" w:customStyle="1" w:styleId="170">
    <w:name w:val="Сетка таблицы17"/>
    <w:basedOn w:val="a1"/>
    <w:uiPriority w:val="39"/>
    <w:rsid w:val="003520A6"/>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0">
    <w:name w:val="Сетка таблицы18"/>
    <w:basedOn w:val="a1"/>
    <w:next w:val="a9"/>
    <w:uiPriority w:val="59"/>
    <w:rsid w:val="003520A6"/>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
    <w:name w:val="Нет списка14"/>
    <w:next w:val="a2"/>
    <w:uiPriority w:val="99"/>
    <w:semiHidden/>
    <w:unhideWhenUsed/>
    <w:rsid w:val="00620AE2"/>
  </w:style>
  <w:style w:type="table" w:customStyle="1" w:styleId="190">
    <w:name w:val="Сетка таблицы19"/>
    <w:basedOn w:val="a1"/>
    <w:uiPriority w:val="39"/>
    <w:rsid w:val="00620AE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0">
    <w:name w:val="Сетка таблицы20"/>
    <w:basedOn w:val="a1"/>
    <w:next w:val="a9"/>
    <w:uiPriority w:val="59"/>
    <w:rsid w:val="00620AE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
    <w:name w:val="Нет списка15"/>
    <w:next w:val="a2"/>
    <w:uiPriority w:val="99"/>
    <w:semiHidden/>
    <w:unhideWhenUsed/>
    <w:rsid w:val="00AE37A7"/>
  </w:style>
  <w:style w:type="table" w:customStyle="1" w:styleId="250">
    <w:name w:val="Сетка таблицы25"/>
    <w:basedOn w:val="a1"/>
    <w:next w:val="a9"/>
    <w:uiPriority w:val="59"/>
    <w:rsid w:val="00AE37A7"/>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61">
    <w:name w:val="Нет списка16"/>
    <w:next w:val="a2"/>
    <w:uiPriority w:val="99"/>
    <w:semiHidden/>
    <w:unhideWhenUsed/>
    <w:rsid w:val="00AE37A7"/>
  </w:style>
  <w:style w:type="table" w:customStyle="1" w:styleId="260">
    <w:name w:val="Сетка таблицы26"/>
    <w:basedOn w:val="a1"/>
    <w:next w:val="a9"/>
    <w:uiPriority w:val="59"/>
    <w:rsid w:val="00AE37A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1">
    <w:name w:val="Без интервала1"/>
    <w:rsid w:val="00AE37A7"/>
    <w:rPr>
      <w:rFonts w:ascii="Times New Roman" w:hAnsi="Times New Roman"/>
      <w:sz w:val="24"/>
      <w:szCs w:val="24"/>
    </w:rPr>
  </w:style>
  <w:style w:type="numbering" w:customStyle="1" w:styleId="171">
    <w:name w:val="Нет списка17"/>
    <w:next w:val="a2"/>
    <w:uiPriority w:val="99"/>
    <w:semiHidden/>
    <w:unhideWhenUsed/>
    <w:rsid w:val="00AE37A7"/>
  </w:style>
  <w:style w:type="table" w:customStyle="1" w:styleId="1100">
    <w:name w:val="Сетка таблицы110"/>
    <w:uiPriority w:val="99"/>
    <w:rsid w:val="00AE37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Indent2Char">
    <w:name w:val="Body Text Indent 2 Char"/>
    <w:basedOn w:val="a0"/>
    <w:uiPriority w:val="99"/>
    <w:semiHidden/>
    <w:rsid w:val="00AE37A7"/>
    <w:rPr>
      <w:rFonts w:ascii="Times New Roman" w:hAnsi="Times New Roman" w:cs="Tahoma"/>
      <w:kern w:val="3"/>
      <w:sz w:val="24"/>
      <w:szCs w:val="24"/>
      <w:lang w:val="de-DE" w:eastAsia="ja-JP" w:bidi="fa-IR"/>
    </w:rPr>
  </w:style>
  <w:style w:type="numbering" w:customStyle="1" w:styleId="181">
    <w:name w:val="Нет списка18"/>
    <w:next w:val="a2"/>
    <w:uiPriority w:val="99"/>
    <w:semiHidden/>
    <w:unhideWhenUsed/>
    <w:rsid w:val="00F664DC"/>
  </w:style>
  <w:style w:type="table" w:customStyle="1" w:styleId="113">
    <w:name w:val="Сетка таблицы113"/>
    <w:basedOn w:val="a1"/>
    <w:uiPriority w:val="39"/>
    <w:rsid w:val="00F664D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0">
    <w:name w:val="Сетка таблицы27"/>
    <w:basedOn w:val="a1"/>
    <w:next w:val="a9"/>
    <w:uiPriority w:val="59"/>
    <w:rsid w:val="00F664D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1">
    <w:name w:val="Нет списка19"/>
    <w:next w:val="a2"/>
    <w:uiPriority w:val="99"/>
    <w:semiHidden/>
    <w:unhideWhenUsed/>
    <w:rsid w:val="00F664DC"/>
  </w:style>
  <w:style w:type="table" w:customStyle="1" w:styleId="114">
    <w:name w:val="Сетка таблицы114"/>
    <w:basedOn w:val="a1"/>
    <w:uiPriority w:val="39"/>
    <w:rsid w:val="00F664D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0">
    <w:name w:val="Сетка таблицы28"/>
    <w:basedOn w:val="a1"/>
    <w:next w:val="a9"/>
    <w:uiPriority w:val="59"/>
    <w:rsid w:val="00F664D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1">
    <w:name w:val="Нет списка20"/>
    <w:next w:val="a2"/>
    <w:uiPriority w:val="99"/>
    <w:semiHidden/>
    <w:unhideWhenUsed/>
    <w:rsid w:val="008C7A42"/>
  </w:style>
  <w:style w:type="table" w:customStyle="1" w:styleId="TableGrid">
    <w:name w:val="TableGrid"/>
    <w:rsid w:val="008C7A42"/>
    <w:rPr>
      <w:rFonts w:eastAsia="Times New Roman"/>
      <w:sz w:val="22"/>
      <w:szCs w:val="22"/>
    </w:rPr>
    <w:tblPr>
      <w:tblCellMar>
        <w:top w:w="0" w:type="dxa"/>
        <w:left w:w="0" w:type="dxa"/>
        <w:bottom w:w="0" w:type="dxa"/>
        <w:right w:w="0" w:type="dxa"/>
      </w:tblCellMar>
    </w:tblPr>
  </w:style>
  <w:style w:type="table" w:customStyle="1" w:styleId="290">
    <w:name w:val="Сетка таблицы29"/>
    <w:basedOn w:val="a1"/>
    <w:next w:val="a9"/>
    <w:uiPriority w:val="59"/>
    <w:rsid w:val="008C7A42"/>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0pt">
    <w:name w:val="Основной текст + Интервал 0 pt"/>
    <w:basedOn w:val="afffffff4"/>
    <w:rsid w:val="008C7A42"/>
    <w:rPr>
      <w:rFonts w:cs="Times New Roman"/>
      <w:b w:val="0"/>
      <w:bCs w:val="0"/>
      <w:i w:val="0"/>
      <w:iCs w:val="0"/>
      <w:smallCaps w:val="0"/>
      <w:strike w:val="0"/>
      <w:color w:val="000000"/>
      <w:spacing w:val="8"/>
      <w:w w:val="100"/>
      <w:position w:val="0"/>
      <w:sz w:val="20"/>
      <w:szCs w:val="20"/>
      <w:u w:val="none"/>
      <w:lang w:val="ru-RU"/>
    </w:rPr>
  </w:style>
  <w:style w:type="character" w:customStyle="1" w:styleId="CenturyGothic65pt0pt">
    <w:name w:val="Основной текст + Century Gothic;6;5 pt;Интервал 0 pt"/>
    <w:basedOn w:val="afffffff4"/>
    <w:rsid w:val="008C7A42"/>
    <w:rPr>
      <w:rFonts w:ascii="Century Gothic" w:eastAsia="Century Gothic" w:hAnsi="Century Gothic" w:cs="Century Gothic"/>
      <w:b w:val="0"/>
      <w:bCs w:val="0"/>
      <w:i w:val="0"/>
      <w:iCs w:val="0"/>
      <w:smallCaps w:val="0"/>
      <w:strike w:val="0"/>
      <w:color w:val="000000"/>
      <w:spacing w:val="4"/>
      <w:w w:val="100"/>
      <w:position w:val="0"/>
      <w:sz w:val="13"/>
      <w:szCs w:val="13"/>
      <w:u w:val="none"/>
      <w:lang w:val="ru-RU"/>
    </w:rPr>
  </w:style>
  <w:style w:type="numbering" w:customStyle="1" w:styleId="214">
    <w:name w:val="Нет списка21"/>
    <w:next w:val="a2"/>
    <w:uiPriority w:val="99"/>
    <w:semiHidden/>
    <w:unhideWhenUsed/>
    <w:rsid w:val="008C7A42"/>
  </w:style>
  <w:style w:type="table" w:customStyle="1" w:styleId="115">
    <w:name w:val="Сетка таблицы115"/>
    <w:basedOn w:val="a1"/>
    <w:uiPriority w:val="39"/>
    <w:rsid w:val="008C7A4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0">
    <w:name w:val="Сетка таблицы30"/>
    <w:basedOn w:val="a1"/>
    <w:next w:val="a9"/>
    <w:uiPriority w:val="59"/>
    <w:rsid w:val="008C7A4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stern">
    <w:name w:val="western"/>
    <w:basedOn w:val="a"/>
    <w:rsid w:val="008C7A4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ffffff5">
    <w:name w:val="Современный"/>
    <w:link w:val="afffffff6"/>
    <w:rsid w:val="008C7A42"/>
    <w:pPr>
      <w:jc w:val="center"/>
    </w:pPr>
    <w:rPr>
      <w:rFonts w:ascii="Times New Roman" w:eastAsia="Times New Roman" w:hAnsi="Times New Roman"/>
      <w:b/>
      <w:sz w:val="24"/>
      <w:lang w:eastAsia="ja-JP"/>
    </w:rPr>
  </w:style>
  <w:style w:type="character" w:customStyle="1" w:styleId="afffffff6">
    <w:name w:val="Современный Знак"/>
    <w:basedOn w:val="a0"/>
    <w:link w:val="afffffff5"/>
    <w:rsid w:val="008C7A42"/>
    <w:rPr>
      <w:rFonts w:ascii="Times New Roman" w:eastAsia="Times New Roman" w:hAnsi="Times New Roman"/>
      <w:b/>
      <w:sz w:val="24"/>
      <w:lang w:eastAsia="ja-JP"/>
    </w:rPr>
  </w:style>
  <w:style w:type="paragraph" w:styleId="afffffff7">
    <w:name w:val="List Bullet"/>
    <w:basedOn w:val="a"/>
    <w:autoRedefine/>
    <w:rsid w:val="008C7A42"/>
    <w:pPr>
      <w:spacing w:after="0" w:line="240" w:lineRule="auto"/>
      <w:ind w:hanging="11"/>
      <w:jc w:val="both"/>
    </w:pPr>
    <w:rPr>
      <w:rFonts w:ascii="Arial" w:eastAsia="Times New Roman" w:hAnsi="Arial" w:cs="Arial"/>
      <w:sz w:val="24"/>
      <w:szCs w:val="24"/>
      <w:lang w:eastAsia="ru-RU"/>
    </w:rPr>
  </w:style>
  <w:style w:type="numbering" w:customStyle="1" w:styleId="222">
    <w:name w:val="Нет списка22"/>
    <w:next w:val="a2"/>
    <w:uiPriority w:val="99"/>
    <w:semiHidden/>
    <w:unhideWhenUsed/>
    <w:rsid w:val="008C7A42"/>
  </w:style>
  <w:style w:type="table" w:customStyle="1" w:styleId="116">
    <w:name w:val="Сетка таблицы116"/>
    <w:basedOn w:val="a1"/>
    <w:next w:val="a9"/>
    <w:uiPriority w:val="59"/>
    <w:rsid w:val="008C7A42"/>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0">
    <w:name w:val="Сетка таблицы35"/>
    <w:basedOn w:val="a1"/>
    <w:next w:val="a9"/>
    <w:uiPriority w:val="59"/>
    <w:rsid w:val="008C7A42"/>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0">
    <w:name w:val="Сетка таблицы210"/>
    <w:basedOn w:val="a1"/>
    <w:next w:val="a9"/>
    <w:uiPriority w:val="59"/>
    <w:rsid w:val="008C7A42"/>
    <w:rPr>
      <w:rFonts w:ascii="Cambria" w:hAnsi="Cambria"/>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0">
    <w:name w:val="Сетка таблицы36"/>
    <w:basedOn w:val="a1"/>
    <w:next w:val="a9"/>
    <w:uiPriority w:val="59"/>
    <w:rsid w:val="008C7A42"/>
    <w:rPr>
      <w:rFonts w:ascii="Cambria" w:hAnsi="Cambria"/>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Таблица-список 33"/>
    <w:basedOn w:val="a1"/>
    <w:next w:val="-3"/>
    <w:uiPriority w:val="99"/>
    <w:semiHidden/>
    <w:unhideWhenUsed/>
    <w:rsid w:val="008C7A42"/>
    <w:pPr>
      <w:spacing w:after="200" w:line="276" w:lineRule="auto"/>
    </w:pPr>
    <w:rPr>
      <w:sz w:val="22"/>
      <w:szCs w:val="22"/>
      <w:lang w:eastAsia="en-US"/>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2140">
    <w:name w:val="Сетка таблицы214"/>
    <w:basedOn w:val="a1"/>
    <w:next w:val="a9"/>
    <w:uiPriority w:val="59"/>
    <w:rsid w:val="008C7A42"/>
    <w:rPr>
      <w:rFonts w:ascii="Cambria" w:hAnsi="Cambria"/>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3">
    <w:name w:val="Сетка таблицы2113"/>
    <w:basedOn w:val="a1"/>
    <w:next w:val="a9"/>
    <w:uiPriority w:val="59"/>
    <w:rsid w:val="008C7A42"/>
    <w:rPr>
      <w:rFonts w:ascii="Cambria" w:hAnsi="Cambria"/>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
    <w:name w:val="Сетка таблицы313"/>
    <w:basedOn w:val="a1"/>
    <w:next w:val="a9"/>
    <w:uiPriority w:val="59"/>
    <w:rsid w:val="008C7A42"/>
    <w:rPr>
      <w:rFonts w:ascii="Cambria" w:hAnsi="Cambria"/>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1">
    <w:name w:val="Нет списка23"/>
    <w:next w:val="a2"/>
    <w:uiPriority w:val="99"/>
    <w:semiHidden/>
    <w:unhideWhenUsed/>
    <w:rsid w:val="005C094D"/>
  </w:style>
  <w:style w:type="numbering" w:customStyle="1" w:styleId="241">
    <w:name w:val="Нет списка24"/>
    <w:next w:val="a2"/>
    <w:uiPriority w:val="99"/>
    <w:semiHidden/>
    <w:unhideWhenUsed/>
    <w:rsid w:val="005C094D"/>
  </w:style>
  <w:style w:type="table" w:customStyle="1" w:styleId="370">
    <w:name w:val="Сетка таблицы37"/>
    <w:basedOn w:val="a1"/>
    <w:next w:val="a9"/>
    <w:rsid w:val="005C094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307">
    <w:name w:val="xl307"/>
    <w:basedOn w:val="a"/>
    <w:rsid w:val="00230899"/>
    <w:pPr>
      <w:pBdr>
        <w:top w:val="single" w:sz="4" w:space="0" w:color="auto"/>
        <w:left w:val="single" w:sz="4" w:space="11" w:color="auto"/>
        <w:bottom w:val="single" w:sz="4" w:space="0" w:color="auto"/>
        <w:right w:val="single" w:sz="4" w:space="0" w:color="auto"/>
      </w:pBdr>
      <w:spacing w:before="100" w:beforeAutospacing="1" w:after="100" w:afterAutospacing="1" w:line="240" w:lineRule="auto"/>
      <w:ind w:firstLineChars="100" w:firstLine="100"/>
    </w:pPr>
    <w:rPr>
      <w:rFonts w:ascii="Arial" w:eastAsia="Times New Roman" w:hAnsi="Arial" w:cs="Arial"/>
      <w:i/>
      <w:iCs/>
      <w:sz w:val="18"/>
      <w:szCs w:val="18"/>
      <w:lang w:eastAsia="ru-RU"/>
    </w:rPr>
  </w:style>
  <w:style w:type="paragraph" w:customStyle="1" w:styleId="xl308">
    <w:name w:val="xl308"/>
    <w:basedOn w:val="a"/>
    <w:rsid w:val="00230899"/>
    <w:pP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309">
    <w:name w:val="xl309"/>
    <w:basedOn w:val="a"/>
    <w:rsid w:val="00230899"/>
    <w:pPr>
      <w:spacing w:before="100" w:beforeAutospacing="1" w:after="100" w:afterAutospacing="1" w:line="240" w:lineRule="auto"/>
    </w:pPr>
    <w:rPr>
      <w:rFonts w:ascii="Arial" w:eastAsia="Times New Roman" w:hAnsi="Arial" w:cs="Arial"/>
      <w:sz w:val="18"/>
      <w:szCs w:val="18"/>
      <w:lang w:eastAsia="ru-RU"/>
    </w:rPr>
  </w:style>
  <w:style w:type="paragraph" w:customStyle="1" w:styleId="xl310">
    <w:name w:val="xl310"/>
    <w:basedOn w:val="a"/>
    <w:rsid w:val="00230899"/>
    <w:pP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11">
    <w:name w:val="xl311"/>
    <w:basedOn w:val="a"/>
    <w:rsid w:val="00C3165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ru-RU"/>
    </w:rPr>
  </w:style>
  <w:style w:type="paragraph" w:customStyle="1" w:styleId="xl312">
    <w:name w:val="xl312"/>
    <w:basedOn w:val="a"/>
    <w:rsid w:val="00C3165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sz w:val="18"/>
      <w:szCs w:val="18"/>
      <w:lang w:eastAsia="ru-RU"/>
    </w:rPr>
  </w:style>
  <w:style w:type="paragraph" w:customStyle="1" w:styleId="xl313">
    <w:name w:val="xl313"/>
    <w:basedOn w:val="a"/>
    <w:rsid w:val="00C3165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sz w:val="18"/>
      <w:szCs w:val="18"/>
      <w:lang w:eastAsia="ru-RU"/>
    </w:rPr>
  </w:style>
  <w:style w:type="paragraph" w:customStyle="1" w:styleId="xl314">
    <w:name w:val="xl314"/>
    <w:basedOn w:val="a"/>
    <w:rsid w:val="00C3165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color w:val="000000"/>
      <w:sz w:val="18"/>
      <w:szCs w:val="18"/>
      <w:lang w:eastAsia="ru-RU"/>
    </w:rPr>
  </w:style>
  <w:style w:type="paragraph" w:customStyle="1" w:styleId="xl315">
    <w:name w:val="xl315"/>
    <w:basedOn w:val="a"/>
    <w:rsid w:val="00C3165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316">
    <w:name w:val="xl316"/>
    <w:basedOn w:val="a"/>
    <w:rsid w:val="00C3165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317">
    <w:name w:val="xl317"/>
    <w:basedOn w:val="a"/>
    <w:rsid w:val="00C3165F"/>
    <w:pP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318">
    <w:name w:val="xl318"/>
    <w:basedOn w:val="a"/>
    <w:rsid w:val="00C3165F"/>
    <w:pPr>
      <w:spacing w:before="100" w:beforeAutospacing="1" w:after="100" w:afterAutospacing="1" w:line="240" w:lineRule="auto"/>
    </w:pPr>
    <w:rPr>
      <w:rFonts w:ascii="Arial" w:eastAsia="Times New Roman" w:hAnsi="Arial" w:cs="Arial"/>
      <w:sz w:val="18"/>
      <w:szCs w:val="18"/>
      <w:lang w:eastAsia="ru-RU"/>
    </w:rPr>
  </w:style>
  <w:style w:type="paragraph" w:customStyle="1" w:styleId="xl319">
    <w:name w:val="xl319"/>
    <w:basedOn w:val="a"/>
    <w:rsid w:val="00C3165F"/>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i/>
      <w:iCs/>
      <w:sz w:val="18"/>
      <w:szCs w:val="18"/>
      <w:lang w:eastAsia="ru-RU"/>
    </w:rPr>
  </w:style>
  <w:style w:type="paragraph" w:customStyle="1" w:styleId="xl320">
    <w:name w:val="xl320"/>
    <w:basedOn w:val="a"/>
    <w:rsid w:val="00C3165F"/>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i/>
      <w:iCs/>
      <w:sz w:val="18"/>
      <w:szCs w:val="18"/>
      <w:lang w:eastAsia="ru-RU"/>
    </w:rPr>
  </w:style>
  <w:style w:type="paragraph" w:customStyle="1" w:styleId="xl321">
    <w:name w:val="xl321"/>
    <w:basedOn w:val="a"/>
    <w:rsid w:val="00C3165F"/>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i/>
      <w:iCs/>
      <w:sz w:val="18"/>
      <w:szCs w:val="18"/>
      <w:lang w:eastAsia="ru-RU"/>
    </w:rPr>
  </w:style>
  <w:style w:type="paragraph" w:customStyle="1" w:styleId="xl322">
    <w:name w:val="xl322"/>
    <w:basedOn w:val="a"/>
    <w:rsid w:val="00C3165F"/>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b/>
      <w:bCs/>
      <w:sz w:val="18"/>
      <w:szCs w:val="18"/>
      <w:lang w:eastAsia="ru-RU"/>
    </w:rPr>
  </w:style>
  <w:style w:type="paragraph" w:customStyle="1" w:styleId="xl323">
    <w:name w:val="xl323"/>
    <w:basedOn w:val="a"/>
    <w:rsid w:val="00C3165F"/>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b/>
      <w:bCs/>
      <w:sz w:val="18"/>
      <w:szCs w:val="18"/>
      <w:lang w:eastAsia="ru-RU"/>
    </w:rPr>
  </w:style>
  <w:style w:type="paragraph" w:customStyle="1" w:styleId="xl324">
    <w:name w:val="xl324"/>
    <w:basedOn w:val="a"/>
    <w:rsid w:val="00C3165F"/>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8"/>
      <w:szCs w:val="18"/>
      <w:lang w:eastAsia="ru-RU"/>
    </w:rPr>
  </w:style>
  <w:style w:type="numbering" w:customStyle="1" w:styleId="251">
    <w:name w:val="Нет списка25"/>
    <w:next w:val="a2"/>
    <w:uiPriority w:val="99"/>
    <w:semiHidden/>
    <w:unhideWhenUsed/>
    <w:rsid w:val="007532C8"/>
  </w:style>
  <w:style w:type="numbering" w:customStyle="1" w:styleId="261">
    <w:name w:val="Нет списка26"/>
    <w:next w:val="a2"/>
    <w:uiPriority w:val="99"/>
    <w:semiHidden/>
    <w:unhideWhenUsed/>
    <w:rsid w:val="00BE1D36"/>
  </w:style>
  <w:style w:type="table" w:customStyle="1" w:styleId="38">
    <w:name w:val="Сетка таблицы38"/>
    <w:basedOn w:val="a1"/>
    <w:next w:val="a9"/>
    <w:rsid w:val="00BE1D3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1">
    <w:name w:val="Нет списка27"/>
    <w:next w:val="a2"/>
    <w:uiPriority w:val="99"/>
    <w:semiHidden/>
    <w:unhideWhenUsed/>
    <w:rsid w:val="004740AD"/>
  </w:style>
  <w:style w:type="table" w:customStyle="1" w:styleId="39">
    <w:name w:val="Сетка таблицы39"/>
    <w:basedOn w:val="a1"/>
    <w:next w:val="a9"/>
    <w:uiPriority w:val="99"/>
    <w:rsid w:val="004740AD"/>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1">
    <w:name w:val="Нет списка28"/>
    <w:next w:val="a2"/>
    <w:uiPriority w:val="99"/>
    <w:semiHidden/>
    <w:unhideWhenUsed/>
    <w:rsid w:val="0041125C"/>
  </w:style>
  <w:style w:type="paragraph" w:customStyle="1" w:styleId="2d">
    <w:name w:val="Обычный (веб)2"/>
    <w:basedOn w:val="a"/>
    <w:uiPriority w:val="99"/>
    <w:rsid w:val="0041125C"/>
    <w:pPr>
      <w:widowControl w:val="0"/>
      <w:spacing w:before="100" w:after="100" w:line="200" w:lineRule="atLeast"/>
    </w:pPr>
    <w:rPr>
      <w:rFonts w:ascii="Times New Roman" w:eastAsia="Times New Roman" w:hAnsi="Times New Roman"/>
      <w:sz w:val="24"/>
      <w:szCs w:val="24"/>
      <w:lang w:eastAsia="ar-SA"/>
    </w:rPr>
  </w:style>
  <w:style w:type="paragraph" w:customStyle="1" w:styleId="1f2">
    <w:name w:val="Знак1 Знак Знак Знак Знак Знак Знак Знак Знак Знак Знак Знак Знак Знак Знак Знак Знак Знак"/>
    <w:basedOn w:val="a"/>
    <w:uiPriority w:val="99"/>
    <w:rsid w:val="0041125C"/>
    <w:pPr>
      <w:spacing w:after="160" w:line="240" w:lineRule="exact"/>
    </w:pPr>
    <w:rPr>
      <w:rFonts w:ascii="Verdana" w:eastAsia="Times New Roman" w:hAnsi="Verdana"/>
      <w:sz w:val="20"/>
      <w:szCs w:val="20"/>
      <w:lang w:val="en-US"/>
    </w:rPr>
  </w:style>
  <w:style w:type="paragraph" w:customStyle="1" w:styleId="6-2">
    <w:name w:val="6.Табл.-2уровень"/>
    <w:basedOn w:val="a"/>
    <w:uiPriority w:val="99"/>
    <w:rsid w:val="0041125C"/>
    <w:pPr>
      <w:keepLines/>
      <w:widowControl w:val="0"/>
      <w:suppressLineNumbers/>
      <w:spacing w:after="0" w:line="240" w:lineRule="auto"/>
      <w:ind w:left="510" w:right="57" w:hanging="170"/>
      <w:jc w:val="both"/>
    </w:pPr>
    <w:rPr>
      <w:rFonts w:ascii="Arial" w:eastAsia="Times New Roman" w:hAnsi="Arial"/>
      <w:sz w:val="20"/>
      <w:szCs w:val="20"/>
      <w:lang w:eastAsia="ru-RU"/>
    </w:rPr>
  </w:style>
  <w:style w:type="paragraph" w:customStyle="1" w:styleId="Style4">
    <w:name w:val="Style4"/>
    <w:basedOn w:val="a"/>
    <w:uiPriority w:val="99"/>
    <w:rsid w:val="0041125C"/>
    <w:pPr>
      <w:widowControl w:val="0"/>
      <w:autoSpaceDE w:val="0"/>
      <w:autoSpaceDN w:val="0"/>
      <w:adjustRightInd w:val="0"/>
      <w:spacing w:after="0" w:line="316" w:lineRule="exact"/>
      <w:jc w:val="both"/>
    </w:pPr>
    <w:rPr>
      <w:rFonts w:ascii="Arial Narrow" w:eastAsia="Times New Roman" w:hAnsi="Arial Narrow"/>
      <w:sz w:val="24"/>
      <w:szCs w:val="24"/>
      <w:lang w:eastAsia="ru-RU"/>
    </w:rPr>
  </w:style>
  <w:style w:type="character" w:customStyle="1" w:styleId="afffffff8">
    <w:name w:val="Схема документа Знак"/>
    <w:basedOn w:val="a0"/>
    <w:link w:val="afffffff9"/>
    <w:uiPriority w:val="99"/>
    <w:semiHidden/>
    <w:rsid w:val="0041125C"/>
    <w:rPr>
      <w:rFonts w:ascii="Tahoma" w:hAnsi="Tahoma" w:cs="Tahoma"/>
      <w:sz w:val="16"/>
      <w:szCs w:val="16"/>
    </w:rPr>
  </w:style>
  <w:style w:type="paragraph" w:styleId="afffffff9">
    <w:name w:val="Document Map"/>
    <w:basedOn w:val="a"/>
    <w:link w:val="afffffff8"/>
    <w:uiPriority w:val="99"/>
    <w:semiHidden/>
    <w:rsid w:val="0041125C"/>
    <w:pPr>
      <w:spacing w:after="0" w:line="240" w:lineRule="auto"/>
    </w:pPr>
    <w:rPr>
      <w:rFonts w:ascii="Tahoma" w:hAnsi="Tahoma" w:cs="Tahoma"/>
      <w:sz w:val="16"/>
      <w:szCs w:val="16"/>
      <w:lang w:eastAsia="ru-RU"/>
    </w:rPr>
  </w:style>
  <w:style w:type="character" w:customStyle="1" w:styleId="1f3">
    <w:name w:val="Схема документа Знак1"/>
    <w:basedOn w:val="a0"/>
    <w:link w:val="afffffff9"/>
    <w:uiPriority w:val="99"/>
    <w:semiHidden/>
    <w:rsid w:val="0041125C"/>
    <w:rPr>
      <w:rFonts w:ascii="Tahoma" w:hAnsi="Tahoma" w:cs="Tahoma"/>
      <w:sz w:val="16"/>
      <w:szCs w:val="16"/>
      <w:lang w:eastAsia="en-US"/>
    </w:rPr>
  </w:style>
  <w:style w:type="character" w:customStyle="1" w:styleId="afffffffa">
    <w:name w:val="Символ сноски"/>
    <w:rsid w:val="00DA2333"/>
    <w:rPr>
      <w:vertAlign w:val="superscript"/>
    </w:rPr>
  </w:style>
  <w:style w:type="numbering" w:customStyle="1" w:styleId="291">
    <w:name w:val="Нет списка29"/>
    <w:next w:val="a2"/>
    <w:uiPriority w:val="99"/>
    <w:semiHidden/>
    <w:unhideWhenUsed/>
    <w:rsid w:val="00905855"/>
  </w:style>
  <w:style w:type="table" w:customStyle="1" w:styleId="400">
    <w:name w:val="Сетка таблицы40"/>
    <w:basedOn w:val="a1"/>
    <w:next w:val="a9"/>
    <w:rsid w:val="00905855"/>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xl89">
    <w:name w:val="xl89"/>
    <w:basedOn w:val="a"/>
    <w:rsid w:val="000E56C2"/>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0">
    <w:name w:val="xl90"/>
    <w:basedOn w:val="a"/>
    <w:rsid w:val="000E56C2"/>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91">
    <w:name w:val="xl91"/>
    <w:basedOn w:val="a"/>
    <w:rsid w:val="000E56C2"/>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92">
    <w:name w:val="xl92"/>
    <w:basedOn w:val="a"/>
    <w:rsid w:val="000E56C2"/>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olor w:val="000000"/>
      <w:sz w:val="24"/>
      <w:szCs w:val="24"/>
      <w:lang w:eastAsia="ru-RU"/>
    </w:rPr>
  </w:style>
</w:styles>
</file>

<file path=word/webSettings.xml><?xml version="1.0" encoding="utf-8"?>
<w:webSettings xmlns:r="http://schemas.openxmlformats.org/officeDocument/2006/relationships" xmlns:w="http://schemas.openxmlformats.org/wordprocessingml/2006/main">
  <w:divs>
    <w:div w:id="49546728">
      <w:bodyDiv w:val="1"/>
      <w:marLeft w:val="0"/>
      <w:marRight w:val="0"/>
      <w:marTop w:val="0"/>
      <w:marBottom w:val="0"/>
      <w:divBdr>
        <w:top w:val="none" w:sz="0" w:space="0" w:color="auto"/>
        <w:left w:val="none" w:sz="0" w:space="0" w:color="auto"/>
        <w:bottom w:val="none" w:sz="0" w:space="0" w:color="auto"/>
        <w:right w:val="none" w:sz="0" w:space="0" w:color="auto"/>
      </w:divBdr>
    </w:div>
    <w:div w:id="117604150">
      <w:bodyDiv w:val="1"/>
      <w:marLeft w:val="0"/>
      <w:marRight w:val="0"/>
      <w:marTop w:val="0"/>
      <w:marBottom w:val="0"/>
      <w:divBdr>
        <w:top w:val="none" w:sz="0" w:space="0" w:color="auto"/>
        <w:left w:val="none" w:sz="0" w:space="0" w:color="auto"/>
        <w:bottom w:val="none" w:sz="0" w:space="0" w:color="auto"/>
        <w:right w:val="none" w:sz="0" w:space="0" w:color="auto"/>
      </w:divBdr>
    </w:div>
    <w:div w:id="125316074">
      <w:bodyDiv w:val="1"/>
      <w:marLeft w:val="0"/>
      <w:marRight w:val="0"/>
      <w:marTop w:val="0"/>
      <w:marBottom w:val="0"/>
      <w:divBdr>
        <w:top w:val="none" w:sz="0" w:space="0" w:color="auto"/>
        <w:left w:val="none" w:sz="0" w:space="0" w:color="auto"/>
        <w:bottom w:val="none" w:sz="0" w:space="0" w:color="auto"/>
        <w:right w:val="none" w:sz="0" w:space="0" w:color="auto"/>
      </w:divBdr>
    </w:div>
    <w:div w:id="182020031">
      <w:bodyDiv w:val="1"/>
      <w:marLeft w:val="0"/>
      <w:marRight w:val="0"/>
      <w:marTop w:val="0"/>
      <w:marBottom w:val="0"/>
      <w:divBdr>
        <w:top w:val="none" w:sz="0" w:space="0" w:color="auto"/>
        <w:left w:val="none" w:sz="0" w:space="0" w:color="auto"/>
        <w:bottom w:val="none" w:sz="0" w:space="0" w:color="auto"/>
        <w:right w:val="none" w:sz="0" w:space="0" w:color="auto"/>
      </w:divBdr>
    </w:div>
    <w:div w:id="183055540">
      <w:bodyDiv w:val="1"/>
      <w:marLeft w:val="0"/>
      <w:marRight w:val="0"/>
      <w:marTop w:val="0"/>
      <w:marBottom w:val="0"/>
      <w:divBdr>
        <w:top w:val="none" w:sz="0" w:space="0" w:color="auto"/>
        <w:left w:val="none" w:sz="0" w:space="0" w:color="auto"/>
        <w:bottom w:val="none" w:sz="0" w:space="0" w:color="auto"/>
        <w:right w:val="none" w:sz="0" w:space="0" w:color="auto"/>
      </w:divBdr>
    </w:div>
    <w:div w:id="189799063">
      <w:bodyDiv w:val="1"/>
      <w:marLeft w:val="0"/>
      <w:marRight w:val="0"/>
      <w:marTop w:val="0"/>
      <w:marBottom w:val="0"/>
      <w:divBdr>
        <w:top w:val="none" w:sz="0" w:space="0" w:color="auto"/>
        <w:left w:val="none" w:sz="0" w:space="0" w:color="auto"/>
        <w:bottom w:val="none" w:sz="0" w:space="0" w:color="auto"/>
        <w:right w:val="none" w:sz="0" w:space="0" w:color="auto"/>
      </w:divBdr>
    </w:div>
    <w:div w:id="193806437">
      <w:bodyDiv w:val="1"/>
      <w:marLeft w:val="0"/>
      <w:marRight w:val="0"/>
      <w:marTop w:val="0"/>
      <w:marBottom w:val="0"/>
      <w:divBdr>
        <w:top w:val="none" w:sz="0" w:space="0" w:color="auto"/>
        <w:left w:val="none" w:sz="0" w:space="0" w:color="auto"/>
        <w:bottom w:val="none" w:sz="0" w:space="0" w:color="auto"/>
        <w:right w:val="none" w:sz="0" w:space="0" w:color="auto"/>
      </w:divBdr>
    </w:div>
    <w:div w:id="219245204">
      <w:bodyDiv w:val="1"/>
      <w:marLeft w:val="0"/>
      <w:marRight w:val="0"/>
      <w:marTop w:val="0"/>
      <w:marBottom w:val="0"/>
      <w:divBdr>
        <w:top w:val="none" w:sz="0" w:space="0" w:color="auto"/>
        <w:left w:val="none" w:sz="0" w:space="0" w:color="auto"/>
        <w:bottom w:val="none" w:sz="0" w:space="0" w:color="auto"/>
        <w:right w:val="none" w:sz="0" w:space="0" w:color="auto"/>
      </w:divBdr>
    </w:div>
    <w:div w:id="394938228">
      <w:bodyDiv w:val="1"/>
      <w:marLeft w:val="0"/>
      <w:marRight w:val="0"/>
      <w:marTop w:val="0"/>
      <w:marBottom w:val="0"/>
      <w:divBdr>
        <w:top w:val="none" w:sz="0" w:space="0" w:color="auto"/>
        <w:left w:val="none" w:sz="0" w:space="0" w:color="auto"/>
        <w:bottom w:val="none" w:sz="0" w:space="0" w:color="auto"/>
        <w:right w:val="none" w:sz="0" w:space="0" w:color="auto"/>
      </w:divBdr>
    </w:div>
    <w:div w:id="429548991">
      <w:bodyDiv w:val="1"/>
      <w:marLeft w:val="0"/>
      <w:marRight w:val="0"/>
      <w:marTop w:val="0"/>
      <w:marBottom w:val="0"/>
      <w:divBdr>
        <w:top w:val="none" w:sz="0" w:space="0" w:color="auto"/>
        <w:left w:val="none" w:sz="0" w:space="0" w:color="auto"/>
        <w:bottom w:val="none" w:sz="0" w:space="0" w:color="auto"/>
        <w:right w:val="none" w:sz="0" w:space="0" w:color="auto"/>
      </w:divBdr>
    </w:div>
    <w:div w:id="446855131">
      <w:bodyDiv w:val="1"/>
      <w:marLeft w:val="0"/>
      <w:marRight w:val="0"/>
      <w:marTop w:val="0"/>
      <w:marBottom w:val="0"/>
      <w:divBdr>
        <w:top w:val="none" w:sz="0" w:space="0" w:color="auto"/>
        <w:left w:val="none" w:sz="0" w:space="0" w:color="auto"/>
        <w:bottom w:val="none" w:sz="0" w:space="0" w:color="auto"/>
        <w:right w:val="none" w:sz="0" w:space="0" w:color="auto"/>
      </w:divBdr>
    </w:div>
    <w:div w:id="478376774">
      <w:bodyDiv w:val="1"/>
      <w:marLeft w:val="0"/>
      <w:marRight w:val="0"/>
      <w:marTop w:val="0"/>
      <w:marBottom w:val="0"/>
      <w:divBdr>
        <w:top w:val="none" w:sz="0" w:space="0" w:color="auto"/>
        <w:left w:val="none" w:sz="0" w:space="0" w:color="auto"/>
        <w:bottom w:val="none" w:sz="0" w:space="0" w:color="auto"/>
        <w:right w:val="none" w:sz="0" w:space="0" w:color="auto"/>
      </w:divBdr>
    </w:div>
    <w:div w:id="519397989">
      <w:bodyDiv w:val="1"/>
      <w:marLeft w:val="0"/>
      <w:marRight w:val="0"/>
      <w:marTop w:val="0"/>
      <w:marBottom w:val="0"/>
      <w:divBdr>
        <w:top w:val="none" w:sz="0" w:space="0" w:color="auto"/>
        <w:left w:val="none" w:sz="0" w:space="0" w:color="auto"/>
        <w:bottom w:val="none" w:sz="0" w:space="0" w:color="auto"/>
        <w:right w:val="none" w:sz="0" w:space="0" w:color="auto"/>
      </w:divBdr>
    </w:div>
    <w:div w:id="558563439">
      <w:bodyDiv w:val="1"/>
      <w:marLeft w:val="0"/>
      <w:marRight w:val="0"/>
      <w:marTop w:val="0"/>
      <w:marBottom w:val="0"/>
      <w:divBdr>
        <w:top w:val="none" w:sz="0" w:space="0" w:color="auto"/>
        <w:left w:val="none" w:sz="0" w:space="0" w:color="auto"/>
        <w:bottom w:val="none" w:sz="0" w:space="0" w:color="auto"/>
        <w:right w:val="none" w:sz="0" w:space="0" w:color="auto"/>
      </w:divBdr>
    </w:div>
    <w:div w:id="567886676">
      <w:bodyDiv w:val="1"/>
      <w:marLeft w:val="0"/>
      <w:marRight w:val="0"/>
      <w:marTop w:val="0"/>
      <w:marBottom w:val="0"/>
      <w:divBdr>
        <w:top w:val="none" w:sz="0" w:space="0" w:color="auto"/>
        <w:left w:val="none" w:sz="0" w:space="0" w:color="auto"/>
        <w:bottom w:val="none" w:sz="0" w:space="0" w:color="auto"/>
        <w:right w:val="none" w:sz="0" w:space="0" w:color="auto"/>
      </w:divBdr>
    </w:div>
    <w:div w:id="601299178">
      <w:bodyDiv w:val="1"/>
      <w:marLeft w:val="0"/>
      <w:marRight w:val="0"/>
      <w:marTop w:val="0"/>
      <w:marBottom w:val="0"/>
      <w:divBdr>
        <w:top w:val="none" w:sz="0" w:space="0" w:color="auto"/>
        <w:left w:val="none" w:sz="0" w:space="0" w:color="auto"/>
        <w:bottom w:val="none" w:sz="0" w:space="0" w:color="auto"/>
        <w:right w:val="none" w:sz="0" w:space="0" w:color="auto"/>
      </w:divBdr>
    </w:div>
    <w:div w:id="626276243">
      <w:bodyDiv w:val="1"/>
      <w:marLeft w:val="0"/>
      <w:marRight w:val="0"/>
      <w:marTop w:val="0"/>
      <w:marBottom w:val="0"/>
      <w:divBdr>
        <w:top w:val="none" w:sz="0" w:space="0" w:color="auto"/>
        <w:left w:val="none" w:sz="0" w:space="0" w:color="auto"/>
        <w:bottom w:val="none" w:sz="0" w:space="0" w:color="auto"/>
        <w:right w:val="none" w:sz="0" w:space="0" w:color="auto"/>
      </w:divBdr>
    </w:div>
    <w:div w:id="638846479">
      <w:bodyDiv w:val="1"/>
      <w:marLeft w:val="0"/>
      <w:marRight w:val="0"/>
      <w:marTop w:val="0"/>
      <w:marBottom w:val="0"/>
      <w:divBdr>
        <w:top w:val="none" w:sz="0" w:space="0" w:color="auto"/>
        <w:left w:val="none" w:sz="0" w:space="0" w:color="auto"/>
        <w:bottom w:val="none" w:sz="0" w:space="0" w:color="auto"/>
        <w:right w:val="none" w:sz="0" w:space="0" w:color="auto"/>
      </w:divBdr>
    </w:div>
    <w:div w:id="675617918">
      <w:bodyDiv w:val="1"/>
      <w:marLeft w:val="0"/>
      <w:marRight w:val="0"/>
      <w:marTop w:val="0"/>
      <w:marBottom w:val="0"/>
      <w:divBdr>
        <w:top w:val="none" w:sz="0" w:space="0" w:color="auto"/>
        <w:left w:val="none" w:sz="0" w:space="0" w:color="auto"/>
        <w:bottom w:val="none" w:sz="0" w:space="0" w:color="auto"/>
        <w:right w:val="none" w:sz="0" w:space="0" w:color="auto"/>
      </w:divBdr>
    </w:div>
    <w:div w:id="722829029">
      <w:bodyDiv w:val="1"/>
      <w:marLeft w:val="0"/>
      <w:marRight w:val="0"/>
      <w:marTop w:val="0"/>
      <w:marBottom w:val="0"/>
      <w:divBdr>
        <w:top w:val="none" w:sz="0" w:space="0" w:color="auto"/>
        <w:left w:val="none" w:sz="0" w:space="0" w:color="auto"/>
        <w:bottom w:val="none" w:sz="0" w:space="0" w:color="auto"/>
        <w:right w:val="none" w:sz="0" w:space="0" w:color="auto"/>
      </w:divBdr>
    </w:div>
    <w:div w:id="730272446">
      <w:bodyDiv w:val="1"/>
      <w:marLeft w:val="0"/>
      <w:marRight w:val="0"/>
      <w:marTop w:val="0"/>
      <w:marBottom w:val="0"/>
      <w:divBdr>
        <w:top w:val="none" w:sz="0" w:space="0" w:color="auto"/>
        <w:left w:val="none" w:sz="0" w:space="0" w:color="auto"/>
        <w:bottom w:val="none" w:sz="0" w:space="0" w:color="auto"/>
        <w:right w:val="none" w:sz="0" w:space="0" w:color="auto"/>
      </w:divBdr>
    </w:div>
    <w:div w:id="764425341">
      <w:bodyDiv w:val="1"/>
      <w:marLeft w:val="0"/>
      <w:marRight w:val="0"/>
      <w:marTop w:val="0"/>
      <w:marBottom w:val="0"/>
      <w:divBdr>
        <w:top w:val="none" w:sz="0" w:space="0" w:color="auto"/>
        <w:left w:val="none" w:sz="0" w:space="0" w:color="auto"/>
        <w:bottom w:val="none" w:sz="0" w:space="0" w:color="auto"/>
        <w:right w:val="none" w:sz="0" w:space="0" w:color="auto"/>
      </w:divBdr>
    </w:div>
    <w:div w:id="794296739">
      <w:bodyDiv w:val="1"/>
      <w:marLeft w:val="0"/>
      <w:marRight w:val="0"/>
      <w:marTop w:val="0"/>
      <w:marBottom w:val="0"/>
      <w:divBdr>
        <w:top w:val="none" w:sz="0" w:space="0" w:color="auto"/>
        <w:left w:val="none" w:sz="0" w:space="0" w:color="auto"/>
        <w:bottom w:val="none" w:sz="0" w:space="0" w:color="auto"/>
        <w:right w:val="none" w:sz="0" w:space="0" w:color="auto"/>
      </w:divBdr>
    </w:div>
    <w:div w:id="896237531">
      <w:bodyDiv w:val="1"/>
      <w:marLeft w:val="0"/>
      <w:marRight w:val="0"/>
      <w:marTop w:val="0"/>
      <w:marBottom w:val="0"/>
      <w:divBdr>
        <w:top w:val="none" w:sz="0" w:space="0" w:color="auto"/>
        <w:left w:val="none" w:sz="0" w:space="0" w:color="auto"/>
        <w:bottom w:val="none" w:sz="0" w:space="0" w:color="auto"/>
        <w:right w:val="none" w:sz="0" w:space="0" w:color="auto"/>
      </w:divBdr>
    </w:div>
    <w:div w:id="1110781180">
      <w:bodyDiv w:val="1"/>
      <w:marLeft w:val="0"/>
      <w:marRight w:val="0"/>
      <w:marTop w:val="0"/>
      <w:marBottom w:val="0"/>
      <w:divBdr>
        <w:top w:val="none" w:sz="0" w:space="0" w:color="auto"/>
        <w:left w:val="none" w:sz="0" w:space="0" w:color="auto"/>
        <w:bottom w:val="none" w:sz="0" w:space="0" w:color="auto"/>
        <w:right w:val="none" w:sz="0" w:space="0" w:color="auto"/>
      </w:divBdr>
    </w:div>
    <w:div w:id="1139884023">
      <w:bodyDiv w:val="1"/>
      <w:marLeft w:val="0"/>
      <w:marRight w:val="0"/>
      <w:marTop w:val="0"/>
      <w:marBottom w:val="0"/>
      <w:divBdr>
        <w:top w:val="none" w:sz="0" w:space="0" w:color="auto"/>
        <w:left w:val="none" w:sz="0" w:space="0" w:color="auto"/>
        <w:bottom w:val="none" w:sz="0" w:space="0" w:color="auto"/>
        <w:right w:val="none" w:sz="0" w:space="0" w:color="auto"/>
      </w:divBdr>
    </w:div>
    <w:div w:id="1178928658">
      <w:bodyDiv w:val="1"/>
      <w:marLeft w:val="0"/>
      <w:marRight w:val="0"/>
      <w:marTop w:val="0"/>
      <w:marBottom w:val="0"/>
      <w:divBdr>
        <w:top w:val="none" w:sz="0" w:space="0" w:color="auto"/>
        <w:left w:val="none" w:sz="0" w:space="0" w:color="auto"/>
        <w:bottom w:val="none" w:sz="0" w:space="0" w:color="auto"/>
        <w:right w:val="none" w:sz="0" w:space="0" w:color="auto"/>
      </w:divBdr>
    </w:div>
    <w:div w:id="1224294190">
      <w:bodyDiv w:val="1"/>
      <w:marLeft w:val="0"/>
      <w:marRight w:val="0"/>
      <w:marTop w:val="0"/>
      <w:marBottom w:val="0"/>
      <w:divBdr>
        <w:top w:val="none" w:sz="0" w:space="0" w:color="auto"/>
        <w:left w:val="none" w:sz="0" w:space="0" w:color="auto"/>
        <w:bottom w:val="none" w:sz="0" w:space="0" w:color="auto"/>
        <w:right w:val="none" w:sz="0" w:space="0" w:color="auto"/>
      </w:divBdr>
    </w:div>
    <w:div w:id="1225290525">
      <w:bodyDiv w:val="1"/>
      <w:marLeft w:val="0"/>
      <w:marRight w:val="0"/>
      <w:marTop w:val="0"/>
      <w:marBottom w:val="0"/>
      <w:divBdr>
        <w:top w:val="none" w:sz="0" w:space="0" w:color="auto"/>
        <w:left w:val="none" w:sz="0" w:space="0" w:color="auto"/>
        <w:bottom w:val="none" w:sz="0" w:space="0" w:color="auto"/>
        <w:right w:val="none" w:sz="0" w:space="0" w:color="auto"/>
      </w:divBdr>
    </w:div>
    <w:div w:id="1229418006">
      <w:bodyDiv w:val="1"/>
      <w:marLeft w:val="0"/>
      <w:marRight w:val="0"/>
      <w:marTop w:val="0"/>
      <w:marBottom w:val="0"/>
      <w:divBdr>
        <w:top w:val="none" w:sz="0" w:space="0" w:color="auto"/>
        <w:left w:val="none" w:sz="0" w:space="0" w:color="auto"/>
        <w:bottom w:val="none" w:sz="0" w:space="0" w:color="auto"/>
        <w:right w:val="none" w:sz="0" w:space="0" w:color="auto"/>
      </w:divBdr>
    </w:div>
    <w:div w:id="1262761003">
      <w:bodyDiv w:val="1"/>
      <w:marLeft w:val="0"/>
      <w:marRight w:val="0"/>
      <w:marTop w:val="0"/>
      <w:marBottom w:val="0"/>
      <w:divBdr>
        <w:top w:val="none" w:sz="0" w:space="0" w:color="auto"/>
        <w:left w:val="none" w:sz="0" w:space="0" w:color="auto"/>
        <w:bottom w:val="none" w:sz="0" w:space="0" w:color="auto"/>
        <w:right w:val="none" w:sz="0" w:space="0" w:color="auto"/>
      </w:divBdr>
    </w:div>
    <w:div w:id="1289818550">
      <w:bodyDiv w:val="1"/>
      <w:marLeft w:val="0"/>
      <w:marRight w:val="0"/>
      <w:marTop w:val="0"/>
      <w:marBottom w:val="0"/>
      <w:divBdr>
        <w:top w:val="none" w:sz="0" w:space="0" w:color="auto"/>
        <w:left w:val="none" w:sz="0" w:space="0" w:color="auto"/>
        <w:bottom w:val="none" w:sz="0" w:space="0" w:color="auto"/>
        <w:right w:val="none" w:sz="0" w:space="0" w:color="auto"/>
      </w:divBdr>
    </w:div>
    <w:div w:id="1348823008">
      <w:bodyDiv w:val="1"/>
      <w:marLeft w:val="0"/>
      <w:marRight w:val="0"/>
      <w:marTop w:val="0"/>
      <w:marBottom w:val="0"/>
      <w:divBdr>
        <w:top w:val="none" w:sz="0" w:space="0" w:color="auto"/>
        <w:left w:val="none" w:sz="0" w:space="0" w:color="auto"/>
        <w:bottom w:val="none" w:sz="0" w:space="0" w:color="auto"/>
        <w:right w:val="none" w:sz="0" w:space="0" w:color="auto"/>
      </w:divBdr>
    </w:div>
    <w:div w:id="1411999934">
      <w:bodyDiv w:val="1"/>
      <w:marLeft w:val="0"/>
      <w:marRight w:val="0"/>
      <w:marTop w:val="0"/>
      <w:marBottom w:val="0"/>
      <w:divBdr>
        <w:top w:val="none" w:sz="0" w:space="0" w:color="auto"/>
        <w:left w:val="none" w:sz="0" w:space="0" w:color="auto"/>
        <w:bottom w:val="none" w:sz="0" w:space="0" w:color="auto"/>
        <w:right w:val="none" w:sz="0" w:space="0" w:color="auto"/>
      </w:divBdr>
    </w:div>
    <w:div w:id="1422945563">
      <w:bodyDiv w:val="1"/>
      <w:marLeft w:val="0"/>
      <w:marRight w:val="0"/>
      <w:marTop w:val="0"/>
      <w:marBottom w:val="0"/>
      <w:divBdr>
        <w:top w:val="none" w:sz="0" w:space="0" w:color="auto"/>
        <w:left w:val="none" w:sz="0" w:space="0" w:color="auto"/>
        <w:bottom w:val="none" w:sz="0" w:space="0" w:color="auto"/>
        <w:right w:val="none" w:sz="0" w:space="0" w:color="auto"/>
      </w:divBdr>
    </w:div>
    <w:div w:id="1440181259">
      <w:bodyDiv w:val="1"/>
      <w:marLeft w:val="0"/>
      <w:marRight w:val="0"/>
      <w:marTop w:val="0"/>
      <w:marBottom w:val="0"/>
      <w:divBdr>
        <w:top w:val="none" w:sz="0" w:space="0" w:color="auto"/>
        <w:left w:val="none" w:sz="0" w:space="0" w:color="auto"/>
        <w:bottom w:val="none" w:sz="0" w:space="0" w:color="auto"/>
        <w:right w:val="none" w:sz="0" w:space="0" w:color="auto"/>
      </w:divBdr>
    </w:div>
    <w:div w:id="1486125438">
      <w:bodyDiv w:val="1"/>
      <w:marLeft w:val="0"/>
      <w:marRight w:val="0"/>
      <w:marTop w:val="0"/>
      <w:marBottom w:val="0"/>
      <w:divBdr>
        <w:top w:val="none" w:sz="0" w:space="0" w:color="auto"/>
        <w:left w:val="none" w:sz="0" w:space="0" w:color="auto"/>
        <w:bottom w:val="none" w:sz="0" w:space="0" w:color="auto"/>
        <w:right w:val="none" w:sz="0" w:space="0" w:color="auto"/>
      </w:divBdr>
    </w:div>
    <w:div w:id="1597515283">
      <w:bodyDiv w:val="1"/>
      <w:marLeft w:val="0"/>
      <w:marRight w:val="0"/>
      <w:marTop w:val="0"/>
      <w:marBottom w:val="0"/>
      <w:divBdr>
        <w:top w:val="none" w:sz="0" w:space="0" w:color="auto"/>
        <w:left w:val="none" w:sz="0" w:space="0" w:color="auto"/>
        <w:bottom w:val="none" w:sz="0" w:space="0" w:color="auto"/>
        <w:right w:val="none" w:sz="0" w:space="0" w:color="auto"/>
      </w:divBdr>
    </w:div>
    <w:div w:id="1641693878">
      <w:bodyDiv w:val="1"/>
      <w:marLeft w:val="0"/>
      <w:marRight w:val="0"/>
      <w:marTop w:val="0"/>
      <w:marBottom w:val="0"/>
      <w:divBdr>
        <w:top w:val="none" w:sz="0" w:space="0" w:color="auto"/>
        <w:left w:val="none" w:sz="0" w:space="0" w:color="auto"/>
        <w:bottom w:val="none" w:sz="0" w:space="0" w:color="auto"/>
        <w:right w:val="none" w:sz="0" w:space="0" w:color="auto"/>
      </w:divBdr>
    </w:div>
    <w:div w:id="1673751041">
      <w:bodyDiv w:val="1"/>
      <w:marLeft w:val="0"/>
      <w:marRight w:val="0"/>
      <w:marTop w:val="0"/>
      <w:marBottom w:val="0"/>
      <w:divBdr>
        <w:top w:val="none" w:sz="0" w:space="0" w:color="auto"/>
        <w:left w:val="none" w:sz="0" w:space="0" w:color="auto"/>
        <w:bottom w:val="none" w:sz="0" w:space="0" w:color="auto"/>
        <w:right w:val="none" w:sz="0" w:space="0" w:color="auto"/>
      </w:divBdr>
    </w:div>
    <w:div w:id="1740441093">
      <w:bodyDiv w:val="1"/>
      <w:marLeft w:val="0"/>
      <w:marRight w:val="0"/>
      <w:marTop w:val="0"/>
      <w:marBottom w:val="0"/>
      <w:divBdr>
        <w:top w:val="none" w:sz="0" w:space="0" w:color="auto"/>
        <w:left w:val="none" w:sz="0" w:space="0" w:color="auto"/>
        <w:bottom w:val="none" w:sz="0" w:space="0" w:color="auto"/>
        <w:right w:val="none" w:sz="0" w:space="0" w:color="auto"/>
      </w:divBdr>
    </w:div>
    <w:div w:id="1754928792">
      <w:bodyDiv w:val="1"/>
      <w:marLeft w:val="0"/>
      <w:marRight w:val="0"/>
      <w:marTop w:val="0"/>
      <w:marBottom w:val="0"/>
      <w:divBdr>
        <w:top w:val="none" w:sz="0" w:space="0" w:color="auto"/>
        <w:left w:val="none" w:sz="0" w:space="0" w:color="auto"/>
        <w:bottom w:val="none" w:sz="0" w:space="0" w:color="auto"/>
        <w:right w:val="none" w:sz="0" w:space="0" w:color="auto"/>
      </w:divBdr>
    </w:div>
    <w:div w:id="1852521337">
      <w:bodyDiv w:val="1"/>
      <w:marLeft w:val="0"/>
      <w:marRight w:val="0"/>
      <w:marTop w:val="0"/>
      <w:marBottom w:val="0"/>
      <w:divBdr>
        <w:top w:val="none" w:sz="0" w:space="0" w:color="auto"/>
        <w:left w:val="none" w:sz="0" w:space="0" w:color="auto"/>
        <w:bottom w:val="none" w:sz="0" w:space="0" w:color="auto"/>
        <w:right w:val="none" w:sz="0" w:space="0" w:color="auto"/>
      </w:divBdr>
    </w:div>
    <w:div w:id="1919822053">
      <w:bodyDiv w:val="1"/>
      <w:marLeft w:val="0"/>
      <w:marRight w:val="0"/>
      <w:marTop w:val="0"/>
      <w:marBottom w:val="0"/>
      <w:divBdr>
        <w:top w:val="none" w:sz="0" w:space="0" w:color="auto"/>
        <w:left w:val="none" w:sz="0" w:space="0" w:color="auto"/>
        <w:bottom w:val="none" w:sz="0" w:space="0" w:color="auto"/>
        <w:right w:val="none" w:sz="0" w:space="0" w:color="auto"/>
      </w:divBdr>
    </w:div>
    <w:div w:id="1970620523">
      <w:bodyDiv w:val="1"/>
      <w:marLeft w:val="0"/>
      <w:marRight w:val="0"/>
      <w:marTop w:val="0"/>
      <w:marBottom w:val="0"/>
      <w:divBdr>
        <w:top w:val="none" w:sz="0" w:space="0" w:color="auto"/>
        <w:left w:val="none" w:sz="0" w:space="0" w:color="auto"/>
        <w:bottom w:val="none" w:sz="0" w:space="0" w:color="auto"/>
        <w:right w:val="none" w:sz="0" w:space="0" w:color="auto"/>
      </w:divBdr>
    </w:div>
    <w:div w:id="2008554525">
      <w:bodyDiv w:val="1"/>
      <w:marLeft w:val="0"/>
      <w:marRight w:val="0"/>
      <w:marTop w:val="0"/>
      <w:marBottom w:val="0"/>
      <w:divBdr>
        <w:top w:val="none" w:sz="0" w:space="0" w:color="auto"/>
        <w:left w:val="none" w:sz="0" w:space="0" w:color="auto"/>
        <w:bottom w:val="none" w:sz="0" w:space="0" w:color="auto"/>
        <w:right w:val="none" w:sz="0" w:space="0" w:color="auto"/>
      </w:divBdr>
    </w:div>
    <w:div w:id="2020741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hyperlink" Target="consultantplus://offline/ref=6380D849C2210D2EF96FC6242DE77C68E317E30C0D2C57355004F10F6734128A0EF7852140287718DA9AE0J6PCK" TargetMode="External"/><Relationship Id="rId26" Type="http://schemas.openxmlformats.org/officeDocument/2006/relationships/hyperlink" Target="consultantplus://offline/ref=6380D849C2210D2EF96FC6242DE77C68E317E30C0D2C57355004F10F6734128A0EF7852140287718DB93E6J6PEK" TargetMode="External"/><Relationship Id="rId39" Type="http://schemas.openxmlformats.org/officeDocument/2006/relationships/hyperlink" Target="file:///C:\Users\&#1040;&#1083;&#1105;&#1085;&#1072;\Desktop\&#1051;&#1080;&#1089;&#1090;%20Microsoft%20Office%20Excel.xlsx" TargetMode="External"/><Relationship Id="rId3" Type="http://schemas.openxmlformats.org/officeDocument/2006/relationships/styles" Target="styles.xml"/><Relationship Id="rId21" Type="http://schemas.openxmlformats.org/officeDocument/2006/relationships/image" Target="media/image7.jpeg"/><Relationship Id="rId34" Type="http://schemas.openxmlformats.org/officeDocument/2006/relationships/hyperlink" Target="file:///C:\Users\&#1040;&#1083;&#1105;&#1085;&#1072;\Desktop\&#1051;&#1080;&#1089;&#1090;%20Microsoft%20Office%20Excel.xlsx" TargetMode="External"/><Relationship Id="rId42" Type="http://schemas.openxmlformats.org/officeDocument/2006/relationships/hyperlink" Target="file:///C:\Users\&#1040;&#1083;&#1105;&#1085;&#1072;\Desktop\&#1051;&#1080;&#1089;&#1090;%20Microsoft%20Office%20Excel.xlsx" TargetMode="Externa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consultantplus://offline/ref=6380D849C2210D2EF96FC6242DE77C68E317E30C0D2C57355004F10F6734128A0EF7852140287718DB93E6J6PEK" TargetMode="External"/><Relationship Id="rId25" Type="http://schemas.openxmlformats.org/officeDocument/2006/relationships/image" Target="media/image8.jpeg"/><Relationship Id="rId33" Type="http://schemas.openxmlformats.org/officeDocument/2006/relationships/hyperlink" Target="file:///C:\Users\&#1040;&#1083;&#1105;&#1085;&#1072;\Desktop\&#1051;&#1080;&#1089;&#1090;%20Microsoft%20Office%20Excel.xlsx" TargetMode="External"/><Relationship Id="rId38" Type="http://schemas.openxmlformats.org/officeDocument/2006/relationships/hyperlink" Target="file:///C:\Users\&#1040;&#1083;&#1105;&#1085;&#1072;\Desktop\&#1051;&#1080;&#1089;&#1090;%20Microsoft%20Office%20Excel.xlsx" TargetMode="External"/><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hyperlink" Target="consultantplus://offline/ref=6380D849C2210D2EF96FC6242DE77C68E317E30C0D2C57355004F10F6734128A0EF7852140287718DA9AE0J6PCK" TargetMode="External"/><Relationship Id="rId29" Type="http://schemas.openxmlformats.org/officeDocument/2006/relationships/image" Target="media/image9.jpeg"/><Relationship Id="rId41" Type="http://schemas.openxmlformats.org/officeDocument/2006/relationships/hyperlink" Target="file:///C:\Users\&#1040;&#1083;&#1105;&#1085;&#1072;\Desktop\&#1051;&#1080;&#1089;&#1090;%20Microsoft%20Office%20Excel.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hyperlink" Target="file:///D:\&#1055;&#1088;&#1086;&#1075;&#1088;&#1072;&#1084;&#1084;&#1072;%20&#1088;&#1072;&#1079;&#1074;&#1080;&#1090;&#1080;&#1103;%20&#1085;&#1072;%202013-2020%20&#1075;&#1086;&#1076;&#1099;\&#1055;&#1088;&#1086;&#1075;&#1088;&#1072;&#1084;&#1084;&#1072;%20&#1085;&#1072;%202015-2020%20&#1075;&#1086;&#1076;&#1099;\&#1048;&#1079;&#1084;&#1077;&#1085;&#1077;&#1085;&#1080;&#1103;%20&#1074;%20&#1087;&#1088;&#1086;&#1075;&#1088;&#1072;&#1084;&#1084;&#1091;%202015%20&#1075;\&#1085;&#1086;&#1103;&#1073;&#1088;&#1100;%202015\1005%20&#1055;&#1088;&#1086;&#1075;&#1088;&#1072;&#1084;&#1084;&#1072;%20&#1056;&#1072;&#1079;&#1074;&#1080;&#1090;&#1080;&#1077;%20&#1086;&#1073;&#1088;&#1072;&#1079;&#1086;&#1074;&#1072;&#1085;&#1080;&#1103;%20.doc" TargetMode="External"/><Relationship Id="rId32" Type="http://schemas.openxmlformats.org/officeDocument/2006/relationships/hyperlink" Target="consultantplus://offline/ref=6380D849C2210D2EF96FC6242DE77C68E317E30C0D2C57355004F10F6734128A0EF7852140287718DA9AE0J6PCK" TargetMode="External"/><Relationship Id="rId37" Type="http://schemas.openxmlformats.org/officeDocument/2006/relationships/hyperlink" Target="file:///C:\Users\&#1040;&#1083;&#1105;&#1085;&#1072;\Desktop\&#1051;&#1080;&#1089;&#1090;%20Microsoft%20Office%20Excel.xlsx" TargetMode="External"/><Relationship Id="rId40" Type="http://schemas.openxmlformats.org/officeDocument/2006/relationships/hyperlink" Target="consultantplus://offline/ref=E22D0FC0A9BA0636FA11DFCE4E2536860F7DCAA5282BFF4E3774BC8B2F10F2910D3AcBT6H" TargetMode="External"/><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hyperlink" Target="file:///D:\&#1055;&#1088;&#1086;&#1075;&#1088;&#1072;&#1084;&#1084;&#1072;%20&#1088;&#1072;&#1079;&#1074;&#1080;&#1090;&#1080;&#1103;%20&#1085;&#1072;%202013-2020%20&#1075;&#1086;&#1076;&#1099;\&#1055;&#1088;&#1086;&#1075;&#1088;&#1072;&#1084;&#1084;&#1072;%20&#1085;&#1072;%202015-2020%20&#1075;&#1086;&#1076;&#1099;\&#1048;&#1079;&#1084;&#1077;&#1085;&#1077;&#1085;&#1080;&#1103;%20&#1074;%20&#1087;&#1088;&#1086;&#1075;&#1088;&#1072;&#1084;&#1084;&#1091;%202015%20&#1075;\&#1085;&#1086;&#1103;&#1073;&#1088;&#1100;%202015\1005%20&#1055;&#1088;&#1086;&#1075;&#1088;&#1072;&#1084;&#1084;&#1072;%20&#1056;&#1072;&#1079;&#1074;&#1080;&#1090;&#1080;&#1077;%20&#1086;&#1073;&#1088;&#1072;&#1079;&#1086;&#1074;&#1072;&#1085;&#1080;&#1103;%20.doc" TargetMode="External"/><Relationship Id="rId28" Type="http://schemas.openxmlformats.org/officeDocument/2006/relationships/hyperlink" Target="consultantplus://offline/ref=6380D849C2210D2EF96FC6242DE77C68E317E30C0D2C57355004F10F6734128A0EF7852140287718DB93E6J6PEK" TargetMode="External"/><Relationship Id="rId36" Type="http://schemas.openxmlformats.org/officeDocument/2006/relationships/hyperlink" Target="file:///C:\Users\&#1040;&#1083;&#1105;&#1085;&#1072;\Desktop\&#1051;&#1080;&#1089;&#1090;%20Microsoft%20Office%20Excel.xlsx" TargetMode="External"/><Relationship Id="rId10" Type="http://schemas.openxmlformats.org/officeDocument/2006/relationships/image" Target="media/image3.jpeg"/><Relationship Id="rId19" Type="http://schemas.openxmlformats.org/officeDocument/2006/relationships/hyperlink" Target="consultantplus://offline/ref=6380D849C2210D2EF96FC6242DE77C68E317E30C0D2C57355004F10F6734128A0EF7852140287718DB93E6J6PEK" TargetMode="External"/><Relationship Id="rId31" Type="http://schemas.openxmlformats.org/officeDocument/2006/relationships/hyperlink" Target="consultantplus://offline/ref=6380D849C2210D2EF96FC6242DE77C68E317E30C0D2C57355004F10F6734128A0EF7852140287718DB93E6J6PEK"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 Id="rId22" Type="http://schemas.openxmlformats.org/officeDocument/2006/relationships/footer" Target="footer1.xml"/><Relationship Id="rId27" Type="http://schemas.openxmlformats.org/officeDocument/2006/relationships/hyperlink" Target="consultantplus://offline/ref=6380D849C2210D2EF96FC6242DE77C68E317E30C0D2C57355004F10F6734128A0EF7852140287718DB93E6J6PEK" TargetMode="External"/><Relationship Id="rId30" Type="http://schemas.openxmlformats.org/officeDocument/2006/relationships/image" Target="media/image10.jpeg"/><Relationship Id="rId35" Type="http://schemas.openxmlformats.org/officeDocument/2006/relationships/hyperlink" Target="consultantplus://offline/ref=E22D0FC0A9BA0636FA11DFCE4E2536860F7DCAA5282BFF4E3774BC8B2F10F2910D3AcBT6H"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160042-9C2E-49BB-9BA9-E7D7DB841F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161</Pages>
  <Words>34100</Words>
  <Characters>194374</Characters>
  <Application>Microsoft Office Word</Application>
  <DocSecurity>0</DocSecurity>
  <Lines>1619</Lines>
  <Paragraphs>456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228018</CharactersWithSpaces>
  <SharedDoc>false</SharedDoc>
  <HLinks>
    <vt:vector size="414" baseType="variant">
      <vt:variant>
        <vt:i4>4194305</vt:i4>
      </vt:variant>
      <vt:variant>
        <vt:i4>204</vt:i4>
      </vt:variant>
      <vt:variant>
        <vt:i4>0</vt:i4>
      </vt:variant>
      <vt:variant>
        <vt:i4>5</vt:i4>
      </vt:variant>
      <vt:variant>
        <vt:lpwstr>consultantplus://offline/ref=BFF45DE6B5B8EA671002C29B9F110A6D75853501EE41CB6170D57EC870mAO1L</vt:lpwstr>
      </vt:variant>
      <vt:variant>
        <vt:lpwstr/>
      </vt:variant>
      <vt:variant>
        <vt:i4>3735664</vt:i4>
      </vt:variant>
      <vt:variant>
        <vt:i4>201</vt:i4>
      </vt:variant>
      <vt:variant>
        <vt:i4>0</vt:i4>
      </vt:variant>
      <vt:variant>
        <vt:i4>5</vt:i4>
      </vt:variant>
      <vt:variant>
        <vt:lpwstr/>
      </vt:variant>
      <vt:variant>
        <vt:lpwstr>P98</vt:lpwstr>
      </vt:variant>
      <vt:variant>
        <vt:i4>3407984</vt:i4>
      </vt:variant>
      <vt:variant>
        <vt:i4>198</vt:i4>
      </vt:variant>
      <vt:variant>
        <vt:i4>0</vt:i4>
      </vt:variant>
      <vt:variant>
        <vt:i4>5</vt:i4>
      </vt:variant>
      <vt:variant>
        <vt:lpwstr/>
      </vt:variant>
      <vt:variant>
        <vt:lpwstr>P43</vt:lpwstr>
      </vt:variant>
      <vt:variant>
        <vt:i4>65607</vt:i4>
      </vt:variant>
      <vt:variant>
        <vt:i4>195</vt:i4>
      </vt:variant>
      <vt:variant>
        <vt:i4>0</vt:i4>
      </vt:variant>
      <vt:variant>
        <vt:i4>5</vt:i4>
      </vt:variant>
      <vt:variant>
        <vt:lpwstr/>
      </vt:variant>
      <vt:variant>
        <vt:lpwstr>P170</vt:lpwstr>
      </vt:variant>
      <vt:variant>
        <vt:i4>68</vt:i4>
      </vt:variant>
      <vt:variant>
        <vt:i4>192</vt:i4>
      </vt:variant>
      <vt:variant>
        <vt:i4>0</vt:i4>
      </vt:variant>
      <vt:variant>
        <vt:i4>5</vt:i4>
      </vt:variant>
      <vt:variant>
        <vt:lpwstr/>
      </vt:variant>
      <vt:variant>
        <vt:lpwstr>P141</vt:lpwstr>
      </vt:variant>
      <vt:variant>
        <vt:i4>3735664</vt:i4>
      </vt:variant>
      <vt:variant>
        <vt:i4>189</vt:i4>
      </vt:variant>
      <vt:variant>
        <vt:i4>0</vt:i4>
      </vt:variant>
      <vt:variant>
        <vt:i4>5</vt:i4>
      </vt:variant>
      <vt:variant>
        <vt:lpwstr/>
      </vt:variant>
      <vt:variant>
        <vt:lpwstr>P98</vt:lpwstr>
      </vt:variant>
      <vt:variant>
        <vt:i4>3407984</vt:i4>
      </vt:variant>
      <vt:variant>
        <vt:i4>186</vt:i4>
      </vt:variant>
      <vt:variant>
        <vt:i4>0</vt:i4>
      </vt:variant>
      <vt:variant>
        <vt:i4>5</vt:i4>
      </vt:variant>
      <vt:variant>
        <vt:lpwstr/>
      </vt:variant>
      <vt:variant>
        <vt:lpwstr>P43</vt:lpwstr>
      </vt:variant>
      <vt:variant>
        <vt:i4>6619258</vt:i4>
      </vt:variant>
      <vt:variant>
        <vt:i4>183</vt:i4>
      </vt:variant>
      <vt:variant>
        <vt:i4>0</vt:i4>
      </vt:variant>
      <vt:variant>
        <vt:i4>5</vt:i4>
      </vt:variant>
      <vt:variant>
        <vt:lpwstr>http://docs.cntd.ru/document/902070582</vt:lpwstr>
      </vt:variant>
      <vt:variant>
        <vt:lpwstr/>
      </vt:variant>
      <vt:variant>
        <vt:i4>5439490</vt:i4>
      </vt:variant>
      <vt:variant>
        <vt:i4>180</vt:i4>
      </vt:variant>
      <vt:variant>
        <vt:i4>0</vt:i4>
      </vt:variant>
      <vt:variant>
        <vt:i4>5</vt:i4>
      </vt:variant>
      <vt:variant>
        <vt:lpwstr/>
      </vt:variant>
      <vt:variant>
        <vt:lpwstr>Par28</vt:lpwstr>
      </vt:variant>
      <vt:variant>
        <vt:i4>68550733</vt:i4>
      </vt:variant>
      <vt:variant>
        <vt:i4>177</vt:i4>
      </vt:variant>
      <vt:variant>
        <vt:i4>0</vt:i4>
      </vt:variant>
      <vt:variant>
        <vt:i4>5</vt:i4>
      </vt:variant>
      <vt:variant>
        <vt:lpwstr>C:\Users\Начальник\Downloads\Сборные команды.docx</vt:lpwstr>
      </vt:variant>
      <vt:variant>
        <vt:lpwstr>Par124</vt:lpwstr>
      </vt:variant>
      <vt:variant>
        <vt:i4>1835008</vt:i4>
      </vt:variant>
      <vt:variant>
        <vt:i4>174</vt:i4>
      </vt:variant>
      <vt:variant>
        <vt:i4>0</vt:i4>
      </vt:variant>
      <vt:variant>
        <vt:i4>5</vt:i4>
      </vt:variant>
      <vt:variant>
        <vt:lpwstr>consultantplus://offline/ref=7FE572C261E5348B88C604A24C8B9F4F5B45197DEC18B48F361099E035nEA5F</vt:lpwstr>
      </vt:variant>
      <vt:variant>
        <vt:lpwstr/>
      </vt:variant>
      <vt:variant>
        <vt:i4>1835008</vt:i4>
      </vt:variant>
      <vt:variant>
        <vt:i4>171</vt:i4>
      </vt:variant>
      <vt:variant>
        <vt:i4>0</vt:i4>
      </vt:variant>
      <vt:variant>
        <vt:i4>5</vt:i4>
      </vt:variant>
      <vt:variant>
        <vt:lpwstr>consultantplus://offline/ref=7FE572C261E5348B88C604A24C8B9F4F5B45197DEC18B48F361099E035nEA5F</vt:lpwstr>
      </vt:variant>
      <vt:variant>
        <vt:lpwstr/>
      </vt:variant>
      <vt:variant>
        <vt:i4>2621538</vt:i4>
      </vt:variant>
      <vt:variant>
        <vt:i4>168</vt:i4>
      </vt:variant>
      <vt:variant>
        <vt:i4>0</vt:i4>
      </vt:variant>
      <vt:variant>
        <vt:i4>5</vt:i4>
      </vt:variant>
      <vt:variant>
        <vt:lpwstr>consultantplus://offline/ref=A8EE30F5B8B691427B1F89116921F50CB0EC1C0659519C6EB5E4D4BC69F0DB657D1A4361E93695C7Z6Y8L</vt:lpwstr>
      </vt:variant>
      <vt:variant>
        <vt:lpwstr/>
      </vt:variant>
      <vt:variant>
        <vt:i4>5</vt:i4>
      </vt:variant>
      <vt:variant>
        <vt:i4>165</vt:i4>
      </vt:variant>
      <vt:variant>
        <vt:i4>0</vt:i4>
      </vt:variant>
      <vt:variant>
        <vt:i4>5</vt:i4>
      </vt:variant>
      <vt:variant>
        <vt:lpwstr>consultantplus://offline/ref=7ED9845572F189A8B231EC274B3ED4B58C0E4D81311EFF0B2BD5886E91x34AH</vt:lpwstr>
      </vt:variant>
      <vt:variant>
        <vt:lpwstr/>
      </vt:variant>
      <vt:variant>
        <vt:i4>6619243</vt:i4>
      </vt:variant>
      <vt:variant>
        <vt:i4>162</vt:i4>
      </vt:variant>
      <vt:variant>
        <vt:i4>0</vt:i4>
      </vt:variant>
      <vt:variant>
        <vt:i4>5</vt:i4>
      </vt:variant>
      <vt:variant>
        <vt:lpwstr>consultantplus://offline/ref=820F93F54203C5766A0D6345A2596C9B72D2A33CFAA37A2E2ADA7FF3BCF7B1936BF64AF6BE04m0u4J</vt:lpwstr>
      </vt:variant>
      <vt:variant>
        <vt:lpwstr/>
      </vt:variant>
      <vt:variant>
        <vt:i4>3866683</vt:i4>
      </vt:variant>
      <vt:variant>
        <vt:i4>159</vt:i4>
      </vt:variant>
      <vt:variant>
        <vt:i4>0</vt:i4>
      </vt:variant>
      <vt:variant>
        <vt:i4>5</vt:i4>
      </vt:variant>
      <vt:variant>
        <vt:lpwstr>consultantplus://offline/ref=7C0A7380B68D115D61CE0C9E10E6686965945CA041EFF9D912FF30CA6EA1472F913E9BD7x469F</vt:lpwstr>
      </vt:variant>
      <vt:variant>
        <vt:lpwstr/>
      </vt:variant>
      <vt:variant>
        <vt:i4>7733302</vt:i4>
      </vt:variant>
      <vt:variant>
        <vt:i4>156</vt:i4>
      </vt:variant>
      <vt:variant>
        <vt:i4>0</vt:i4>
      </vt:variant>
      <vt:variant>
        <vt:i4>5</vt:i4>
      </vt:variant>
      <vt:variant>
        <vt:lpwstr>consultantplus://offline/ref=862F363C25525B49531C9448007DAFDA4B8208400CB53BABD0ED1B6B5A5922BE9B6F11F9E9DC6ABE209DBDA2F0B4J</vt:lpwstr>
      </vt:variant>
      <vt:variant>
        <vt:lpwstr/>
      </vt:variant>
      <vt:variant>
        <vt:i4>7733303</vt:i4>
      </vt:variant>
      <vt:variant>
        <vt:i4>153</vt:i4>
      </vt:variant>
      <vt:variant>
        <vt:i4>0</vt:i4>
      </vt:variant>
      <vt:variant>
        <vt:i4>5</vt:i4>
      </vt:variant>
      <vt:variant>
        <vt:lpwstr>consultantplus://offline/ref=862F363C25525B49531C9448007DAFDA4B8208400CB53BABD0ED1B6B5A5922BE9B6F11F9E9DC6ABE209DBDA2F0B5J</vt:lpwstr>
      </vt:variant>
      <vt:variant>
        <vt:lpwstr/>
      </vt:variant>
      <vt:variant>
        <vt:i4>2490474</vt:i4>
      </vt:variant>
      <vt:variant>
        <vt:i4>150</vt:i4>
      </vt:variant>
      <vt:variant>
        <vt:i4>0</vt:i4>
      </vt:variant>
      <vt:variant>
        <vt:i4>5</vt:i4>
      </vt:variant>
      <vt:variant>
        <vt:lpwstr>consultantplus://offline/ref=F138A9027943A7E28E926A6B20D5C403BC7F6CEE45892033B5E55DE2ADBA2BC4C7BB5DC8AF86A2874B1CDE65v6tBI</vt:lpwstr>
      </vt:variant>
      <vt:variant>
        <vt:lpwstr/>
      </vt:variant>
      <vt:variant>
        <vt:i4>2490427</vt:i4>
      </vt:variant>
      <vt:variant>
        <vt:i4>147</vt:i4>
      </vt:variant>
      <vt:variant>
        <vt:i4>0</vt:i4>
      </vt:variant>
      <vt:variant>
        <vt:i4>5</vt:i4>
      </vt:variant>
      <vt:variant>
        <vt:lpwstr>consultantplus://offline/ref=F138A9027943A7E28E926A6B20D5C403BC7F6CEE45892033B5E55DE2ADBA2BC4C7BB5DC8AF86A2874B1DDC66v6t1I</vt:lpwstr>
      </vt:variant>
      <vt:variant>
        <vt:lpwstr/>
      </vt:variant>
      <vt:variant>
        <vt:i4>2490474</vt:i4>
      </vt:variant>
      <vt:variant>
        <vt:i4>144</vt:i4>
      </vt:variant>
      <vt:variant>
        <vt:i4>0</vt:i4>
      </vt:variant>
      <vt:variant>
        <vt:i4>5</vt:i4>
      </vt:variant>
      <vt:variant>
        <vt:lpwstr>consultantplus://offline/ref=F138A9027943A7E28E926A6B20D5C403BC7F6CEE45892033B5E55DE2ADBA2BC4C7BB5DC8AF86A2874B1CDE65v6tBI</vt:lpwstr>
      </vt:variant>
      <vt:variant>
        <vt:lpwstr/>
      </vt:variant>
      <vt:variant>
        <vt:i4>2490427</vt:i4>
      </vt:variant>
      <vt:variant>
        <vt:i4>141</vt:i4>
      </vt:variant>
      <vt:variant>
        <vt:i4>0</vt:i4>
      </vt:variant>
      <vt:variant>
        <vt:i4>5</vt:i4>
      </vt:variant>
      <vt:variant>
        <vt:lpwstr>consultantplus://offline/ref=F138A9027943A7E28E926A6B20D5C403BC7F6CEE45892033B5E55DE2ADBA2BC4C7BB5DC8AF86A2874B1DDC66v6t1I</vt:lpwstr>
      </vt:variant>
      <vt:variant>
        <vt:lpwstr/>
      </vt:variant>
      <vt:variant>
        <vt:i4>2490476</vt:i4>
      </vt:variant>
      <vt:variant>
        <vt:i4>138</vt:i4>
      </vt:variant>
      <vt:variant>
        <vt:i4>0</vt:i4>
      </vt:variant>
      <vt:variant>
        <vt:i4>5</vt:i4>
      </vt:variant>
      <vt:variant>
        <vt:lpwstr>consultantplus://offline/ref=F138A9027943A7E28E926A6B20D5C403BC7F6CEE45892033B5E55DE2ADBA2BC4C7BB5DC8AF86A2874B1DDC66v6tFI</vt:lpwstr>
      </vt:variant>
      <vt:variant>
        <vt:lpwstr/>
      </vt:variant>
      <vt:variant>
        <vt:i4>2555960</vt:i4>
      </vt:variant>
      <vt:variant>
        <vt:i4>135</vt:i4>
      </vt:variant>
      <vt:variant>
        <vt:i4>0</vt:i4>
      </vt:variant>
      <vt:variant>
        <vt:i4>5</vt:i4>
      </vt:variant>
      <vt:variant>
        <vt:lpwstr>consultantplus://offline/ref=51D9FC4B2305C17884B1868069FEDA478CD82FCC08ED646ECC14BD9AAA6C2BBF7D5174FE2531AAD0M</vt:lpwstr>
      </vt:variant>
      <vt:variant>
        <vt:lpwstr/>
      </vt:variant>
      <vt:variant>
        <vt:i4>8192098</vt:i4>
      </vt:variant>
      <vt:variant>
        <vt:i4>132</vt:i4>
      </vt:variant>
      <vt:variant>
        <vt:i4>0</vt:i4>
      </vt:variant>
      <vt:variant>
        <vt:i4>5</vt:i4>
      </vt:variant>
      <vt:variant>
        <vt:lpwstr>consultantplus://offline/ref=37A07191F56C4FDFB12197318C032580ADED5910AC0BF8445B15802999866658A49E600C4A19r5q5J</vt:lpwstr>
      </vt:variant>
      <vt:variant>
        <vt:lpwstr/>
      </vt:variant>
      <vt:variant>
        <vt:i4>6160390</vt:i4>
      </vt:variant>
      <vt:variant>
        <vt:i4>129</vt:i4>
      </vt:variant>
      <vt:variant>
        <vt:i4>0</vt:i4>
      </vt:variant>
      <vt:variant>
        <vt:i4>5</vt:i4>
      </vt:variant>
      <vt:variant>
        <vt:lpwstr>consultantplus://offline/ref=19422E7F1E8995B729FF9417BFAF01E44CCB1F5D73CCDF4801428F669D6Cy1I</vt:lpwstr>
      </vt:variant>
      <vt:variant>
        <vt:lpwstr/>
      </vt:variant>
      <vt:variant>
        <vt:i4>655445</vt:i4>
      </vt:variant>
      <vt:variant>
        <vt:i4>126</vt:i4>
      </vt:variant>
      <vt:variant>
        <vt:i4>0</vt:i4>
      </vt:variant>
      <vt:variant>
        <vt:i4>5</vt:i4>
      </vt:variant>
      <vt:variant>
        <vt:lpwstr>consultantplus://offline/ref=BA07B342536499E2769E9F12B00931FB8820DC6E840954886E9E19C21BCD797090F630A489F0BDKDv2J</vt:lpwstr>
      </vt:variant>
      <vt:variant>
        <vt:lpwstr/>
      </vt:variant>
      <vt:variant>
        <vt:i4>7143535</vt:i4>
      </vt:variant>
      <vt:variant>
        <vt:i4>123</vt:i4>
      </vt:variant>
      <vt:variant>
        <vt:i4>0</vt:i4>
      </vt:variant>
      <vt:variant>
        <vt:i4>5</vt:i4>
      </vt:variant>
      <vt:variant>
        <vt:lpwstr>consultantplus://offline/ref=46D01203DD15384C937ECF6E1EB09DAF1BF2E4B144C4D76BD496542DF5F6A730D7AB6BEC4F7EZBdBL</vt:lpwstr>
      </vt:variant>
      <vt:variant>
        <vt:lpwstr/>
      </vt:variant>
      <vt:variant>
        <vt:i4>720990</vt:i4>
      </vt:variant>
      <vt:variant>
        <vt:i4>120</vt:i4>
      </vt:variant>
      <vt:variant>
        <vt:i4>0</vt:i4>
      </vt:variant>
      <vt:variant>
        <vt:i4>5</vt:i4>
      </vt:variant>
      <vt:variant>
        <vt:lpwstr>consultantplus://offline/ref=7F4B4CF405FB750ABE1D4AACD4ED706E01E7F90BCE462B3C796C766D90666B9B7B4B43BE37c1q8H</vt:lpwstr>
      </vt:variant>
      <vt:variant>
        <vt:lpwstr/>
      </vt:variant>
      <vt:variant>
        <vt:i4>720990</vt:i4>
      </vt:variant>
      <vt:variant>
        <vt:i4>117</vt:i4>
      </vt:variant>
      <vt:variant>
        <vt:i4>0</vt:i4>
      </vt:variant>
      <vt:variant>
        <vt:i4>5</vt:i4>
      </vt:variant>
      <vt:variant>
        <vt:lpwstr>consultantplus://offline/ref=7F4B4CF405FB750ABE1D4AACD4ED706E01E7F90BCE462B3C796C766D90666B9B7B4B43BE37c1q8H</vt:lpwstr>
      </vt:variant>
      <vt:variant>
        <vt:lpwstr/>
      </vt:variant>
      <vt:variant>
        <vt:i4>8060989</vt:i4>
      </vt:variant>
      <vt:variant>
        <vt:i4>114</vt:i4>
      </vt:variant>
      <vt:variant>
        <vt:i4>0</vt:i4>
      </vt:variant>
      <vt:variant>
        <vt:i4>5</vt:i4>
      </vt:variant>
      <vt:variant>
        <vt:lpwstr>consultantplus://offline/ref=0536092B33D0ADE9F93F4B731FFC59A8662D17D81D8D56BBE0059E5938D8D0A9969C58FC0402IEKDM</vt:lpwstr>
      </vt:variant>
      <vt:variant>
        <vt:lpwstr/>
      </vt:variant>
      <vt:variant>
        <vt:i4>2752611</vt:i4>
      </vt:variant>
      <vt:variant>
        <vt:i4>111</vt:i4>
      </vt:variant>
      <vt:variant>
        <vt:i4>0</vt:i4>
      </vt:variant>
      <vt:variant>
        <vt:i4>5</vt:i4>
      </vt:variant>
      <vt:variant>
        <vt:lpwstr>consultantplus://offline/ref=0536092B33D0ADE9F93F4B731FFC59A8662D17D81D8D56BBE0059E5938D8D0A9969C58FC010BE349I6K6M</vt:lpwstr>
      </vt:variant>
      <vt:variant>
        <vt:lpwstr/>
      </vt:variant>
      <vt:variant>
        <vt:i4>3866683</vt:i4>
      </vt:variant>
      <vt:variant>
        <vt:i4>108</vt:i4>
      </vt:variant>
      <vt:variant>
        <vt:i4>0</vt:i4>
      </vt:variant>
      <vt:variant>
        <vt:i4>5</vt:i4>
      </vt:variant>
      <vt:variant>
        <vt:lpwstr>consultantplus://offline/ref=7C0A7380B68D115D61CE0C9E10E6686965945CA041EFF9D912FF30CA6EA1472F913E9BD7x469F</vt:lpwstr>
      </vt:variant>
      <vt:variant>
        <vt:lpwstr/>
      </vt:variant>
      <vt:variant>
        <vt:i4>6553707</vt:i4>
      </vt:variant>
      <vt:variant>
        <vt:i4>105</vt:i4>
      </vt:variant>
      <vt:variant>
        <vt:i4>0</vt:i4>
      </vt:variant>
      <vt:variant>
        <vt:i4>5</vt:i4>
      </vt:variant>
      <vt:variant>
        <vt:lpwstr>consultantplus://offline/ref=1110E04C4C16F83D5D66439B8AC23C5708A01EA6E34F431A48805972D7ECD8ACA9B0F7F0D6C30EF3654A718Ar9jEJ</vt:lpwstr>
      </vt:variant>
      <vt:variant>
        <vt:lpwstr/>
      </vt:variant>
      <vt:variant>
        <vt:i4>6553657</vt:i4>
      </vt:variant>
      <vt:variant>
        <vt:i4>102</vt:i4>
      </vt:variant>
      <vt:variant>
        <vt:i4>0</vt:i4>
      </vt:variant>
      <vt:variant>
        <vt:i4>5</vt:i4>
      </vt:variant>
      <vt:variant>
        <vt:lpwstr>consultantplus://offline/ref=1110E04C4C16F83D5D66439B8AC23C5708A01EA6E34F431A48805972D7ECD8ACA9B0F7F0D6C30EF3654A7082r9jEJ</vt:lpwstr>
      </vt:variant>
      <vt:variant>
        <vt:lpwstr/>
      </vt:variant>
      <vt:variant>
        <vt:i4>7012410</vt:i4>
      </vt:variant>
      <vt:variant>
        <vt:i4>99</vt:i4>
      </vt:variant>
      <vt:variant>
        <vt:i4>0</vt:i4>
      </vt:variant>
      <vt:variant>
        <vt:i4>5</vt:i4>
      </vt:variant>
      <vt:variant>
        <vt:lpwstr>consultantplus://offline/ref=1CFF72D44F16AC063B04651D4A998506BE4368B12711B2BC24E06DF2A6C0F1419A342A4924D7B1D7u6fCG</vt:lpwstr>
      </vt:variant>
      <vt:variant>
        <vt:lpwstr/>
      </vt:variant>
      <vt:variant>
        <vt:i4>8061035</vt:i4>
      </vt:variant>
      <vt:variant>
        <vt:i4>96</vt:i4>
      </vt:variant>
      <vt:variant>
        <vt:i4>0</vt:i4>
      </vt:variant>
      <vt:variant>
        <vt:i4>5</vt:i4>
      </vt:variant>
      <vt:variant>
        <vt:lpwstr>consultantplus://offline/ref=E598DF432E6D010D21327951928E0CA15EB9280E36EBF22C0ABCCE29F0A4697EE9488C86E81902E6EFD8A6A7L2a6J</vt:lpwstr>
      </vt:variant>
      <vt:variant>
        <vt:lpwstr/>
      </vt:variant>
      <vt:variant>
        <vt:i4>8061028</vt:i4>
      </vt:variant>
      <vt:variant>
        <vt:i4>93</vt:i4>
      </vt:variant>
      <vt:variant>
        <vt:i4>0</vt:i4>
      </vt:variant>
      <vt:variant>
        <vt:i4>5</vt:i4>
      </vt:variant>
      <vt:variant>
        <vt:lpwstr>consultantplus://offline/ref=E598DF432E6D010D21327951928E0CA15EB9280E36EBF22C0ABCCE29F0A4697EE9488C86E81902E6EFD8A6A7L2a9J</vt:lpwstr>
      </vt:variant>
      <vt:variant>
        <vt:lpwstr/>
      </vt:variant>
      <vt:variant>
        <vt:i4>8060988</vt:i4>
      </vt:variant>
      <vt:variant>
        <vt:i4>90</vt:i4>
      </vt:variant>
      <vt:variant>
        <vt:i4>0</vt:i4>
      </vt:variant>
      <vt:variant>
        <vt:i4>5</vt:i4>
      </vt:variant>
      <vt:variant>
        <vt:lpwstr>consultantplus://offline/ref=E598DF432E6D010D21327951928E0CA15EB9280E36EBF22C0ABCCE29F0A4697EE9488C86E81902E6EFD8A6A7L2aAJ</vt:lpwstr>
      </vt:variant>
      <vt:variant>
        <vt:lpwstr/>
      </vt:variant>
      <vt:variant>
        <vt:i4>8060991</vt:i4>
      </vt:variant>
      <vt:variant>
        <vt:i4>87</vt:i4>
      </vt:variant>
      <vt:variant>
        <vt:i4>0</vt:i4>
      </vt:variant>
      <vt:variant>
        <vt:i4>5</vt:i4>
      </vt:variant>
      <vt:variant>
        <vt:lpwstr>consultantplus://offline/ref=E598DF432E6D010D21327951928E0CA15EB9280E36EBF22C0ABCCE29F0A4697EE9488C86E81902E6EFD8A6A7L2aBJ</vt:lpwstr>
      </vt:variant>
      <vt:variant>
        <vt:lpwstr/>
      </vt:variant>
      <vt:variant>
        <vt:i4>8060990</vt:i4>
      </vt:variant>
      <vt:variant>
        <vt:i4>84</vt:i4>
      </vt:variant>
      <vt:variant>
        <vt:i4>0</vt:i4>
      </vt:variant>
      <vt:variant>
        <vt:i4>5</vt:i4>
      </vt:variant>
      <vt:variant>
        <vt:lpwstr>consultantplus://offline/ref=E598DF432E6D010D21327951928E0CA15EB9280E36EBF22C0ABCCE29F0A4697EE9488C86E81902E6EFD8A6A7L2aCJ</vt:lpwstr>
      </vt:variant>
      <vt:variant>
        <vt:lpwstr/>
      </vt:variant>
      <vt:variant>
        <vt:i4>8060985</vt:i4>
      </vt:variant>
      <vt:variant>
        <vt:i4>81</vt:i4>
      </vt:variant>
      <vt:variant>
        <vt:i4>0</vt:i4>
      </vt:variant>
      <vt:variant>
        <vt:i4>5</vt:i4>
      </vt:variant>
      <vt:variant>
        <vt:lpwstr>consultantplus://offline/ref=E598DF432E6D010D21327951928E0CA15EB9280E36EBF22C0ABCCE29F0A4697EE9488C86E81902E6EFD8A6A7L2aDJ</vt:lpwstr>
      </vt:variant>
      <vt:variant>
        <vt:lpwstr/>
      </vt:variant>
      <vt:variant>
        <vt:i4>1441820</vt:i4>
      </vt:variant>
      <vt:variant>
        <vt:i4>78</vt:i4>
      </vt:variant>
      <vt:variant>
        <vt:i4>0</vt:i4>
      </vt:variant>
      <vt:variant>
        <vt:i4>5</vt:i4>
      </vt:variant>
      <vt:variant>
        <vt:lpwstr>http://www.izhma.ru/</vt:lpwstr>
      </vt:variant>
      <vt:variant>
        <vt:lpwstr/>
      </vt:variant>
      <vt:variant>
        <vt:i4>2621453</vt:i4>
      </vt:variant>
      <vt:variant>
        <vt:i4>75</vt:i4>
      </vt:variant>
      <vt:variant>
        <vt:i4>0</vt:i4>
      </vt:variant>
      <vt:variant>
        <vt:i4>5</vt:i4>
      </vt:variant>
      <vt:variant>
        <vt:lpwstr>mailto:adminizhma@mail.ru</vt:lpwstr>
      </vt:variant>
      <vt:variant>
        <vt:lpwstr/>
      </vt:variant>
      <vt:variant>
        <vt:i4>6094920</vt:i4>
      </vt:variant>
      <vt:variant>
        <vt:i4>72</vt:i4>
      </vt:variant>
      <vt:variant>
        <vt:i4>0</vt:i4>
      </vt:variant>
      <vt:variant>
        <vt:i4>5</vt:i4>
      </vt:variant>
      <vt:variant>
        <vt:lpwstr>http://www.mydocuments11.ru/</vt:lpwstr>
      </vt:variant>
      <vt:variant>
        <vt:lpwstr/>
      </vt:variant>
      <vt:variant>
        <vt:i4>6291506</vt:i4>
      </vt:variant>
      <vt:variant>
        <vt:i4>69</vt:i4>
      </vt:variant>
      <vt:variant>
        <vt:i4>0</vt:i4>
      </vt:variant>
      <vt:variant>
        <vt:i4>5</vt:i4>
      </vt:variant>
      <vt:variant>
        <vt:lpwstr/>
      </vt:variant>
      <vt:variant>
        <vt:lpwstr>Par1004</vt:lpwstr>
      </vt:variant>
      <vt:variant>
        <vt:i4>6815797</vt:i4>
      </vt:variant>
      <vt:variant>
        <vt:i4>66</vt:i4>
      </vt:variant>
      <vt:variant>
        <vt:i4>0</vt:i4>
      </vt:variant>
      <vt:variant>
        <vt:i4>5</vt:i4>
      </vt:variant>
      <vt:variant>
        <vt:lpwstr/>
      </vt:variant>
      <vt:variant>
        <vt:lpwstr>Par178</vt:lpwstr>
      </vt:variant>
      <vt:variant>
        <vt:i4>2490422</vt:i4>
      </vt:variant>
      <vt:variant>
        <vt:i4>63</vt:i4>
      </vt:variant>
      <vt:variant>
        <vt:i4>0</vt:i4>
      </vt:variant>
      <vt:variant>
        <vt:i4>5</vt:i4>
      </vt:variant>
      <vt:variant>
        <vt:lpwstr>consultantplus://offline/ref=787E3CF338868F3141D119D33084546F3D3ACEB509FB81B220B199C8C6D2D640D358FDE769529BA5H5FAM</vt:lpwstr>
      </vt:variant>
      <vt:variant>
        <vt:lpwstr/>
      </vt:variant>
      <vt:variant>
        <vt:i4>3866683</vt:i4>
      </vt:variant>
      <vt:variant>
        <vt:i4>60</vt:i4>
      </vt:variant>
      <vt:variant>
        <vt:i4>0</vt:i4>
      </vt:variant>
      <vt:variant>
        <vt:i4>5</vt:i4>
      </vt:variant>
      <vt:variant>
        <vt:lpwstr>consultantplus://offline/ref=7C0A7380B68D115D61CE0C9E10E6686965945CA041EFF9D912FF30CA6EA1472F913E9BD7x469F</vt:lpwstr>
      </vt:variant>
      <vt:variant>
        <vt:lpwstr/>
      </vt:variant>
      <vt:variant>
        <vt:i4>6160390</vt:i4>
      </vt:variant>
      <vt:variant>
        <vt:i4>57</vt:i4>
      </vt:variant>
      <vt:variant>
        <vt:i4>0</vt:i4>
      </vt:variant>
      <vt:variant>
        <vt:i4>5</vt:i4>
      </vt:variant>
      <vt:variant>
        <vt:lpwstr>consultantplus://offline/ref=19422E7F1E8995B729FF9417BFAF01E44CCB1F5D73CCDF4801428F669D6Cy1I</vt:lpwstr>
      </vt:variant>
      <vt:variant>
        <vt:lpwstr/>
      </vt:variant>
      <vt:variant>
        <vt:i4>7602302</vt:i4>
      </vt:variant>
      <vt:variant>
        <vt:i4>54</vt:i4>
      </vt:variant>
      <vt:variant>
        <vt:i4>0</vt:i4>
      </vt:variant>
      <vt:variant>
        <vt:i4>5</vt:i4>
      </vt:variant>
      <vt:variant>
        <vt:lpwstr>consultantplus://offline/main?base=LAW;n=112746;fld=134</vt:lpwstr>
      </vt:variant>
      <vt:variant>
        <vt:lpwstr/>
      </vt:variant>
      <vt:variant>
        <vt:i4>7077939</vt:i4>
      </vt:variant>
      <vt:variant>
        <vt:i4>51</vt:i4>
      </vt:variant>
      <vt:variant>
        <vt:i4>0</vt:i4>
      </vt:variant>
      <vt:variant>
        <vt:i4>5</vt:i4>
      </vt:variant>
      <vt:variant>
        <vt:lpwstr/>
      </vt:variant>
      <vt:variant>
        <vt:lpwstr>Par518</vt:lpwstr>
      </vt:variant>
      <vt:variant>
        <vt:i4>7077939</vt:i4>
      </vt:variant>
      <vt:variant>
        <vt:i4>48</vt:i4>
      </vt:variant>
      <vt:variant>
        <vt:i4>0</vt:i4>
      </vt:variant>
      <vt:variant>
        <vt:i4>5</vt:i4>
      </vt:variant>
      <vt:variant>
        <vt:lpwstr/>
      </vt:variant>
      <vt:variant>
        <vt:lpwstr>Par518</vt:lpwstr>
      </vt:variant>
      <vt:variant>
        <vt:i4>6488115</vt:i4>
      </vt:variant>
      <vt:variant>
        <vt:i4>45</vt:i4>
      </vt:variant>
      <vt:variant>
        <vt:i4>0</vt:i4>
      </vt:variant>
      <vt:variant>
        <vt:i4>5</vt:i4>
      </vt:variant>
      <vt:variant>
        <vt:lpwstr/>
      </vt:variant>
      <vt:variant>
        <vt:lpwstr>Par517</vt:lpwstr>
      </vt:variant>
      <vt:variant>
        <vt:i4>2687074</vt:i4>
      </vt:variant>
      <vt:variant>
        <vt:i4>42</vt:i4>
      </vt:variant>
      <vt:variant>
        <vt:i4>0</vt:i4>
      </vt:variant>
      <vt:variant>
        <vt:i4>5</vt:i4>
      </vt:variant>
      <vt:variant>
        <vt:lpwstr>https://login.consultant.ru/link/?req=doc;base=RZB;n=219114;fld=134</vt:lpwstr>
      </vt:variant>
      <vt:variant>
        <vt:lpwstr/>
      </vt:variant>
      <vt:variant>
        <vt:i4>6684727</vt:i4>
      </vt:variant>
      <vt:variant>
        <vt:i4>39</vt:i4>
      </vt:variant>
      <vt:variant>
        <vt:i4>0</vt:i4>
      </vt:variant>
      <vt:variant>
        <vt:i4>5</vt:i4>
      </vt:variant>
      <vt:variant>
        <vt:lpwstr/>
      </vt:variant>
      <vt:variant>
        <vt:lpwstr>Par453</vt:lpwstr>
      </vt:variant>
      <vt:variant>
        <vt:i4>6291509</vt:i4>
      </vt:variant>
      <vt:variant>
        <vt:i4>36</vt:i4>
      </vt:variant>
      <vt:variant>
        <vt:i4>0</vt:i4>
      </vt:variant>
      <vt:variant>
        <vt:i4>5</vt:i4>
      </vt:variant>
      <vt:variant>
        <vt:lpwstr/>
      </vt:variant>
      <vt:variant>
        <vt:lpwstr>Par475</vt:lpwstr>
      </vt:variant>
      <vt:variant>
        <vt:i4>6553653</vt:i4>
      </vt:variant>
      <vt:variant>
        <vt:i4>33</vt:i4>
      </vt:variant>
      <vt:variant>
        <vt:i4>0</vt:i4>
      </vt:variant>
      <vt:variant>
        <vt:i4>5</vt:i4>
      </vt:variant>
      <vt:variant>
        <vt:lpwstr/>
      </vt:variant>
      <vt:variant>
        <vt:lpwstr>Par471</vt:lpwstr>
      </vt:variant>
      <vt:variant>
        <vt:i4>5373981</vt:i4>
      </vt:variant>
      <vt:variant>
        <vt:i4>30</vt:i4>
      </vt:variant>
      <vt:variant>
        <vt:i4>0</vt:i4>
      </vt:variant>
      <vt:variant>
        <vt:i4>5</vt:i4>
      </vt:variant>
      <vt:variant>
        <vt:lpwstr>https://login.consultant.ru/link/?req=doc;base=RLAW096;n=97793;fld=134;dst=101277</vt:lpwstr>
      </vt:variant>
      <vt:variant>
        <vt:lpwstr/>
      </vt:variant>
      <vt:variant>
        <vt:i4>6422586</vt:i4>
      </vt:variant>
      <vt:variant>
        <vt:i4>27</vt:i4>
      </vt:variant>
      <vt:variant>
        <vt:i4>0</vt:i4>
      </vt:variant>
      <vt:variant>
        <vt:i4>5</vt:i4>
      </vt:variant>
      <vt:variant>
        <vt:lpwstr/>
      </vt:variant>
      <vt:variant>
        <vt:lpwstr>Par380</vt:lpwstr>
      </vt:variant>
      <vt:variant>
        <vt:i4>7077939</vt:i4>
      </vt:variant>
      <vt:variant>
        <vt:i4>24</vt:i4>
      </vt:variant>
      <vt:variant>
        <vt:i4>0</vt:i4>
      </vt:variant>
      <vt:variant>
        <vt:i4>5</vt:i4>
      </vt:variant>
      <vt:variant>
        <vt:lpwstr/>
      </vt:variant>
      <vt:variant>
        <vt:lpwstr>Par518</vt:lpwstr>
      </vt:variant>
      <vt:variant>
        <vt:i4>7077939</vt:i4>
      </vt:variant>
      <vt:variant>
        <vt:i4>21</vt:i4>
      </vt:variant>
      <vt:variant>
        <vt:i4>0</vt:i4>
      </vt:variant>
      <vt:variant>
        <vt:i4>5</vt:i4>
      </vt:variant>
      <vt:variant>
        <vt:lpwstr/>
      </vt:variant>
      <vt:variant>
        <vt:lpwstr>Par518</vt:lpwstr>
      </vt:variant>
      <vt:variant>
        <vt:i4>6488115</vt:i4>
      </vt:variant>
      <vt:variant>
        <vt:i4>18</vt:i4>
      </vt:variant>
      <vt:variant>
        <vt:i4>0</vt:i4>
      </vt:variant>
      <vt:variant>
        <vt:i4>5</vt:i4>
      </vt:variant>
      <vt:variant>
        <vt:lpwstr/>
      </vt:variant>
      <vt:variant>
        <vt:lpwstr>Par517</vt:lpwstr>
      </vt:variant>
      <vt:variant>
        <vt:i4>2687074</vt:i4>
      </vt:variant>
      <vt:variant>
        <vt:i4>15</vt:i4>
      </vt:variant>
      <vt:variant>
        <vt:i4>0</vt:i4>
      </vt:variant>
      <vt:variant>
        <vt:i4>5</vt:i4>
      </vt:variant>
      <vt:variant>
        <vt:lpwstr>https://login.consultant.ru/link/?req=doc;base=RZB;n=219114;fld=134</vt:lpwstr>
      </vt:variant>
      <vt:variant>
        <vt:lpwstr/>
      </vt:variant>
      <vt:variant>
        <vt:i4>6684727</vt:i4>
      </vt:variant>
      <vt:variant>
        <vt:i4>12</vt:i4>
      </vt:variant>
      <vt:variant>
        <vt:i4>0</vt:i4>
      </vt:variant>
      <vt:variant>
        <vt:i4>5</vt:i4>
      </vt:variant>
      <vt:variant>
        <vt:lpwstr/>
      </vt:variant>
      <vt:variant>
        <vt:lpwstr>Par453</vt:lpwstr>
      </vt:variant>
      <vt:variant>
        <vt:i4>6291509</vt:i4>
      </vt:variant>
      <vt:variant>
        <vt:i4>9</vt:i4>
      </vt:variant>
      <vt:variant>
        <vt:i4>0</vt:i4>
      </vt:variant>
      <vt:variant>
        <vt:i4>5</vt:i4>
      </vt:variant>
      <vt:variant>
        <vt:lpwstr/>
      </vt:variant>
      <vt:variant>
        <vt:lpwstr>Par475</vt:lpwstr>
      </vt:variant>
      <vt:variant>
        <vt:i4>6553653</vt:i4>
      </vt:variant>
      <vt:variant>
        <vt:i4>6</vt:i4>
      </vt:variant>
      <vt:variant>
        <vt:i4>0</vt:i4>
      </vt:variant>
      <vt:variant>
        <vt:i4>5</vt:i4>
      </vt:variant>
      <vt:variant>
        <vt:lpwstr/>
      </vt:variant>
      <vt:variant>
        <vt:lpwstr>Par471</vt:lpwstr>
      </vt:variant>
      <vt:variant>
        <vt:i4>5373981</vt:i4>
      </vt:variant>
      <vt:variant>
        <vt:i4>3</vt:i4>
      </vt:variant>
      <vt:variant>
        <vt:i4>0</vt:i4>
      </vt:variant>
      <vt:variant>
        <vt:i4>5</vt:i4>
      </vt:variant>
      <vt:variant>
        <vt:lpwstr>https://login.consultant.ru/link/?req=doc;base=RLAW096;n=97793;fld=134;dst=101277</vt:lpwstr>
      </vt:variant>
      <vt:variant>
        <vt:lpwstr/>
      </vt:variant>
      <vt:variant>
        <vt:i4>6422586</vt:i4>
      </vt:variant>
      <vt:variant>
        <vt:i4>0</vt:i4>
      </vt:variant>
      <vt:variant>
        <vt:i4>0</vt:i4>
      </vt:variant>
      <vt:variant>
        <vt:i4>5</vt:i4>
      </vt:variant>
      <vt:variant>
        <vt:lpwstr/>
      </vt:variant>
      <vt:variant>
        <vt:lpwstr>Par380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Dengorod</dc:creator>
  <cp:lastModifiedBy>Информотдел</cp:lastModifiedBy>
  <cp:revision>4</cp:revision>
  <cp:lastPrinted>2017-12-26T06:10:00Z</cp:lastPrinted>
  <dcterms:created xsi:type="dcterms:W3CDTF">2018-01-24T13:13:00Z</dcterms:created>
  <dcterms:modified xsi:type="dcterms:W3CDTF">2018-01-31T12:01:00Z</dcterms:modified>
</cp:coreProperties>
</file>